
<file path=[Content_Types].xml><?xml version="1.0" encoding="utf-8"?>
<Types xmlns="http://schemas.openxmlformats.org/package/2006/content-types">
  <Default Extension="bin" ContentType="application/vnd.openxmlformats-officedocument.oleObject"/>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8B1B0E" w14:textId="77777777" w:rsidR="00434D4E" w:rsidRDefault="002E7824">
      <w:pPr>
        <w:pStyle w:val="Title"/>
        <w:spacing w:line="199" w:lineRule="auto"/>
      </w:pPr>
      <w:r>
        <w:rPr>
          <w:color w:val="333333"/>
        </w:rPr>
        <w:t>ACER draft amendments to the Network Code on Requirements for Generators</w:t>
      </w:r>
    </w:p>
    <w:p w14:paraId="3A99D662" w14:textId="1FE0D294" w:rsidR="00434D4E" w:rsidRDefault="002E7824">
      <w:pPr>
        <w:pStyle w:val="BodyText"/>
        <w:spacing w:before="7"/>
        <w:rPr>
          <w:sz w:val="9"/>
        </w:rPr>
      </w:pPr>
      <w:r>
        <w:rPr>
          <w:noProof/>
        </w:rPr>
        <mc:AlternateContent>
          <mc:Choice Requires="wpg">
            <w:drawing>
              <wp:anchor distT="0" distB="0" distL="0" distR="0" simplePos="0" relativeHeight="251658249" behindDoc="1" locked="0" layoutInCell="1" allowOverlap="1" wp14:anchorId="1A17B1FC" wp14:editId="49D8DE9C">
                <wp:simplePos x="0" y="0"/>
                <wp:positionH relativeFrom="page">
                  <wp:posOffset>647700</wp:posOffset>
                </wp:positionH>
                <wp:positionV relativeFrom="paragraph">
                  <wp:posOffset>98425</wp:posOffset>
                </wp:positionV>
                <wp:extent cx="4019550" cy="398145"/>
                <wp:effectExtent l="0" t="0" r="0" b="0"/>
                <wp:wrapTopAndBottom/>
                <wp:docPr id="37" name="Group 37"/>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4019550" cy="398145"/>
                          <a:chOff x="1020" y="155"/>
                          <a:chExt cx="6330" cy="627"/>
                        </a:xfrm>
                      </wpg:grpSpPr>
                      <wps:wsp>
                        <wps:cNvPr id="38" name="Freeform 45"/>
                        <wps:cNvSpPr>
                          <a:spLocks/>
                        </wps:cNvSpPr>
                        <wps:spPr bwMode="auto">
                          <a:xfrm>
                            <a:off x="1020" y="154"/>
                            <a:ext cx="6330" cy="627"/>
                          </a:xfrm>
                          <a:custGeom>
                            <a:avLst/>
                            <a:gdLst>
                              <a:gd name="T0" fmla="+- 0 7260 1020"/>
                              <a:gd name="T1" fmla="*/ T0 w 6330"/>
                              <a:gd name="T2" fmla="+- 0 155 155"/>
                              <a:gd name="T3" fmla="*/ 155 h 627"/>
                              <a:gd name="T4" fmla="+- 0 1110 1020"/>
                              <a:gd name="T5" fmla="*/ T4 w 6330"/>
                              <a:gd name="T6" fmla="+- 0 155 155"/>
                              <a:gd name="T7" fmla="*/ 155 h 627"/>
                              <a:gd name="T8" fmla="+- 0 1092 1020"/>
                              <a:gd name="T9" fmla="*/ T8 w 6330"/>
                              <a:gd name="T10" fmla="+- 0 157 155"/>
                              <a:gd name="T11" fmla="*/ 157 h 627"/>
                              <a:gd name="T12" fmla="+- 0 1035 1020"/>
                              <a:gd name="T13" fmla="*/ T12 w 6330"/>
                              <a:gd name="T14" fmla="+- 0 195 155"/>
                              <a:gd name="T15" fmla="*/ 195 h 627"/>
                              <a:gd name="T16" fmla="+- 0 1020 1020"/>
                              <a:gd name="T17" fmla="*/ T16 w 6330"/>
                              <a:gd name="T18" fmla="+- 0 245 155"/>
                              <a:gd name="T19" fmla="*/ 245 h 627"/>
                              <a:gd name="T20" fmla="+- 0 1020 1020"/>
                              <a:gd name="T21" fmla="*/ T20 w 6330"/>
                              <a:gd name="T22" fmla="+- 0 691 155"/>
                              <a:gd name="T23" fmla="*/ 691 h 627"/>
                              <a:gd name="T24" fmla="+- 0 1046 1020"/>
                              <a:gd name="T25" fmla="*/ T24 w 6330"/>
                              <a:gd name="T26" fmla="+- 0 755 155"/>
                              <a:gd name="T27" fmla="*/ 755 h 627"/>
                              <a:gd name="T28" fmla="+- 0 1110 1020"/>
                              <a:gd name="T29" fmla="*/ T28 w 6330"/>
                              <a:gd name="T30" fmla="+- 0 781 155"/>
                              <a:gd name="T31" fmla="*/ 781 h 627"/>
                              <a:gd name="T32" fmla="+- 0 7260 1020"/>
                              <a:gd name="T33" fmla="*/ T32 w 6330"/>
                              <a:gd name="T34" fmla="+- 0 781 155"/>
                              <a:gd name="T35" fmla="*/ 781 h 627"/>
                              <a:gd name="T36" fmla="+- 0 7324 1020"/>
                              <a:gd name="T37" fmla="*/ T36 w 6330"/>
                              <a:gd name="T38" fmla="+- 0 755 155"/>
                              <a:gd name="T39" fmla="*/ 755 h 627"/>
                              <a:gd name="T40" fmla="+- 0 7350 1020"/>
                              <a:gd name="T41" fmla="*/ T40 w 6330"/>
                              <a:gd name="T42" fmla="+- 0 691 155"/>
                              <a:gd name="T43" fmla="*/ 691 h 627"/>
                              <a:gd name="T44" fmla="+- 0 7350 1020"/>
                              <a:gd name="T45" fmla="*/ T44 w 6330"/>
                              <a:gd name="T46" fmla="+- 0 245 155"/>
                              <a:gd name="T47" fmla="*/ 245 h 627"/>
                              <a:gd name="T48" fmla="+- 0 7324 1020"/>
                              <a:gd name="T49" fmla="*/ T48 w 6330"/>
                              <a:gd name="T50" fmla="+- 0 181 155"/>
                              <a:gd name="T51" fmla="*/ 181 h 627"/>
                              <a:gd name="T52" fmla="+- 0 7260 1020"/>
                              <a:gd name="T53" fmla="*/ T52 w 6330"/>
                              <a:gd name="T54" fmla="+- 0 155 155"/>
                              <a:gd name="T55" fmla="*/ 155 h 627"/>
                            </a:gdLst>
                            <a:ahLst/>
                            <a:cxnLst>
                              <a:cxn ang="0">
                                <a:pos x="T1" y="T3"/>
                              </a:cxn>
                              <a:cxn ang="0">
                                <a:pos x="T5" y="T7"/>
                              </a:cxn>
                              <a:cxn ang="0">
                                <a:pos x="T9" y="T11"/>
                              </a:cxn>
                              <a:cxn ang="0">
                                <a:pos x="T13" y="T15"/>
                              </a:cxn>
                              <a:cxn ang="0">
                                <a:pos x="T17" y="T19"/>
                              </a:cxn>
                              <a:cxn ang="0">
                                <a:pos x="T21" y="T23"/>
                              </a:cxn>
                              <a:cxn ang="0">
                                <a:pos x="T25" y="T27"/>
                              </a:cxn>
                              <a:cxn ang="0">
                                <a:pos x="T29" y="T31"/>
                              </a:cxn>
                              <a:cxn ang="0">
                                <a:pos x="T33" y="T35"/>
                              </a:cxn>
                              <a:cxn ang="0">
                                <a:pos x="T37" y="T39"/>
                              </a:cxn>
                              <a:cxn ang="0">
                                <a:pos x="T41" y="T43"/>
                              </a:cxn>
                              <a:cxn ang="0">
                                <a:pos x="T45" y="T47"/>
                              </a:cxn>
                              <a:cxn ang="0">
                                <a:pos x="T49" y="T51"/>
                              </a:cxn>
                              <a:cxn ang="0">
                                <a:pos x="T53" y="T55"/>
                              </a:cxn>
                            </a:cxnLst>
                            <a:rect l="0" t="0" r="r" b="b"/>
                            <a:pathLst>
                              <a:path w="6330" h="627">
                                <a:moveTo>
                                  <a:pt x="6240" y="0"/>
                                </a:moveTo>
                                <a:lnTo>
                                  <a:pt x="90" y="0"/>
                                </a:lnTo>
                                <a:lnTo>
                                  <a:pt x="72" y="2"/>
                                </a:lnTo>
                                <a:lnTo>
                                  <a:pt x="15" y="40"/>
                                </a:lnTo>
                                <a:lnTo>
                                  <a:pt x="0" y="90"/>
                                </a:lnTo>
                                <a:lnTo>
                                  <a:pt x="0" y="536"/>
                                </a:lnTo>
                                <a:lnTo>
                                  <a:pt x="26" y="600"/>
                                </a:lnTo>
                                <a:lnTo>
                                  <a:pt x="90" y="626"/>
                                </a:lnTo>
                                <a:lnTo>
                                  <a:pt x="6240" y="626"/>
                                </a:lnTo>
                                <a:lnTo>
                                  <a:pt x="6304" y="600"/>
                                </a:lnTo>
                                <a:lnTo>
                                  <a:pt x="6330" y="536"/>
                                </a:lnTo>
                                <a:lnTo>
                                  <a:pt x="6330" y="90"/>
                                </a:lnTo>
                                <a:lnTo>
                                  <a:pt x="6304" y="26"/>
                                </a:lnTo>
                                <a:lnTo>
                                  <a:pt x="6240" y="0"/>
                                </a:lnTo>
                                <a:close/>
                              </a:path>
                            </a:pathLst>
                          </a:custGeom>
                          <a:solidFill>
                            <a:srgbClr val="FDF4D8"/>
                          </a:solidFill>
                          <a:ln>
                            <a:noFill/>
                          </a:ln>
                          <a:extLst>
                            <a:ext uri="{91240B29-F687-4F45-9708-019B960494DF}">
                              <a14:hiddenLine xmlns:a14="http://schemas.microsoft.com/office/drawing/2010/main" w="9525">
                                <a:solidFill>
                                  <a:srgbClr val="000000"/>
                                </a:solidFill>
                                <a:round/>
                                <a:headEnd/>
                                <a:tailEnd/>
                              </a14:hiddenLine>
                            </a:ext>
                          </a:extLst>
                        </wps:spPr>
                        <wps:bodyPr rot="0" vert="horz" wrap="square" lIns="91440" tIns="45720" rIns="91440" bIns="45720" anchor="t" anchorCtr="0" upright="1">
                          <a:noAutofit/>
                        </wps:bodyPr>
                      </wps:wsp>
                      <wps:wsp>
                        <wps:cNvPr id="39" name="Text Box 44"/>
                        <wps:cNvSpPr txBox="1">
                          <a:spLocks noChangeArrowheads="1"/>
                        </wps:cNvSpPr>
                        <wps:spPr bwMode="auto">
                          <a:xfrm>
                            <a:off x="1039" y="173"/>
                            <a:ext cx="6292" cy="589"/>
                          </a:xfrm>
                          <a:prstGeom prst="rect">
                            <a:avLst/>
                          </a:prstGeom>
                          <a:noFill/>
                          <a:ln w="24130">
                            <a:solidFill>
                              <a:srgbClr val="999999"/>
                            </a:solidFill>
                            <a:miter lim="800000"/>
                            <a:headEnd/>
                            <a:tailEnd/>
                          </a:ln>
                          <a:extLst>
                            <a:ext uri="{909E8E84-426E-40DD-AFC4-6F175D3DCCD1}">
                              <a14:hiddenFill xmlns:a14="http://schemas.microsoft.com/office/drawing/2010/main">
                                <a:solidFill>
                                  <a:srgbClr val="FFFFFF"/>
                                </a:solidFill>
                              </a14:hiddenFill>
                            </a:ext>
                          </a:extLst>
                        </wps:spPr>
                        <wps:txbx>
                          <w:txbxContent>
                            <w:p w14:paraId="26465107" w14:textId="77777777" w:rsidR="00434D4E" w:rsidRDefault="002E7824">
                              <w:pPr>
                                <w:spacing w:before="160"/>
                                <w:ind w:left="127"/>
                                <w:rPr>
                                  <w:sz w:val="19"/>
                                </w:rPr>
                              </w:pPr>
                              <w:r>
                                <w:rPr>
                                  <w:color w:val="333333"/>
                                  <w:w w:val="105"/>
                                  <w:sz w:val="19"/>
                                </w:rPr>
                                <w:t>Fields marked with * are mandatory.</w:t>
                              </w: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w:pict>
              <v:group w14:anchorId="1A17B1FC" id="Group 37" o:spid="_x0000_s1026" style="position:absolute;margin-left:51pt;margin-top:7.75pt;width:316.5pt;height:31.35pt;z-index:-251658231;mso-wrap-distance-left:0;mso-wrap-distance-right:0;mso-position-horizontal-relative:page" coordorigin="1020,155" coordsize="6330,62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">
                <v:shape id="Freeform 45" o:spid="_x0000_s1027" style="position:absolute;left:1020;top:154;width:6330;height:627;visibility:visible;mso-wrap-style:square;v-text-anchor:top" coordsize="6330,62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" path="m6240,l90,,72,2,15,40,,90,,536r26,64l90,626r6150,l6304,600r26,-64l6330,90,6304,26,6240,xe" fillcolor="#fdf4d8" stroked="f">
                  <v:path arrowok="t" o:connecttype="custom" o:connectlocs="6240,155;90,155;72,157;15,195;0,245;0,691;26,755;90,781;6240,781;6304,755;6330,691;6330,245;6304,181;6240,155" o:connectangles="0,0,0,0,0,0,0,0,0,0,0,0,0,0"/>
                </v:shape>
                <v:shapetype id="_x0000_t202" coordsize="21600,21600" o:spt="202" path="m,l,21600r21600,l21600,xe">
                  <v:stroke joinstyle="miter"/>
                  <v:path gradientshapeok="t" o:connecttype="rect"/>
                </v:shapetype>
                <v:shape id="Text Box 44" o:spid="_x0000_s1028" type="#_x0000_t202" style="position:absolute;left:1039;top:173;width:6292;height:5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" filled="f" strokecolor="#999" strokeweight="1.9pt">
                  <v:textbox inset="0,0,0,0">
                    <w:txbxContent>
                      <w:p w14:paraId="26465107" w14:textId="77777777" w:rsidR="00434D4E" w:rsidRDefault="002E7824">
                        <w:pPr>
                          <w:spacing w:before="160"/>
                          <w:ind w:left="127"/>
                          <w:rPr>
                            <w:sz w:val="19"/>
                          </w:rPr>
                        </w:pPr>
                        <w:r>
                          <w:rPr>
                            <w:color w:val="333333"/>
                            <w:w w:val="105"/>
                            <w:sz w:val="19"/>
                          </w:rPr>
                          <w:t>Fields marked with * are mandatory.</w:t>
                        </w:r>
                      </w:p>
                    </w:txbxContent>
                  </v:textbox>
                </v:shape>
                <w10:wrap type="topAndBottom" anchorx="page"/>
              </v:group>
            </w:pict>
          </mc:Fallback>
        </mc:AlternateContent>
      </w:r>
    </w:p>
    <w:p w14:paraId="3AC22F77" w14:textId="77777777" w:rsidR="00434D4E" w:rsidRDefault="00434D4E">
      <w:pPr>
        <w:pStyle w:val="BodyText"/>
        <w:rPr>
          <w:sz w:val="20"/>
        </w:rPr>
      </w:pPr>
    </w:p>
    <w:p w14:paraId="46A3B51B" w14:textId="77777777" w:rsidR="00434D4E" w:rsidRDefault="00434D4E">
      <w:pPr>
        <w:pStyle w:val="BodyText"/>
        <w:spacing w:before="8"/>
        <w:rPr>
          <w:sz w:val="26"/>
        </w:rPr>
      </w:pPr>
    </w:p>
    <w:p w14:paraId="1167B496" w14:textId="1022C2F1" w:rsidR="00434D4E" w:rsidRDefault="002E7824">
      <w:pPr>
        <w:pStyle w:val="Heading1"/>
        <w:spacing w:before="131"/>
        <w:ind w:left="235"/>
      </w:pPr>
      <w:r>
        <w:rPr>
          <w:noProof/>
        </w:rPr>
        <mc:AlternateContent>
          <mc:Choice Requires="wps">
            <w:drawing>
              <wp:anchor distT="0" distB="0" distL="0" distR="0" simplePos="0" relativeHeight="251658250" behindDoc="1" locked="0" layoutInCell="1" allowOverlap="1" wp14:anchorId="1A13D436" wp14:editId="61157B29">
                <wp:simplePos x="0" y="0"/>
                <wp:positionH relativeFrom="page">
                  <wp:posOffset>695325</wp:posOffset>
                </wp:positionH>
                <wp:positionV relativeFrom="paragraph">
                  <wp:posOffset>344170</wp:posOffset>
                </wp:positionV>
                <wp:extent cx="6169660" cy="19050"/>
                <wp:effectExtent l="0" t="0" r="0" b="0"/>
                <wp:wrapTopAndBottom/>
                <wp:docPr id="36" name="Rectangle 3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0077419" id="Rectangle 36" o:spid="_x0000_s1026" style="position:absolute;margin-left:54.75pt;margin-top:27.1pt;width:485.8pt;height:1.5pt;z-index:-25165823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" fillcolor="#004e98" stroked="f">
                <w10:wrap type="topAndBottom" anchorx="page"/>
              </v:rect>
            </w:pict>
          </mc:Fallback>
        </mc:AlternateContent>
      </w:r>
      <w:r>
        <w:rPr>
          <w:color w:val="004E98"/>
        </w:rPr>
        <w:t>Introduction</w:t>
      </w:r>
    </w:p>
    <w:p w14:paraId="5287A7EC" w14:textId="77777777" w:rsidR="00434D4E" w:rsidRDefault="00434D4E">
      <w:pPr>
        <w:pStyle w:val="BodyText"/>
        <w:spacing w:before="5"/>
        <w:rPr>
          <w:sz w:val="31"/>
        </w:rPr>
      </w:pPr>
    </w:p>
    <w:p w14:paraId="3941E2E0" w14:textId="77777777" w:rsidR="00434D4E" w:rsidRDefault="002E7824">
      <w:pPr>
        <w:pStyle w:val="BodyText"/>
        <w:ind w:left="235"/>
      </w:pPr>
      <w:r>
        <w:rPr>
          <w:color w:val="333333"/>
        </w:rPr>
        <w:t>This consultation aims to present ACER's draft amendments to the Commission Regulation (EU) 2016</w:t>
      </w:r>
    </w:p>
    <w:p w14:paraId="2FA9728F" w14:textId="77777777" w:rsidR="00434D4E" w:rsidRDefault="002E7824">
      <w:pPr>
        <w:pStyle w:val="BodyText"/>
        <w:spacing w:before="72" w:line="309" w:lineRule="auto"/>
        <w:ind w:left="235" w:right="1356"/>
        <w:rPr>
          <w:b/>
        </w:rPr>
      </w:pPr>
      <w:r>
        <w:rPr>
          <w:color w:val="333333"/>
        </w:rPr>
        <w:t xml:space="preserve">/631 of 14 April 2016 establishing a </w:t>
      </w:r>
      <w:r>
        <w:rPr>
          <w:b/>
          <w:color w:val="333333"/>
        </w:rPr>
        <w:t>Network Code on Requirements for Grid Connection of Generators ('NC RfG').</w:t>
      </w:r>
    </w:p>
    <w:p w14:paraId="129CA0DC" w14:textId="77777777" w:rsidR="00434D4E" w:rsidRDefault="002E7824">
      <w:pPr>
        <w:pStyle w:val="BodyText"/>
        <w:spacing w:line="309" w:lineRule="auto"/>
        <w:ind w:left="235" w:right="798"/>
      </w:pPr>
      <w:r>
        <w:rPr>
          <w:color w:val="333333"/>
        </w:rPr>
        <w:t xml:space="preserve">For draft amendments concerning Network Code on Demand Connection ('NC DC'), please go to the respective form: </w:t>
      </w:r>
      <w:hyperlink r:id="rId7">
        <w:r w:rsidRPr="18A947CB">
          <w:rPr>
            <w:b/>
            <w:color w:val="3366FF"/>
            <w:u w:val="single"/>
          </w:rPr>
          <w:t>NC DC</w:t>
        </w:r>
      </w:hyperlink>
      <w:r>
        <w:rPr>
          <w:color w:val="333333"/>
        </w:rPr>
        <w:t>.</w:t>
      </w:r>
    </w:p>
    <w:p w14:paraId="1DD3C149" w14:textId="77777777" w:rsidR="00434D4E" w:rsidRDefault="00434D4E">
      <w:pPr>
        <w:pStyle w:val="BodyText"/>
        <w:spacing w:before="10"/>
        <w:rPr>
          <w:sz w:val="15"/>
        </w:rPr>
      </w:pPr>
    </w:p>
    <w:p w14:paraId="5FAACB2F" w14:textId="77777777" w:rsidR="00434D4E" w:rsidRPr="004E1AE0" w:rsidRDefault="002E7824">
      <w:pPr>
        <w:pStyle w:val="BodyText"/>
        <w:spacing w:before="121"/>
        <w:ind w:left="235"/>
        <w:rPr>
          <w:b/>
          <w:color w:val="FF0000"/>
        </w:rPr>
      </w:pPr>
      <w:r>
        <w:rPr>
          <w:b/>
          <w:color w:val="333333"/>
        </w:rPr>
        <w:t xml:space="preserve">Responses to this consultation should be submitted by </w:t>
      </w:r>
      <w:r w:rsidRPr="004E1AE0">
        <w:rPr>
          <w:b/>
          <w:color w:val="FF0000"/>
        </w:rPr>
        <w:t>25 September 2023.</w:t>
      </w:r>
    </w:p>
    <w:p w14:paraId="3641B6B9" w14:textId="77777777" w:rsidR="00434D4E" w:rsidRDefault="00434D4E">
      <w:pPr>
        <w:pStyle w:val="BodyText"/>
        <w:spacing w:before="7"/>
        <w:rPr>
          <w:b/>
          <w:sz w:val="37"/>
        </w:rPr>
      </w:pPr>
    </w:p>
    <w:p w14:paraId="120B9939" w14:textId="77777777" w:rsidR="00434D4E" w:rsidRDefault="002E7824">
      <w:pPr>
        <w:ind w:left="235"/>
        <w:rPr>
          <w:sz w:val="27"/>
          <w:szCs w:val="27"/>
        </w:rPr>
      </w:pPr>
      <w:r w:rsidRPr="18A947CB">
        <w:rPr>
          <w:color w:val="004E98"/>
          <w:sz w:val="27"/>
          <w:szCs w:val="27"/>
        </w:rPr>
        <w:t>Background</w:t>
      </w:r>
    </w:p>
    <w:p w14:paraId="6201D428" w14:textId="77777777" w:rsidR="00434D4E" w:rsidRDefault="00434D4E">
      <w:pPr>
        <w:pStyle w:val="BodyText"/>
        <w:spacing w:before="8"/>
        <w:rPr>
          <w:sz w:val="37"/>
        </w:rPr>
      </w:pPr>
    </w:p>
    <w:p w14:paraId="7B34E210" w14:textId="77777777" w:rsidR="00434D4E" w:rsidRDefault="002E7824">
      <w:pPr>
        <w:pStyle w:val="BodyText"/>
        <w:spacing w:before="1" w:line="304" w:lineRule="auto"/>
        <w:ind w:left="235" w:right="798"/>
      </w:pPr>
      <w:r>
        <w:rPr>
          <w:color w:val="333333"/>
        </w:rPr>
        <w:t xml:space="preserve">Important developments in the policies of </w:t>
      </w:r>
      <w:proofErr w:type="spellStart"/>
      <w:r>
        <w:rPr>
          <w:color w:val="333333"/>
        </w:rPr>
        <w:t>decarbonisation</w:t>
      </w:r>
      <w:proofErr w:type="spellEnd"/>
      <w:r>
        <w:rPr>
          <w:color w:val="333333"/>
        </w:rPr>
        <w:t xml:space="preserve"> of the European Union (EU) energy and transport sectors have taken place since the inception of the development of the first European Grid Connection Network Codes (GC NCs) in 2012.</w:t>
      </w:r>
    </w:p>
    <w:p w14:paraId="36D1705B" w14:textId="77777777" w:rsidR="00434D4E" w:rsidRDefault="00434D4E">
      <w:pPr>
        <w:pStyle w:val="BodyText"/>
        <w:spacing w:before="5"/>
        <w:rPr>
          <w:sz w:val="26"/>
        </w:rPr>
      </w:pPr>
    </w:p>
    <w:p w14:paraId="1BD0264E" w14:textId="77777777" w:rsidR="00434D4E" w:rsidRDefault="002E7824">
      <w:pPr>
        <w:pStyle w:val="BodyText"/>
        <w:spacing w:before="1" w:line="304" w:lineRule="auto"/>
        <w:ind w:left="235" w:right="798"/>
      </w:pPr>
      <w:r>
        <w:rPr>
          <w:color w:val="333333"/>
        </w:rPr>
        <w:t>In the framework of the Grid Connection European Stakeholder Committee (GC ESC), the European Commission proposed for ACER to initiate the process towards the amendment of the existing GC NCs   in September 2022. The amendment process, as presented to the GC ESC is outlined in the Figure below:</w:t>
      </w:r>
    </w:p>
    <w:p w14:paraId="1B5A509C" w14:textId="77777777" w:rsidR="00434D4E" w:rsidRDefault="002E7824">
      <w:pPr>
        <w:pStyle w:val="BodyText"/>
        <w:spacing w:before="2"/>
        <w:rPr>
          <w:sz w:val="25"/>
        </w:rPr>
      </w:pPr>
      <w:r>
        <w:rPr>
          <w:noProof/>
        </w:rPr>
        <w:drawing>
          <wp:anchor distT="0" distB="0" distL="0" distR="0" simplePos="0" relativeHeight="251658240" behindDoc="0" locked="0" layoutInCell="1" allowOverlap="1" wp14:anchorId="05C0CFEC" wp14:editId="50F53BF8">
            <wp:simplePos x="0" y="0"/>
            <wp:positionH relativeFrom="page">
              <wp:posOffset>1258865</wp:posOffset>
            </wp:positionH>
            <wp:positionV relativeFrom="paragraph">
              <wp:posOffset>216661</wp:posOffset>
            </wp:positionV>
            <wp:extent cx="5486493" cy="2811780"/>
            <wp:effectExtent l="0" t="0" r="0" b="0"/>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5486493" cy="2811780"/>
                    </a:xfrm>
                    <a:prstGeom prst="rect">
                      <a:avLst/>
                    </a:prstGeom>
                  </pic:spPr>
                </pic:pic>
              </a:graphicData>
            </a:graphic>
          </wp:anchor>
        </w:drawing>
      </w:r>
    </w:p>
    <w:p w14:paraId="72D33514" w14:textId="77777777" w:rsidR="00434D4E" w:rsidRDefault="00434D4E">
      <w:pPr>
        <w:pStyle w:val="BodyText"/>
        <w:rPr>
          <w:sz w:val="20"/>
        </w:rPr>
      </w:pPr>
    </w:p>
    <w:p w14:paraId="2BA83A40" w14:textId="77777777" w:rsidR="00434D4E" w:rsidRDefault="00434D4E">
      <w:pPr>
        <w:pStyle w:val="BodyText"/>
        <w:rPr>
          <w:sz w:val="20"/>
        </w:rPr>
      </w:pPr>
    </w:p>
    <w:p w14:paraId="6FCF77FF" w14:textId="77777777" w:rsidR="00434D4E" w:rsidRDefault="00434D4E">
      <w:pPr>
        <w:pStyle w:val="BodyText"/>
        <w:rPr>
          <w:sz w:val="20"/>
        </w:rPr>
      </w:pPr>
    </w:p>
    <w:p w14:paraId="053B6E2C" w14:textId="77777777" w:rsidR="00434D4E" w:rsidRDefault="002E7824">
      <w:pPr>
        <w:pStyle w:val="Heading2"/>
        <w:spacing w:before="227"/>
      </w:pPr>
      <w:r>
        <w:t>1</w:t>
      </w:r>
    </w:p>
    <w:p w14:paraId="53FE3D43" w14:textId="77777777" w:rsidR="00434D4E" w:rsidRDefault="00434D4E">
      <w:pPr>
        <w:sectPr w:rsidR="00434D4E">
          <w:type w:val="continuous"/>
          <w:pgSz w:w="11910" w:h="16840"/>
          <w:pgMar w:top="1100" w:right="620" w:bottom="0" w:left="860" w:header="720" w:footer="720" w:gutter="0"/>
          <w:cols w:space="720"/>
        </w:sectPr>
      </w:pPr>
    </w:p>
    <w:p w14:paraId="5B8124C8" w14:textId="77777777" w:rsidR="00434D4E" w:rsidRDefault="002E7824">
      <w:pPr>
        <w:pStyle w:val="BodyText"/>
        <w:spacing w:before="94" w:line="304" w:lineRule="auto"/>
        <w:ind w:left="235" w:right="798"/>
      </w:pPr>
      <w:r>
        <w:rPr>
          <w:color w:val="333333"/>
        </w:rPr>
        <w:lastRenderedPageBreak/>
        <w:t>Following the scoping phase, ACER published the Policy Paper on the revision of the network code on requirements for grid connection of generators and the network code on demand connection in September 2022. The Policy Paper aimed to transparently indicate to stakeholders the key policy areas  in which amendments were to be expected.</w:t>
      </w:r>
    </w:p>
    <w:p w14:paraId="046CE6A6" w14:textId="77777777" w:rsidR="00434D4E" w:rsidRDefault="00434D4E">
      <w:pPr>
        <w:pStyle w:val="BodyText"/>
        <w:spacing w:before="8"/>
        <w:rPr>
          <w:sz w:val="16"/>
        </w:rPr>
      </w:pPr>
    </w:p>
    <w:p w14:paraId="60D9278C" w14:textId="77777777" w:rsidR="00434D4E" w:rsidRDefault="00004D2D">
      <w:pPr>
        <w:pStyle w:val="BodyText"/>
        <w:spacing w:before="122"/>
        <w:ind w:left="235"/>
        <w:rPr>
          <w:b/>
        </w:rPr>
      </w:pPr>
      <w:hyperlink r:id="rId9">
        <w:r w:rsidR="002E7824" w:rsidRPr="18A947CB">
          <w:rPr>
            <w:b/>
            <w:color w:val="0068D6"/>
            <w:u w:val="single"/>
          </w:rPr>
          <w:t>Access the ACER Policy Paper on the revision of the NC RfG and NC DC</w:t>
        </w:r>
      </w:hyperlink>
      <w:r w:rsidR="002E7824">
        <w:rPr>
          <w:b/>
          <w:color w:val="333333"/>
        </w:rPr>
        <w:t>.</w:t>
      </w:r>
    </w:p>
    <w:p w14:paraId="05CF1D60" w14:textId="77777777" w:rsidR="00434D4E" w:rsidRDefault="00434D4E">
      <w:pPr>
        <w:pStyle w:val="BodyText"/>
        <w:spacing w:before="1"/>
        <w:rPr>
          <w:b/>
          <w:sz w:val="22"/>
        </w:rPr>
      </w:pPr>
    </w:p>
    <w:p w14:paraId="75A6947C" w14:textId="77777777" w:rsidR="00434D4E" w:rsidRDefault="002E7824">
      <w:pPr>
        <w:pStyle w:val="BodyText"/>
        <w:spacing w:before="122" w:line="304" w:lineRule="auto"/>
        <w:ind w:left="235" w:right="798"/>
      </w:pPr>
      <w:r>
        <w:rPr>
          <w:color w:val="333333"/>
        </w:rPr>
        <w:t>As a next step, ACER launched the Public Consultation to gather stakeholders’ views and concrete amendment proposals regarding the GC NCs. The stakeholders could submit their inputs by 21 November</w:t>
      </w:r>
      <w:r>
        <w:rPr>
          <w:color w:val="333333"/>
          <w:spacing w:val="5"/>
        </w:rPr>
        <w:t xml:space="preserve"> </w:t>
      </w:r>
      <w:r>
        <w:rPr>
          <w:color w:val="333333"/>
        </w:rPr>
        <w:t>2022.</w:t>
      </w:r>
    </w:p>
    <w:p w14:paraId="129B441F" w14:textId="77777777" w:rsidR="00434D4E" w:rsidRDefault="00434D4E">
      <w:pPr>
        <w:pStyle w:val="BodyText"/>
        <w:spacing w:before="9"/>
        <w:rPr>
          <w:sz w:val="16"/>
        </w:rPr>
      </w:pPr>
    </w:p>
    <w:p w14:paraId="69912277" w14:textId="77777777" w:rsidR="00434D4E" w:rsidRDefault="00004D2D">
      <w:pPr>
        <w:pStyle w:val="BodyText"/>
        <w:spacing w:before="121" w:line="309" w:lineRule="auto"/>
        <w:ind w:left="235" w:right="1356"/>
        <w:rPr>
          <w:b/>
        </w:rPr>
      </w:pPr>
      <w:hyperlink r:id="rId10">
        <w:r w:rsidR="002E7824">
          <w:rPr>
            <w:b/>
            <w:color w:val="0068D6"/>
            <w:u w:val="single" w:color="0068D6"/>
          </w:rPr>
          <w:t>Access</w:t>
        </w:r>
        <w:r w:rsidR="002E7824">
          <w:rPr>
            <w:b/>
            <w:color w:val="0068D6"/>
            <w:spacing w:val="-7"/>
            <w:u w:val="single" w:color="0068D6"/>
          </w:rPr>
          <w:t xml:space="preserve"> </w:t>
        </w:r>
        <w:r w:rsidR="002E7824">
          <w:rPr>
            <w:b/>
            <w:color w:val="0068D6"/>
            <w:u w:val="single" w:color="0068D6"/>
          </w:rPr>
          <w:t>the</w:t>
        </w:r>
        <w:r w:rsidR="002E7824">
          <w:rPr>
            <w:b/>
            <w:color w:val="0068D6"/>
            <w:spacing w:val="-7"/>
            <w:u w:val="single" w:color="0068D6"/>
          </w:rPr>
          <w:t xml:space="preserve"> </w:t>
        </w:r>
        <w:r w:rsidR="002E7824">
          <w:rPr>
            <w:b/>
            <w:color w:val="0068D6"/>
            <w:u w:val="single" w:color="0068D6"/>
          </w:rPr>
          <w:t>results</w:t>
        </w:r>
        <w:r w:rsidR="002E7824">
          <w:rPr>
            <w:b/>
            <w:color w:val="0068D6"/>
            <w:spacing w:val="-7"/>
            <w:u w:val="single" w:color="0068D6"/>
          </w:rPr>
          <w:t xml:space="preserve"> </w:t>
        </w:r>
        <w:r w:rsidR="002E7824">
          <w:rPr>
            <w:b/>
            <w:color w:val="0068D6"/>
            <w:u w:val="single" w:color="0068D6"/>
          </w:rPr>
          <w:t>of</w:t>
        </w:r>
        <w:r w:rsidR="002E7824">
          <w:rPr>
            <w:b/>
            <w:color w:val="0068D6"/>
            <w:spacing w:val="-7"/>
            <w:u w:val="single" w:color="0068D6"/>
          </w:rPr>
          <w:t xml:space="preserve"> </w:t>
        </w:r>
        <w:r w:rsidR="002E7824">
          <w:rPr>
            <w:b/>
            <w:color w:val="0068D6"/>
            <w:u w:val="single" w:color="0068D6"/>
          </w:rPr>
          <w:t>the</w:t>
        </w:r>
        <w:r w:rsidR="002E7824">
          <w:rPr>
            <w:b/>
            <w:color w:val="0068D6"/>
            <w:spacing w:val="-7"/>
            <w:u w:val="single" w:color="0068D6"/>
          </w:rPr>
          <w:t xml:space="preserve"> </w:t>
        </w:r>
        <w:r w:rsidR="002E7824">
          <w:rPr>
            <w:b/>
            <w:color w:val="0068D6"/>
            <w:u w:val="single" w:color="0068D6"/>
          </w:rPr>
          <w:t>Public</w:t>
        </w:r>
        <w:r w:rsidR="002E7824">
          <w:rPr>
            <w:b/>
            <w:color w:val="0068D6"/>
            <w:spacing w:val="-7"/>
            <w:u w:val="single" w:color="0068D6"/>
          </w:rPr>
          <w:t xml:space="preserve"> </w:t>
        </w:r>
        <w:r w:rsidR="002E7824">
          <w:rPr>
            <w:b/>
            <w:color w:val="0068D6"/>
            <w:u w:val="single" w:color="0068D6"/>
          </w:rPr>
          <w:t>Consultation</w:t>
        </w:r>
        <w:r w:rsidR="002E7824">
          <w:rPr>
            <w:b/>
            <w:color w:val="0068D6"/>
            <w:spacing w:val="-7"/>
            <w:u w:val="single" w:color="0068D6"/>
          </w:rPr>
          <w:t xml:space="preserve"> </w:t>
        </w:r>
        <w:r w:rsidR="002E7824">
          <w:rPr>
            <w:b/>
            <w:color w:val="0068D6"/>
            <w:u w:val="single" w:color="0068D6"/>
          </w:rPr>
          <w:t>on</w:t>
        </w:r>
        <w:r w:rsidR="002E7824">
          <w:rPr>
            <w:b/>
            <w:color w:val="0068D6"/>
            <w:spacing w:val="-7"/>
            <w:u w:val="single" w:color="0068D6"/>
          </w:rPr>
          <w:t xml:space="preserve"> </w:t>
        </w:r>
        <w:r w:rsidR="002E7824">
          <w:rPr>
            <w:b/>
            <w:color w:val="0068D6"/>
            <w:u w:val="single" w:color="0068D6"/>
          </w:rPr>
          <w:t>the</w:t>
        </w:r>
        <w:r w:rsidR="002E7824">
          <w:rPr>
            <w:b/>
            <w:color w:val="0068D6"/>
            <w:spacing w:val="-7"/>
            <w:u w:val="single" w:color="0068D6"/>
          </w:rPr>
          <w:t xml:space="preserve"> </w:t>
        </w:r>
        <w:r w:rsidR="002E7824">
          <w:rPr>
            <w:b/>
            <w:color w:val="0068D6"/>
            <w:u w:val="single" w:color="0068D6"/>
          </w:rPr>
          <w:t>amendments</w:t>
        </w:r>
        <w:r w:rsidR="002E7824">
          <w:rPr>
            <w:b/>
            <w:color w:val="0068D6"/>
            <w:spacing w:val="-7"/>
            <w:u w:val="single" w:color="0068D6"/>
          </w:rPr>
          <w:t xml:space="preserve"> </w:t>
        </w:r>
        <w:r w:rsidR="002E7824">
          <w:rPr>
            <w:b/>
            <w:color w:val="0068D6"/>
            <w:u w:val="single" w:color="0068D6"/>
          </w:rPr>
          <w:t>to</w:t>
        </w:r>
        <w:r w:rsidR="002E7824">
          <w:rPr>
            <w:b/>
            <w:color w:val="0068D6"/>
            <w:spacing w:val="-7"/>
            <w:u w:val="single" w:color="0068D6"/>
          </w:rPr>
          <w:t xml:space="preserve"> </w:t>
        </w:r>
        <w:r w:rsidR="002E7824">
          <w:rPr>
            <w:b/>
            <w:color w:val="0068D6"/>
            <w:u w:val="single" w:color="0068D6"/>
          </w:rPr>
          <w:t>the</w:t>
        </w:r>
        <w:r w:rsidR="002E7824">
          <w:rPr>
            <w:b/>
            <w:color w:val="0068D6"/>
            <w:spacing w:val="-7"/>
            <w:u w:val="single" w:color="0068D6"/>
          </w:rPr>
          <w:t xml:space="preserve"> </w:t>
        </w:r>
        <w:r w:rsidR="002E7824">
          <w:rPr>
            <w:b/>
            <w:color w:val="0068D6"/>
            <w:u w:val="single" w:color="0068D6"/>
          </w:rPr>
          <w:t>grid</w:t>
        </w:r>
        <w:r w:rsidR="002E7824">
          <w:rPr>
            <w:b/>
            <w:color w:val="0068D6"/>
            <w:spacing w:val="-7"/>
            <w:u w:val="single" w:color="0068D6"/>
          </w:rPr>
          <w:t xml:space="preserve"> </w:t>
        </w:r>
        <w:r w:rsidR="002E7824">
          <w:rPr>
            <w:b/>
            <w:color w:val="0068D6"/>
            <w:u w:val="single" w:color="0068D6"/>
          </w:rPr>
          <w:t>connection</w:t>
        </w:r>
      </w:hyperlink>
      <w:r w:rsidR="002E7824">
        <w:rPr>
          <w:b/>
          <w:color w:val="0068D6"/>
        </w:rPr>
        <w:t xml:space="preserve"> </w:t>
      </w:r>
      <w:hyperlink r:id="rId11">
        <w:r w:rsidR="002E7824">
          <w:rPr>
            <w:b/>
            <w:color w:val="0068D6"/>
            <w:u w:val="single" w:color="0068D6"/>
          </w:rPr>
          <w:t>network</w:t>
        </w:r>
        <w:r w:rsidR="002E7824">
          <w:rPr>
            <w:b/>
            <w:color w:val="0068D6"/>
            <w:spacing w:val="-1"/>
            <w:u w:val="single" w:color="0068D6"/>
          </w:rPr>
          <w:t xml:space="preserve"> </w:t>
        </w:r>
        <w:r w:rsidR="002E7824">
          <w:rPr>
            <w:b/>
            <w:color w:val="0068D6"/>
            <w:u w:val="single" w:color="0068D6"/>
          </w:rPr>
          <w:t>codes.</w:t>
        </w:r>
      </w:hyperlink>
    </w:p>
    <w:p w14:paraId="7FE41AD3" w14:textId="77777777" w:rsidR="00434D4E" w:rsidRDefault="00434D4E">
      <w:pPr>
        <w:pStyle w:val="BodyText"/>
        <w:spacing w:before="1"/>
        <w:rPr>
          <w:b/>
          <w:sz w:val="26"/>
        </w:rPr>
      </w:pPr>
    </w:p>
    <w:p w14:paraId="6CE60A8F" w14:textId="77777777" w:rsidR="00434D4E" w:rsidRDefault="002E7824">
      <w:pPr>
        <w:pStyle w:val="BodyText"/>
        <w:spacing w:line="304" w:lineRule="auto"/>
        <w:ind w:left="235" w:right="798"/>
      </w:pPr>
      <w:r>
        <w:rPr>
          <w:color w:val="333333"/>
        </w:rPr>
        <w:t xml:space="preserve">Additionally, in the preparation of the draft amendment proposals, ACER </w:t>
      </w:r>
      <w:proofErr w:type="spellStart"/>
      <w:r>
        <w:rPr>
          <w:color w:val="333333"/>
        </w:rPr>
        <w:t>organised</w:t>
      </w:r>
      <w:proofErr w:type="spellEnd"/>
      <w:r>
        <w:rPr>
          <w:color w:val="333333"/>
        </w:rPr>
        <w:t xml:space="preserve"> three dedicated public workshops, namely:</w:t>
      </w:r>
    </w:p>
    <w:p w14:paraId="502FFE2B" w14:textId="77777777" w:rsidR="00434D4E" w:rsidRDefault="00434D4E">
      <w:pPr>
        <w:pStyle w:val="BodyText"/>
        <w:spacing w:before="5"/>
        <w:rPr>
          <w:sz w:val="9"/>
        </w:rPr>
      </w:pPr>
    </w:p>
    <w:p w14:paraId="5C3698F4" w14:textId="77777777" w:rsidR="00434D4E" w:rsidRDefault="002E7824">
      <w:pPr>
        <w:pStyle w:val="BodyText"/>
        <w:spacing w:before="121" w:line="304" w:lineRule="auto"/>
        <w:ind w:left="835" w:right="1729"/>
        <w:jc w:val="both"/>
      </w:pPr>
      <w:r>
        <w:rPr>
          <w:noProof/>
        </w:rPr>
        <w:drawing>
          <wp:anchor distT="0" distB="0" distL="0" distR="0" simplePos="0" relativeHeight="251658242" behindDoc="0" locked="0" layoutInCell="1" allowOverlap="1" wp14:anchorId="6B0A6B83" wp14:editId="09CB794E">
            <wp:simplePos x="0" y="0"/>
            <wp:positionH relativeFrom="page">
              <wp:posOffset>874902</wp:posOffset>
            </wp:positionH>
            <wp:positionV relativeFrom="paragraph">
              <wp:posOffset>93471</wp:posOffset>
            </wp:positionV>
            <wp:extent cx="67183" cy="67183"/>
            <wp:effectExtent l="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image2.png"/>
                    <pic:cNvPicPr/>
                  </pic:nvPicPr>
                  <pic:blipFill>
                    <a:blip r:embed="rId12" cstate="print"/>
                    <a:stretch>
                      <a:fillRect/>
                    </a:stretch>
                  </pic:blipFill>
                  <pic:spPr>
                    <a:xfrm>
                      <a:off x="0" y="0"/>
                      <a:ext cx="67183" cy="67183"/>
                    </a:xfrm>
                    <a:prstGeom prst="rect">
                      <a:avLst/>
                    </a:prstGeom>
                  </pic:spPr>
                </pic:pic>
              </a:graphicData>
            </a:graphic>
          </wp:anchor>
        </w:drawing>
      </w:r>
      <w:r>
        <w:rPr>
          <w:noProof/>
        </w:rPr>
        <w:drawing>
          <wp:anchor distT="0" distB="0" distL="0" distR="0" simplePos="0" relativeHeight="251658243" behindDoc="0" locked="0" layoutInCell="1" allowOverlap="1" wp14:anchorId="5DF94A6D" wp14:editId="3FA90E11">
            <wp:simplePos x="0" y="0"/>
            <wp:positionH relativeFrom="page">
              <wp:posOffset>874902</wp:posOffset>
            </wp:positionH>
            <wp:positionV relativeFrom="paragraph">
              <wp:posOffset>296417</wp:posOffset>
            </wp:positionV>
            <wp:extent cx="67183" cy="67183"/>
            <wp:effectExtent l="0" t="0" r="0"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3.png"/>
                    <pic:cNvPicPr/>
                  </pic:nvPicPr>
                  <pic:blipFill>
                    <a:blip r:embed="rId13" cstate="print"/>
                    <a:stretch>
                      <a:fillRect/>
                    </a:stretch>
                  </pic:blipFill>
                  <pic:spPr>
                    <a:xfrm>
                      <a:off x="0" y="0"/>
                      <a:ext cx="67183" cy="67183"/>
                    </a:xfrm>
                    <a:prstGeom prst="rect">
                      <a:avLst/>
                    </a:prstGeom>
                  </pic:spPr>
                </pic:pic>
              </a:graphicData>
            </a:graphic>
          </wp:anchor>
        </w:drawing>
      </w:r>
      <w:r>
        <w:rPr>
          <w:noProof/>
        </w:rPr>
        <w:drawing>
          <wp:anchor distT="0" distB="0" distL="0" distR="0" simplePos="0" relativeHeight="251658244" behindDoc="0" locked="0" layoutInCell="1" allowOverlap="1" wp14:anchorId="538D6D2E" wp14:editId="73A250BB">
            <wp:simplePos x="0" y="0"/>
            <wp:positionH relativeFrom="page">
              <wp:posOffset>874902</wp:posOffset>
            </wp:positionH>
            <wp:positionV relativeFrom="paragraph">
              <wp:posOffset>499236</wp:posOffset>
            </wp:positionV>
            <wp:extent cx="67183" cy="67183"/>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mage4.png"/>
                    <pic:cNvPicPr/>
                  </pic:nvPicPr>
                  <pic:blipFill>
                    <a:blip r:embed="rId14" cstate="print"/>
                    <a:stretch>
                      <a:fillRect/>
                    </a:stretch>
                  </pic:blipFill>
                  <pic:spPr>
                    <a:xfrm>
                      <a:off x="0" y="0"/>
                      <a:ext cx="67183" cy="67183"/>
                    </a:xfrm>
                    <a:prstGeom prst="rect">
                      <a:avLst/>
                    </a:prstGeom>
                  </pic:spPr>
                </pic:pic>
              </a:graphicData>
            </a:graphic>
          </wp:anchor>
        </w:drawing>
      </w:r>
      <w:hyperlink r:id="rId15">
        <w:r>
          <w:rPr>
            <w:color w:val="0068D6"/>
            <w:u w:val="single" w:color="0068D6"/>
          </w:rPr>
          <w:t>electromobility, power-to-gas demand units and heat-pumps</w:t>
        </w:r>
        <w:r>
          <w:rPr>
            <w:color w:val="0068D6"/>
          </w:rPr>
          <w:t xml:space="preserve"> </w:t>
        </w:r>
      </w:hyperlink>
      <w:r>
        <w:rPr>
          <w:color w:val="333333"/>
        </w:rPr>
        <w:t xml:space="preserve">(held on 17 April 2023); </w:t>
      </w:r>
      <w:hyperlink r:id="rId16">
        <w:r>
          <w:rPr>
            <w:color w:val="0068D6"/>
            <w:u w:val="single" w:color="0068D6"/>
          </w:rPr>
          <w:t>rate of change of frequency and grid forming capabilities</w:t>
        </w:r>
        <w:r>
          <w:rPr>
            <w:color w:val="0068D6"/>
          </w:rPr>
          <w:t xml:space="preserve"> </w:t>
        </w:r>
      </w:hyperlink>
      <w:r>
        <w:rPr>
          <w:color w:val="333333"/>
        </w:rPr>
        <w:t xml:space="preserve">(held on 10 May 2023); and </w:t>
      </w:r>
      <w:hyperlink r:id="rId17">
        <w:r>
          <w:rPr>
            <w:color w:val="0068D6"/>
            <w:u w:val="single" w:color="0068D6"/>
          </w:rPr>
          <w:t>electricity storage</w:t>
        </w:r>
        <w:r>
          <w:rPr>
            <w:color w:val="0068D6"/>
          </w:rPr>
          <w:t xml:space="preserve"> </w:t>
        </w:r>
      </w:hyperlink>
      <w:r>
        <w:rPr>
          <w:color w:val="333333"/>
        </w:rPr>
        <w:t>(held on 11 May 2023).</w:t>
      </w:r>
    </w:p>
    <w:p w14:paraId="3596A09B" w14:textId="77777777" w:rsidR="00434D4E" w:rsidRDefault="00434D4E">
      <w:pPr>
        <w:pStyle w:val="BodyText"/>
        <w:rPr>
          <w:sz w:val="20"/>
        </w:rPr>
      </w:pPr>
    </w:p>
    <w:p w14:paraId="6E9C3D96" w14:textId="77777777" w:rsidR="00434D4E" w:rsidRDefault="00434D4E">
      <w:pPr>
        <w:pStyle w:val="BodyText"/>
        <w:rPr>
          <w:sz w:val="16"/>
        </w:rPr>
      </w:pPr>
    </w:p>
    <w:p w14:paraId="7AF3972E" w14:textId="3390031E" w:rsidR="00434D4E" w:rsidRDefault="002E7824">
      <w:pPr>
        <w:pStyle w:val="BodyText"/>
        <w:spacing w:before="121" w:line="304" w:lineRule="auto"/>
        <w:ind w:left="235" w:right="798"/>
      </w:pPr>
      <w:r>
        <w:rPr>
          <w:color w:val="333333"/>
        </w:rPr>
        <w:t xml:space="preserve">After the evaluation of stakeholders' inputs, ACER has formulated its own proposal for the </w:t>
      </w:r>
      <w:r w:rsidR="004E1AE0">
        <w:rPr>
          <w:color w:val="333333"/>
        </w:rPr>
        <w:t>amendments of</w:t>
      </w:r>
      <w:r>
        <w:rPr>
          <w:color w:val="333333"/>
        </w:rPr>
        <w:t xml:space="preserve"> the GC NCs which is subject to this public</w:t>
      </w:r>
      <w:r>
        <w:rPr>
          <w:color w:val="333333"/>
          <w:spacing w:val="6"/>
        </w:rPr>
        <w:t xml:space="preserve"> </w:t>
      </w:r>
      <w:r>
        <w:rPr>
          <w:color w:val="333333"/>
        </w:rPr>
        <w:t>consultation.</w:t>
      </w:r>
    </w:p>
    <w:p w14:paraId="670B6722" w14:textId="5A59E0CC" w:rsidR="00434D4E" w:rsidRPr="004E1AE0" w:rsidRDefault="002E7824" w:rsidP="004E1AE0">
      <w:pPr>
        <w:pStyle w:val="BodyText"/>
        <w:spacing w:before="4"/>
        <w:rPr>
          <w:sz w:val="25"/>
        </w:rPr>
      </w:pPr>
      <w:r>
        <w:rPr>
          <w:noProof/>
        </w:rPr>
        <mc:AlternateContent>
          <mc:Choice Requires="wps">
            <w:drawing>
              <wp:anchor distT="0" distB="0" distL="0" distR="0" simplePos="0" relativeHeight="251658251" behindDoc="1" locked="0" layoutInCell="1" allowOverlap="1" wp14:anchorId="3BE3E627" wp14:editId="1E3E629D">
                <wp:simplePos x="0" y="0"/>
                <wp:positionH relativeFrom="page">
                  <wp:posOffset>695325</wp:posOffset>
                </wp:positionH>
                <wp:positionV relativeFrom="paragraph">
                  <wp:posOffset>232410</wp:posOffset>
                </wp:positionV>
                <wp:extent cx="6169660" cy="9525"/>
                <wp:effectExtent l="0" t="0" r="0" b="0"/>
                <wp:wrapTopAndBottom/>
                <wp:docPr id="35" name="Rectangle 3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FBF2EB2" id="Rectangle 35" o:spid="_x0000_s1026" style="position:absolute;margin-left:54.75pt;margin-top:18.3pt;width:485.8pt;height:.75pt;z-index:-25165822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" fillcolor="#004e98" stroked="f">
                <w10:wrap type="topAndBottom" anchorx="page"/>
              </v:rect>
            </w:pict>
          </mc:Fallback>
        </mc:AlternateContent>
      </w:r>
    </w:p>
    <w:p w14:paraId="3B806788" w14:textId="77777777" w:rsidR="00434D4E" w:rsidRDefault="00434D4E">
      <w:pPr>
        <w:pStyle w:val="BodyText"/>
        <w:spacing w:before="10"/>
        <w:rPr>
          <w:sz w:val="33"/>
        </w:rPr>
      </w:pPr>
    </w:p>
    <w:p w14:paraId="4810A0A0" w14:textId="3A064B71" w:rsidR="00434D4E" w:rsidRDefault="002E7824">
      <w:pPr>
        <w:pStyle w:val="Heading1"/>
        <w:spacing w:before="0"/>
        <w:ind w:left="235"/>
      </w:pPr>
      <w:r>
        <w:rPr>
          <w:noProof/>
        </w:rPr>
        <mc:AlternateContent>
          <mc:Choice Requires="wps">
            <w:drawing>
              <wp:anchor distT="0" distB="0" distL="0" distR="0" simplePos="0" relativeHeight="251658252" behindDoc="1" locked="0" layoutInCell="1" allowOverlap="1" wp14:anchorId="310129E8" wp14:editId="40CAAAC6">
                <wp:simplePos x="0" y="0"/>
                <wp:positionH relativeFrom="page">
                  <wp:posOffset>695325</wp:posOffset>
                </wp:positionH>
                <wp:positionV relativeFrom="paragraph">
                  <wp:posOffset>260985</wp:posOffset>
                </wp:positionV>
                <wp:extent cx="6169660" cy="19050"/>
                <wp:effectExtent l="0" t="0" r="0" b="0"/>
                <wp:wrapTopAndBottom/>
                <wp:docPr id="34" name="Rectangle 3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EA0586E" id="Rectangle 34" o:spid="_x0000_s1026" style="position:absolute;margin-left:54.75pt;margin-top:20.55pt;width:485.8pt;height:1.5pt;z-index:-25165822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" fillcolor="#004e98" stroked="f">
                <w10:wrap type="topAndBottom" anchorx="page"/>
              </v:rect>
            </w:pict>
          </mc:Fallback>
        </mc:AlternateContent>
      </w:r>
      <w:r>
        <w:rPr>
          <w:color w:val="004E98"/>
        </w:rPr>
        <w:t>Instructions</w:t>
      </w:r>
    </w:p>
    <w:p w14:paraId="40EEFA42" w14:textId="77777777" w:rsidR="00434D4E" w:rsidRDefault="00434D4E">
      <w:pPr>
        <w:pStyle w:val="BodyText"/>
        <w:spacing w:before="5"/>
        <w:rPr>
          <w:sz w:val="31"/>
        </w:rPr>
      </w:pPr>
    </w:p>
    <w:p w14:paraId="2B03918A" w14:textId="77777777" w:rsidR="00434D4E" w:rsidRDefault="002E7824">
      <w:pPr>
        <w:pStyle w:val="BodyText"/>
        <w:spacing w:line="304" w:lineRule="auto"/>
        <w:ind w:left="235" w:right="798"/>
      </w:pPr>
      <w:r>
        <w:rPr>
          <w:color w:val="333333"/>
        </w:rPr>
        <w:t>Stakeholders are invited to submit their comments to the NC RfG articles amended by ACER in three mandatory</w:t>
      </w:r>
      <w:r>
        <w:rPr>
          <w:color w:val="333333"/>
          <w:spacing w:val="5"/>
        </w:rPr>
        <w:t xml:space="preserve"> </w:t>
      </w:r>
      <w:r>
        <w:rPr>
          <w:color w:val="333333"/>
        </w:rPr>
        <w:t>steps:</w:t>
      </w:r>
    </w:p>
    <w:p w14:paraId="42F333A0" w14:textId="0F1FF3B7" w:rsidR="00434D4E" w:rsidRDefault="002E7824">
      <w:pPr>
        <w:pStyle w:val="ListParagraph"/>
        <w:numPr>
          <w:ilvl w:val="1"/>
          <w:numId w:val="5"/>
        </w:numPr>
        <w:tabs>
          <w:tab w:val="left" w:pos="469"/>
        </w:tabs>
        <w:spacing w:before="0" w:line="304" w:lineRule="auto"/>
        <w:ind w:right="886" w:firstLine="0"/>
        <w:rPr>
          <w:sz w:val="21"/>
          <w:szCs w:val="21"/>
        </w:rPr>
      </w:pPr>
      <w:r w:rsidRPr="18A947CB">
        <w:rPr>
          <w:color w:val="333333"/>
          <w:sz w:val="21"/>
          <w:szCs w:val="21"/>
        </w:rPr>
        <w:t>by downloading the ACER draft amendments in the Word file provided below. The file can also be accessed</w:t>
      </w:r>
      <w:r w:rsidRPr="18A947CB">
        <w:rPr>
          <w:color w:val="333333"/>
          <w:spacing w:val="9"/>
          <w:sz w:val="21"/>
          <w:szCs w:val="21"/>
        </w:rPr>
        <w:t xml:space="preserve"> </w:t>
      </w:r>
      <w:r w:rsidRPr="18A947CB">
        <w:rPr>
          <w:color w:val="333333"/>
          <w:sz w:val="21"/>
          <w:szCs w:val="21"/>
        </w:rPr>
        <w:t>on</w:t>
      </w:r>
      <w:r w:rsidRPr="18A947CB">
        <w:rPr>
          <w:color w:val="333333"/>
          <w:spacing w:val="10"/>
          <w:sz w:val="21"/>
          <w:szCs w:val="21"/>
        </w:rPr>
        <w:t xml:space="preserve"> </w:t>
      </w:r>
      <w:r w:rsidRPr="18A947CB">
        <w:rPr>
          <w:color w:val="333333"/>
          <w:sz w:val="21"/>
          <w:szCs w:val="21"/>
        </w:rPr>
        <w:t>the</w:t>
      </w:r>
      <w:r w:rsidRPr="18A947CB">
        <w:rPr>
          <w:color w:val="333333"/>
          <w:spacing w:val="10"/>
          <w:sz w:val="21"/>
          <w:szCs w:val="21"/>
        </w:rPr>
        <w:t xml:space="preserve"> </w:t>
      </w:r>
      <w:r w:rsidRPr="18A947CB">
        <w:rPr>
          <w:color w:val="333333"/>
          <w:sz w:val="21"/>
          <w:szCs w:val="21"/>
        </w:rPr>
        <w:t>right</w:t>
      </w:r>
      <w:r w:rsidRPr="18A947CB">
        <w:rPr>
          <w:color w:val="333333"/>
          <w:spacing w:val="10"/>
          <w:sz w:val="21"/>
          <w:szCs w:val="21"/>
        </w:rPr>
        <w:t xml:space="preserve"> </w:t>
      </w:r>
      <w:r w:rsidRPr="18A947CB">
        <w:rPr>
          <w:color w:val="333333"/>
          <w:sz w:val="21"/>
          <w:szCs w:val="21"/>
        </w:rPr>
        <w:t>panel</w:t>
      </w:r>
      <w:r w:rsidRPr="18A947CB">
        <w:rPr>
          <w:color w:val="333333"/>
          <w:spacing w:val="10"/>
          <w:sz w:val="21"/>
          <w:szCs w:val="21"/>
        </w:rPr>
        <w:t xml:space="preserve"> </w:t>
      </w:r>
      <w:r w:rsidRPr="18A947CB">
        <w:rPr>
          <w:color w:val="333333"/>
          <w:sz w:val="21"/>
          <w:szCs w:val="21"/>
        </w:rPr>
        <w:t>of</w:t>
      </w:r>
      <w:r w:rsidRPr="18A947CB">
        <w:rPr>
          <w:color w:val="333333"/>
          <w:spacing w:val="10"/>
          <w:sz w:val="21"/>
          <w:szCs w:val="21"/>
        </w:rPr>
        <w:t xml:space="preserve"> </w:t>
      </w:r>
      <w:r w:rsidRPr="18A947CB">
        <w:rPr>
          <w:color w:val="333333"/>
          <w:sz w:val="21"/>
          <w:szCs w:val="21"/>
        </w:rPr>
        <w:t>the</w:t>
      </w:r>
      <w:r w:rsidRPr="18A947CB">
        <w:rPr>
          <w:color w:val="333333"/>
          <w:spacing w:val="9"/>
          <w:sz w:val="21"/>
          <w:szCs w:val="21"/>
        </w:rPr>
        <w:t xml:space="preserve"> </w:t>
      </w:r>
      <w:r w:rsidRPr="18A947CB">
        <w:rPr>
          <w:color w:val="333333"/>
          <w:sz w:val="21"/>
          <w:szCs w:val="21"/>
        </w:rPr>
        <w:t>consultation</w:t>
      </w:r>
      <w:r w:rsidRPr="18A947CB">
        <w:rPr>
          <w:color w:val="333333"/>
          <w:spacing w:val="10"/>
          <w:sz w:val="21"/>
          <w:szCs w:val="21"/>
        </w:rPr>
        <w:t xml:space="preserve"> </w:t>
      </w:r>
      <w:r w:rsidRPr="18A947CB">
        <w:rPr>
          <w:color w:val="333333"/>
          <w:sz w:val="21"/>
          <w:szCs w:val="21"/>
        </w:rPr>
        <w:t>form</w:t>
      </w:r>
      <w:r w:rsidRPr="18A947CB">
        <w:rPr>
          <w:color w:val="333333"/>
          <w:spacing w:val="10"/>
          <w:sz w:val="21"/>
          <w:szCs w:val="21"/>
        </w:rPr>
        <w:t xml:space="preserve"> </w:t>
      </w:r>
      <w:r w:rsidRPr="18A947CB">
        <w:rPr>
          <w:color w:val="333333"/>
          <w:sz w:val="21"/>
          <w:szCs w:val="21"/>
        </w:rPr>
        <w:t>under</w:t>
      </w:r>
      <w:r w:rsidRPr="18A947CB">
        <w:rPr>
          <w:color w:val="333333"/>
          <w:spacing w:val="10"/>
          <w:sz w:val="21"/>
          <w:szCs w:val="21"/>
        </w:rPr>
        <w:t xml:space="preserve"> </w:t>
      </w:r>
      <w:r w:rsidRPr="18A947CB">
        <w:rPr>
          <w:color w:val="333333"/>
          <w:sz w:val="21"/>
          <w:szCs w:val="21"/>
        </w:rPr>
        <w:t>the</w:t>
      </w:r>
      <w:r w:rsidRPr="18A947CB">
        <w:rPr>
          <w:color w:val="333333"/>
          <w:spacing w:val="10"/>
          <w:sz w:val="21"/>
          <w:szCs w:val="21"/>
        </w:rPr>
        <w:t xml:space="preserve"> </w:t>
      </w:r>
      <w:r w:rsidRPr="18A947CB">
        <w:rPr>
          <w:color w:val="333333"/>
          <w:sz w:val="21"/>
          <w:szCs w:val="21"/>
        </w:rPr>
        <w:t>Background</w:t>
      </w:r>
      <w:r w:rsidRPr="18A947CB">
        <w:rPr>
          <w:color w:val="333333"/>
          <w:spacing w:val="10"/>
          <w:sz w:val="21"/>
          <w:szCs w:val="21"/>
        </w:rPr>
        <w:t xml:space="preserve"> </w:t>
      </w:r>
      <w:r w:rsidR="004E1AE0" w:rsidRPr="18A947CB">
        <w:rPr>
          <w:color w:val="333333"/>
          <w:sz w:val="21"/>
          <w:szCs w:val="21"/>
        </w:rPr>
        <w:t>Documents.</w:t>
      </w:r>
    </w:p>
    <w:p w14:paraId="07104876" w14:textId="77777777" w:rsidR="00434D4E" w:rsidRDefault="002E7824">
      <w:pPr>
        <w:pStyle w:val="ListParagraph"/>
        <w:numPr>
          <w:ilvl w:val="1"/>
          <w:numId w:val="5"/>
        </w:numPr>
        <w:tabs>
          <w:tab w:val="left" w:pos="469"/>
        </w:tabs>
        <w:spacing w:before="0" w:line="304" w:lineRule="auto"/>
        <w:ind w:right="822" w:firstLine="0"/>
        <w:rPr>
          <w:sz w:val="21"/>
          <w:szCs w:val="21"/>
        </w:rPr>
      </w:pPr>
      <w:r w:rsidRPr="18A947CB">
        <w:rPr>
          <w:color w:val="333333"/>
          <w:sz w:val="21"/>
          <w:szCs w:val="21"/>
        </w:rPr>
        <w:t>by commenting on the ACER's draft amendments through this online consultation form and adding their alternative text proposals to the table, if any;</w:t>
      </w:r>
      <w:r w:rsidRPr="18A947CB">
        <w:rPr>
          <w:color w:val="333333"/>
          <w:spacing w:val="2"/>
          <w:sz w:val="21"/>
          <w:szCs w:val="21"/>
        </w:rPr>
        <w:t xml:space="preserve"> </w:t>
      </w:r>
      <w:r w:rsidRPr="18A947CB">
        <w:rPr>
          <w:color w:val="333333"/>
          <w:sz w:val="21"/>
          <w:szCs w:val="21"/>
        </w:rPr>
        <w:t>and</w:t>
      </w:r>
    </w:p>
    <w:p w14:paraId="16B88759" w14:textId="77777777" w:rsidR="00434D4E" w:rsidRDefault="002E7824">
      <w:pPr>
        <w:pStyle w:val="ListParagraph"/>
        <w:numPr>
          <w:ilvl w:val="1"/>
          <w:numId w:val="5"/>
        </w:numPr>
        <w:tabs>
          <w:tab w:val="left" w:pos="469"/>
        </w:tabs>
        <w:spacing w:before="1" w:line="309" w:lineRule="auto"/>
        <w:ind w:right="949" w:firstLine="0"/>
        <w:rPr>
          <w:sz w:val="21"/>
          <w:szCs w:val="21"/>
        </w:rPr>
      </w:pPr>
      <w:r w:rsidRPr="18A947CB">
        <w:rPr>
          <w:color w:val="333333"/>
          <w:sz w:val="21"/>
          <w:szCs w:val="21"/>
        </w:rPr>
        <w:t xml:space="preserve">by uploading the alterative amendment proposals to the </w:t>
      </w:r>
      <w:r w:rsidRPr="18A947CB">
        <w:rPr>
          <w:b/>
          <w:color w:val="333333"/>
          <w:sz w:val="21"/>
          <w:szCs w:val="21"/>
        </w:rPr>
        <w:t xml:space="preserve">entire NC RfG </w:t>
      </w:r>
      <w:r w:rsidRPr="18A947CB">
        <w:rPr>
          <w:color w:val="333333"/>
          <w:sz w:val="21"/>
          <w:szCs w:val="21"/>
        </w:rPr>
        <w:t xml:space="preserve">using the </w:t>
      </w:r>
      <w:r w:rsidRPr="18A947CB">
        <w:rPr>
          <w:color w:val="333333"/>
          <w:sz w:val="21"/>
          <w:szCs w:val="21"/>
          <w:u w:val="single" w:color="333333"/>
        </w:rPr>
        <w:t>Track Changes mode</w:t>
      </w:r>
      <w:r w:rsidRPr="18A947CB">
        <w:rPr>
          <w:color w:val="333333"/>
          <w:sz w:val="21"/>
          <w:szCs w:val="21"/>
        </w:rPr>
        <w:t xml:space="preserve"> in the ACER draft amendments file downloaded from</w:t>
      </w:r>
      <w:r w:rsidRPr="18A947CB">
        <w:rPr>
          <w:color w:val="333333"/>
          <w:spacing w:val="13"/>
          <w:sz w:val="21"/>
          <w:szCs w:val="21"/>
        </w:rPr>
        <w:t xml:space="preserve"> </w:t>
      </w:r>
      <w:r w:rsidRPr="18A947CB">
        <w:rPr>
          <w:b/>
          <w:color w:val="333333"/>
          <w:sz w:val="21"/>
          <w:szCs w:val="21"/>
        </w:rPr>
        <w:t>Step 1</w:t>
      </w:r>
      <w:r w:rsidRPr="18A947CB">
        <w:rPr>
          <w:color w:val="333333"/>
          <w:sz w:val="21"/>
          <w:szCs w:val="21"/>
        </w:rPr>
        <w:t>.</w:t>
      </w:r>
    </w:p>
    <w:p w14:paraId="402D28D0" w14:textId="77777777" w:rsidR="00434D4E" w:rsidRDefault="00434D4E">
      <w:pPr>
        <w:pStyle w:val="BodyText"/>
        <w:rPr>
          <w:sz w:val="16"/>
        </w:rPr>
      </w:pPr>
    </w:p>
    <w:p w14:paraId="1F839858" w14:textId="77777777" w:rsidR="00434D4E" w:rsidRDefault="002E7824">
      <w:pPr>
        <w:pStyle w:val="BodyText"/>
        <w:spacing w:before="121" w:line="304" w:lineRule="auto"/>
        <w:ind w:left="235" w:right="798"/>
      </w:pPr>
      <w:r>
        <w:rPr>
          <w:color w:val="333333"/>
        </w:rPr>
        <w:t>Where the stakeholder does not have any comments regarding the amendments, the relevant cells in the consultation form can be left</w:t>
      </w:r>
      <w:r>
        <w:rPr>
          <w:color w:val="333333"/>
          <w:spacing w:val="33"/>
        </w:rPr>
        <w:t xml:space="preserve"> </w:t>
      </w:r>
      <w:r>
        <w:rPr>
          <w:color w:val="333333"/>
        </w:rPr>
        <w:t>blank.</w:t>
      </w:r>
    </w:p>
    <w:p w14:paraId="16782736" w14:textId="77777777" w:rsidR="00434D4E" w:rsidRDefault="00434D4E">
      <w:pPr>
        <w:pStyle w:val="BodyText"/>
        <w:spacing w:before="6"/>
        <w:rPr>
          <w:sz w:val="26"/>
        </w:rPr>
      </w:pPr>
    </w:p>
    <w:p w14:paraId="1A8501C9" w14:textId="77777777" w:rsidR="00434D4E" w:rsidRDefault="002E7824">
      <w:pPr>
        <w:pStyle w:val="BodyText"/>
        <w:spacing w:before="1"/>
        <w:ind w:left="235"/>
      </w:pPr>
      <w:r>
        <w:rPr>
          <w:color w:val="333333"/>
        </w:rPr>
        <w:t>The mandatory steps for submitting the comments are listed below.</w:t>
      </w:r>
    </w:p>
    <w:p w14:paraId="7BA23436" w14:textId="77777777" w:rsidR="00434D4E" w:rsidRDefault="00434D4E">
      <w:pPr>
        <w:pStyle w:val="BodyText"/>
        <w:rPr>
          <w:sz w:val="20"/>
        </w:rPr>
      </w:pPr>
    </w:p>
    <w:p w14:paraId="18BA04AA" w14:textId="7E7926BD" w:rsidR="00434D4E" w:rsidRDefault="002E7824">
      <w:pPr>
        <w:pStyle w:val="BodyText"/>
        <w:spacing w:before="11"/>
        <w:rPr>
          <w:sz w:val="10"/>
        </w:rPr>
      </w:pPr>
      <w:r>
        <w:rPr>
          <w:noProof/>
        </w:rPr>
        <mc:AlternateContent>
          <mc:Choice Requires="wps">
            <w:drawing>
              <wp:anchor distT="0" distB="0" distL="0" distR="0" simplePos="0" relativeHeight="251658253" behindDoc="1" locked="0" layoutInCell="1" allowOverlap="1" wp14:anchorId="14B1648D" wp14:editId="602820A4">
                <wp:simplePos x="0" y="0"/>
                <wp:positionH relativeFrom="page">
                  <wp:posOffset>695325</wp:posOffset>
                </wp:positionH>
                <wp:positionV relativeFrom="paragraph">
                  <wp:posOffset>108585</wp:posOffset>
                </wp:positionV>
                <wp:extent cx="6169660" cy="9525"/>
                <wp:effectExtent l="0" t="0" r="0" b="0"/>
                <wp:wrapTopAndBottom/>
                <wp:docPr id="33" name="Rectangle 3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6DB9757" id="Rectangle 33" o:spid="_x0000_s1026" style="position:absolute;margin-left:54.75pt;margin-top:8.55pt;width:485.8pt;height:.75pt;z-index:-25165822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" fillcolor="#004e98" stroked="f">
                <w10:wrap type="topAndBottom" anchorx="page"/>
              </v:rect>
            </w:pict>
          </mc:Fallback>
        </mc:AlternateContent>
      </w:r>
    </w:p>
    <w:p w14:paraId="3351A9C7" w14:textId="77777777" w:rsidR="00434D4E" w:rsidRDefault="00434D4E">
      <w:pPr>
        <w:pStyle w:val="BodyText"/>
        <w:spacing w:before="1"/>
        <w:rPr>
          <w:sz w:val="34"/>
        </w:rPr>
      </w:pPr>
    </w:p>
    <w:p w14:paraId="5EEAFDB9" w14:textId="77777777" w:rsidR="00434D4E" w:rsidRDefault="002E7824">
      <w:pPr>
        <w:spacing w:before="1"/>
        <w:ind w:left="235"/>
        <w:rPr>
          <w:b/>
          <w:i/>
          <w:sz w:val="28"/>
          <w:szCs w:val="28"/>
        </w:rPr>
      </w:pPr>
      <w:r w:rsidRPr="18A947CB">
        <w:rPr>
          <w:b/>
          <w:i/>
          <w:color w:val="333333"/>
          <w:sz w:val="28"/>
          <w:szCs w:val="28"/>
        </w:rPr>
        <w:t>Step 1</w:t>
      </w:r>
    </w:p>
    <w:p w14:paraId="78149884" w14:textId="77777777" w:rsidR="00434D4E" w:rsidRDefault="00434D4E">
      <w:pPr>
        <w:pStyle w:val="BodyText"/>
        <w:spacing w:before="6"/>
        <w:rPr>
          <w:b/>
          <w:i/>
          <w:sz w:val="42"/>
        </w:rPr>
      </w:pPr>
    </w:p>
    <w:p w14:paraId="492BF8E3" w14:textId="77777777" w:rsidR="00434D4E" w:rsidRDefault="002E7824">
      <w:pPr>
        <w:pStyle w:val="BodyText"/>
        <w:spacing w:line="304" w:lineRule="auto"/>
        <w:ind w:left="235" w:right="858"/>
      </w:pPr>
      <w:r>
        <w:rPr>
          <w:color w:val="333333"/>
        </w:rPr>
        <w:t>Please see ACER's draft amendments in the Word file provided below. The file can also be accessed on</w:t>
      </w:r>
      <w:r>
        <w:rPr>
          <w:color w:val="333333"/>
          <w:spacing w:val="7"/>
        </w:rPr>
        <w:t xml:space="preserve"> </w:t>
      </w:r>
      <w:r>
        <w:rPr>
          <w:color w:val="333333"/>
        </w:rPr>
        <w:t>the</w:t>
      </w:r>
      <w:r>
        <w:rPr>
          <w:color w:val="333333"/>
          <w:spacing w:val="8"/>
        </w:rPr>
        <w:t xml:space="preserve"> </w:t>
      </w:r>
      <w:r>
        <w:rPr>
          <w:color w:val="333333"/>
        </w:rPr>
        <w:t>right</w:t>
      </w:r>
      <w:r>
        <w:rPr>
          <w:color w:val="333333"/>
          <w:spacing w:val="8"/>
        </w:rPr>
        <w:t xml:space="preserve"> </w:t>
      </w:r>
      <w:r>
        <w:rPr>
          <w:color w:val="333333"/>
        </w:rPr>
        <w:t>panel</w:t>
      </w:r>
      <w:r>
        <w:rPr>
          <w:color w:val="333333"/>
          <w:spacing w:val="8"/>
        </w:rPr>
        <w:t xml:space="preserve"> </w:t>
      </w:r>
      <w:r>
        <w:rPr>
          <w:color w:val="333333"/>
        </w:rPr>
        <w:t>of</w:t>
      </w:r>
      <w:r>
        <w:rPr>
          <w:color w:val="333333"/>
          <w:spacing w:val="8"/>
        </w:rPr>
        <w:t xml:space="preserve"> </w:t>
      </w:r>
      <w:r>
        <w:rPr>
          <w:color w:val="333333"/>
        </w:rPr>
        <w:t>the</w:t>
      </w:r>
      <w:r>
        <w:rPr>
          <w:color w:val="333333"/>
          <w:spacing w:val="8"/>
        </w:rPr>
        <w:t xml:space="preserve"> </w:t>
      </w:r>
      <w:r>
        <w:rPr>
          <w:color w:val="333333"/>
        </w:rPr>
        <w:t>consultation</w:t>
      </w:r>
      <w:r>
        <w:rPr>
          <w:color w:val="333333"/>
          <w:spacing w:val="8"/>
        </w:rPr>
        <w:t xml:space="preserve"> </w:t>
      </w:r>
      <w:r>
        <w:rPr>
          <w:color w:val="333333"/>
        </w:rPr>
        <w:t>form</w:t>
      </w:r>
      <w:r>
        <w:rPr>
          <w:color w:val="333333"/>
          <w:spacing w:val="8"/>
        </w:rPr>
        <w:t xml:space="preserve"> </w:t>
      </w:r>
      <w:r>
        <w:rPr>
          <w:color w:val="333333"/>
        </w:rPr>
        <w:t>under</w:t>
      </w:r>
      <w:r>
        <w:rPr>
          <w:color w:val="333333"/>
          <w:spacing w:val="8"/>
        </w:rPr>
        <w:t xml:space="preserve"> </w:t>
      </w:r>
      <w:r>
        <w:rPr>
          <w:color w:val="333333"/>
        </w:rPr>
        <w:t>the</w:t>
      </w:r>
      <w:r>
        <w:rPr>
          <w:color w:val="333333"/>
          <w:spacing w:val="8"/>
        </w:rPr>
        <w:t xml:space="preserve"> </w:t>
      </w:r>
      <w:r>
        <w:rPr>
          <w:color w:val="333333"/>
        </w:rPr>
        <w:t>Background</w:t>
      </w:r>
      <w:r>
        <w:rPr>
          <w:color w:val="333333"/>
          <w:spacing w:val="8"/>
        </w:rPr>
        <w:t xml:space="preserve"> </w:t>
      </w:r>
      <w:r>
        <w:rPr>
          <w:color w:val="333333"/>
        </w:rPr>
        <w:t>Documents.</w:t>
      </w:r>
    </w:p>
    <w:p w14:paraId="36F7FCE6" w14:textId="77777777" w:rsidR="00434D4E" w:rsidRDefault="00434D4E">
      <w:pPr>
        <w:pStyle w:val="BodyText"/>
        <w:spacing w:before="11"/>
      </w:pPr>
    </w:p>
    <w:p w14:paraId="62ADD4A0" w14:textId="77777777" w:rsidR="00434D4E" w:rsidRDefault="00004D2D">
      <w:pPr>
        <w:spacing w:before="128"/>
        <w:ind w:left="235"/>
        <w:rPr>
          <w:b/>
          <w:sz w:val="28"/>
          <w:szCs w:val="28"/>
        </w:rPr>
      </w:pPr>
      <w:hyperlink r:id="rId18">
        <w:r w:rsidR="002E7824" w:rsidRPr="18A947CB">
          <w:rPr>
            <w:b/>
            <w:color w:val="3366FF"/>
            <w:sz w:val="28"/>
            <w:szCs w:val="28"/>
            <w:u w:val="single"/>
          </w:rPr>
          <w:t>Download ACER draft amendments to the NC RfG here</w:t>
        </w:r>
      </w:hyperlink>
    </w:p>
    <w:p w14:paraId="41C2EC7F" w14:textId="77777777" w:rsidR="00434D4E" w:rsidRDefault="00434D4E">
      <w:pPr>
        <w:pStyle w:val="BodyText"/>
        <w:rPr>
          <w:b/>
          <w:sz w:val="20"/>
        </w:rPr>
      </w:pPr>
    </w:p>
    <w:p w14:paraId="6DF78CF7" w14:textId="4E545390" w:rsidR="00434D4E" w:rsidRDefault="002E7824">
      <w:pPr>
        <w:pStyle w:val="BodyText"/>
        <w:spacing w:before="11"/>
        <w:rPr>
          <w:b/>
          <w:sz w:val="11"/>
        </w:rPr>
      </w:pPr>
      <w:r>
        <w:rPr>
          <w:noProof/>
        </w:rPr>
        <mc:AlternateContent>
          <mc:Choice Requires="wps">
            <w:drawing>
              <wp:anchor distT="0" distB="0" distL="0" distR="0" simplePos="0" relativeHeight="251658254" behindDoc="1" locked="0" layoutInCell="1" allowOverlap="1" wp14:anchorId="746B42B2" wp14:editId="1D728B3D">
                <wp:simplePos x="0" y="0"/>
                <wp:positionH relativeFrom="page">
                  <wp:posOffset>695325</wp:posOffset>
                </wp:positionH>
                <wp:positionV relativeFrom="paragraph">
                  <wp:posOffset>115570</wp:posOffset>
                </wp:positionV>
                <wp:extent cx="6169660" cy="9525"/>
                <wp:effectExtent l="0" t="0" r="0" b="0"/>
                <wp:wrapTopAndBottom/>
                <wp:docPr id="32" name="Rectangle 3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1F8D6A6" id="Rectangle 32" o:spid="_x0000_s1026" style="position:absolute;margin-left:54.75pt;margin-top:9.1pt;width:485.8pt;height:.75pt;z-index:-25165822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" fillcolor="#004e98" stroked="f">
                <w10:wrap type="topAndBottom" anchorx="page"/>
              </v:rect>
            </w:pict>
          </mc:Fallback>
        </mc:AlternateContent>
      </w:r>
    </w:p>
    <w:p w14:paraId="4CE7CED9" w14:textId="77777777" w:rsidR="00434D4E" w:rsidRDefault="00434D4E">
      <w:pPr>
        <w:pStyle w:val="BodyText"/>
        <w:spacing w:before="1"/>
        <w:rPr>
          <w:b/>
          <w:sz w:val="34"/>
        </w:rPr>
      </w:pPr>
    </w:p>
    <w:p w14:paraId="73F7430E" w14:textId="77777777" w:rsidR="00434D4E" w:rsidRDefault="002E7824">
      <w:pPr>
        <w:ind w:left="235"/>
        <w:rPr>
          <w:b/>
          <w:i/>
          <w:sz w:val="28"/>
          <w:szCs w:val="28"/>
        </w:rPr>
      </w:pPr>
      <w:r w:rsidRPr="18A947CB">
        <w:rPr>
          <w:b/>
          <w:i/>
          <w:color w:val="333333"/>
          <w:sz w:val="28"/>
          <w:szCs w:val="28"/>
        </w:rPr>
        <w:t>Step 2</w:t>
      </w:r>
    </w:p>
    <w:p w14:paraId="6FD46353" w14:textId="77777777" w:rsidR="00434D4E" w:rsidRDefault="00434D4E">
      <w:pPr>
        <w:pStyle w:val="BodyText"/>
        <w:spacing w:before="11"/>
        <w:rPr>
          <w:b/>
          <w:i/>
          <w:sz w:val="30"/>
        </w:rPr>
      </w:pPr>
    </w:p>
    <w:p w14:paraId="41F34F14" w14:textId="77777777" w:rsidR="00434D4E" w:rsidRDefault="002E7824">
      <w:pPr>
        <w:pStyle w:val="BodyText"/>
        <w:spacing w:line="309" w:lineRule="auto"/>
        <w:ind w:left="235" w:right="734"/>
        <w:rPr>
          <w:b/>
        </w:rPr>
      </w:pPr>
      <w:r>
        <w:rPr>
          <w:b/>
          <w:color w:val="993300"/>
        </w:rPr>
        <w:t>Kindly note that this consultation form follows the structure of the NC RfG amended legal text provided by ACER in Step 1.</w:t>
      </w:r>
    </w:p>
    <w:p w14:paraId="2E2D89B5" w14:textId="77777777" w:rsidR="00434D4E" w:rsidRDefault="00434D4E">
      <w:pPr>
        <w:pStyle w:val="BodyText"/>
        <w:rPr>
          <w:b/>
          <w:sz w:val="20"/>
        </w:rPr>
      </w:pPr>
    </w:p>
    <w:p w14:paraId="2408BD9F" w14:textId="77777777" w:rsidR="00434D4E" w:rsidRDefault="00434D4E">
      <w:pPr>
        <w:pStyle w:val="BodyText"/>
        <w:rPr>
          <w:b/>
          <w:sz w:val="20"/>
        </w:rPr>
      </w:pPr>
    </w:p>
    <w:p w14:paraId="7E5F4091" w14:textId="77777777" w:rsidR="00434D4E" w:rsidRDefault="00434D4E">
      <w:pPr>
        <w:pStyle w:val="BodyText"/>
        <w:spacing w:before="1"/>
        <w:rPr>
          <w:b/>
          <w:sz w:val="20"/>
        </w:rPr>
      </w:pPr>
    </w:p>
    <w:p w14:paraId="34EE30CC" w14:textId="77777777" w:rsidR="004E1AE0" w:rsidRDefault="004E1AE0">
      <w:pPr>
        <w:pStyle w:val="Heading2"/>
        <w:spacing w:before="0"/>
      </w:pPr>
    </w:p>
    <w:p w14:paraId="204D78FE" w14:textId="77777777" w:rsidR="004E1AE0" w:rsidRDefault="004E1AE0">
      <w:pPr>
        <w:pStyle w:val="Heading2"/>
        <w:spacing w:before="0"/>
      </w:pPr>
    </w:p>
    <w:p w14:paraId="1D4AD72A" w14:textId="77777777" w:rsidR="004E1AE0" w:rsidRDefault="004E1AE0">
      <w:pPr>
        <w:pStyle w:val="Heading2"/>
        <w:spacing w:before="0"/>
      </w:pPr>
    </w:p>
    <w:p w14:paraId="6E0CFE46" w14:textId="77777777" w:rsidR="004E1AE0" w:rsidRDefault="004E1AE0">
      <w:pPr>
        <w:pStyle w:val="Heading2"/>
        <w:spacing w:before="0"/>
      </w:pPr>
    </w:p>
    <w:p w14:paraId="6FCFBCC9" w14:textId="77777777" w:rsidR="004E1AE0" w:rsidRDefault="004E1AE0">
      <w:pPr>
        <w:pStyle w:val="Heading2"/>
        <w:spacing w:before="0"/>
      </w:pPr>
    </w:p>
    <w:p w14:paraId="4CFB12F9" w14:textId="77777777" w:rsidR="004E1AE0" w:rsidRDefault="004E1AE0">
      <w:pPr>
        <w:pStyle w:val="Heading2"/>
        <w:spacing w:before="0"/>
      </w:pPr>
    </w:p>
    <w:p w14:paraId="2A0138E5" w14:textId="77777777" w:rsidR="004E1AE0" w:rsidRDefault="004E1AE0">
      <w:pPr>
        <w:pStyle w:val="Heading2"/>
        <w:spacing w:before="0"/>
      </w:pPr>
    </w:p>
    <w:p w14:paraId="22F411B2" w14:textId="77777777" w:rsidR="004E1AE0" w:rsidRDefault="004E1AE0">
      <w:pPr>
        <w:pStyle w:val="Heading2"/>
        <w:spacing w:before="0"/>
      </w:pPr>
    </w:p>
    <w:p w14:paraId="23DC7816" w14:textId="77777777" w:rsidR="004E1AE0" w:rsidRDefault="004E1AE0">
      <w:pPr>
        <w:pStyle w:val="Heading2"/>
        <w:spacing w:before="0"/>
      </w:pPr>
    </w:p>
    <w:p w14:paraId="46607269" w14:textId="77777777" w:rsidR="004E1AE0" w:rsidRDefault="004E1AE0">
      <w:pPr>
        <w:pStyle w:val="Heading2"/>
        <w:spacing w:before="0"/>
      </w:pPr>
    </w:p>
    <w:p w14:paraId="35A1E336" w14:textId="77777777" w:rsidR="004E1AE0" w:rsidRDefault="004E1AE0">
      <w:pPr>
        <w:pStyle w:val="Heading2"/>
        <w:spacing w:before="0"/>
      </w:pPr>
    </w:p>
    <w:p w14:paraId="0BE45A29" w14:textId="77777777" w:rsidR="004E1AE0" w:rsidRDefault="004E1AE0">
      <w:pPr>
        <w:pStyle w:val="Heading2"/>
        <w:spacing w:before="0"/>
      </w:pPr>
    </w:p>
    <w:p w14:paraId="51A31A75" w14:textId="77777777" w:rsidR="004E1AE0" w:rsidRDefault="004E1AE0">
      <w:pPr>
        <w:pStyle w:val="Heading2"/>
        <w:spacing w:before="0"/>
      </w:pPr>
    </w:p>
    <w:p w14:paraId="609AC985" w14:textId="77777777" w:rsidR="004E1AE0" w:rsidRDefault="004E1AE0">
      <w:pPr>
        <w:pStyle w:val="Heading2"/>
        <w:spacing w:before="0"/>
      </w:pPr>
    </w:p>
    <w:p w14:paraId="6BCEBB3C" w14:textId="77777777" w:rsidR="004E1AE0" w:rsidRDefault="004E1AE0">
      <w:pPr>
        <w:pStyle w:val="Heading2"/>
        <w:spacing w:before="0"/>
      </w:pPr>
    </w:p>
    <w:p w14:paraId="7C97535A" w14:textId="77777777" w:rsidR="004E1AE0" w:rsidRDefault="004E1AE0">
      <w:pPr>
        <w:pStyle w:val="Heading2"/>
        <w:spacing w:before="0"/>
      </w:pPr>
    </w:p>
    <w:p w14:paraId="59BDC6C4" w14:textId="77777777" w:rsidR="004E1AE0" w:rsidRDefault="004E1AE0">
      <w:pPr>
        <w:pStyle w:val="Heading2"/>
        <w:spacing w:before="0"/>
      </w:pPr>
    </w:p>
    <w:p w14:paraId="0C25DED9" w14:textId="77777777" w:rsidR="004E1AE0" w:rsidRDefault="004E1AE0">
      <w:pPr>
        <w:pStyle w:val="Heading2"/>
        <w:spacing w:before="0"/>
      </w:pPr>
    </w:p>
    <w:p w14:paraId="52CD5EFB" w14:textId="77777777" w:rsidR="004E1AE0" w:rsidRDefault="004E1AE0">
      <w:pPr>
        <w:pStyle w:val="Heading2"/>
        <w:spacing w:before="0"/>
      </w:pPr>
    </w:p>
    <w:p w14:paraId="3EDF9346" w14:textId="77777777" w:rsidR="004E1AE0" w:rsidRDefault="004E1AE0">
      <w:pPr>
        <w:pStyle w:val="Heading2"/>
        <w:spacing w:before="0"/>
      </w:pPr>
    </w:p>
    <w:p w14:paraId="01E0E203" w14:textId="77777777" w:rsidR="004E1AE0" w:rsidRDefault="004E1AE0">
      <w:pPr>
        <w:pStyle w:val="Heading2"/>
        <w:spacing w:before="0"/>
      </w:pPr>
    </w:p>
    <w:p w14:paraId="00F02CBE" w14:textId="77777777" w:rsidR="004E1AE0" w:rsidRDefault="004E1AE0">
      <w:pPr>
        <w:pStyle w:val="Heading2"/>
        <w:spacing w:before="0"/>
      </w:pPr>
    </w:p>
    <w:p w14:paraId="76274E1E" w14:textId="77777777" w:rsidR="004E1AE0" w:rsidRDefault="004E1AE0">
      <w:pPr>
        <w:pStyle w:val="Heading2"/>
        <w:spacing w:before="0"/>
      </w:pPr>
    </w:p>
    <w:p w14:paraId="0609D90A" w14:textId="77777777" w:rsidR="004E1AE0" w:rsidRDefault="004E1AE0">
      <w:pPr>
        <w:pStyle w:val="Heading2"/>
        <w:spacing w:before="0"/>
      </w:pPr>
    </w:p>
    <w:p w14:paraId="72A823C4" w14:textId="77777777" w:rsidR="004E1AE0" w:rsidRDefault="004E1AE0">
      <w:pPr>
        <w:pStyle w:val="Heading2"/>
        <w:spacing w:before="0"/>
      </w:pPr>
    </w:p>
    <w:p w14:paraId="07A94EA4" w14:textId="77777777" w:rsidR="004E1AE0" w:rsidRDefault="004E1AE0">
      <w:pPr>
        <w:pStyle w:val="Heading2"/>
        <w:spacing w:before="0"/>
      </w:pPr>
    </w:p>
    <w:p w14:paraId="3271AD3C" w14:textId="77777777" w:rsidR="004E1AE0" w:rsidRDefault="004E1AE0">
      <w:pPr>
        <w:pStyle w:val="Heading2"/>
        <w:spacing w:before="0"/>
      </w:pPr>
    </w:p>
    <w:p w14:paraId="4BD584EE" w14:textId="77777777" w:rsidR="004E1AE0" w:rsidRDefault="004E1AE0">
      <w:pPr>
        <w:pStyle w:val="Heading2"/>
        <w:spacing w:before="0"/>
      </w:pPr>
    </w:p>
    <w:p w14:paraId="56C82665" w14:textId="77777777" w:rsidR="004E1AE0" w:rsidRDefault="004E1AE0">
      <w:pPr>
        <w:pStyle w:val="Heading2"/>
        <w:spacing w:before="0"/>
      </w:pPr>
    </w:p>
    <w:p w14:paraId="60264FB4" w14:textId="77777777" w:rsidR="004E1AE0" w:rsidRDefault="004E1AE0">
      <w:pPr>
        <w:pStyle w:val="Heading2"/>
        <w:spacing w:before="0"/>
      </w:pPr>
    </w:p>
    <w:p w14:paraId="18F2FADC" w14:textId="77777777" w:rsidR="004E1AE0" w:rsidRDefault="004E1AE0">
      <w:pPr>
        <w:pStyle w:val="Heading2"/>
        <w:spacing w:before="0"/>
      </w:pPr>
    </w:p>
    <w:p w14:paraId="4205DCDF" w14:textId="77777777" w:rsidR="004E1AE0" w:rsidRDefault="004E1AE0">
      <w:pPr>
        <w:pStyle w:val="Heading2"/>
        <w:spacing w:before="0"/>
      </w:pPr>
    </w:p>
    <w:p w14:paraId="28CBF957" w14:textId="77777777" w:rsidR="004E1AE0" w:rsidRDefault="004E1AE0">
      <w:pPr>
        <w:pStyle w:val="Heading2"/>
        <w:spacing w:before="0"/>
      </w:pPr>
    </w:p>
    <w:p w14:paraId="2FDFAE59" w14:textId="77777777" w:rsidR="004E1AE0" w:rsidRDefault="004E1AE0">
      <w:pPr>
        <w:pStyle w:val="Heading2"/>
        <w:spacing w:before="0"/>
      </w:pPr>
    </w:p>
    <w:p w14:paraId="60DE0DE6" w14:textId="77777777" w:rsidR="004E1AE0" w:rsidRDefault="004E1AE0">
      <w:pPr>
        <w:pStyle w:val="Heading2"/>
        <w:spacing w:before="0"/>
      </w:pPr>
    </w:p>
    <w:p w14:paraId="34EFB796" w14:textId="77777777" w:rsidR="004E1AE0" w:rsidRDefault="004E1AE0">
      <w:pPr>
        <w:pStyle w:val="Heading2"/>
        <w:spacing w:before="0"/>
      </w:pPr>
    </w:p>
    <w:p w14:paraId="4565E7D5" w14:textId="77777777" w:rsidR="004E1AE0" w:rsidRDefault="004E1AE0">
      <w:pPr>
        <w:pStyle w:val="Heading2"/>
        <w:spacing w:before="0"/>
      </w:pPr>
    </w:p>
    <w:p w14:paraId="2FEDB3FC" w14:textId="77777777" w:rsidR="004E1AE0" w:rsidRDefault="004E1AE0">
      <w:pPr>
        <w:pStyle w:val="Heading2"/>
        <w:spacing w:before="0"/>
      </w:pPr>
    </w:p>
    <w:p w14:paraId="293F568A" w14:textId="77777777" w:rsidR="004E1AE0" w:rsidRDefault="004E1AE0">
      <w:pPr>
        <w:pStyle w:val="Heading2"/>
        <w:spacing w:before="0"/>
      </w:pPr>
    </w:p>
    <w:p w14:paraId="3BCB9F5C" w14:textId="77777777" w:rsidR="004E1AE0" w:rsidRDefault="004E1AE0">
      <w:pPr>
        <w:pStyle w:val="Heading2"/>
        <w:spacing w:before="0"/>
      </w:pPr>
    </w:p>
    <w:p w14:paraId="4EA67C1E" w14:textId="77777777" w:rsidR="004E1AE0" w:rsidRDefault="004E1AE0">
      <w:pPr>
        <w:pStyle w:val="Heading2"/>
        <w:spacing w:before="0"/>
      </w:pPr>
    </w:p>
    <w:p w14:paraId="31F1B686" w14:textId="77777777" w:rsidR="004E1AE0" w:rsidRDefault="004E1AE0">
      <w:pPr>
        <w:pStyle w:val="Heading2"/>
        <w:spacing w:before="0"/>
      </w:pPr>
    </w:p>
    <w:p w14:paraId="4A9A3E21" w14:textId="77777777" w:rsidR="004E1AE0" w:rsidRDefault="004E1AE0">
      <w:pPr>
        <w:pStyle w:val="Heading2"/>
        <w:spacing w:before="0"/>
      </w:pPr>
    </w:p>
    <w:p w14:paraId="273D09A4" w14:textId="20F3F8BD" w:rsidR="00434D4E" w:rsidRDefault="002E7824">
      <w:pPr>
        <w:pStyle w:val="Heading2"/>
        <w:spacing w:before="0"/>
      </w:pPr>
      <w:r>
        <w:t>4</w:t>
      </w:r>
    </w:p>
    <w:p w14:paraId="6BA7A1EE" w14:textId="77777777" w:rsidR="00434D4E" w:rsidRDefault="00434D4E">
      <w:pPr>
        <w:sectPr w:rsidR="00434D4E">
          <w:pgSz w:w="11910" w:h="16840"/>
          <w:pgMar w:top="700" w:right="620" w:bottom="0" w:left="860" w:header="720" w:footer="720" w:gutter="0"/>
          <w:cols w:space="720"/>
        </w:sectPr>
      </w:pPr>
    </w:p>
    <w:p w14:paraId="18FC20FF" w14:textId="77777777" w:rsidR="00434D4E" w:rsidRDefault="002E7824">
      <w:pPr>
        <w:pStyle w:val="BodyText"/>
        <w:spacing w:before="94" w:line="307" w:lineRule="auto"/>
        <w:ind w:left="235" w:right="734"/>
      </w:pPr>
      <w:r>
        <w:lastRenderedPageBreak/>
        <w:t>The paragraph numbering in the form reflects paragraph numbers in the amended legal text. Nevertheless, stakeholders can comment on the deleted paragraphs/articles/titles, which are marked as [deleted]. New articles and titles are marked as</w:t>
      </w:r>
      <w:r>
        <w:rPr>
          <w:spacing w:val="47"/>
        </w:rPr>
        <w:t xml:space="preserve"> </w:t>
      </w:r>
      <w:r>
        <w:t>[new].</w:t>
      </w:r>
    </w:p>
    <w:p w14:paraId="1B8AA218" w14:textId="77777777" w:rsidR="00434D4E" w:rsidRDefault="00434D4E">
      <w:pPr>
        <w:pStyle w:val="BodyText"/>
        <w:rPr>
          <w:sz w:val="26"/>
        </w:rPr>
      </w:pPr>
    </w:p>
    <w:p w14:paraId="307922D3" w14:textId="77777777" w:rsidR="00434D4E" w:rsidRDefault="00434D4E">
      <w:pPr>
        <w:pStyle w:val="BodyText"/>
        <w:spacing w:before="10"/>
        <w:rPr>
          <w:sz w:val="26"/>
        </w:rPr>
      </w:pPr>
    </w:p>
    <w:p w14:paraId="3239C3A8" w14:textId="4DA4ECB5" w:rsidR="00434D4E" w:rsidRDefault="002E7824">
      <w:pPr>
        <w:pStyle w:val="BodyText"/>
        <w:spacing w:line="304" w:lineRule="auto"/>
        <w:ind w:left="235" w:right="798"/>
      </w:pPr>
      <w:r>
        <w:rPr>
          <w:color w:val="333333"/>
        </w:rPr>
        <w:t>Please use this form to comment on ACER draft amendments and to provide an alternative text proposal. The instructions are the following:</w:t>
      </w:r>
    </w:p>
    <w:p w14:paraId="6D13D70D" w14:textId="77777777" w:rsidR="00434D4E" w:rsidRDefault="002E7824">
      <w:pPr>
        <w:pStyle w:val="BodyText"/>
        <w:spacing w:before="3"/>
        <w:rPr>
          <w:sz w:val="25"/>
        </w:rPr>
      </w:pPr>
      <w:r>
        <w:rPr>
          <w:noProof/>
        </w:rPr>
        <w:drawing>
          <wp:anchor distT="0" distB="0" distL="0" distR="0" simplePos="0" relativeHeight="251658241" behindDoc="0" locked="0" layoutInCell="1" allowOverlap="1" wp14:anchorId="51EA9FD3" wp14:editId="3102308E">
            <wp:simplePos x="0" y="0"/>
            <wp:positionH relativeFrom="page">
              <wp:posOffset>979750</wp:posOffset>
            </wp:positionH>
            <wp:positionV relativeFrom="paragraph">
              <wp:posOffset>217576</wp:posOffset>
            </wp:positionV>
            <wp:extent cx="5632328" cy="5212080"/>
            <wp:effectExtent l="0" t="0" r="0" b="0"/>
            <wp:wrapTopAndBottom/>
            <wp:docPr id="95" name="Picture 9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6" name="image6.png"/>
                    <pic:cNvPicPr/>
                  </pic:nvPicPr>
                  <pic:blipFill>
                    <a:blip r:embed="rId19" cstate="print"/>
                    <a:stretch>
                      <a:fillRect/>
                    </a:stretch>
                  </pic:blipFill>
                  <pic:spPr>
                    <a:xfrm>
                      <a:off x="0" y="0"/>
                      <a:ext cx="5632328" cy="5212080"/>
                    </a:xfrm>
                    <a:prstGeom prst="rect">
                      <a:avLst/>
                    </a:prstGeom>
                  </pic:spPr>
                </pic:pic>
              </a:graphicData>
            </a:graphic>
          </wp:anchor>
        </w:drawing>
      </w:r>
    </w:p>
    <w:p w14:paraId="2D2DF174" w14:textId="77777777" w:rsidR="00434D4E" w:rsidRDefault="00434D4E">
      <w:pPr>
        <w:pStyle w:val="BodyText"/>
        <w:rPr>
          <w:sz w:val="28"/>
        </w:rPr>
      </w:pPr>
    </w:p>
    <w:p w14:paraId="5694BFFD" w14:textId="77777777" w:rsidR="00434D4E" w:rsidRDefault="002E7824">
      <w:pPr>
        <w:pStyle w:val="ListParagraph"/>
        <w:numPr>
          <w:ilvl w:val="0"/>
          <w:numId w:val="4"/>
        </w:numPr>
        <w:tabs>
          <w:tab w:val="left" w:pos="469"/>
        </w:tabs>
        <w:spacing w:before="121"/>
        <w:rPr>
          <w:sz w:val="21"/>
          <w:szCs w:val="21"/>
        </w:rPr>
      </w:pPr>
      <w:r w:rsidRPr="18A947CB">
        <w:rPr>
          <w:color w:val="333333"/>
          <w:sz w:val="21"/>
          <w:szCs w:val="21"/>
        </w:rPr>
        <w:t>Leave comments on the ACER draft amendment</w:t>
      </w:r>
      <w:r w:rsidRPr="18A947CB">
        <w:rPr>
          <w:color w:val="333333"/>
          <w:spacing w:val="44"/>
          <w:sz w:val="21"/>
          <w:szCs w:val="21"/>
        </w:rPr>
        <w:t xml:space="preserve"> </w:t>
      </w:r>
      <w:r w:rsidRPr="18A947CB">
        <w:rPr>
          <w:color w:val="333333"/>
          <w:sz w:val="21"/>
          <w:szCs w:val="21"/>
        </w:rPr>
        <w:t>proposals.</w:t>
      </w:r>
    </w:p>
    <w:p w14:paraId="23962660" w14:textId="77777777" w:rsidR="00434D4E" w:rsidRDefault="002E7824">
      <w:pPr>
        <w:pStyle w:val="ListParagraph"/>
        <w:numPr>
          <w:ilvl w:val="0"/>
          <w:numId w:val="4"/>
        </w:numPr>
        <w:tabs>
          <w:tab w:val="left" w:pos="469"/>
        </w:tabs>
        <w:spacing w:before="72"/>
        <w:rPr>
          <w:sz w:val="21"/>
          <w:szCs w:val="21"/>
        </w:rPr>
      </w:pPr>
      <w:r w:rsidRPr="18A947CB">
        <w:rPr>
          <w:color w:val="333333"/>
          <w:sz w:val="21"/>
          <w:szCs w:val="21"/>
        </w:rPr>
        <w:t>Propose</w:t>
      </w:r>
      <w:r w:rsidRPr="18A947CB">
        <w:rPr>
          <w:color w:val="333333"/>
          <w:spacing w:val="9"/>
          <w:sz w:val="21"/>
          <w:szCs w:val="21"/>
        </w:rPr>
        <w:t xml:space="preserve"> </w:t>
      </w:r>
      <w:r w:rsidRPr="18A947CB">
        <w:rPr>
          <w:color w:val="333333"/>
          <w:sz w:val="21"/>
          <w:szCs w:val="21"/>
        </w:rPr>
        <w:t>(if</w:t>
      </w:r>
      <w:r w:rsidRPr="18A947CB">
        <w:rPr>
          <w:color w:val="333333"/>
          <w:spacing w:val="9"/>
          <w:sz w:val="21"/>
          <w:szCs w:val="21"/>
        </w:rPr>
        <w:t xml:space="preserve"> </w:t>
      </w:r>
      <w:r w:rsidRPr="18A947CB">
        <w:rPr>
          <w:color w:val="333333"/>
          <w:sz w:val="21"/>
          <w:szCs w:val="21"/>
        </w:rPr>
        <w:t>any)</w:t>
      </w:r>
      <w:r w:rsidRPr="18A947CB">
        <w:rPr>
          <w:color w:val="333333"/>
          <w:spacing w:val="10"/>
          <w:sz w:val="21"/>
          <w:szCs w:val="21"/>
        </w:rPr>
        <w:t xml:space="preserve"> </w:t>
      </w:r>
      <w:r w:rsidRPr="18A947CB">
        <w:rPr>
          <w:color w:val="333333"/>
          <w:sz w:val="21"/>
          <w:szCs w:val="21"/>
        </w:rPr>
        <w:t>alternative</w:t>
      </w:r>
      <w:r w:rsidRPr="18A947CB">
        <w:rPr>
          <w:color w:val="333333"/>
          <w:spacing w:val="9"/>
          <w:sz w:val="21"/>
          <w:szCs w:val="21"/>
        </w:rPr>
        <w:t xml:space="preserve"> </w:t>
      </w:r>
      <w:r w:rsidRPr="18A947CB">
        <w:rPr>
          <w:color w:val="333333"/>
          <w:sz w:val="21"/>
          <w:szCs w:val="21"/>
        </w:rPr>
        <w:t>wording</w:t>
      </w:r>
      <w:r w:rsidRPr="18A947CB">
        <w:rPr>
          <w:color w:val="333333"/>
          <w:spacing w:val="9"/>
          <w:sz w:val="21"/>
          <w:szCs w:val="21"/>
        </w:rPr>
        <w:t xml:space="preserve"> </w:t>
      </w:r>
      <w:r w:rsidRPr="18A947CB">
        <w:rPr>
          <w:color w:val="333333"/>
          <w:sz w:val="21"/>
          <w:szCs w:val="21"/>
        </w:rPr>
        <w:t>of</w:t>
      </w:r>
      <w:r w:rsidRPr="18A947CB">
        <w:rPr>
          <w:color w:val="333333"/>
          <w:spacing w:val="10"/>
          <w:sz w:val="21"/>
          <w:szCs w:val="21"/>
        </w:rPr>
        <w:t xml:space="preserve"> </w:t>
      </w:r>
      <w:r w:rsidRPr="18A947CB">
        <w:rPr>
          <w:color w:val="333333"/>
          <w:sz w:val="21"/>
          <w:szCs w:val="21"/>
        </w:rPr>
        <w:t>the</w:t>
      </w:r>
      <w:r w:rsidRPr="18A947CB">
        <w:rPr>
          <w:color w:val="333333"/>
          <w:spacing w:val="9"/>
          <w:sz w:val="21"/>
          <w:szCs w:val="21"/>
        </w:rPr>
        <w:t xml:space="preserve"> </w:t>
      </w:r>
      <w:r w:rsidRPr="18A947CB">
        <w:rPr>
          <w:color w:val="333333"/>
          <w:sz w:val="21"/>
          <w:szCs w:val="21"/>
        </w:rPr>
        <w:t>relevant</w:t>
      </w:r>
      <w:r w:rsidRPr="18A947CB">
        <w:rPr>
          <w:color w:val="333333"/>
          <w:spacing w:val="9"/>
          <w:sz w:val="21"/>
          <w:szCs w:val="21"/>
        </w:rPr>
        <w:t xml:space="preserve"> </w:t>
      </w:r>
      <w:r w:rsidRPr="18A947CB">
        <w:rPr>
          <w:color w:val="333333"/>
          <w:sz w:val="21"/>
          <w:szCs w:val="21"/>
        </w:rPr>
        <w:t>provision,</w:t>
      </w:r>
      <w:r w:rsidRPr="18A947CB">
        <w:rPr>
          <w:color w:val="333333"/>
          <w:spacing w:val="10"/>
          <w:sz w:val="21"/>
          <w:szCs w:val="21"/>
        </w:rPr>
        <w:t xml:space="preserve"> </w:t>
      </w:r>
      <w:r w:rsidRPr="18A947CB">
        <w:rPr>
          <w:color w:val="333333"/>
          <w:sz w:val="21"/>
          <w:szCs w:val="21"/>
        </w:rPr>
        <w:t>as</w:t>
      </w:r>
      <w:r w:rsidRPr="18A947CB">
        <w:rPr>
          <w:color w:val="333333"/>
          <w:spacing w:val="9"/>
          <w:sz w:val="21"/>
          <w:szCs w:val="21"/>
        </w:rPr>
        <w:t xml:space="preserve"> </w:t>
      </w:r>
      <w:r w:rsidRPr="18A947CB">
        <w:rPr>
          <w:color w:val="333333"/>
          <w:sz w:val="21"/>
          <w:szCs w:val="21"/>
        </w:rPr>
        <w:t>you</w:t>
      </w:r>
      <w:r w:rsidRPr="18A947CB">
        <w:rPr>
          <w:color w:val="333333"/>
          <w:spacing w:val="10"/>
          <w:sz w:val="21"/>
          <w:szCs w:val="21"/>
        </w:rPr>
        <w:t xml:space="preserve"> </w:t>
      </w:r>
      <w:r w:rsidRPr="18A947CB">
        <w:rPr>
          <w:color w:val="333333"/>
          <w:sz w:val="21"/>
          <w:szCs w:val="21"/>
        </w:rPr>
        <w:t>provided</w:t>
      </w:r>
      <w:r w:rsidRPr="18A947CB">
        <w:rPr>
          <w:color w:val="333333"/>
          <w:spacing w:val="9"/>
          <w:sz w:val="21"/>
          <w:szCs w:val="21"/>
        </w:rPr>
        <w:t xml:space="preserve"> </w:t>
      </w:r>
      <w:r w:rsidRPr="18A947CB">
        <w:rPr>
          <w:color w:val="333333"/>
          <w:sz w:val="21"/>
          <w:szCs w:val="21"/>
        </w:rPr>
        <w:t>in</w:t>
      </w:r>
      <w:r w:rsidRPr="18A947CB">
        <w:rPr>
          <w:color w:val="333333"/>
          <w:spacing w:val="9"/>
          <w:sz w:val="21"/>
          <w:szCs w:val="21"/>
        </w:rPr>
        <w:t xml:space="preserve"> </w:t>
      </w:r>
      <w:r w:rsidRPr="18A947CB">
        <w:rPr>
          <w:color w:val="333333"/>
          <w:sz w:val="21"/>
          <w:szCs w:val="21"/>
        </w:rPr>
        <w:t>the</w:t>
      </w:r>
      <w:r w:rsidRPr="18A947CB">
        <w:rPr>
          <w:color w:val="333333"/>
          <w:spacing w:val="10"/>
          <w:sz w:val="21"/>
          <w:szCs w:val="21"/>
        </w:rPr>
        <w:t xml:space="preserve"> </w:t>
      </w:r>
      <w:r w:rsidRPr="18A947CB">
        <w:rPr>
          <w:color w:val="333333"/>
          <w:sz w:val="21"/>
          <w:szCs w:val="21"/>
        </w:rPr>
        <w:t>Word</w:t>
      </w:r>
      <w:r w:rsidRPr="18A947CB">
        <w:rPr>
          <w:color w:val="333333"/>
          <w:spacing w:val="9"/>
          <w:sz w:val="21"/>
          <w:szCs w:val="21"/>
        </w:rPr>
        <w:t xml:space="preserve"> </w:t>
      </w:r>
      <w:r w:rsidRPr="18A947CB">
        <w:rPr>
          <w:color w:val="333333"/>
          <w:sz w:val="21"/>
          <w:szCs w:val="21"/>
        </w:rPr>
        <w:t>file.</w:t>
      </w:r>
    </w:p>
    <w:p w14:paraId="524B0611" w14:textId="77777777" w:rsidR="00434D4E" w:rsidRDefault="002E7824">
      <w:pPr>
        <w:pStyle w:val="ListParagraph"/>
        <w:numPr>
          <w:ilvl w:val="0"/>
          <w:numId w:val="4"/>
        </w:numPr>
        <w:tabs>
          <w:tab w:val="left" w:pos="469"/>
        </w:tabs>
        <w:spacing w:before="72" w:line="304" w:lineRule="auto"/>
        <w:ind w:left="235" w:right="839" w:firstLine="0"/>
        <w:rPr>
          <w:sz w:val="21"/>
          <w:szCs w:val="21"/>
        </w:rPr>
      </w:pPr>
      <w:r w:rsidRPr="18A947CB">
        <w:rPr>
          <w:color w:val="333333"/>
          <w:sz w:val="21"/>
          <w:szCs w:val="21"/>
        </w:rPr>
        <w:t>Provide (if any) your proposals for adding new provisions to the relevant section of the NC RfG, as you provided in the Word</w:t>
      </w:r>
      <w:r w:rsidRPr="18A947CB">
        <w:rPr>
          <w:color w:val="333333"/>
          <w:spacing w:val="27"/>
          <w:sz w:val="21"/>
          <w:szCs w:val="21"/>
        </w:rPr>
        <w:t xml:space="preserve"> </w:t>
      </w:r>
      <w:r w:rsidRPr="18A947CB">
        <w:rPr>
          <w:color w:val="333333"/>
          <w:sz w:val="21"/>
          <w:szCs w:val="21"/>
        </w:rPr>
        <w:t>file.</w:t>
      </w:r>
    </w:p>
    <w:p w14:paraId="2334A82C" w14:textId="77777777" w:rsidR="00434D4E" w:rsidRPr="0076375C" w:rsidRDefault="002E7824">
      <w:pPr>
        <w:pStyle w:val="ListParagraph"/>
        <w:numPr>
          <w:ilvl w:val="0"/>
          <w:numId w:val="4"/>
        </w:numPr>
        <w:tabs>
          <w:tab w:val="left" w:pos="469"/>
        </w:tabs>
        <w:spacing w:before="3"/>
        <w:rPr>
          <w:sz w:val="21"/>
          <w:szCs w:val="21"/>
        </w:rPr>
      </w:pPr>
      <w:r w:rsidRPr="18A947CB">
        <w:rPr>
          <w:color w:val="333333"/>
          <w:sz w:val="21"/>
          <w:szCs w:val="21"/>
        </w:rPr>
        <w:t>Upload</w:t>
      </w:r>
      <w:r w:rsidRPr="18A947CB">
        <w:rPr>
          <w:color w:val="333333"/>
          <w:spacing w:val="11"/>
          <w:sz w:val="21"/>
          <w:szCs w:val="21"/>
        </w:rPr>
        <w:t xml:space="preserve"> </w:t>
      </w:r>
      <w:r w:rsidRPr="18A947CB">
        <w:rPr>
          <w:color w:val="333333"/>
          <w:sz w:val="21"/>
          <w:szCs w:val="21"/>
        </w:rPr>
        <w:t>figures</w:t>
      </w:r>
      <w:r w:rsidRPr="18A947CB">
        <w:rPr>
          <w:color w:val="333333"/>
          <w:spacing w:val="11"/>
          <w:sz w:val="21"/>
          <w:szCs w:val="21"/>
        </w:rPr>
        <w:t xml:space="preserve"> </w:t>
      </w:r>
      <w:r w:rsidRPr="18A947CB">
        <w:rPr>
          <w:color w:val="333333"/>
          <w:sz w:val="21"/>
          <w:szCs w:val="21"/>
        </w:rPr>
        <w:t>or</w:t>
      </w:r>
      <w:r w:rsidRPr="18A947CB">
        <w:rPr>
          <w:color w:val="333333"/>
          <w:spacing w:val="12"/>
          <w:sz w:val="21"/>
          <w:szCs w:val="21"/>
        </w:rPr>
        <w:t xml:space="preserve"> </w:t>
      </w:r>
      <w:r w:rsidRPr="18A947CB">
        <w:rPr>
          <w:color w:val="333333"/>
          <w:sz w:val="21"/>
          <w:szCs w:val="21"/>
        </w:rPr>
        <w:t>tables</w:t>
      </w:r>
      <w:r w:rsidRPr="18A947CB">
        <w:rPr>
          <w:color w:val="333333"/>
          <w:spacing w:val="11"/>
          <w:sz w:val="21"/>
          <w:szCs w:val="21"/>
        </w:rPr>
        <w:t xml:space="preserve"> </w:t>
      </w:r>
      <w:r w:rsidRPr="18A947CB">
        <w:rPr>
          <w:color w:val="333333"/>
          <w:sz w:val="21"/>
          <w:szCs w:val="21"/>
        </w:rPr>
        <w:t>if</w:t>
      </w:r>
      <w:r w:rsidRPr="18A947CB">
        <w:rPr>
          <w:color w:val="333333"/>
          <w:spacing w:val="11"/>
          <w:sz w:val="21"/>
          <w:szCs w:val="21"/>
        </w:rPr>
        <w:t xml:space="preserve"> </w:t>
      </w:r>
      <w:r w:rsidRPr="18A947CB">
        <w:rPr>
          <w:color w:val="333333"/>
          <w:sz w:val="21"/>
          <w:szCs w:val="21"/>
        </w:rPr>
        <w:t>necessary;</w:t>
      </w:r>
      <w:r w:rsidRPr="18A947CB">
        <w:rPr>
          <w:color w:val="333333"/>
          <w:spacing w:val="12"/>
          <w:sz w:val="21"/>
          <w:szCs w:val="21"/>
        </w:rPr>
        <w:t xml:space="preserve"> </w:t>
      </w:r>
      <w:r w:rsidRPr="18A947CB">
        <w:rPr>
          <w:color w:val="333333"/>
          <w:sz w:val="21"/>
          <w:szCs w:val="21"/>
        </w:rPr>
        <w:t>text</w:t>
      </w:r>
      <w:r w:rsidRPr="18A947CB">
        <w:rPr>
          <w:color w:val="333333"/>
          <w:spacing w:val="11"/>
          <w:sz w:val="21"/>
          <w:szCs w:val="21"/>
        </w:rPr>
        <w:t xml:space="preserve"> </w:t>
      </w:r>
      <w:r w:rsidRPr="18A947CB">
        <w:rPr>
          <w:color w:val="333333"/>
          <w:sz w:val="21"/>
          <w:szCs w:val="21"/>
        </w:rPr>
        <w:t>inputs</w:t>
      </w:r>
      <w:r w:rsidRPr="18A947CB">
        <w:rPr>
          <w:color w:val="333333"/>
          <w:spacing w:val="12"/>
          <w:sz w:val="21"/>
          <w:szCs w:val="21"/>
        </w:rPr>
        <w:t xml:space="preserve"> </w:t>
      </w:r>
      <w:r w:rsidRPr="18A947CB">
        <w:rPr>
          <w:color w:val="333333"/>
          <w:sz w:val="21"/>
          <w:szCs w:val="21"/>
        </w:rPr>
        <w:t>should</w:t>
      </w:r>
      <w:r w:rsidRPr="18A947CB">
        <w:rPr>
          <w:color w:val="333333"/>
          <w:spacing w:val="11"/>
          <w:sz w:val="21"/>
          <w:szCs w:val="21"/>
        </w:rPr>
        <w:t xml:space="preserve"> </w:t>
      </w:r>
      <w:r w:rsidRPr="18A947CB">
        <w:rPr>
          <w:color w:val="333333"/>
          <w:sz w:val="21"/>
          <w:szCs w:val="21"/>
        </w:rPr>
        <w:t>be</w:t>
      </w:r>
      <w:r w:rsidRPr="18A947CB">
        <w:rPr>
          <w:color w:val="333333"/>
          <w:spacing w:val="11"/>
          <w:sz w:val="21"/>
          <w:szCs w:val="21"/>
        </w:rPr>
        <w:t xml:space="preserve"> </w:t>
      </w:r>
      <w:r w:rsidRPr="18A947CB">
        <w:rPr>
          <w:color w:val="333333"/>
          <w:sz w:val="21"/>
          <w:szCs w:val="21"/>
        </w:rPr>
        <w:t>provided</w:t>
      </w:r>
      <w:r w:rsidRPr="18A947CB">
        <w:rPr>
          <w:color w:val="333333"/>
          <w:spacing w:val="12"/>
          <w:sz w:val="21"/>
          <w:szCs w:val="21"/>
        </w:rPr>
        <w:t xml:space="preserve"> </w:t>
      </w:r>
      <w:r w:rsidRPr="18A947CB">
        <w:rPr>
          <w:color w:val="333333"/>
          <w:sz w:val="21"/>
          <w:szCs w:val="21"/>
        </w:rPr>
        <w:t>directly</w:t>
      </w:r>
      <w:r w:rsidRPr="18A947CB">
        <w:rPr>
          <w:color w:val="333333"/>
          <w:spacing w:val="11"/>
          <w:sz w:val="21"/>
          <w:szCs w:val="21"/>
        </w:rPr>
        <w:t xml:space="preserve"> </w:t>
      </w:r>
      <w:r w:rsidRPr="18A947CB">
        <w:rPr>
          <w:color w:val="333333"/>
          <w:sz w:val="21"/>
          <w:szCs w:val="21"/>
        </w:rPr>
        <w:t>in</w:t>
      </w:r>
      <w:r w:rsidRPr="18A947CB">
        <w:rPr>
          <w:color w:val="333333"/>
          <w:spacing w:val="12"/>
          <w:sz w:val="21"/>
          <w:szCs w:val="21"/>
        </w:rPr>
        <w:t xml:space="preserve"> </w:t>
      </w:r>
      <w:r w:rsidRPr="18A947CB">
        <w:rPr>
          <w:color w:val="333333"/>
          <w:sz w:val="21"/>
          <w:szCs w:val="21"/>
        </w:rPr>
        <w:t>the</w:t>
      </w:r>
      <w:r w:rsidRPr="18A947CB">
        <w:rPr>
          <w:color w:val="333333"/>
          <w:spacing w:val="11"/>
          <w:sz w:val="21"/>
          <w:szCs w:val="21"/>
        </w:rPr>
        <w:t xml:space="preserve"> </w:t>
      </w:r>
      <w:r w:rsidRPr="18A947CB">
        <w:rPr>
          <w:color w:val="333333"/>
          <w:sz w:val="21"/>
          <w:szCs w:val="21"/>
        </w:rPr>
        <w:t>consultation</w:t>
      </w:r>
      <w:r w:rsidRPr="18A947CB">
        <w:rPr>
          <w:color w:val="333333"/>
          <w:spacing w:val="11"/>
          <w:sz w:val="21"/>
          <w:szCs w:val="21"/>
        </w:rPr>
        <w:t xml:space="preserve"> </w:t>
      </w:r>
      <w:r w:rsidRPr="18A947CB">
        <w:rPr>
          <w:color w:val="333333"/>
          <w:sz w:val="21"/>
          <w:szCs w:val="21"/>
        </w:rPr>
        <w:t>form.</w:t>
      </w:r>
    </w:p>
    <w:p w14:paraId="34809815" w14:textId="77777777" w:rsidR="0076375C" w:rsidRDefault="0076375C" w:rsidP="0076375C">
      <w:pPr>
        <w:tabs>
          <w:tab w:val="left" w:pos="469"/>
        </w:tabs>
        <w:spacing w:before="3"/>
        <w:ind w:left="234"/>
        <w:rPr>
          <w:sz w:val="21"/>
        </w:rPr>
      </w:pPr>
    </w:p>
    <w:p w14:paraId="395ACA30" w14:textId="52BD2269" w:rsidR="0076375C" w:rsidRPr="00801BBD" w:rsidRDefault="0076375C" w:rsidP="0076375C">
      <w:pPr>
        <w:tabs>
          <w:tab w:val="left" w:pos="469"/>
        </w:tabs>
        <w:spacing w:before="3"/>
        <w:ind w:left="234"/>
        <w:rPr>
          <w:sz w:val="21"/>
          <w:szCs w:val="21"/>
        </w:rPr>
      </w:pPr>
      <w:r w:rsidRPr="18A947CB">
        <w:rPr>
          <w:b/>
          <w:color w:val="FF0000"/>
          <w:sz w:val="21"/>
          <w:szCs w:val="21"/>
        </w:rPr>
        <w:t>NOTE to TF GC</w:t>
      </w:r>
      <w:r w:rsidRPr="18A947CB">
        <w:rPr>
          <w:b/>
          <w:sz w:val="21"/>
          <w:szCs w:val="21"/>
        </w:rPr>
        <w:t xml:space="preserve">: </w:t>
      </w:r>
      <w:r w:rsidRPr="18A947CB">
        <w:rPr>
          <w:sz w:val="21"/>
          <w:szCs w:val="21"/>
        </w:rPr>
        <w:t>We have switched the order of columns</w:t>
      </w:r>
      <w:r w:rsidR="00801BBD" w:rsidRPr="18A947CB">
        <w:rPr>
          <w:sz w:val="21"/>
          <w:szCs w:val="21"/>
        </w:rPr>
        <w:t xml:space="preserve"> 1 &amp; 2</w:t>
      </w:r>
      <w:r w:rsidRPr="18A947CB">
        <w:rPr>
          <w:sz w:val="21"/>
          <w:szCs w:val="21"/>
        </w:rPr>
        <w:t xml:space="preserve">, so </w:t>
      </w:r>
      <w:r w:rsidRPr="18A947CB">
        <w:rPr>
          <w:sz w:val="21"/>
          <w:szCs w:val="21"/>
          <w:u w:val="single"/>
        </w:rPr>
        <w:t>alternative text comes first</w:t>
      </w:r>
      <w:r w:rsidRPr="18A947CB">
        <w:rPr>
          <w:sz w:val="21"/>
          <w:szCs w:val="21"/>
        </w:rPr>
        <w:t xml:space="preserve"> and then </w:t>
      </w:r>
      <w:r w:rsidRPr="18A947CB">
        <w:rPr>
          <w:sz w:val="21"/>
          <w:szCs w:val="21"/>
          <w:u w:val="single"/>
        </w:rPr>
        <w:t>comments</w:t>
      </w:r>
      <w:r w:rsidRPr="18A947CB">
        <w:rPr>
          <w:sz w:val="21"/>
          <w:szCs w:val="21"/>
        </w:rPr>
        <w:t xml:space="preserve"> to justify the text amendment </w:t>
      </w:r>
      <w:r w:rsidRPr="18A947CB">
        <w:rPr>
          <w:sz w:val="21"/>
          <w:szCs w:val="21"/>
          <w:u w:val="single"/>
        </w:rPr>
        <w:t>come in the second column</w:t>
      </w:r>
      <w:r w:rsidRPr="18A947CB">
        <w:rPr>
          <w:sz w:val="21"/>
          <w:szCs w:val="21"/>
        </w:rPr>
        <w:t xml:space="preserve">. It would </w:t>
      </w:r>
      <w:r w:rsidR="00801BBD" w:rsidRPr="18A947CB">
        <w:rPr>
          <w:sz w:val="21"/>
          <w:szCs w:val="21"/>
        </w:rPr>
        <w:t>be a stronger response if we propose text amendments instead of only comments.</w:t>
      </w:r>
    </w:p>
    <w:p w14:paraId="36246C56" w14:textId="77777777" w:rsidR="00434D4E" w:rsidRDefault="00434D4E">
      <w:pPr>
        <w:pStyle w:val="BodyText"/>
        <w:rPr>
          <w:sz w:val="20"/>
        </w:rPr>
      </w:pPr>
    </w:p>
    <w:p w14:paraId="2E5CFC9B" w14:textId="4AD4DE0E" w:rsidR="00434D4E" w:rsidRDefault="002E7824">
      <w:pPr>
        <w:pStyle w:val="BodyText"/>
        <w:rPr>
          <w:sz w:val="11"/>
        </w:rPr>
      </w:pPr>
      <w:r>
        <w:rPr>
          <w:noProof/>
        </w:rPr>
        <mc:AlternateContent>
          <mc:Choice Requires="wps">
            <w:drawing>
              <wp:anchor distT="0" distB="0" distL="0" distR="0" simplePos="0" relativeHeight="251658255" behindDoc="1" locked="0" layoutInCell="1" allowOverlap="1" wp14:anchorId="3C0D7554" wp14:editId="60EEF90A">
                <wp:simplePos x="0" y="0"/>
                <wp:positionH relativeFrom="page">
                  <wp:posOffset>695325</wp:posOffset>
                </wp:positionH>
                <wp:positionV relativeFrom="paragraph">
                  <wp:posOffset>109220</wp:posOffset>
                </wp:positionV>
                <wp:extent cx="6169660" cy="9525"/>
                <wp:effectExtent l="0" t="0" r="0" b="0"/>
                <wp:wrapTopAndBottom/>
                <wp:docPr id="31" name="Rectangle 3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B4299B" id="Rectangle 31" o:spid="_x0000_s1026" style="position:absolute;margin-left:54.75pt;margin-top:8.6pt;width:485.8pt;height:.75pt;z-index:-25165822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" fillcolor="#004e98" stroked="f">
                <w10:wrap type="topAndBottom" anchorx="page"/>
              </v:rect>
            </w:pict>
          </mc:Fallback>
        </mc:AlternateContent>
      </w:r>
    </w:p>
    <w:p w14:paraId="40538639" w14:textId="77777777" w:rsidR="00434D4E" w:rsidRDefault="00434D4E">
      <w:pPr>
        <w:pStyle w:val="BodyText"/>
        <w:spacing w:before="11"/>
        <w:rPr>
          <w:sz w:val="22"/>
        </w:rPr>
      </w:pPr>
    </w:p>
    <w:p w14:paraId="4A1452D3" w14:textId="77777777" w:rsidR="00801BBD" w:rsidRDefault="00801BBD">
      <w:pPr>
        <w:pStyle w:val="BodyText"/>
        <w:spacing w:before="11"/>
        <w:rPr>
          <w:sz w:val="22"/>
        </w:rPr>
      </w:pPr>
    </w:p>
    <w:p w14:paraId="6F8C8B4D" w14:textId="77777777" w:rsidR="00801BBD" w:rsidRDefault="00801BBD">
      <w:pPr>
        <w:pStyle w:val="BodyText"/>
        <w:spacing w:before="11"/>
        <w:rPr>
          <w:sz w:val="22"/>
        </w:rPr>
      </w:pPr>
    </w:p>
    <w:p w14:paraId="224FADAB" w14:textId="77777777" w:rsidR="00801BBD" w:rsidRDefault="00801BBD">
      <w:pPr>
        <w:pStyle w:val="BodyText"/>
        <w:spacing w:before="11"/>
        <w:rPr>
          <w:sz w:val="22"/>
        </w:rPr>
      </w:pPr>
    </w:p>
    <w:p w14:paraId="020254B8" w14:textId="77777777" w:rsidR="00801BBD" w:rsidRDefault="00801BBD">
      <w:pPr>
        <w:pStyle w:val="BodyText"/>
        <w:spacing w:before="11"/>
        <w:rPr>
          <w:sz w:val="22"/>
        </w:rPr>
      </w:pPr>
    </w:p>
    <w:p w14:paraId="5F511039" w14:textId="77777777" w:rsidR="00434D4E" w:rsidRDefault="002E7824">
      <w:pPr>
        <w:spacing w:before="134"/>
        <w:ind w:left="235"/>
        <w:rPr>
          <w:b/>
          <w:i/>
          <w:sz w:val="28"/>
          <w:szCs w:val="28"/>
        </w:rPr>
      </w:pPr>
      <w:r w:rsidRPr="18A947CB">
        <w:rPr>
          <w:b/>
          <w:i/>
          <w:color w:val="333333"/>
          <w:sz w:val="28"/>
          <w:szCs w:val="28"/>
        </w:rPr>
        <w:lastRenderedPageBreak/>
        <w:t>Step 3</w:t>
      </w:r>
    </w:p>
    <w:p w14:paraId="43E83A8A" w14:textId="77777777" w:rsidR="00434D4E" w:rsidRDefault="00434D4E">
      <w:pPr>
        <w:pStyle w:val="BodyText"/>
        <w:spacing w:before="11"/>
        <w:rPr>
          <w:b/>
          <w:i/>
          <w:sz w:val="30"/>
        </w:rPr>
      </w:pPr>
    </w:p>
    <w:p w14:paraId="3F1AA62F" w14:textId="77777777" w:rsidR="00434D4E" w:rsidRDefault="002E7824">
      <w:pPr>
        <w:pStyle w:val="BodyText"/>
        <w:spacing w:line="309" w:lineRule="auto"/>
        <w:ind w:left="235" w:right="1079"/>
      </w:pPr>
      <w:r>
        <w:rPr>
          <w:color w:val="333333"/>
        </w:rPr>
        <w:t xml:space="preserve">Where the stakeholder would like to propose an alternative amendment to the </w:t>
      </w:r>
      <w:r>
        <w:rPr>
          <w:b/>
          <w:color w:val="333333"/>
        </w:rPr>
        <w:t>entire NC RfG</w:t>
      </w:r>
      <w:r>
        <w:rPr>
          <w:color w:val="333333"/>
        </w:rPr>
        <w:t>, please upload the Word file (</w:t>
      </w:r>
      <w:r>
        <w:rPr>
          <w:b/>
          <w:color w:val="333333"/>
        </w:rPr>
        <w:t>downloaded from Step 1</w:t>
      </w:r>
      <w:r>
        <w:rPr>
          <w:color w:val="333333"/>
        </w:rPr>
        <w:t>) containing all your alternative amendment proposals</w:t>
      </w:r>
      <w:r>
        <w:rPr>
          <w:color w:val="333333"/>
          <w:spacing w:val="11"/>
        </w:rPr>
        <w:t xml:space="preserve"> </w:t>
      </w:r>
      <w:r>
        <w:rPr>
          <w:color w:val="333333"/>
        </w:rPr>
        <w:t>in</w:t>
      </w:r>
      <w:r>
        <w:rPr>
          <w:color w:val="333333"/>
          <w:spacing w:val="12"/>
        </w:rPr>
        <w:t xml:space="preserve"> </w:t>
      </w:r>
      <w:r>
        <w:rPr>
          <w:color w:val="333333"/>
        </w:rPr>
        <w:t>the</w:t>
      </w:r>
      <w:r>
        <w:rPr>
          <w:color w:val="333333"/>
          <w:spacing w:val="14"/>
        </w:rPr>
        <w:t xml:space="preserve"> </w:t>
      </w:r>
      <w:r>
        <w:rPr>
          <w:color w:val="333333"/>
          <w:u w:val="single" w:color="333333"/>
        </w:rPr>
        <w:t>Track</w:t>
      </w:r>
      <w:r>
        <w:rPr>
          <w:color w:val="333333"/>
          <w:spacing w:val="12"/>
          <w:u w:val="single" w:color="333333"/>
        </w:rPr>
        <w:t xml:space="preserve"> </w:t>
      </w:r>
      <w:r>
        <w:rPr>
          <w:color w:val="333333"/>
          <w:u w:val="single" w:color="333333"/>
        </w:rPr>
        <w:t>Changes</w:t>
      </w:r>
      <w:r>
        <w:rPr>
          <w:color w:val="333333"/>
          <w:spacing w:val="12"/>
          <w:u w:val="single" w:color="333333"/>
        </w:rPr>
        <w:t xml:space="preserve"> </w:t>
      </w:r>
      <w:r>
        <w:rPr>
          <w:color w:val="333333"/>
          <w:u w:val="single" w:color="333333"/>
        </w:rPr>
        <w:t>mode</w:t>
      </w:r>
      <w:r>
        <w:rPr>
          <w:color w:val="333333"/>
          <w:spacing w:val="14"/>
        </w:rPr>
        <w:t xml:space="preserve"> </w:t>
      </w:r>
      <w:r>
        <w:rPr>
          <w:color w:val="333333"/>
        </w:rPr>
        <w:t>to</w:t>
      </w:r>
      <w:r>
        <w:rPr>
          <w:color w:val="333333"/>
          <w:spacing w:val="11"/>
        </w:rPr>
        <w:t xml:space="preserve"> </w:t>
      </w:r>
      <w:r>
        <w:rPr>
          <w:color w:val="333333"/>
        </w:rPr>
        <w:t>the</w:t>
      </w:r>
      <w:r>
        <w:rPr>
          <w:color w:val="333333"/>
          <w:spacing w:val="12"/>
        </w:rPr>
        <w:t xml:space="preserve"> </w:t>
      </w:r>
      <w:r>
        <w:rPr>
          <w:color w:val="333333"/>
        </w:rPr>
        <w:t>next</w:t>
      </w:r>
      <w:r>
        <w:rPr>
          <w:color w:val="333333"/>
          <w:spacing w:val="14"/>
        </w:rPr>
        <w:t xml:space="preserve"> </w:t>
      </w:r>
      <w:r>
        <w:rPr>
          <w:b/>
          <w:color w:val="333333"/>
        </w:rPr>
        <w:t>FILE</w:t>
      </w:r>
      <w:r>
        <w:rPr>
          <w:b/>
          <w:color w:val="333333"/>
          <w:spacing w:val="7"/>
        </w:rPr>
        <w:t xml:space="preserve"> </w:t>
      </w:r>
      <w:r>
        <w:rPr>
          <w:b/>
          <w:color w:val="333333"/>
        </w:rPr>
        <w:t>UPLOAD</w:t>
      </w:r>
      <w:r>
        <w:rPr>
          <w:b/>
          <w:color w:val="333333"/>
          <w:spacing w:val="7"/>
        </w:rPr>
        <w:t xml:space="preserve"> </w:t>
      </w:r>
      <w:r>
        <w:rPr>
          <w:color w:val="333333"/>
        </w:rPr>
        <w:t>section</w:t>
      </w:r>
      <w:r>
        <w:rPr>
          <w:color w:val="333333"/>
          <w:spacing w:val="12"/>
        </w:rPr>
        <w:t xml:space="preserve"> </w:t>
      </w:r>
      <w:r>
        <w:rPr>
          <w:color w:val="333333"/>
        </w:rPr>
        <w:t>and</w:t>
      </w:r>
      <w:r>
        <w:rPr>
          <w:color w:val="333333"/>
          <w:spacing w:val="11"/>
        </w:rPr>
        <w:t xml:space="preserve"> </w:t>
      </w:r>
      <w:r>
        <w:rPr>
          <w:color w:val="333333"/>
        </w:rPr>
        <w:t>rename</w:t>
      </w:r>
      <w:r>
        <w:rPr>
          <w:color w:val="333333"/>
          <w:spacing w:val="12"/>
        </w:rPr>
        <w:t xml:space="preserve"> </w:t>
      </w:r>
      <w:r>
        <w:rPr>
          <w:color w:val="333333"/>
        </w:rPr>
        <w:t>it</w:t>
      </w:r>
      <w:r>
        <w:rPr>
          <w:color w:val="333333"/>
          <w:spacing w:val="12"/>
        </w:rPr>
        <w:t xml:space="preserve"> </w:t>
      </w:r>
      <w:r>
        <w:rPr>
          <w:color w:val="333333"/>
        </w:rPr>
        <w:t>with</w:t>
      </w:r>
      <w:r>
        <w:rPr>
          <w:color w:val="333333"/>
          <w:spacing w:val="12"/>
        </w:rPr>
        <w:t xml:space="preserve"> </w:t>
      </w:r>
      <w:r>
        <w:rPr>
          <w:color w:val="333333"/>
        </w:rPr>
        <w:t>your</w:t>
      </w:r>
    </w:p>
    <w:p w14:paraId="7C66420C" w14:textId="77777777" w:rsidR="00434D4E" w:rsidRDefault="00434D4E">
      <w:pPr>
        <w:pStyle w:val="BodyText"/>
        <w:spacing w:before="4"/>
        <w:rPr>
          <w:sz w:val="10"/>
        </w:rPr>
      </w:pPr>
    </w:p>
    <w:p w14:paraId="222FEE39" w14:textId="21940F0E" w:rsidR="00801BBD" w:rsidRDefault="002E7824" w:rsidP="00801BBD">
      <w:pPr>
        <w:pStyle w:val="Heading2"/>
      </w:pPr>
      <w:r>
        <w:t>5</w:t>
      </w:r>
    </w:p>
    <w:p w14:paraId="07CED685" w14:textId="23D2BD8D" w:rsidR="00801BBD" w:rsidRPr="00801BBD" w:rsidRDefault="00801BBD" w:rsidP="00801BBD">
      <w:pPr>
        <w:tabs>
          <w:tab w:val="left" w:pos="1140"/>
        </w:tabs>
        <w:sectPr w:rsidR="00801BBD" w:rsidRPr="00801BBD">
          <w:pgSz w:w="11910" w:h="16840"/>
          <w:pgMar w:top="640" w:right="620" w:bottom="0" w:left="860" w:header="720" w:footer="720" w:gutter="0"/>
          <w:cols w:space="720"/>
        </w:sectPr>
      </w:pPr>
      <w:r>
        <w:tab/>
      </w:r>
    </w:p>
    <w:p w14:paraId="25085335" w14:textId="77777777" w:rsidR="00434D4E" w:rsidRDefault="002E7824">
      <w:pPr>
        <w:pStyle w:val="BodyText"/>
        <w:spacing w:before="94" w:line="304" w:lineRule="auto"/>
        <w:ind w:left="235" w:right="798"/>
      </w:pPr>
      <w:r>
        <w:rPr>
          <w:color w:val="333333"/>
        </w:rPr>
        <w:lastRenderedPageBreak/>
        <w:t>stakeholder's name ("</w:t>
      </w:r>
      <w:proofErr w:type="spellStart"/>
      <w:r>
        <w:rPr>
          <w:color w:val="333333"/>
        </w:rPr>
        <w:t>ACER_draft_RfG_stakeholder_name</w:t>
      </w:r>
      <w:proofErr w:type="spellEnd"/>
      <w:r>
        <w:rPr>
          <w:color w:val="333333"/>
        </w:rPr>
        <w:t>"). You can also upload your justification documents, where applicable.</w:t>
      </w:r>
    </w:p>
    <w:p w14:paraId="4B6CD625" w14:textId="77777777" w:rsidR="00434D4E" w:rsidRDefault="00434D4E">
      <w:pPr>
        <w:pStyle w:val="BodyText"/>
        <w:spacing w:before="10"/>
        <w:rPr>
          <w:sz w:val="26"/>
        </w:rPr>
      </w:pPr>
    </w:p>
    <w:p w14:paraId="296024A1" w14:textId="77777777" w:rsidR="00434D4E" w:rsidRDefault="002E7824">
      <w:pPr>
        <w:pStyle w:val="BodyText"/>
        <w:spacing w:before="1" w:line="307" w:lineRule="auto"/>
        <w:ind w:left="235" w:right="798"/>
      </w:pPr>
      <w:r>
        <w:rPr>
          <w:color w:val="333333"/>
        </w:rPr>
        <w:t xml:space="preserve">To facilitate the process, please, make sure that the </w:t>
      </w:r>
      <w:r>
        <w:rPr>
          <w:b/>
          <w:color w:val="333333"/>
        </w:rPr>
        <w:t>alternative text proposals provided in this consultation form are consistent</w:t>
      </w:r>
      <w:r>
        <w:rPr>
          <w:color w:val="333333"/>
        </w:rPr>
        <w:t xml:space="preserve">, to the extent possible, </w:t>
      </w:r>
      <w:r>
        <w:rPr>
          <w:b/>
          <w:color w:val="333333"/>
        </w:rPr>
        <w:t xml:space="preserve">with those in the Word file </w:t>
      </w:r>
      <w:r>
        <w:rPr>
          <w:color w:val="333333"/>
        </w:rPr>
        <w:t xml:space="preserve">you are uploading, </w:t>
      </w:r>
      <w:proofErr w:type="gramStart"/>
      <w:r>
        <w:rPr>
          <w:color w:val="333333"/>
        </w:rPr>
        <w:t>taking into account</w:t>
      </w:r>
      <w:proofErr w:type="gramEnd"/>
      <w:r>
        <w:rPr>
          <w:color w:val="333333"/>
        </w:rPr>
        <w:t xml:space="preserve"> the character limitations of each cell (max 5000 characters).</w:t>
      </w:r>
    </w:p>
    <w:p w14:paraId="686A1080" w14:textId="77777777" w:rsidR="00434D4E" w:rsidRDefault="00434D4E">
      <w:pPr>
        <w:pStyle w:val="BodyText"/>
        <w:spacing w:before="11"/>
        <w:rPr>
          <w:sz w:val="31"/>
        </w:rPr>
      </w:pPr>
    </w:p>
    <w:p w14:paraId="397CB683" w14:textId="752DB03F" w:rsidR="00434D4E" w:rsidRDefault="002E7824">
      <w:pPr>
        <w:pStyle w:val="BodyText"/>
        <w:rPr>
          <w:sz w:val="23"/>
        </w:rPr>
      </w:pPr>
      <w:r>
        <w:rPr>
          <w:noProof/>
        </w:rPr>
        <mc:AlternateContent>
          <mc:Choice Requires="wps">
            <w:drawing>
              <wp:anchor distT="0" distB="0" distL="0" distR="0" simplePos="0" relativeHeight="251658256" behindDoc="1" locked="0" layoutInCell="1" allowOverlap="1" wp14:anchorId="19071776" wp14:editId="01354F3E">
                <wp:simplePos x="0" y="0"/>
                <wp:positionH relativeFrom="page">
                  <wp:posOffset>695325</wp:posOffset>
                </wp:positionH>
                <wp:positionV relativeFrom="paragraph">
                  <wp:posOffset>200025</wp:posOffset>
                </wp:positionV>
                <wp:extent cx="6169660" cy="9525"/>
                <wp:effectExtent l="0" t="0" r="0" b="0"/>
                <wp:wrapTopAndBottom/>
                <wp:docPr id="30" name="Rectangle 3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643776E" id="Rectangle 30" o:spid="_x0000_s1026" style="position:absolute;margin-left:54.75pt;margin-top:15.75pt;width:485.8pt;height:.75pt;z-index:-25165822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00727F5C" w14:textId="77777777" w:rsidR="00434D4E" w:rsidRDefault="00434D4E">
      <w:pPr>
        <w:pStyle w:val="BodyText"/>
        <w:rPr>
          <w:sz w:val="20"/>
        </w:rPr>
      </w:pPr>
    </w:p>
    <w:p w14:paraId="438C8FA3" w14:textId="77777777" w:rsidR="00434D4E" w:rsidRDefault="002E7824">
      <w:pPr>
        <w:pStyle w:val="BodyText"/>
        <w:spacing w:before="152"/>
        <w:ind w:left="235"/>
      </w:pPr>
      <w:r>
        <w:rPr>
          <w:color w:val="333333"/>
          <w:w w:val="105"/>
        </w:rPr>
        <w:t>Due to the significant length of this survey:</w:t>
      </w:r>
    </w:p>
    <w:p w14:paraId="026F484C" w14:textId="77777777" w:rsidR="00434D4E" w:rsidRDefault="00434D4E">
      <w:pPr>
        <w:pStyle w:val="BodyText"/>
        <w:rPr>
          <w:sz w:val="26"/>
        </w:rPr>
      </w:pPr>
    </w:p>
    <w:p w14:paraId="02352FA7" w14:textId="77777777" w:rsidR="00434D4E" w:rsidRDefault="00434D4E">
      <w:pPr>
        <w:pStyle w:val="BodyText"/>
        <w:spacing w:before="11"/>
        <w:rPr>
          <w:sz w:val="25"/>
        </w:rPr>
      </w:pPr>
    </w:p>
    <w:p w14:paraId="4D71DB4F" w14:textId="77777777" w:rsidR="00434D4E" w:rsidRDefault="002E7824">
      <w:pPr>
        <w:pStyle w:val="BodyText"/>
        <w:spacing w:line="304" w:lineRule="auto"/>
        <w:ind w:left="835" w:right="858"/>
      </w:pPr>
      <w:r>
        <w:rPr>
          <w:noProof/>
        </w:rPr>
        <w:drawing>
          <wp:anchor distT="0" distB="0" distL="0" distR="0" simplePos="0" relativeHeight="251658245" behindDoc="0" locked="0" layoutInCell="1" allowOverlap="1" wp14:anchorId="401BBED8" wp14:editId="0375280F">
            <wp:simplePos x="0" y="0"/>
            <wp:positionH relativeFrom="page">
              <wp:posOffset>874902</wp:posOffset>
            </wp:positionH>
            <wp:positionV relativeFrom="paragraph">
              <wp:posOffset>16637</wp:posOffset>
            </wp:positionV>
            <wp:extent cx="67183" cy="67182"/>
            <wp:effectExtent l="0" t="0" r="0" b="0"/>
            <wp:wrapNone/>
            <wp:docPr id="97" name="Picture 9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 name="image3.png"/>
                    <pic:cNvPicPr/>
                  </pic:nvPicPr>
                  <pic:blipFill>
                    <a:blip r:embed="rId13" cstate="print"/>
                    <a:stretch>
                      <a:fillRect/>
                    </a:stretch>
                  </pic:blipFill>
                  <pic:spPr>
                    <a:xfrm>
                      <a:off x="0" y="0"/>
                      <a:ext cx="67183" cy="67182"/>
                    </a:xfrm>
                    <a:prstGeom prst="rect">
                      <a:avLst/>
                    </a:prstGeom>
                  </pic:spPr>
                </pic:pic>
              </a:graphicData>
            </a:graphic>
          </wp:anchor>
        </w:drawing>
      </w:r>
      <w:r>
        <w:rPr>
          <w:color w:val="333333"/>
        </w:rPr>
        <w:t>you have the possibility to edit your answer after submission. When clicking on "Submit" button, you will be given a Contribution ID which you can then use to access your answers and edit   them, if</w:t>
      </w:r>
      <w:r>
        <w:rPr>
          <w:color w:val="333333"/>
          <w:spacing w:val="10"/>
        </w:rPr>
        <w:t xml:space="preserve"> </w:t>
      </w:r>
      <w:r>
        <w:rPr>
          <w:color w:val="333333"/>
        </w:rPr>
        <w:t>necessary.</w:t>
      </w:r>
    </w:p>
    <w:p w14:paraId="23F734AC" w14:textId="77777777" w:rsidR="00434D4E" w:rsidRDefault="002E7824">
      <w:pPr>
        <w:pStyle w:val="BodyText"/>
        <w:spacing w:line="304" w:lineRule="auto"/>
        <w:ind w:left="835" w:right="798"/>
      </w:pPr>
      <w:r>
        <w:rPr>
          <w:noProof/>
        </w:rPr>
        <w:drawing>
          <wp:anchor distT="0" distB="0" distL="0" distR="0" simplePos="0" relativeHeight="251658246" behindDoc="0" locked="0" layoutInCell="1" allowOverlap="1" wp14:anchorId="408E74C8" wp14:editId="3422F260">
            <wp:simplePos x="0" y="0"/>
            <wp:positionH relativeFrom="page">
              <wp:posOffset>874902</wp:posOffset>
            </wp:positionH>
            <wp:positionV relativeFrom="paragraph">
              <wp:posOffset>16637</wp:posOffset>
            </wp:positionV>
            <wp:extent cx="67183" cy="67183"/>
            <wp:effectExtent l="0" t="0" r="0" b="0"/>
            <wp:wrapNone/>
            <wp:docPr id="99" name="Picture 9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 name="image4.png"/>
                    <pic:cNvPicPr/>
                  </pic:nvPicPr>
                  <pic:blipFill>
                    <a:blip r:embed="rId14" cstate="print"/>
                    <a:stretch>
                      <a:fillRect/>
                    </a:stretch>
                  </pic:blipFill>
                  <pic:spPr>
                    <a:xfrm>
                      <a:off x="0" y="0"/>
                      <a:ext cx="67183" cy="67183"/>
                    </a:xfrm>
                    <a:prstGeom prst="rect">
                      <a:avLst/>
                    </a:prstGeom>
                  </pic:spPr>
                </pic:pic>
              </a:graphicData>
            </a:graphic>
          </wp:anchor>
        </w:drawing>
      </w:r>
      <w:r>
        <w:rPr>
          <w:color w:val="333333"/>
        </w:rPr>
        <w:t>we kindly suggest that you download the entire survey as .pdf (link on the right), prepare your answers and then upload them at once in the EU Survey Tool, to avoid a session timeout on submission.</w:t>
      </w:r>
    </w:p>
    <w:p w14:paraId="5DAC678D" w14:textId="77777777" w:rsidR="00434D4E" w:rsidRDefault="00434D4E">
      <w:pPr>
        <w:pStyle w:val="BodyText"/>
        <w:rPr>
          <w:sz w:val="26"/>
        </w:rPr>
      </w:pPr>
    </w:p>
    <w:p w14:paraId="3A0D677C" w14:textId="77777777" w:rsidR="00434D4E" w:rsidRDefault="00434D4E">
      <w:pPr>
        <w:pStyle w:val="BodyText"/>
        <w:spacing w:before="11"/>
        <w:rPr>
          <w:sz w:val="19"/>
        </w:rPr>
      </w:pPr>
    </w:p>
    <w:p w14:paraId="30BED7F8" w14:textId="24702155" w:rsidR="004E1AE0" w:rsidRPr="004E1AE0" w:rsidRDefault="002E7824" w:rsidP="004E1AE0">
      <w:pPr>
        <w:pStyle w:val="BodyText"/>
        <w:spacing w:line="304" w:lineRule="auto"/>
        <w:ind w:left="235" w:right="798"/>
        <w:rPr>
          <w:color w:val="333333"/>
        </w:rPr>
      </w:pPr>
      <w:r>
        <w:rPr>
          <w:color w:val="333333"/>
        </w:rPr>
        <w:t xml:space="preserve">The maximum length of each cell is 5000 characters. This is the maximum technical limit set by the </w:t>
      </w:r>
      <w:proofErr w:type="spellStart"/>
      <w:r>
        <w:rPr>
          <w:color w:val="333333"/>
        </w:rPr>
        <w:t>EUsurvey</w:t>
      </w:r>
      <w:proofErr w:type="spellEnd"/>
      <w:r>
        <w:rPr>
          <w:color w:val="333333"/>
        </w:rPr>
        <w:t xml:space="preserve"> tool, which cannot be increased.</w:t>
      </w:r>
    </w:p>
    <w:p w14:paraId="79DAE3D3" w14:textId="77777777" w:rsidR="004E1AE0" w:rsidRDefault="004E1AE0" w:rsidP="004E1AE0">
      <w:pPr>
        <w:pStyle w:val="Heading2"/>
      </w:pPr>
    </w:p>
    <w:p w14:paraId="396D70CB" w14:textId="77777777" w:rsidR="004E1AE0" w:rsidRDefault="004E1AE0" w:rsidP="004E1AE0">
      <w:pPr>
        <w:pStyle w:val="Heading2"/>
      </w:pPr>
    </w:p>
    <w:p w14:paraId="596B6504" w14:textId="77777777" w:rsidR="004E1AE0" w:rsidRDefault="004E1AE0" w:rsidP="004E1AE0">
      <w:pPr>
        <w:pStyle w:val="Heading2"/>
      </w:pPr>
    </w:p>
    <w:p w14:paraId="4934F44E" w14:textId="77777777" w:rsidR="004E1AE0" w:rsidRDefault="004E1AE0" w:rsidP="004E1AE0">
      <w:pPr>
        <w:pStyle w:val="Heading2"/>
      </w:pPr>
    </w:p>
    <w:p w14:paraId="40D18607" w14:textId="47F6242F" w:rsidR="00434D4E" w:rsidRDefault="00434D4E" w:rsidP="004E1AE0">
      <w:pPr>
        <w:pStyle w:val="Heading2"/>
        <w:jc w:val="left"/>
      </w:pPr>
    </w:p>
    <w:p w14:paraId="7C2BC2C0" w14:textId="77777777" w:rsidR="004E1AE0" w:rsidRDefault="004E1AE0" w:rsidP="004E1AE0">
      <w:pPr>
        <w:pStyle w:val="Heading2"/>
        <w:jc w:val="left"/>
      </w:pPr>
    </w:p>
    <w:p w14:paraId="37DADDD5" w14:textId="77777777" w:rsidR="004E1AE0" w:rsidRPr="004E1AE0" w:rsidRDefault="004E1AE0" w:rsidP="004E1AE0">
      <w:pPr>
        <w:pStyle w:val="Heading2"/>
        <w:jc w:val="left"/>
      </w:pPr>
    </w:p>
    <w:p w14:paraId="0E06ADC5" w14:textId="42EC4BBE" w:rsidR="00434D4E" w:rsidRDefault="002E7824">
      <w:pPr>
        <w:pStyle w:val="Heading1"/>
        <w:spacing w:before="0"/>
        <w:ind w:left="235"/>
      </w:pPr>
      <w:r>
        <w:rPr>
          <w:noProof/>
        </w:rPr>
        <mc:AlternateContent>
          <mc:Choice Requires="wps">
            <w:drawing>
              <wp:anchor distT="0" distB="0" distL="0" distR="0" simplePos="0" relativeHeight="251658257" behindDoc="1" locked="0" layoutInCell="1" allowOverlap="1" wp14:anchorId="3BB91EEC" wp14:editId="7D084FDA">
                <wp:simplePos x="0" y="0"/>
                <wp:positionH relativeFrom="page">
                  <wp:posOffset>695325</wp:posOffset>
                </wp:positionH>
                <wp:positionV relativeFrom="paragraph">
                  <wp:posOffset>260985</wp:posOffset>
                </wp:positionV>
                <wp:extent cx="6169660" cy="19050"/>
                <wp:effectExtent l="0" t="0" r="0" b="0"/>
                <wp:wrapTopAndBottom/>
                <wp:docPr id="29" name="Rectangle 2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9C0A977" id="Rectangle 29" o:spid="_x0000_s1026" style="position:absolute;margin-left:54.75pt;margin-top:20.55pt;width:485.8pt;height:1.5pt;z-index:-25165822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" fillcolor="#004e98" stroked="f">
                <w10:wrap type="topAndBottom" anchorx="page"/>
              </v:rect>
            </w:pict>
          </mc:Fallback>
        </mc:AlternateContent>
      </w:r>
      <w:r>
        <w:rPr>
          <w:color w:val="004E98"/>
        </w:rPr>
        <w:t>Whereas Section</w:t>
      </w:r>
    </w:p>
    <w:p w14:paraId="112FACA3" w14:textId="77777777" w:rsidR="00434D4E" w:rsidRDefault="00434D4E">
      <w:pPr>
        <w:sectPr w:rsidR="00434D4E">
          <w:pgSz w:w="11910" w:h="16840"/>
          <w:pgMar w:top="640" w:right="620" w:bottom="0" w:left="860" w:header="720" w:footer="720" w:gutter="0"/>
          <w:cols w:space="720"/>
        </w:sectPr>
      </w:pPr>
    </w:p>
    <w:p w14:paraId="6CFEA275" w14:textId="0E7190DB"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w:t>
      </w:r>
      <w:r w:rsidR="004E1AE0">
        <w:rPr>
          <w:color w:val="333333"/>
        </w:rPr>
        <w:t xml:space="preserve"> </w:t>
      </w:r>
      <w:r>
        <w:rPr>
          <w:color w:val="333333"/>
        </w:rPr>
        <w:t>table</w:t>
      </w:r>
      <w:r>
        <w:rPr>
          <w:color w:val="333333"/>
          <w:spacing w:val="15"/>
        </w:rPr>
        <w:t xml:space="preserve"> </w:t>
      </w:r>
      <w:r>
        <w:rPr>
          <w:color w:val="333333"/>
        </w:rPr>
        <w:t>below</w:t>
      </w:r>
    </w:p>
    <w:p w14:paraId="7FAB5A03" w14:textId="216BCB14" w:rsidR="00434D4E" w:rsidRDefault="002E7824">
      <w:pPr>
        <w:spacing w:before="27" w:after="22"/>
        <w:ind w:left="265"/>
        <w:rPr>
          <w:sz w:val="16"/>
          <w:szCs w:val="16"/>
        </w:rPr>
      </w:pPr>
      <w:r w:rsidRPr="18A947CB">
        <w:rPr>
          <w:color w:val="A5A5A5"/>
          <w:w w:val="105"/>
          <w:sz w:val="16"/>
          <w:szCs w:val="16"/>
        </w:rPr>
        <w:t xml:space="preserve">Numbers in the first column correspond to the recitals of the amended version of NC RfG Whereas section, including new </w:t>
      </w:r>
      <w:r w:rsidR="00480F56" w:rsidRPr="18A947CB">
        <w:rPr>
          <w:color w:val="A5A5A5"/>
          <w:w w:val="105"/>
          <w:sz w:val="16"/>
          <w:szCs w:val="16"/>
        </w:rPr>
        <w:t>recitals.</w:t>
      </w: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1868"/>
        <w:gridCol w:w="6200"/>
        <w:gridCol w:w="5771"/>
      </w:tblGrid>
      <w:tr w:rsidR="00434D4E" w:rsidRPr="004C70C0" w14:paraId="216682E4" w14:textId="77777777" w:rsidTr="0CDA6053">
        <w:trPr>
          <w:trHeight w:val="592"/>
        </w:trPr>
        <w:tc>
          <w:tcPr>
            <w:tcW w:w="1868" w:type="dxa"/>
            <w:shd w:val="clear" w:color="auto" w:fill="EDEDED"/>
          </w:tcPr>
          <w:p w14:paraId="6BA91A80" w14:textId="77777777" w:rsidR="00434D4E" w:rsidRPr="004C70C0" w:rsidRDefault="00434D4E" w:rsidP="7E2971A9">
            <w:pPr>
              <w:pStyle w:val="TableParagraph"/>
              <w:rPr>
                <w:rFonts w:asciiTheme="majorHAnsi" w:hAnsiTheme="majorHAnsi"/>
              </w:rPr>
            </w:pPr>
          </w:p>
        </w:tc>
        <w:tc>
          <w:tcPr>
            <w:tcW w:w="6200" w:type="dxa"/>
            <w:shd w:val="clear" w:color="auto" w:fill="EDEDED"/>
          </w:tcPr>
          <w:p w14:paraId="516A929D" w14:textId="482076CA" w:rsidR="00434D4E" w:rsidRPr="004C70C0" w:rsidRDefault="261BC2A7" w:rsidP="7E2971A9">
            <w:pPr>
              <w:pStyle w:val="TableParagraph"/>
              <w:spacing w:before="34"/>
              <w:ind w:left="611" w:right="563"/>
              <w:jc w:val="center"/>
              <w:rPr>
                <w:rFonts w:asciiTheme="majorHAnsi" w:hAnsiTheme="majorHAnsi"/>
                <w:b/>
                <w:bCs/>
                <w:highlight w:val="yellow"/>
              </w:rPr>
            </w:pPr>
            <w:r w:rsidRPr="00A07987">
              <w:rPr>
                <w:rFonts w:asciiTheme="majorHAnsi" w:hAnsiTheme="majorHAnsi"/>
                <w:b/>
                <w:bCs/>
                <w:color w:val="333333"/>
                <w:w w:val="105"/>
              </w:rPr>
              <w:t>Alternative text amendment proposal</w:t>
            </w:r>
          </w:p>
        </w:tc>
        <w:tc>
          <w:tcPr>
            <w:tcW w:w="5771" w:type="dxa"/>
            <w:shd w:val="clear" w:color="auto" w:fill="EDEDED"/>
          </w:tcPr>
          <w:p w14:paraId="69CABAA0" w14:textId="6474DC79" w:rsidR="00434D4E" w:rsidRPr="004C70C0" w:rsidRDefault="00480F56" w:rsidP="7E2971A9">
            <w:pPr>
              <w:pStyle w:val="TableParagraph"/>
              <w:spacing w:before="68"/>
              <w:ind w:left="611" w:right="507"/>
              <w:jc w:val="center"/>
              <w:rPr>
                <w:rFonts w:asciiTheme="majorHAnsi" w:hAnsiTheme="majorHAnsi"/>
              </w:rPr>
            </w:pPr>
            <w:r w:rsidRPr="004C70C0">
              <w:rPr>
                <w:rFonts w:asciiTheme="majorHAnsi" w:hAnsiTheme="majorHAnsi"/>
                <w:color w:val="333333"/>
                <w:w w:val="105"/>
              </w:rPr>
              <w:t>Comment on the ACER draft amendments</w:t>
            </w:r>
          </w:p>
        </w:tc>
      </w:tr>
      <w:tr w:rsidR="00434D4E" w:rsidRPr="004C70C0" w14:paraId="717499CE" w14:textId="77777777" w:rsidTr="0CDA6053">
        <w:trPr>
          <w:trHeight w:val="345"/>
        </w:trPr>
        <w:tc>
          <w:tcPr>
            <w:tcW w:w="1868" w:type="dxa"/>
            <w:shd w:val="clear" w:color="auto" w:fill="EDEDED"/>
          </w:tcPr>
          <w:p w14:paraId="74B81FF2"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(1)</w:t>
            </w:r>
          </w:p>
        </w:tc>
        <w:tc>
          <w:tcPr>
            <w:tcW w:w="6200" w:type="dxa"/>
          </w:tcPr>
          <w:p w14:paraId="56AE6CD1" w14:textId="77777777" w:rsidR="00434D4E" w:rsidRPr="004C70C0" w:rsidRDefault="00434D4E" w:rsidP="7E2971A9">
            <w:pPr>
              <w:pStyle w:val="TableParagraph"/>
              <w:rPr>
                <w:rFonts w:asciiTheme="majorHAnsi" w:hAnsiTheme="majorHAnsi"/>
              </w:rPr>
            </w:pPr>
          </w:p>
        </w:tc>
        <w:tc>
          <w:tcPr>
            <w:tcW w:w="5771" w:type="dxa"/>
          </w:tcPr>
          <w:p w14:paraId="7C9168F6" w14:textId="77777777" w:rsidR="00434D4E" w:rsidRPr="004C70C0" w:rsidRDefault="00434D4E" w:rsidP="7E2971A9">
            <w:pPr>
              <w:pStyle w:val="TableParagraph"/>
              <w:rPr>
                <w:rFonts w:asciiTheme="majorHAnsi" w:hAnsiTheme="majorHAnsi"/>
              </w:rPr>
            </w:pPr>
          </w:p>
        </w:tc>
      </w:tr>
      <w:tr w:rsidR="00434D4E" w:rsidRPr="004C70C0" w14:paraId="3EA82E42" w14:textId="77777777" w:rsidTr="0CDA6053">
        <w:trPr>
          <w:trHeight w:val="345"/>
        </w:trPr>
        <w:tc>
          <w:tcPr>
            <w:tcW w:w="1868" w:type="dxa"/>
            <w:shd w:val="clear" w:color="auto" w:fill="EDEDED"/>
          </w:tcPr>
          <w:p w14:paraId="213D582B"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(2)</w:t>
            </w:r>
          </w:p>
        </w:tc>
        <w:tc>
          <w:tcPr>
            <w:tcW w:w="6200" w:type="dxa"/>
          </w:tcPr>
          <w:p w14:paraId="496C257D" w14:textId="77777777" w:rsidR="00434D4E" w:rsidRPr="004C70C0" w:rsidRDefault="00434D4E" w:rsidP="7E2971A9">
            <w:pPr>
              <w:pStyle w:val="TableParagraph"/>
              <w:rPr>
                <w:rFonts w:asciiTheme="majorHAnsi" w:hAnsiTheme="majorHAnsi"/>
              </w:rPr>
            </w:pPr>
          </w:p>
        </w:tc>
        <w:tc>
          <w:tcPr>
            <w:tcW w:w="5771" w:type="dxa"/>
          </w:tcPr>
          <w:p w14:paraId="54E70B45" w14:textId="77777777" w:rsidR="00434D4E" w:rsidRPr="004C70C0" w:rsidRDefault="00434D4E" w:rsidP="7E2971A9">
            <w:pPr>
              <w:pStyle w:val="TableParagraph"/>
              <w:rPr>
                <w:rFonts w:asciiTheme="majorHAnsi" w:hAnsiTheme="majorHAnsi"/>
              </w:rPr>
            </w:pPr>
          </w:p>
        </w:tc>
      </w:tr>
      <w:tr w:rsidR="00434D4E" w:rsidRPr="004C70C0" w14:paraId="12174124" w14:textId="77777777" w:rsidTr="0CDA6053">
        <w:trPr>
          <w:trHeight w:val="345"/>
        </w:trPr>
        <w:tc>
          <w:tcPr>
            <w:tcW w:w="1868" w:type="dxa"/>
            <w:shd w:val="clear" w:color="auto" w:fill="EDEDED"/>
          </w:tcPr>
          <w:p w14:paraId="55036BCC"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(3)</w:t>
            </w:r>
          </w:p>
        </w:tc>
        <w:tc>
          <w:tcPr>
            <w:tcW w:w="6200" w:type="dxa"/>
          </w:tcPr>
          <w:p w14:paraId="7F4B586F" w14:textId="77777777" w:rsidR="00434D4E" w:rsidRPr="004C70C0" w:rsidRDefault="00434D4E" w:rsidP="7E2971A9">
            <w:pPr>
              <w:pStyle w:val="TableParagraph"/>
              <w:rPr>
                <w:rFonts w:asciiTheme="majorHAnsi" w:hAnsiTheme="majorHAnsi"/>
              </w:rPr>
            </w:pPr>
          </w:p>
        </w:tc>
        <w:tc>
          <w:tcPr>
            <w:tcW w:w="5771" w:type="dxa"/>
          </w:tcPr>
          <w:p w14:paraId="088C86AD" w14:textId="77777777" w:rsidR="00434D4E" w:rsidRPr="004C70C0" w:rsidRDefault="00434D4E" w:rsidP="7E2971A9">
            <w:pPr>
              <w:pStyle w:val="TableParagraph"/>
              <w:rPr>
                <w:rFonts w:asciiTheme="majorHAnsi" w:hAnsiTheme="majorHAnsi"/>
              </w:rPr>
            </w:pPr>
          </w:p>
        </w:tc>
      </w:tr>
      <w:tr w:rsidR="00434D4E" w:rsidRPr="004C70C0" w14:paraId="732A9483" w14:textId="77777777" w:rsidTr="0CDA6053">
        <w:trPr>
          <w:trHeight w:val="345"/>
        </w:trPr>
        <w:tc>
          <w:tcPr>
            <w:tcW w:w="1868" w:type="dxa"/>
            <w:shd w:val="clear" w:color="auto" w:fill="EDEDED"/>
          </w:tcPr>
          <w:p w14:paraId="212AAE96"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(s1)</w:t>
            </w:r>
          </w:p>
        </w:tc>
        <w:tc>
          <w:tcPr>
            <w:tcW w:w="6200" w:type="dxa"/>
          </w:tcPr>
          <w:p w14:paraId="7D788648" w14:textId="77777777" w:rsidR="00434D4E" w:rsidRPr="004C70C0" w:rsidRDefault="00434D4E" w:rsidP="7E2971A9">
            <w:pPr>
              <w:pStyle w:val="TableParagraph"/>
              <w:rPr>
                <w:rFonts w:asciiTheme="majorHAnsi" w:hAnsiTheme="majorHAnsi"/>
              </w:rPr>
            </w:pPr>
          </w:p>
        </w:tc>
        <w:tc>
          <w:tcPr>
            <w:tcW w:w="5771" w:type="dxa"/>
          </w:tcPr>
          <w:p w14:paraId="13C4778A" w14:textId="77777777" w:rsidR="00434D4E" w:rsidRPr="004C70C0" w:rsidRDefault="00434D4E" w:rsidP="7E2971A9">
            <w:pPr>
              <w:pStyle w:val="TableParagraph"/>
              <w:rPr>
                <w:rFonts w:asciiTheme="majorHAnsi" w:hAnsiTheme="majorHAnsi"/>
              </w:rPr>
            </w:pPr>
          </w:p>
        </w:tc>
      </w:tr>
      <w:tr w:rsidR="00434D4E" w:rsidRPr="004C70C0" w14:paraId="5D52E5FC" w14:textId="77777777" w:rsidTr="0CDA6053">
        <w:trPr>
          <w:trHeight w:val="345"/>
        </w:trPr>
        <w:tc>
          <w:tcPr>
            <w:tcW w:w="1868" w:type="dxa"/>
            <w:shd w:val="clear" w:color="auto" w:fill="EDEDED"/>
          </w:tcPr>
          <w:p w14:paraId="43906C50"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(s2)</w:t>
            </w:r>
          </w:p>
        </w:tc>
        <w:tc>
          <w:tcPr>
            <w:tcW w:w="6200" w:type="dxa"/>
          </w:tcPr>
          <w:p w14:paraId="16980352" w14:textId="77777777" w:rsidR="00434D4E" w:rsidRPr="004C70C0" w:rsidRDefault="00434D4E" w:rsidP="7E2971A9">
            <w:pPr>
              <w:pStyle w:val="TableParagraph"/>
              <w:rPr>
                <w:rFonts w:asciiTheme="majorHAnsi" w:hAnsiTheme="majorHAnsi"/>
              </w:rPr>
            </w:pPr>
          </w:p>
        </w:tc>
        <w:tc>
          <w:tcPr>
            <w:tcW w:w="5771" w:type="dxa"/>
          </w:tcPr>
          <w:p w14:paraId="60C4147D" w14:textId="77777777" w:rsidR="00434D4E" w:rsidRPr="004C70C0" w:rsidRDefault="00434D4E" w:rsidP="7E2971A9">
            <w:pPr>
              <w:pStyle w:val="TableParagraph"/>
              <w:rPr>
                <w:rFonts w:asciiTheme="majorHAnsi" w:hAnsiTheme="majorHAnsi"/>
              </w:rPr>
            </w:pPr>
          </w:p>
        </w:tc>
      </w:tr>
      <w:tr w:rsidR="00434D4E" w:rsidRPr="004C70C0" w14:paraId="552F70AD" w14:textId="77777777" w:rsidTr="0CDA6053">
        <w:trPr>
          <w:trHeight w:val="345"/>
        </w:trPr>
        <w:tc>
          <w:tcPr>
            <w:tcW w:w="1868" w:type="dxa"/>
            <w:shd w:val="clear" w:color="auto" w:fill="EDEDED"/>
          </w:tcPr>
          <w:p w14:paraId="504DE7F0"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(4)</w:t>
            </w:r>
          </w:p>
        </w:tc>
        <w:tc>
          <w:tcPr>
            <w:tcW w:w="6200" w:type="dxa"/>
          </w:tcPr>
          <w:p w14:paraId="57C7B189" w14:textId="77777777" w:rsidR="00434D4E" w:rsidRPr="004C70C0" w:rsidRDefault="00434D4E" w:rsidP="7E2971A9">
            <w:pPr>
              <w:pStyle w:val="TableParagraph"/>
              <w:rPr>
                <w:rFonts w:asciiTheme="majorHAnsi" w:hAnsiTheme="majorHAnsi"/>
              </w:rPr>
            </w:pPr>
          </w:p>
        </w:tc>
        <w:tc>
          <w:tcPr>
            <w:tcW w:w="5771" w:type="dxa"/>
          </w:tcPr>
          <w:p w14:paraId="22F2BC53" w14:textId="77777777" w:rsidR="00434D4E" w:rsidRPr="004C70C0" w:rsidRDefault="00434D4E" w:rsidP="7E2971A9">
            <w:pPr>
              <w:pStyle w:val="TableParagraph"/>
              <w:rPr>
                <w:rFonts w:asciiTheme="majorHAnsi" w:hAnsiTheme="majorHAnsi"/>
              </w:rPr>
            </w:pPr>
          </w:p>
        </w:tc>
      </w:tr>
      <w:tr w:rsidR="00434D4E" w:rsidRPr="004C70C0" w14:paraId="7B63FF4D" w14:textId="77777777" w:rsidTr="0CDA6053">
        <w:trPr>
          <w:trHeight w:val="345"/>
        </w:trPr>
        <w:tc>
          <w:tcPr>
            <w:tcW w:w="1868" w:type="dxa"/>
            <w:shd w:val="clear" w:color="auto" w:fill="EDEDED"/>
          </w:tcPr>
          <w:p w14:paraId="1802835A"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(5)</w:t>
            </w:r>
          </w:p>
        </w:tc>
        <w:tc>
          <w:tcPr>
            <w:tcW w:w="6200" w:type="dxa"/>
          </w:tcPr>
          <w:p w14:paraId="3375D9C1" w14:textId="77777777" w:rsidR="00434D4E" w:rsidRPr="004C70C0" w:rsidRDefault="00434D4E" w:rsidP="7E2971A9">
            <w:pPr>
              <w:pStyle w:val="TableParagraph"/>
              <w:rPr>
                <w:rFonts w:asciiTheme="majorHAnsi" w:hAnsiTheme="majorHAnsi"/>
              </w:rPr>
            </w:pPr>
          </w:p>
        </w:tc>
        <w:tc>
          <w:tcPr>
            <w:tcW w:w="5771" w:type="dxa"/>
          </w:tcPr>
          <w:p w14:paraId="4B2F9495" w14:textId="77777777" w:rsidR="00434D4E" w:rsidRPr="004C70C0" w:rsidRDefault="00434D4E" w:rsidP="7E2971A9">
            <w:pPr>
              <w:pStyle w:val="TableParagraph"/>
              <w:rPr>
                <w:rFonts w:asciiTheme="majorHAnsi" w:hAnsiTheme="majorHAnsi"/>
              </w:rPr>
            </w:pPr>
          </w:p>
        </w:tc>
      </w:tr>
      <w:tr w:rsidR="00434D4E" w:rsidRPr="004C70C0" w14:paraId="2A1D61D9" w14:textId="77777777" w:rsidTr="0CDA6053">
        <w:trPr>
          <w:trHeight w:val="345"/>
        </w:trPr>
        <w:tc>
          <w:tcPr>
            <w:tcW w:w="1868" w:type="dxa"/>
            <w:shd w:val="clear" w:color="auto" w:fill="EDEDED"/>
          </w:tcPr>
          <w:p w14:paraId="464631BF" w14:textId="77777777" w:rsidR="00434D4E" w:rsidRPr="004C70C0" w:rsidRDefault="002E7824" w:rsidP="7E2971A9">
            <w:pPr>
              <w:pStyle w:val="TableParagraph"/>
              <w:spacing w:before="57"/>
              <w:ind w:left="157"/>
              <w:rPr>
                <w:rFonts w:asciiTheme="majorHAnsi" w:hAnsiTheme="majorHAnsi"/>
              </w:rPr>
            </w:pPr>
            <w:r w:rsidRPr="00B65B9C">
              <w:rPr>
                <w:rFonts w:asciiTheme="majorHAnsi" w:hAnsiTheme="majorHAnsi"/>
                <w:color w:val="333333"/>
                <w:w w:val="105"/>
              </w:rPr>
              <w:t>(6)</w:t>
            </w:r>
          </w:p>
        </w:tc>
        <w:tc>
          <w:tcPr>
            <w:tcW w:w="6200" w:type="dxa"/>
          </w:tcPr>
          <w:p w14:paraId="0DEF4122" w14:textId="2ABBDBCD" w:rsidR="00434D4E" w:rsidRPr="004C70C0" w:rsidRDefault="00434D4E" w:rsidP="004A2951">
            <w:pPr>
              <w:rPr>
                <w:rFonts w:asciiTheme="majorHAnsi" w:eastAsia="Times New Roman" w:hAnsiTheme="majorHAnsi" w:cs="Calibri"/>
                <w:color w:val="000000"/>
              </w:rPr>
            </w:pPr>
          </w:p>
        </w:tc>
        <w:tc>
          <w:tcPr>
            <w:tcW w:w="5771" w:type="dxa"/>
          </w:tcPr>
          <w:p w14:paraId="2EA2798A" w14:textId="07F33977" w:rsidR="00B64D13" w:rsidRPr="004C70C0" w:rsidRDefault="00B64D13" w:rsidP="00244928">
            <w:pPr>
              <w:pStyle w:val="TableParagraph"/>
              <w:rPr>
                <w:rFonts w:asciiTheme="majorHAnsi" w:hAnsiTheme="majorHAnsi"/>
              </w:rPr>
            </w:pPr>
          </w:p>
        </w:tc>
      </w:tr>
      <w:tr w:rsidR="00434D4E" w:rsidRPr="004C70C0" w14:paraId="73DEF967" w14:textId="77777777" w:rsidTr="0CDA6053">
        <w:trPr>
          <w:trHeight w:val="345"/>
        </w:trPr>
        <w:tc>
          <w:tcPr>
            <w:tcW w:w="1868" w:type="dxa"/>
            <w:shd w:val="clear" w:color="auto" w:fill="EDEDED"/>
          </w:tcPr>
          <w:p w14:paraId="443F9CF2"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(7)</w:t>
            </w:r>
          </w:p>
        </w:tc>
        <w:tc>
          <w:tcPr>
            <w:tcW w:w="6200" w:type="dxa"/>
          </w:tcPr>
          <w:p w14:paraId="5774C4F5" w14:textId="77777777" w:rsidR="00434D4E" w:rsidRPr="004C70C0" w:rsidRDefault="00434D4E" w:rsidP="7E2971A9">
            <w:pPr>
              <w:pStyle w:val="TableParagraph"/>
              <w:rPr>
                <w:rFonts w:asciiTheme="majorHAnsi" w:hAnsiTheme="majorHAnsi"/>
              </w:rPr>
            </w:pPr>
          </w:p>
        </w:tc>
        <w:tc>
          <w:tcPr>
            <w:tcW w:w="5771" w:type="dxa"/>
          </w:tcPr>
          <w:p w14:paraId="35B4CB10" w14:textId="77777777" w:rsidR="00434D4E" w:rsidRPr="004C70C0" w:rsidRDefault="00434D4E" w:rsidP="7E2971A9">
            <w:pPr>
              <w:pStyle w:val="TableParagraph"/>
              <w:rPr>
                <w:rFonts w:asciiTheme="majorHAnsi" w:hAnsiTheme="majorHAnsi"/>
              </w:rPr>
            </w:pPr>
          </w:p>
        </w:tc>
      </w:tr>
      <w:tr w:rsidR="00434D4E" w:rsidRPr="004C70C0" w14:paraId="723C8235" w14:textId="77777777" w:rsidTr="0CDA6053">
        <w:trPr>
          <w:trHeight w:val="345"/>
        </w:trPr>
        <w:tc>
          <w:tcPr>
            <w:tcW w:w="1868" w:type="dxa"/>
            <w:shd w:val="clear" w:color="auto" w:fill="EDEDED"/>
          </w:tcPr>
          <w:p w14:paraId="4C12E764" w14:textId="77777777" w:rsidR="00434D4E" w:rsidRPr="004C70C0" w:rsidRDefault="002E7824" w:rsidP="7E2971A9">
            <w:pPr>
              <w:pStyle w:val="TableParagraph"/>
              <w:spacing w:before="57"/>
              <w:ind w:left="157"/>
              <w:rPr>
                <w:rFonts w:asciiTheme="majorHAnsi" w:hAnsiTheme="majorHAnsi"/>
              </w:rPr>
            </w:pPr>
            <w:r w:rsidRPr="004C70C0">
              <w:rPr>
                <w:rFonts w:asciiTheme="majorHAnsi" w:hAnsiTheme="majorHAnsi"/>
                <w:color w:val="333333"/>
                <w:w w:val="105"/>
              </w:rPr>
              <w:t>(8)</w:t>
            </w:r>
          </w:p>
        </w:tc>
        <w:tc>
          <w:tcPr>
            <w:tcW w:w="6200" w:type="dxa"/>
          </w:tcPr>
          <w:p w14:paraId="0C43D4A7" w14:textId="77777777" w:rsidR="00434D4E" w:rsidRPr="004C70C0" w:rsidRDefault="00434D4E" w:rsidP="7E2971A9">
            <w:pPr>
              <w:pStyle w:val="TableParagraph"/>
              <w:rPr>
                <w:rFonts w:asciiTheme="majorHAnsi" w:hAnsiTheme="majorHAnsi"/>
              </w:rPr>
            </w:pPr>
          </w:p>
        </w:tc>
        <w:tc>
          <w:tcPr>
            <w:tcW w:w="5771" w:type="dxa"/>
          </w:tcPr>
          <w:p w14:paraId="2141BEAC" w14:textId="77777777" w:rsidR="00434D4E" w:rsidRPr="004C70C0" w:rsidRDefault="00434D4E" w:rsidP="7E2971A9">
            <w:pPr>
              <w:pStyle w:val="TableParagraph"/>
              <w:rPr>
                <w:rFonts w:asciiTheme="majorHAnsi" w:hAnsiTheme="majorHAnsi"/>
              </w:rPr>
            </w:pPr>
          </w:p>
        </w:tc>
      </w:tr>
      <w:tr w:rsidR="00DE7747" w:rsidRPr="004C70C0" w14:paraId="19E5EE25" w14:textId="77777777" w:rsidTr="0CDA6053">
        <w:trPr>
          <w:trHeight w:val="345"/>
        </w:trPr>
        <w:tc>
          <w:tcPr>
            <w:tcW w:w="1868" w:type="dxa"/>
            <w:shd w:val="clear" w:color="auto" w:fill="EDEDED"/>
          </w:tcPr>
          <w:p w14:paraId="36481DD3" w14:textId="32567456" w:rsidR="00DE7747" w:rsidRPr="004C70C0" w:rsidRDefault="00DE7747" w:rsidP="00DE7747">
            <w:pPr>
              <w:pStyle w:val="TableParagraph"/>
              <w:spacing w:before="57"/>
              <w:ind w:left="157"/>
              <w:rPr>
                <w:rFonts w:asciiTheme="majorHAnsi" w:hAnsiTheme="majorHAnsi"/>
                <w:color w:val="333333"/>
              </w:rPr>
            </w:pPr>
            <w:r>
              <w:rPr>
                <w:rFonts w:asciiTheme="majorHAnsi" w:hAnsiTheme="majorHAnsi"/>
                <w:color w:val="333333"/>
              </w:rPr>
              <w:t>(9)</w:t>
            </w:r>
          </w:p>
        </w:tc>
        <w:tc>
          <w:tcPr>
            <w:tcW w:w="6200" w:type="dxa"/>
          </w:tcPr>
          <w:p w14:paraId="07AD06B4" w14:textId="782634F3" w:rsidR="00DE7747" w:rsidRPr="001B6218" w:rsidRDefault="00DE7747" w:rsidP="00DE7747">
            <w:pPr>
              <w:rPr>
                <w:rFonts w:asciiTheme="minorHAnsi" w:eastAsia="Times New Roman" w:hAnsiTheme="minorHAnsi" w:cstheme="minorHAnsi"/>
                <w:color w:val="FF0000"/>
                <w:sz w:val="18"/>
                <w:szCs w:val="18"/>
                <w:lang w:val="en-GB" w:eastAsia="en-GB"/>
              </w:rPr>
            </w:pPr>
            <w:r w:rsidRPr="008237F0">
              <w:rPr>
                <w:rFonts w:asciiTheme="minorHAnsi" w:eastAsia="Times New Roman" w:hAnsiTheme="minorHAnsi" w:cstheme="minorHAnsi"/>
                <w:color w:val="000000"/>
                <w:sz w:val="18"/>
                <w:szCs w:val="18"/>
                <w:lang w:val="en-GB" w:eastAsia="en-GB"/>
              </w:rPr>
              <w:t xml:space="preserve">Non-synchronously connected power-generating units of the </w:t>
            </w:r>
            <w:r w:rsidRPr="00B81ABC">
              <w:rPr>
                <w:rFonts w:asciiTheme="minorHAnsi" w:eastAsia="Times New Roman" w:hAnsiTheme="minorHAnsi" w:cstheme="minorHAnsi"/>
                <w:strike/>
                <w:color w:val="000000"/>
                <w:sz w:val="18"/>
                <w:szCs w:val="18"/>
                <w:lang w:val="en-GB" w:eastAsia="en-GB"/>
              </w:rPr>
              <w:t>same</w:t>
            </w:r>
            <w:r w:rsidRPr="008237F0">
              <w:rPr>
                <w:rFonts w:asciiTheme="minorHAnsi" w:eastAsia="Times New Roman" w:hAnsiTheme="minorHAnsi" w:cstheme="minorHAnsi"/>
                <w:color w:val="000000"/>
                <w:sz w:val="18"/>
                <w:szCs w:val="18"/>
                <w:lang w:val="en-GB" w:eastAsia="en-GB"/>
              </w:rPr>
              <w:t xml:space="preserve"> </w:t>
            </w:r>
            <w:r w:rsidRPr="00B81ABC">
              <w:rPr>
                <w:rFonts w:asciiTheme="minorHAnsi" w:eastAsia="Times New Roman" w:hAnsiTheme="minorHAnsi" w:cstheme="minorHAnsi"/>
                <w:color w:val="FF0000"/>
                <w:sz w:val="18"/>
                <w:szCs w:val="18"/>
                <w:lang w:val="en-GB" w:eastAsia="en-GB"/>
              </w:rPr>
              <w:t xml:space="preserve">any </w:t>
            </w:r>
            <w:r w:rsidRPr="008237F0">
              <w:rPr>
                <w:rFonts w:asciiTheme="minorHAnsi" w:eastAsia="Times New Roman" w:hAnsiTheme="minorHAnsi" w:cstheme="minorHAnsi"/>
                <w:color w:val="000000"/>
                <w:sz w:val="18"/>
                <w:szCs w:val="18"/>
                <w:lang w:val="en-GB" w:eastAsia="en-GB"/>
              </w:rPr>
              <w:t xml:space="preserve">underlying technology </w:t>
            </w:r>
            <w:r w:rsidRPr="00B81ABC">
              <w:rPr>
                <w:rFonts w:asciiTheme="minorHAnsi" w:eastAsia="Times New Roman" w:hAnsiTheme="minorHAnsi" w:cstheme="minorHAnsi"/>
                <w:color w:val="FF0000"/>
                <w:sz w:val="18"/>
                <w:szCs w:val="18"/>
                <w:lang w:val="en-GB" w:eastAsia="en-GB"/>
              </w:rPr>
              <w:t>and any primary energy source</w:t>
            </w:r>
            <w:r w:rsidRPr="008237F0">
              <w:rPr>
                <w:rFonts w:asciiTheme="minorHAnsi" w:eastAsia="Times New Roman" w:hAnsiTheme="minorHAnsi" w:cstheme="minorHAnsi"/>
                <w:color w:val="000000"/>
                <w:sz w:val="18"/>
                <w:szCs w:val="18"/>
                <w:lang w:val="en-GB" w:eastAsia="en-GB"/>
              </w:rPr>
              <w:t xml:space="preserve">, where they are collected together to form an economic unit towards the RSO and where they have a single connection point to the RSO, </w:t>
            </w:r>
            <w:proofErr w:type="gramStart"/>
            <w:r w:rsidRPr="00EE6223">
              <w:rPr>
                <w:rFonts w:asciiTheme="minorHAnsi" w:eastAsia="Times New Roman" w:hAnsiTheme="minorHAnsi" w:cstheme="minorHAnsi"/>
                <w:strike/>
                <w:color w:val="000000"/>
                <w:sz w:val="18"/>
                <w:szCs w:val="18"/>
                <w:lang w:val="en-GB" w:eastAsia="en-GB"/>
              </w:rPr>
              <w:t>should</w:t>
            </w:r>
            <w:r w:rsidRPr="00EE6223">
              <w:rPr>
                <w:rFonts w:asciiTheme="minorHAnsi" w:eastAsia="Times New Roman" w:hAnsiTheme="minorHAnsi" w:cstheme="minorHAnsi"/>
                <w:color w:val="000000"/>
                <w:sz w:val="18"/>
                <w:szCs w:val="18"/>
                <w:lang w:val="en-GB" w:eastAsia="en-GB"/>
              </w:rPr>
              <w:t xml:space="preserve"> </w:t>
            </w:r>
            <w:r w:rsidRPr="00D17814">
              <w:rPr>
                <w:rFonts w:asciiTheme="minorHAnsi" w:eastAsia="Times New Roman" w:hAnsiTheme="minorHAnsi" w:cstheme="minorHAnsi"/>
                <w:color w:val="FF0000"/>
                <w:sz w:val="18"/>
                <w:szCs w:val="18"/>
                <w:lang w:val="en-GB" w:eastAsia="en-GB"/>
              </w:rPr>
              <w:t>shall</w:t>
            </w:r>
            <w:proofErr w:type="gramEnd"/>
            <w:r w:rsidRPr="00D17814">
              <w:rPr>
                <w:rFonts w:asciiTheme="minorHAnsi" w:eastAsia="Times New Roman" w:hAnsiTheme="minorHAnsi" w:cstheme="minorHAnsi"/>
                <w:color w:val="FF0000"/>
                <w:sz w:val="18"/>
                <w:szCs w:val="18"/>
                <w:lang w:val="en-GB" w:eastAsia="en-GB"/>
              </w:rPr>
              <w:t xml:space="preserve"> </w:t>
            </w:r>
            <w:r w:rsidRPr="008237F0">
              <w:rPr>
                <w:rFonts w:asciiTheme="minorHAnsi" w:eastAsia="Times New Roman" w:hAnsiTheme="minorHAnsi" w:cstheme="minorHAnsi"/>
                <w:color w:val="000000"/>
                <w:sz w:val="18"/>
                <w:szCs w:val="18"/>
                <w:lang w:val="en-GB" w:eastAsia="en-GB"/>
              </w:rPr>
              <w:t xml:space="preserve">be assessed </w:t>
            </w:r>
            <w:r w:rsidRPr="00D17814">
              <w:rPr>
                <w:rFonts w:asciiTheme="minorHAnsi" w:eastAsia="Times New Roman" w:hAnsiTheme="minorHAnsi" w:cstheme="minorHAnsi"/>
                <w:color w:val="FF0000"/>
                <w:sz w:val="18"/>
                <w:szCs w:val="18"/>
                <w:lang w:val="en-GB" w:eastAsia="en-GB"/>
              </w:rPr>
              <w:t xml:space="preserve">based </w:t>
            </w:r>
            <w:r w:rsidRPr="008237F0">
              <w:rPr>
                <w:rFonts w:asciiTheme="minorHAnsi" w:eastAsia="Times New Roman" w:hAnsiTheme="minorHAnsi" w:cstheme="minorHAnsi"/>
                <w:color w:val="000000"/>
                <w:sz w:val="18"/>
                <w:szCs w:val="18"/>
                <w:lang w:val="en-GB" w:eastAsia="en-GB"/>
              </w:rPr>
              <w:t xml:space="preserve">on the </w:t>
            </w:r>
            <w:r w:rsidRPr="00D17814">
              <w:rPr>
                <w:rFonts w:asciiTheme="minorHAnsi" w:eastAsia="Times New Roman" w:hAnsiTheme="minorHAnsi" w:cstheme="minorHAnsi"/>
                <w:color w:val="FF0000"/>
                <w:sz w:val="18"/>
                <w:szCs w:val="18"/>
                <w:lang w:val="en-GB" w:eastAsia="en-GB"/>
              </w:rPr>
              <w:t xml:space="preserve">agreed maximum continuous active power export capacity at the point of connection, irrespective of </w:t>
            </w:r>
            <w:r w:rsidR="001B6218">
              <w:rPr>
                <w:rFonts w:asciiTheme="minorHAnsi" w:eastAsia="Times New Roman" w:hAnsiTheme="minorHAnsi" w:cstheme="minorHAnsi"/>
                <w:color w:val="FF0000"/>
                <w:sz w:val="18"/>
                <w:szCs w:val="18"/>
                <w:lang w:val="en-GB" w:eastAsia="en-GB"/>
              </w:rPr>
              <w:t>t</w:t>
            </w:r>
            <w:r>
              <w:rPr>
                <w:rFonts w:asciiTheme="minorHAnsi" w:eastAsia="Times New Roman" w:hAnsiTheme="minorHAnsi" w:cstheme="minorHAnsi"/>
                <w:color w:val="FF0000"/>
                <w:sz w:val="18"/>
                <w:szCs w:val="18"/>
                <w:lang w:val="en-GB" w:eastAsia="en-GB"/>
              </w:rPr>
              <w:t xml:space="preserve">heir </w:t>
            </w:r>
            <w:r w:rsidRPr="00D17814">
              <w:rPr>
                <w:rFonts w:asciiTheme="minorHAnsi" w:eastAsia="Times New Roman" w:hAnsiTheme="minorHAnsi" w:cstheme="minorHAnsi"/>
                <w:color w:val="FF0000"/>
                <w:sz w:val="18"/>
                <w:szCs w:val="18"/>
                <w:lang w:val="en-GB" w:eastAsia="en-GB"/>
              </w:rPr>
              <w:t>installed aggregated capacity.</w:t>
            </w:r>
          </w:p>
        </w:tc>
        <w:tc>
          <w:tcPr>
            <w:tcW w:w="5771" w:type="dxa"/>
          </w:tcPr>
          <w:p w14:paraId="0BE11D76" w14:textId="77777777" w:rsidR="00DE7747" w:rsidRDefault="00DE7747" w:rsidP="00DE7747">
            <w:pPr>
              <w:pStyle w:val="TableParagraph"/>
              <w:ind w:left="57" w:right="113"/>
              <w:jc w:val="both"/>
              <w:rPr>
                <w:rFonts w:asciiTheme="minorHAnsi" w:hAnsiTheme="minorHAnsi" w:cstheme="minorHAnsi"/>
                <w:sz w:val="18"/>
                <w:lang w:val="en-GB"/>
              </w:rPr>
            </w:pPr>
            <w:r w:rsidRPr="00126B00">
              <w:rPr>
                <w:rFonts w:asciiTheme="minorHAnsi" w:hAnsiTheme="minorHAnsi" w:cstheme="minorHAnsi"/>
                <w:sz w:val="18"/>
                <w:lang w:val="en-GB"/>
              </w:rPr>
              <w:t>PPMs shall be assessed based on the (contractually) agreed maximum active power export capacity at their connection point, no matter what technologies and primary energy sources they are using inside the PPM.</w:t>
            </w:r>
          </w:p>
          <w:p w14:paraId="5633E233" w14:textId="77777777" w:rsidR="00DE7747" w:rsidRDefault="00DE7747" w:rsidP="00DE7747">
            <w:pPr>
              <w:pStyle w:val="TableParagraph"/>
              <w:ind w:left="57" w:right="113"/>
              <w:jc w:val="both"/>
              <w:rPr>
                <w:rFonts w:asciiTheme="minorHAnsi" w:hAnsiTheme="minorHAnsi" w:cstheme="minorHAnsi"/>
                <w:sz w:val="18"/>
                <w:lang w:val="en-GB"/>
              </w:rPr>
            </w:pPr>
          </w:p>
          <w:p w14:paraId="1F79B06C" w14:textId="38E866B3" w:rsidR="00DE7747" w:rsidRPr="001B6218" w:rsidRDefault="00DE7747" w:rsidP="00DE7747">
            <w:pPr>
              <w:pStyle w:val="TableParagraph"/>
              <w:ind w:left="57" w:right="113"/>
              <w:jc w:val="both"/>
              <w:rPr>
                <w:rFonts w:asciiTheme="minorHAnsi" w:hAnsiTheme="minorHAnsi" w:cstheme="minorHAnsi"/>
                <w:sz w:val="18"/>
              </w:rPr>
            </w:pPr>
            <w:r>
              <w:rPr>
                <w:rFonts w:asciiTheme="minorHAnsi" w:hAnsiTheme="minorHAnsi" w:cstheme="minorHAnsi"/>
                <w:sz w:val="18"/>
                <w:lang w:val="en-GB"/>
              </w:rPr>
              <w:t>Hybrid</w:t>
            </w:r>
            <w:r w:rsidR="001B6218">
              <w:rPr>
                <w:rFonts w:asciiTheme="minorHAnsi" w:hAnsiTheme="minorHAnsi" w:cstheme="minorHAnsi"/>
                <w:sz w:val="18"/>
                <w:lang w:val="en-GB"/>
              </w:rPr>
              <w:t xml:space="preserve"> power plants </w:t>
            </w:r>
            <w:r>
              <w:rPr>
                <w:rFonts w:asciiTheme="minorHAnsi" w:hAnsiTheme="minorHAnsi" w:cstheme="minorHAnsi"/>
                <w:sz w:val="18"/>
                <w:lang w:val="en-GB"/>
              </w:rPr>
              <w:t xml:space="preserve">should be covered. </w:t>
            </w:r>
            <w:r w:rsidR="001B6218">
              <w:rPr>
                <w:rFonts w:asciiTheme="minorHAnsi" w:hAnsiTheme="minorHAnsi" w:cstheme="minorHAnsi"/>
                <w:sz w:val="18"/>
                <w:lang w:val="en-GB"/>
              </w:rPr>
              <w:t xml:space="preserve"> </w:t>
            </w:r>
            <w:r w:rsidR="001B6218" w:rsidRPr="001B6218">
              <w:rPr>
                <w:rFonts w:asciiTheme="minorHAnsi" w:hAnsiTheme="minorHAnsi" w:cstheme="minorHAnsi"/>
                <w:sz w:val="18"/>
              </w:rPr>
              <w:t xml:space="preserve">For example, </w:t>
            </w:r>
            <w:r w:rsidRPr="001B6218">
              <w:rPr>
                <w:rFonts w:asciiTheme="minorHAnsi" w:hAnsiTheme="minorHAnsi" w:cstheme="minorHAnsi"/>
                <w:sz w:val="18"/>
              </w:rPr>
              <w:t>Wind + storage</w:t>
            </w:r>
            <w:r w:rsidR="001B6218" w:rsidRPr="001B6218">
              <w:rPr>
                <w:rFonts w:asciiTheme="minorHAnsi" w:hAnsiTheme="minorHAnsi" w:cstheme="minorHAnsi"/>
                <w:sz w:val="18"/>
              </w:rPr>
              <w:t>,</w:t>
            </w:r>
            <w:r w:rsidRPr="001B6218">
              <w:rPr>
                <w:rFonts w:asciiTheme="minorHAnsi" w:hAnsiTheme="minorHAnsi" w:cstheme="minorHAnsi"/>
                <w:sz w:val="18"/>
              </w:rPr>
              <w:t xml:space="preserve"> </w:t>
            </w:r>
            <w:proofErr w:type="spellStart"/>
            <w:r w:rsidR="001B6218" w:rsidRPr="001B6218">
              <w:rPr>
                <w:rFonts w:asciiTheme="minorHAnsi" w:hAnsiTheme="minorHAnsi" w:cstheme="minorHAnsi"/>
                <w:sz w:val="18"/>
              </w:rPr>
              <w:t>Wind+</w:t>
            </w:r>
            <w:r w:rsidRPr="001B6218">
              <w:rPr>
                <w:rFonts w:asciiTheme="minorHAnsi" w:hAnsiTheme="minorHAnsi" w:cstheme="minorHAnsi"/>
                <w:sz w:val="18"/>
              </w:rPr>
              <w:t>PV</w:t>
            </w:r>
            <w:proofErr w:type="spellEnd"/>
            <w:r w:rsidRPr="001B6218">
              <w:rPr>
                <w:rFonts w:asciiTheme="minorHAnsi" w:hAnsiTheme="minorHAnsi" w:cstheme="minorHAnsi"/>
                <w:sz w:val="18"/>
              </w:rPr>
              <w:t xml:space="preserve"> + Storage</w:t>
            </w:r>
            <w:r w:rsidR="001B6218" w:rsidRPr="001B6218">
              <w:rPr>
                <w:rFonts w:asciiTheme="minorHAnsi" w:hAnsiTheme="minorHAnsi" w:cstheme="minorHAnsi"/>
                <w:sz w:val="18"/>
              </w:rPr>
              <w:t xml:space="preserve">, </w:t>
            </w:r>
            <w:proofErr w:type="spellStart"/>
            <w:r w:rsidR="001B6218" w:rsidRPr="001B6218">
              <w:rPr>
                <w:rFonts w:asciiTheme="minorHAnsi" w:hAnsiTheme="minorHAnsi" w:cstheme="minorHAnsi"/>
                <w:sz w:val="18"/>
              </w:rPr>
              <w:t>Hydro+Wind</w:t>
            </w:r>
            <w:proofErr w:type="spellEnd"/>
            <w:r w:rsidR="001B6218" w:rsidRPr="001B6218">
              <w:rPr>
                <w:rFonts w:asciiTheme="minorHAnsi" w:hAnsiTheme="minorHAnsi" w:cstheme="minorHAnsi"/>
                <w:sz w:val="18"/>
              </w:rPr>
              <w:t xml:space="preserve">, </w:t>
            </w:r>
            <w:proofErr w:type="spellStart"/>
            <w:r w:rsidR="001B6218" w:rsidRPr="001B6218">
              <w:rPr>
                <w:rFonts w:asciiTheme="minorHAnsi" w:hAnsiTheme="minorHAnsi" w:cstheme="minorHAnsi"/>
                <w:sz w:val="18"/>
              </w:rPr>
              <w:t>Hydro+PV</w:t>
            </w:r>
            <w:proofErr w:type="spellEnd"/>
            <w:r w:rsidR="001B6218" w:rsidRPr="001B6218">
              <w:rPr>
                <w:rFonts w:asciiTheme="minorHAnsi" w:hAnsiTheme="minorHAnsi" w:cstheme="minorHAnsi"/>
                <w:sz w:val="18"/>
              </w:rPr>
              <w:t xml:space="preserve">, </w:t>
            </w:r>
            <w:proofErr w:type="spellStart"/>
            <w:r w:rsidR="001B6218" w:rsidRPr="001B6218">
              <w:rPr>
                <w:rFonts w:asciiTheme="minorHAnsi" w:hAnsiTheme="minorHAnsi" w:cstheme="minorHAnsi"/>
                <w:sz w:val="18"/>
              </w:rPr>
              <w:t>Hydro+Stor</w:t>
            </w:r>
            <w:r w:rsidR="001B6218">
              <w:rPr>
                <w:rFonts w:asciiTheme="minorHAnsi" w:hAnsiTheme="minorHAnsi" w:cstheme="minorHAnsi"/>
                <w:sz w:val="18"/>
              </w:rPr>
              <w:t>age</w:t>
            </w:r>
            <w:proofErr w:type="spellEnd"/>
            <w:r w:rsidR="001B6218">
              <w:rPr>
                <w:rFonts w:asciiTheme="minorHAnsi" w:hAnsiTheme="minorHAnsi" w:cstheme="minorHAnsi"/>
                <w:sz w:val="18"/>
              </w:rPr>
              <w:t>, etc</w:t>
            </w:r>
            <w:r w:rsidRPr="001B6218">
              <w:rPr>
                <w:rFonts w:asciiTheme="minorHAnsi" w:hAnsiTheme="minorHAnsi" w:cstheme="minorHAnsi"/>
                <w:sz w:val="18"/>
              </w:rPr>
              <w:t xml:space="preserve">. </w:t>
            </w:r>
            <w:r w:rsidR="001B6218">
              <w:rPr>
                <w:rFonts w:asciiTheme="minorHAnsi" w:hAnsiTheme="minorHAnsi" w:cstheme="minorHAnsi"/>
                <w:sz w:val="18"/>
              </w:rPr>
              <w:t>Hybrid Power plant are going to be a reality in the coming years.</w:t>
            </w:r>
          </w:p>
          <w:p w14:paraId="1A71D64F" w14:textId="77777777" w:rsidR="00DE7747" w:rsidRPr="001B6218" w:rsidRDefault="00DE7747" w:rsidP="00DE7747">
            <w:pPr>
              <w:pStyle w:val="TableParagraph"/>
              <w:ind w:left="57" w:right="113"/>
              <w:jc w:val="both"/>
              <w:rPr>
                <w:rFonts w:asciiTheme="minorHAnsi" w:hAnsiTheme="minorHAnsi" w:cstheme="minorHAnsi"/>
                <w:sz w:val="18"/>
              </w:rPr>
            </w:pPr>
          </w:p>
          <w:p w14:paraId="13E6D77F" w14:textId="350B892C" w:rsidR="00DE7747" w:rsidRPr="004C70C0" w:rsidRDefault="00DE7747" w:rsidP="00DE7747">
            <w:pPr>
              <w:rPr>
                <w:rFonts w:asciiTheme="majorHAnsi" w:hAnsiTheme="majorHAnsi"/>
                <w:color w:val="000000" w:themeColor="text1"/>
              </w:rPr>
            </w:pPr>
          </w:p>
        </w:tc>
      </w:tr>
      <w:tr w:rsidR="00DE7747" w:rsidRPr="004C70C0" w14:paraId="737A9C03" w14:textId="77777777" w:rsidTr="0CDA6053">
        <w:trPr>
          <w:trHeight w:val="342"/>
        </w:trPr>
        <w:tc>
          <w:tcPr>
            <w:tcW w:w="1868" w:type="dxa"/>
            <w:tcBorders>
              <w:bottom w:val="single" w:sz="8" w:space="0" w:color="BABABA"/>
            </w:tcBorders>
            <w:shd w:val="clear" w:color="auto" w:fill="EDEDED"/>
          </w:tcPr>
          <w:p w14:paraId="7886EAF0"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(10)</w:t>
            </w:r>
          </w:p>
        </w:tc>
        <w:tc>
          <w:tcPr>
            <w:tcW w:w="6200" w:type="dxa"/>
            <w:tcBorders>
              <w:bottom w:val="single" w:sz="8" w:space="0" w:color="BABABA"/>
            </w:tcBorders>
          </w:tcPr>
          <w:p w14:paraId="6AEFEBE7" w14:textId="77777777" w:rsidR="00DE7747" w:rsidRPr="004C70C0" w:rsidRDefault="00DE7747" w:rsidP="00DE7747">
            <w:pPr>
              <w:pStyle w:val="TableParagraph"/>
              <w:rPr>
                <w:rFonts w:asciiTheme="majorHAnsi" w:hAnsiTheme="majorHAnsi"/>
              </w:rPr>
            </w:pPr>
          </w:p>
        </w:tc>
        <w:tc>
          <w:tcPr>
            <w:tcW w:w="5771" w:type="dxa"/>
            <w:tcBorders>
              <w:bottom w:val="single" w:sz="8" w:space="0" w:color="BABABA"/>
            </w:tcBorders>
          </w:tcPr>
          <w:p w14:paraId="1139DA5B" w14:textId="77777777" w:rsidR="00DE7747" w:rsidRPr="004C70C0" w:rsidRDefault="00DE7747" w:rsidP="00DE7747">
            <w:pPr>
              <w:pStyle w:val="TableParagraph"/>
              <w:rPr>
                <w:rFonts w:asciiTheme="majorHAnsi" w:hAnsiTheme="majorHAnsi"/>
              </w:rPr>
            </w:pPr>
          </w:p>
        </w:tc>
      </w:tr>
      <w:tr w:rsidR="00DE7747" w:rsidRPr="004C70C0" w14:paraId="79D47544" w14:textId="77777777" w:rsidTr="0CDA6053">
        <w:trPr>
          <w:trHeight w:val="342"/>
        </w:trPr>
        <w:tc>
          <w:tcPr>
            <w:tcW w:w="1868" w:type="dxa"/>
            <w:tcBorders>
              <w:top w:val="single" w:sz="8" w:space="0" w:color="BABABA"/>
            </w:tcBorders>
            <w:shd w:val="clear" w:color="auto" w:fill="EDEDED"/>
          </w:tcPr>
          <w:p w14:paraId="41C01FD1" w14:textId="77777777" w:rsidR="00DE7747" w:rsidRPr="004C70C0" w:rsidRDefault="00DE7747" w:rsidP="00DE7747">
            <w:pPr>
              <w:pStyle w:val="TableParagraph"/>
              <w:spacing w:before="55"/>
              <w:ind w:left="157"/>
              <w:rPr>
                <w:rFonts w:asciiTheme="majorHAnsi" w:hAnsiTheme="majorHAnsi"/>
              </w:rPr>
            </w:pPr>
            <w:r w:rsidRPr="004C70C0">
              <w:rPr>
                <w:rFonts w:asciiTheme="majorHAnsi" w:hAnsiTheme="majorHAnsi"/>
                <w:color w:val="333333"/>
                <w:w w:val="105"/>
              </w:rPr>
              <w:t>(**)</w:t>
            </w:r>
          </w:p>
        </w:tc>
        <w:tc>
          <w:tcPr>
            <w:tcW w:w="6200" w:type="dxa"/>
            <w:tcBorders>
              <w:top w:val="single" w:sz="8" w:space="0" w:color="BABABA"/>
            </w:tcBorders>
          </w:tcPr>
          <w:p w14:paraId="0291712B" w14:textId="77777777" w:rsidR="00DE7747" w:rsidRPr="004C70C0" w:rsidRDefault="00DE7747" w:rsidP="00DE7747">
            <w:pPr>
              <w:pStyle w:val="TableParagraph"/>
              <w:rPr>
                <w:rFonts w:asciiTheme="majorHAnsi" w:hAnsiTheme="majorHAnsi"/>
              </w:rPr>
            </w:pPr>
          </w:p>
        </w:tc>
        <w:tc>
          <w:tcPr>
            <w:tcW w:w="5771" w:type="dxa"/>
            <w:tcBorders>
              <w:top w:val="single" w:sz="8" w:space="0" w:color="BABABA"/>
            </w:tcBorders>
          </w:tcPr>
          <w:p w14:paraId="20AF22BD" w14:textId="77777777" w:rsidR="00DE7747" w:rsidRPr="004C70C0" w:rsidRDefault="00DE7747" w:rsidP="00DE7747">
            <w:pPr>
              <w:pStyle w:val="TableParagraph"/>
              <w:rPr>
                <w:rFonts w:asciiTheme="majorHAnsi" w:hAnsiTheme="majorHAnsi"/>
              </w:rPr>
            </w:pPr>
          </w:p>
        </w:tc>
      </w:tr>
      <w:tr w:rsidR="00DE7747" w:rsidRPr="004C70C0" w14:paraId="173CB679" w14:textId="77777777" w:rsidTr="0CDA6053">
        <w:trPr>
          <w:trHeight w:val="345"/>
        </w:trPr>
        <w:tc>
          <w:tcPr>
            <w:tcW w:w="1868" w:type="dxa"/>
            <w:shd w:val="clear" w:color="auto" w:fill="EDEDED"/>
          </w:tcPr>
          <w:p w14:paraId="66A3A2EB"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(11)</w:t>
            </w:r>
          </w:p>
        </w:tc>
        <w:tc>
          <w:tcPr>
            <w:tcW w:w="6200" w:type="dxa"/>
          </w:tcPr>
          <w:p w14:paraId="2EADFCE5" w14:textId="77777777" w:rsidR="00DE7747" w:rsidRPr="004C70C0" w:rsidRDefault="00DE7747" w:rsidP="00DE7747">
            <w:pPr>
              <w:pStyle w:val="TableParagraph"/>
              <w:rPr>
                <w:rFonts w:asciiTheme="majorHAnsi" w:hAnsiTheme="majorHAnsi"/>
              </w:rPr>
            </w:pPr>
          </w:p>
        </w:tc>
        <w:tc>
          <w:tcPr>
            <w:tcW w:w="5771" w:type="dxa"/>
          </w:tcPr>
          <w:p w14:paraId="63CBA9C4" w14:textId="77777777" w:rsidR="00DE7747" w:rsidRPr="004C70C0" w:rsidRDefault="00DE7747" w:rsidP="00DE7747">
            <w:pPr>
              <w:pStyle w:val="TableParagraph"/>
              <w:rPr>
                <w:rFonts w:asciiTheme="majorHAnsi" w:hAnsiTheme="majorHAnsi"/>
              </w:rPr>
            </w:pPr>
          </w:p>
        </w:tc>
      </w:tr>
      <w:tr w:rsidR="00DE7747" w:rsidRPr="004C70C0" w14:paraId="3C1A04F9" w14:textId="77777777" w:rsidTr="0CDA6053">
        <w:trPr>
          <w:trHeight w:val="345"/>
        </w:trPr>
        <w:tc>
          <w:tcPr>
            <w:tcW w:w="1868" w:type="dxa"/>
            <w:shd w:val="clear" w:color="auto" w:fill="EDEDED"/>
          </w:tcPr>
          <w:p w14:paraId="0F30F383"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(12)</w:t>
            </w:r>
          </w:p>
        </w:tc>
        <w:tc>
          <w:tcPr>
            <w:tcW w:w="6200" w:type="dxa"/>
          </w:tcPr>
          <w:p w14:paraId="63FA9ADD" w14:textId="77777777" w:rsidR="00DE7747" w:rsidRPr="004C70C0" w:rsidRDefault="00DE7747" w:rsidP="00DE7747">
            <w:pPr>
              <w:pStyle w:val="TableParagraph"/>
              <w:rPr>
                <w:rFonts w:asciiTheme="majorHAnsi" w:hAnsiTheme="majorHAnsi"/>
              </w:rPr>
            </w:pPr>
          </w:p>
        </w:tc>
        <w:tc>
          <w:tcPr>
            <w:tcW w:w="5771" w:type="dxa"/>
          </w:tcPr>
          <w:p w14:paraId="20140BEB" w14:textId="77777777" w:rsidR="00DE7747" w:rsidRPr="004C70C0" w:rsidRDefault="00DE7747" w:rsidP="00DE7747">
            <w:pPr>
              <w:pStyle w:val="TableParagraph"/>
              <w:rPr>
                <w:rFonts w:asciiTheme="majorHAnsi" w:hAnsiTheme="majorHAnsi"/>
              </w:rPr>
            </w:pPr>
          </w:p>
        </w:tc>
      </w:tr>
      <w:tr w:rsidR="00DE7747" w:rsidRPr="004C70C0" w14:paraId="7DA3136E" w14:textId="77777777" w:rsidTr="0CDA6053">
        <w:trPr>
          <w:trHeight w:val="345"/>
        </w:trPr>
        <w:tc>
          <w:tcPr>
            <w:tcW w:w="1868" w:type="dxa"/>
            <w:shd w:val="clear" w:color="auto" w:fill="EDEDED"/>
          </w:tcPr>
          <w:p w14:paraId="4D3D8CB0"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(13)</w:t>
            </w:r>
          </w:p>
        </w:tc>
        <w:tc>
          <w:tcPr>
            <w:tcW w:w="6200" w:type="dxa"/>
          </w:tcPr>
          <w:p w14:paraId="4D4B19AC" w14:textId="77777777" w:rsidR="00DE7747" w:rsidRPr="004C70C0" w:rsidRDefault="00DE7747" w:rsidP="00DE7747">
            <w:pPr>
              <w:pStyle w:val="TableParagraph"/>
              <w:rPr>
                <w:rFonts w:asciiTheme="majorHAnsi" w:hAnsiTheme="majorHAnsi"/>
              </w:rPr>
            </w:pPr>
          </w:p>
        </w:tc>
        <w:tc>
          <w:tcPr>
            <w:tcW w:w="5771" w:type="dxa"/>
          </w:tcPr>
          <w:p w14:paraId="5524BE3D" w14:textId="77777777" w:rsidR="00DE7747" w:rsidRPr="004C70C0" w:rsidRDefault="00DE7747" w:rsidP="00DE7747">
            <w:pPr>
              <w:pStyle w:val="TableParagraph"/>
              <w:rPr>
                <w:rFonts w:asciiTheme="majorHAnsi" w:hAnsiTheme="majorHAnsi"/>
              </w:rPr>
            </w:pPr>
          </w:p>
        </w:tc>
      </w:tr>
      <w:tr w:rsidR="00DE7747" w:rsidRPr="004C70C0" w14:paraId="1E76C095" w14:textId="77777777" w:rsidTr="0CDA6053">
        <w:trPr>
          <w:trHeight w:val="345"/>
        </w:trPr>
        <w:tc>
          <w:tcPr>
            <w:tcW w:w="1868" w:type="dxa"/>
            <w:shd w:val="clear" w:color="auto" w:fill="EDEDED"/>
          </w:tcPr>
          <w:p w14:paraId="742D6B07"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(14)</w:t>
            </w:r>
          </w:p>
        </w:tc>
        <w:tc>
          <w:tcPr>
            <w:tcW w:w="6200" w:type="dxa"/>
          </w:tcPr>
          <w:p w14:paraId="0D6FE65B" w14:textId="77777777" w:rsidR="00DE7747" w:rsidRPr="004C70C0" w:rsidRDefault="00DE7747" w:rsidP="00DE7747">
            <w:pPr>
              <w:pStyle w:val="TableParagraph"/>
              <w:rPr>
                <w:rFonts w:asciiTheme="majorHAnsi" w:hAnsiTheme="majorHAnsi"/>
              </w:rPr>
            </w:pPr>
          </w:p>
        </w:tc>
        <w:tc>
          <w:tcPr>
            <w:tcW w:w="5771" w:type="dxa"/>
          </w:tcPr>
          <w:p w14:paraId="18E4D973" w14:textId="77777777" w:rsidR="00DE7747" w:rsidRPr="004C70C0" w:rsidRDefault="00DE7747" w:rsidP="00DE7747">
            <w:pPr>
              <w:pStyle w:val="TableParagraph"/>
              <w:rPr>
                <w:rFonts w:asciiTheme="majorHAnsi" w:hAnsiTheme="majorHAnsi"/>
              </w:rPr>
            </w:pPr>
          </w:p>
        </w:tc>
      </w:tr>
      <w:tr w:rsidR="00DE7747" w:rsidRPr="004C70C0" w14:paraId="441775AF" w14:textId="77777777" w:rsidTr="0CDA6053">
        <w:trPr>
          <w:trHeight w:val="345"/>
        </w:trPr>
        <w:tc>
          <w:tcPr>
            <w:tcW w:w="1868" w:type="dxa"/>
            <w:shd w:val="clear" w:color="auto" w:fill="EDEDED"/>
          </w:tcPr>
          <w:p w14:paraId="4CC6E99F"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(15)</w:t>
            </w:r>
          </w:p>
        </w:tc>
        <w:tc>
          <w:tcPr>
            <w:tcW w:w="6200" w:type="dxa"/>
          </w:tcPr>
          <w:p w14:paraId="05FD5C45" w14:textId="77777777" w:rsidR="00DE7747" w:rsidRPr="004C70C0" w:rsidRDefault="00DE7747" w:rsidP="00DE7747">
            <w:pPr>
              <w:pStyle w:val="TableParagraph"/>
              <w:rPr>
                <w:rFonts w:asciiTheme="majorHAnsi" w:hAnsiTheme="majorHAnsi"/>
              </w:rPr>
            </w:pPr>
          </w:p>
        </w:tc>
        <w:tc>
          <w:tcPr>
            <w:tcW w:w="5771" w:type="dxa"/>
          </w:tcPr>
          <w:p w14:paraId="63C97EEF" w14:textId="77777777" w:rsidR="00DE7747" w:rsidRPr="004C70C0" w:rsidRDefault="00DE7747" w:rsidP="00DE7747">
            <w:pPr>
              <w:pStyle w:val="TableParagraph"/>
              <w:rPr>
                <w:rFonts w:asciiTheme="majorHAnsi" w:hAnsiTheme="majorHAnsi"/>
              </w:rPr>
            </w:pPr>
          </w:p>
        </w:tc>
      </w:tr>
      <w:tr w:rsidR="00DE7747" w:rsidRPr="004C70C0" w14:paraId="3C240D36" w14:textId="77777777" w:rsidTr="0CDA6053">
        <w:trPr>
          <w:trHeight w:val="345"/>
        </w:trPr>
        <w:tc>
          <w:tcPr>
            <w:tcW w:w="1868" w:type="dxa"/>
            <w:shd w:val="clear" w:color="auto" w:fill="EDEDED"/>
          </w:tcPr>
          <w:p w14:paraId="530A92C4"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(16)</w:t>
            </w:r>
          </w:p>
        </w:tc>
        <w:tc>
          <w:tcPr>
            <w:tcW w:w="6200" w:type="dxa"/>
          </w:tcPr>
          <w:p w14:paraId="57AD3B06" w14:textId="77777777" w:rsidR="00DE7747" w:rsidRPr="004C70C0" w:rsidRDefault="00DE7747" w:rsidP="00DE7747">
            <w:pPr>
              <w:pStyle w:val="TableParagraph"/>
              <w:rPr>
                <w:rFonts w:asciiTheme="majorHAnsi" w:hAnsiTheme="majorHAnsi"/>
              </w:rPr>
            </w:pPr>
          </w:p>
        </w:tc>
        <w:tc>
          <w:tcPr>
            <w:tcW w:w="5771" w:type="dxa"/>
          </w:tcPr>
          <w:p w14:paraId="2BBE3C82" w14:textId="77777777" w:rsidR="00DE7747" w:rsidRPr="004C70C0" w:rsidRDefault="00DE7747" w:rsidP="00DE7747">
            <w:pPr>
              <w:pStyle w:val="TableParagraph"/>
              <w:rPr>
                <w:rFonts w:asciiTheme="majorHAnsi" w:hAnsiTheme="majorHAnsi"/>
              </w:rPr>
            </w:pPr>
          </w:p>
        </w:tc>
      </w:tr>
      <w:tr w:rsidR="00DE7747" w:rsidRPr="004C70C0" w14:paraId="294233CB" w14:textId="77777777" w:rsidTr="0CDA6053">
        <w:trPr>
          <w:trHeight w:val="345"/>
        </w:trPr>
        <w:tc>
          <w:tcPr>
            <w:tcW w:w="1868" w:type="dxa"/>
            <w:shd w:val="clear" w:color="auto" w:fill="EDEDED"/>
          </w:tcPr>
          <w:p w14:paraId="4E1B9D1E"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(17)</w:t>
            </w:r>
          </w:p>
        </w:tc>
        <w:tc>
          <w:tcPr>
            <w:tcW w:w="6200" w:type="dxa"/>
          </w:tcPr>
          <w:p w14:paraId="14677333" w14:textId="77777777" w:rsidR="00DE7747" w:rsidRPr="004C70C0" w:rsidRDefault="00DE7747" w:rsidP="00DE7747">
            <w:pPr>
              <w:pStyle w:val="TableParagraph"/>
              <w:rPr>
                <w:rFonts w:asciiTheme="majorHAnsi" w:hAnsiTheme="majorHAnsi"/>
              </w:rPr>
            </w:pPr>
          </w:p>
        </w:tc>
        <w:tc>
          <w:tcPr>
            <w:tcW w:w="5771" w:type="dxa"/>
          </w:tcPr>
          <w:p w14:paraId="5FBB2333" w14:textId="77777777" w:rsidR="00DE7747" w:rsidRPr="004C70C0" w:rsidRDefault="00DE7747" w:rsidP="00DE7747">
            <w:pPr>
              <w:pStyle w:val="TableParagraph"/>
              <w:rPr>
                <w:rFonts w:asciiTheme="majorHAnsi" w:hAnsiTheme="majorHAnsi"/>
              </w:rPr>
            </w:pPr>
          </w:p>
        </w:tc>
      </w:tr>
      <w:tr w:rsidR="00DE7747" w:rsidRPr="004C70C0" w14:paraId="126907B2" w14:textId="77777777" w:rsidTr="0CDA6053">
        <w:trPr>
          <w:trHeight w:val="345"/>
        </w:trPr>
        <w:tc>
          <w:tcPr>
            <w:tcW w:w="1868" w:type="dxa"/>
            <w:shd w:val="clear" w:color="auto" w:fill="EDEDED"/>
          </w:tcPr>
          <w:p w14:paraId="6BC9CB89"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(x)</w:t>
            </w:r>
          </w:p>
        </w:tc>
        <w:tc>
          <w:tcPr>
            <w:tcW w:w="6200" w:type="dxa"/>
          </w:tcPr>
          <w:p w14:paraId="379229FA" w14:textId="77777777" w:rsidR="00DE7747" w:rsidRPr="004C70C0" w:rsidRDefault="00DE7747" w:rsidP="00DE7747">
            <w:pPr>
              <w:pStyle w:val="TableParagraph"/>
              <w:rPr>
                <w:rFonts w:asciiTheme="majorHAnsi" w:hAnsiTheme="majorHAnsi"/>
              </w:rPr>
            </w:pPr>
          </w:p>
        </w:tc>
        <w:tc>
          <w:tcPr>
            <w:tcW w:w="5771" w:type="dxa"/>
          </w:tcPr>
          <w:p w14:paraId="7D61222D" w14:textId="77777777" w:rsidR="00DE7747" w:rsidRPr="004C70C0" w:rsidRDefault="00DE7747" w:rsidP="00DE7747">
            <w:pPr>
              <w:pStyle w:val="TableParagraph"/>
              <w:rPr>
                <w:rFonts w:asciiTheme="majorHAnsi" w:hAnsiTheme="majorHAnsi"/>
              </w:rPr>
            </w:pPr>
          </w:p>
        </w:tc>
      </w:tr>
      <w:tr w:rsidR="00DE7747" w:rsidRPr="004C70C0" w14:paraId="345D6B32" w14:textId="77777777" w:rsidTr="0CDA6053">
        <w:trPr>
          <w:trHeight w:val="345"/>
        </w:trPr>
        <w:tc>
          <w:tcPr>
            <w:tcW w:w="1868" w:type="dxa"/>
            <w:shd w:val="clear" w:color="auto" w:fill="EDEDED"/>
          </w:tcPr>
          <w:p w14:paraId="6258E824"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lastRenderedPageBreak/>
              <w:t>(18)</w:t>
            </w:r>
          </w:p>
        </w:tc>
        <w:tc>
          <w:tcPr>
            <w:tcW w:w="6200" w:type="dxa"/>
          </w:tcPr>
          <w:p w14:paraId="07CE9AED" w14:textId="77777777" w:rsidR="00DE7747" w:rsidRPr="004C70C0" w:rsidRDefault="00DE7747" w:rsidP="00DE7747">
            <w:pPr>
              <w:pStyle w:val="TableParagraph"/>
              <w:rPr>
                <w:rFonts w:asciiTheme="majorHAnsi" w:hAnsiTheme="majorHAnsi"/>
              </w:rPr>
            </w:pPr>
          </w:p>
        </w:tc>
        <w:tc>
          <w:tcPr>
            <w:tcW w:w="5771" w:type="dxa"/>
          </w:tcPr>
          <w:p w14:paraId="1C1A3484" w14:textId="77777777" w:rsidR="00DE7747" w:rsidRPr="004C70C0" w:rsidRDefault="00DE7747" w:rsidP="00DE7747">
            <w:pPr>
              <w:pStyle w:val="TableParagraph"/>
              <w:rPr>
                <w:rFonts w:asciiTheme="majorHAnsi" w:hAnsiTheme="majorHAnsi"/>
              </w:rPr>
            </w:pPr>
          </w:p>
        </w:tc>
      </w:tr>
      <w:tr w:rsidR="00DE7747" w:rsidRPr="004C70C0" w14:paraId="775E4E2C" w14:textId="77777777" w:rsidTr="0CDA6053">
        <w:trPr>
          <w:trHeight w:val="344"/>
        </w:trPr>
        <w:tc>
          <w:tcPr>
            <w:tcW w:w="1868" w:type="dxa"/>
            <w:shd w:val="clear" w:color="auto" w:fill="EDEDED"/>
          </w:tcPr>
          <w:p w14:paraId="7EE61C53" w14:textId="77777777" w:rsidR="00DE7747" w:rsidRPr="004C70C0" w:rsidRDefault="00DE7747" w:rsidP="00DE7747">
            <w:pPr>
              <w:pStyle w:val="TableParagraph"/>
              <w:spacing w:before="57"/>
              <w:ind w:left="157"/>
              <w:rPr>
                <w:rFonts w:asciiTheme="majorHAnsi" w:hAnsiTheme="majorHAnsi"/>
              </w:rPr>
            </w:pPr>
            <w:r w:rsidRPr="004C70C0">
              <w:rPr>
                <w:rFonts w:asciiTheme="majorHAnsi" w:hAnsiTheme="majorHAnsi"/>
                <w:color w:val="333333"/>
                <w:w w:val="105"/>
              </w:rPr>
              <w:t>(19)</w:t>
            </w:r>
          </w:p>
        </w:tc>
        <w:tc>
          <w:tcPr>
            <w:tcW w:w="6200" w:type="dxa"/>
          </w:tcPr>
          <w:p w14:paraId="5CD9A113" w14:textId="77777777" w:rsidR="00DE7747" w:rsidRPr="004C70C0" w:rsidRDefault="00DE7747" w:rsidP="00DE7747">
            <w:pPr>
              <w:pStyle w:val="TableParagraph"/>
              <w:rPr>
                <w:rFonts w:asciiTheme="majorHAnsi" w:hAnsiTheme="majorHAnsi"/>
              </w:rPr>
            </w:pPr>
          </w:p>
        </w:tc>
        <w:tc>
          <w:tcPr>
            <w:tcW w:w="5771" w:type="dxa"/>
          </w:tcPr>
          <w:p w14:paraId="240538BC" w14:textId="77777777" w:rsidR="00DE7747" w:rsidRPr="004C70C0" w:rsidRDefault="00DE7747" w:rsidP="00DE7747">
            <w:pPr>
              <w:pStyle w:val="TableParagraph"/>
              <w:rPr>
                <w:rFonts w:asciiTheme="majorHAnsi" w:hAnsiTheme="majorHAnsi"/>
              </w:rPr>
            </w:pPr>
          </w:p>
        </w:tc>
      </w:tr>
      <w:tr w:rsidR="00DE7747" w:rsidRPr="004C70C0" w14:paraId="14955671" w14:textId="77777777" w:rsidTr="0CDA6053">
        <w:trPr>
          <w:trHeight w:val="345"/>
        </w:trPr>
        <w:tc>
          <w:tcPr>
            <w:tcW w:w="1868" w:type="dxa"/>
            <w:shd w:val="clear" w:color="auto" w:fill="EDEDED"/>
          </w:tcPr>
          <w:p w14:paraId="77E9F1EE" w14:textId="56DB184F" w:rsidR="00DE7747" w:rsidRPr="004C70C0" w:rsidRDefault="00DE7747" w:rsidP="00DE7747">
            <w:pPr>
              <w:pStyle w:val="TableParagraph"/>
              <w:spacing w:before="58"/>
              <w:ind w:left="157"/>
              <w:rPr>
                <w:rFonts w:asciiTheme="majorHAnsi" w:hAnsiTheme="majorHAnsi"/>
              </w:rPr>
            </w:pPr>
          </w:p>
        </w:tc>
        <w:tc>
          <w:tcPr>
            <w:tcW w:w="6200" w:type="dxa"/>
          </w:tcPr>
          <w:p w14:paraId="64F332B7" w14:textId="14853F53" w:rsidR="00DE7747" w:rsidRPr="004C70C0" w:rsidRDefault="00DE7747" w:rsidP="00DE7747">
            <w:pPr>
              <w:pStyle w:val="TableParagraph"/>
              <w:rPr>
                <w:rFonts w:asciiTheme="majorHAnsi" w:hAnsiTheme="majorHAnsi"/>
              </w:rPr>
            </w:pPr>
          </w:p>
        </w:tc>
        <w:tc>
          <w:tcPr>
            <w:tcW w:w="5771" w:type="dxa"/>
          </w:tcPr>
          <w:p w14:paraId="60ED8F0A" w14:textId="2574FFC7" w:rsidR="00DE7747" w:rsidRPr="004C70C0" w:rsidRDefault="00DE7747" w:rsidP="00DE7747">
            <w:pPr>
              <w:pStyle w:val="TableParagraph"/>
              <w:rPr>
                <w:rFonts w:asciiTheme="majorHAnsi" w:hAnsiTheme="majorHAnsi"/>
              </w:rPr>
            </w:pPr>
          </w:p>
        </w:tc>
      </w:tr>
    </w:tbl>
    <w:p w14:paraId="4021DE6E" w14:textId="77777777" w:rsidR="00434D4E" w:rsidRDefault="00434D4E">
      <w:pPr>
        <w:pStyle w:val="BodyText"/>
        <w:rPr>
          <w:sz w:val="24"/>
        </w:rPr>
      </w:pPr>
    </w:p>
    <w:p w14:paraId="6E5EF055" w14:textId="77777777" w:rsidR="00434D4E" w:rsidRDefault="002E7824">
      <w:pPr>
        <w:pStyle w:val="Heading2"/>
        <w:spacing w:before="1"/>
        <w:ind w:right="119"/>
      </w:pPr>
      <w:r>
        <w:t>7</w:t>
      </w:r>
    </w:p>
    <w:p w14:paraId="4B36ECEE" w14:textId="77777777" w:rsidR="00434D4E" w:rsidRDefault="00434D4E">
      <w:pPr>
        <w:sectPr w:rsidR="00434D4E">
          <w:pgSz w:w="16840" w:h="11910" w:orient="landscape"/>
          <w:pgMar w:top="860" w:right="600" w:bottom="0" w:left="980" w:header="720" w:footer="720" w:gutter="0"/>
          <w:cols w:space="720"/>
        </w:sectPr>
      </w:pPr>
    </w:p>
    <w:tbl>
      <w:tblPr>
        <w:tblW w:w="14200"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555"/>
        <w:gridCol w:w="6195"/>
        <w:gridCol w:w="5450"/>
      </w:tblGrid>
      <w:tr w:rsidR="00434D4E" w:rsidRPr="004C70C0" w14:paraId="3CB9F14F" w14:textId="77777777" w:rsidTr="0CDA6053">
        <w:trPr>
          <w:trHeight w:val="345"/>
        </w:trPr>
        <w:tc>
          <w:tcPr>
            <w:tcW w:w="2555" w:type="dxa"/>
            <w:shd w:val="clear" w:color="auto" w:fill="EDEDED"/>
          </w:tcPr>
          <w:p w14:paraId="152C50A3" w14:textId="77777777" w:rsidR="00434D4E" w:rsidRPr="004C70C0" w:rsidRDefault="002E7824">
            <w:pPr>
              <w:pStyle w:val="TableParagraph"/>
              <w:spacing w:before="52"/>
              <w:ind w:left="157"/>
              <w:rPr>
                <w:rFonts w:asciiTheme="majorHAnsi" w:hAnsiTheme="majorHAnsi"/>
              </w:rPr>
            </w:pPr>
            <w:r w:rsidRPr="00B65B9C">
              <w:rPr>
                <w:rFonts w:asciiTheme="majorHAnsi" w:hAnsiTheme="majorHAnsi"/>
                <w:color w:val="333333"/>
                <w:w w:val="105"/>
              </w:rPr>
              <w:lastRenderedPageBreak/>
              <w:t>(20)</w:t>
            </w:r>
          </w:p>
        </w:tc>
        <w:tc>
          <w:tcPr>
            <w:tcW w:w="6195" w:type="dxa"/>
          </w:tcPr>
          <w:p w14:paraId="601E3F73" w14:textId="7BBA3C7A" w:rsidR="00434D4E" w:rsidRPr="004C70C0" w:rsidRDefault="00434D4E" w:rsidP="01F4BDD5">
            <w:pPr>
              <w:pStyle w:val="TableParagraph"/>
              <w:rPr>
                <w:rFonts w:asciiTheme="majorHAnsi" w:eastAsia="Orsted Sans Office" w:hAnsiTheme="majorHAnsi" w:cs="Orsted Sans Office"/>
              </w:rPr>
            </w:pPr>
          </w:p>
        </w:tc>
        <w:tc>
          <w:tcPr>
            <w:tcW w:w="5450" w:type="dxa"/>
          </w:tcPr>
          <w:p w14:paraId="03750E80" w14:textId="2E4081A4" w:rsidR="00434D4E" w:rsidRPr="004C70C0" w:rsidRDefault="00434D4E" w:rsidP="01F4BDD5">
            <w:pPr>
              <w:pStyle w:val="TableParagraph"/>
              <w:rPr>
                <w:rFonts w:asciiTheme="majorHAnsi" w:eastAsia="Orsted Sans Office" w:hAnsiTheme="majorHAnsi" w:cs="Orsted Sans Office"/>
              </w:rPr>
            </w:pPr>
          </w:p>
        </w:tc>
      </w:tr>
      <w:tr w:rsidR="00434D4E" w:rsidRPr="004C70C0" w14:paraId="254277F6" w14:textId="77777777" w:rsidTr="0CDA6053">
        <w:trPr>
          <w:trHeight w:val="345"/>
        </w:trPr>
        <w:tc>
          <w:tcPr>
            <w:tcW w:w="2555" w:type="dxa"/>
            <w:shd w:val="clear" w:color="auto" w:fill="EDEDED"/>
          </w:tcPr>
          <w:p w14:paraId="446B2F01"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(21)</w:t>
            </w:r>
          </w:p>
        </w:tc>
        <w:tc>
          <w:tcPr>
            <w:tcW w:w="6195" w:type="dxa"/>
          </w:tcPr>
          <w:p w14:paraId="5EF701E4" w14:textId="77777777" w:rsidR="00434D4E" w:rsidRPr="004C70C0" w:rsidRDefault="00434D4E">
            <w:pPr>
              <w:pStyle w:val="TableParagraph"/>
              <w:rPr>
                <w:rFonts w:asciiTheme="majorHAnsi" w:hAnsiTheme="majorHAnsi"/>
              </w:rPr>
            </w:pPr>
          </w:p>
        </w:tc>
        <w:tc>
          <w:tcPr>
            <w:tcW w:w="5450" w:type="dxa"/>
          </w:tcPr>
          <w:p w14:paraId="45108170" w14:textId="77777777" w:rsidR="00434D4E" w:rsidRPr="004C70C0" w:rsidRDefault="00434D4E">
            <w:pPr>
              <w:pStyle w:val="TableParagraph"/>
              <w:rPr>
                <w:rFonts w:asciiTheme="majorHAnsi" w:hAnsiTheme="majorHAnsi"/>
              </w:rPr>
            </w:pPr>
          </w:p>
        </w:tc>
      </w:tr>
      <w:tr w:rsidR="00434D4E" w:rsidRPr="004C70C0" w14:paraId="0BD8DBA7" w14:textId="77777777" w:rsidTr="0CDA6053">
        <w:trPr>
          <w:trHeight w:val="345"/>
        </w:trPr>
        <w:tc>
          <w:tcPr>
            <w:tcW w:w="2555" w:type="dxa"/>
            <w:shd w:val="clear" w:color="auto" w:fill="EDEDED"/>
          </w:tcPr>
          <w:p w14:paraId="0200DCC8"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(22)</w:t>
            </w:r>
          </w:p>
        </w:tc>
        <w:tc>
          <w:tcPr>
            <w:tcW w:w="6195" w:type="dxa"/>
          </w:tcPr>
          <w:p w14:paraId="762291E9" w14:textId="77777777" w:rsidR="00434D4E" w:rsidRPr="004C70C0" w:rsidRDefault="00434D4E">
            <w:pPr>
              <w:pStyle w:val="TableParagraph"/>
              <w:rPr>
                <w:rFonts w:asciiTheme="majorHAnsi" w:hAnsiTheme="majorHAnsi"/>
              </w:rPr>
            </w:pPr>
          </w:p>
        </w:tc>
        <w:tc>
          <w:tcPr>
            <w:tcW w:w="5450" w:type="dxa"/>
          </w:tcPr>
          <w:p w14:paraId="27448CC3" w14:textId="77777777" w:rsidR="00434D4E" w:rsidRPr="004C70C0" w:rsidRDefault="00434D4E">
            <w:pPr>
              <w:pStyle w:val="TableParagraph"/>
              <w:rPr>
                <w:rFonts w:asciiTheme="majorHAnsi" w:hAnsiTheme="majorHAnsi"/>
              </w:rPr>
            </w:pPr>
          </w:p>
        </w:tc>
      </w:tr>
      <w:tr w:rsidR="00434D4E" w:rsidRPr="004C70C0" w14:paraId="7DA17D06" w14:textId="77777777" w:rsidTr="0CDA6053">
        <w:trPr>
          <w:trHeight w:val="345"/>
        </w:trPr>
        <w:tc>
          <w:tcPr>
            <w:tcW w:w="2555" w:type="dxa"/>
            <w:shd w:val="clear" w:color="auto" w:fill="EDEDED"/>
          </w:tcPr>
          <w:p w14:paraId="196F3BBC"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w:t>
            </w:r>
          </w:p>
        </w:tc>
        <w:tc>
          <w:tcPr>
            <w:tcW w:w="6195" w:type="dxa"/>
          </w:tcPr>
          <w:p w14:paraId="5B535943" w14:textId="77777777" w:rsidR="00434D4E" w:rsidRPr="004C70C0" w:rsidRDefault="00434D4E">
            <w:pPr>
              <w:pStyle w:val="TableParagraph"/>
              <w:rPr>
                <w:rFonts w:asciiTheme="majorHAnsi" w:hAnsiTheme="majorHAnsi"/>
              </w:rPr>
            </w:pPr>
          </w:p>
        </w:tc>
        <w:tc>
          <w:tcPr>
            <w:tcW w:w="5450" w:type="dxa"/>
          </w:tcPr>
          <w:p w14:paraId="2794417F" w14:textId="77777777" w:rsidR="00434D4E" w:rsidRPr="004C70C0" w:rsidRDefault="00434D4E">
            <w:pPr>
              <w:pStyle w:val="TableParagraph"/>
              <w:rPr>
                <w:rFonts w:asciiTheme="majorHAnsi" w:hAnsiTheme="majorHAnsi"/>
              </w:rPr>
            </w:pPr>
          </w:p>
        </w:tc>
      </w:tr>
      <w:tr w:rsidR="00434D4E" w:rsidRPr="004C70C0" w14:paraId="4B2DAF35" w14:textId="77777777" w:rsidTr="0CDA6053">
        <w:trPr>
          <w:trHeight w:val="345"/>
        </w:trPr>
        <w:tc>
          <w:tcPr>
            <w:tcW w:w="2555" w:type="dxa"/>
            <w:shd w:val="clear" w:color="auto" w:fill="EDEDED"/>
          </w:tcPr>
          <w:p w14:paraId="374651DB" w14:textId="77777777" w:rsidR="00434D4E" w:rsidRPr="00B65B9C" w:rsidRDefault="002E7824">
            <w:pPr>
              <w:pStyle w:val="TableParagraph"/>
              <w:spacing w:before="52"/>
              <w:ind w:left="157"/>
              <w:rPr>
                <w:rFonts w:asciiTheme="majorHAnsi" w:hAnsiTheme="majorHAnsi"/>
              </w:rPr>
            </w:pPr>
            <w:r w:rsidRPr="00B65B9C">
              <w:rPr>
                <w:rFonts w:asciiTheme="majorHAnsi" w:hAnsiTheme="majorHAnsi"/>
                <w:color w:val="333333"/>
                <w:w w:val="105"/>
              </w:rPr>
              <w:t>(23)</w:t>
            </w:r>
          </w:p>
        </w:tc>
        <w:tc>
          <w:tcPr>
            <w:tcW w:w="6195" w:type="dxa"/>
          </w:tcPr>
          <w:p w14:paraId="1FBF1002" w14:textId="01B60A3A" w:rsidR="00434D4E" w:rsidRPr="004C70C0" w:rsidRDefault="00434D4E" w:rsidP="006B4AFA">
            <w:pPr>
              <w:rPr>
                <w:rFonts w:asciiTheme="majorHAnsi" w:eastAsia="Times New Roman" w:hAnsiTheme="majorHAnsi" w:cs="Calibri"/>
                <w:color w:val="000000"/>
              </w:rPr>
            </w:pPr>
          </w:p>
        </w:tc>
        <w:tc>
          <w:tcPr>
            <w:tcW w:w="5450" w:type="dxa"/>
          </w:tcPr>
          <w:p w14:paraId="7FD5E135" w14:textId="32AF1499" w:rsidR="006B4AFA" w:rsidRPr="004C70C0" w:rsidRDefault="006B4AFA">
            <w:pPr>
              <w:pStyle w:val="TableParagraph"/>
              <w:rPr>
                <w:rFonts w:asciiTheme="majorHAnsi" w:hAnsiTheme="majorHAnsi"/>
              </w:rPr>
            </w:pPr>
          </w:p>
        </w:tc>
      </w:tr>
      <w:tr w:rsidR="00434D4E" w:rsidRPr="004C70C0" w14:paraId="2885891D" w14:textId="77777777" w:rsidTr="0CDA6053">
        <w:trPr>
          <w:trHeight w:val="345"/>
        </w:trPr>
        <w:tc>
          <w:tcPr>
            <w:tcW w:w="2555" w:type="dxa"/>
            <w:shd w:val="clear" w:color="auto" w:fill="EDEDED"/>
          </w:tcPr>
          <w:p w14:paraId="32A74EF5" w14:textId="77777777" w:rsidR="00434D4E" w:rsidRPr="00B65B9C" w:rsidRDefault="002E7824">
            <w:pPr>
              <w:pStyle w:val="TableParagraph"/>
              <w:spacing w:before="52"/>
              <w:ind w:left="157"/>
              <w:rPr>
                <w:rFonts w:asciiTheme="majorHAnsi" w:hAnsiTheme="majorHAnsi"/>
              </w:rPr>
            </w:pPr>
            <w:r w:rsidRPr="00B65B9C">
              <w:rPr>
                <w:rFonts w:asciiTheme="majorHAnsi" w:hAnsiTheme="majorHAnsi"/>
                <w:color w:val="333333"/>
                <w:w w:val="105"/>
              </w:rPr>
              <w:t>(24)</w:t>
            </w:r>
          </w:p>
        </w:tc>
        <w:tc>
          <w:tcPr>
            <w:tcW w:w="6195" w:type="dxa"/>
          </w:tcPr>
          <w:p w14:paraId="578CEA83" w14:textId="77777777" w:rsidR="00434D4E" w:rsidRPr="004C70C0" w:rsidRDefault="00434D4E">
            <w:pPr>
              <w:pStyle w:val="TableParagraph"/>
              <w:rPr>
                <w:rFonts w:asciiTheme="majorHAnsi" w:hAnsiTheme="majorHAnsi"/>
              </w:rPr>
            </w:pPr>
          </w:p>
        </w:tc>
        <w:tc>
          <w:tcPr>
            <w:tcW w:w="5450" w:type="dxa"/>
          </w:tcPr>
          <w:p w14:paraId="540D97CD" w14:textId="77777777" w:rsidR="00434D4E" w:rsidRPr="004C70C0" w:rsidRDefault="00434D4E">
            <w:pPr>
              <w:pStyle w:val="TableParagraph"/>
              <w:rPr>
                <w:rFonts w:asciiTheme="majorHAnsi" w:hAnsiTheme="majorHAnsi"/>
              </w:rPr>
            </w:pPr>
          </w:p>
        </w:tc>
      </w:tr>
      <w:tr w:rsidR="00434D4E" w:rsidRPr="004C70C0" w14:paraId="5155DAE8" w14:textId="77777777" w:rsidTr="0CDA6053">
        <w:trPr>
          <w:trHeight w:val="345"/>
        </w:trPr>
        <w:tc>
          <w:tcPr>
            <w:tcW w:w="2555" w:type="dxa"/>
            <w:shd w:val="clear" w:color="auto" w:fill="EDEDED"/>
          </w:tcPr>
          <w:p w14:paraId="25E9D7C2" w14:textId="77777777" w:rsidR="00434D4E" w:rsidRPr="00B65B9C" w:rsidRDefault="002E7824">
            <w:pPr>
              <w:pStyle w:val="TableParagraph"/>
              <w:spacing w:before="52"/>
              <w:ind w:left="157"/>
              <w:rPr>
                <w:rFonts w:asciiTheme="majorHAnsi" w:hAnsiTheme="majorHAnsi"/>
              </w:rPr>
            </w:pPr>
            <w:r w:rsidRPr="00B65B9C">
              <w:rPr>
                <w:rFonts w:asciiTheme="majorHAnsi" w:hAnsiTheme="majorHAnsi"/>
                <w:color w:val="333333"/>
                <w:w w:val="105"/>
              </w:rPr>
              <w:t>(25)</w:t>
            </w:r>
          </w:p>
        </w:tc>
        <w:tc>
          <w:tcPr>
            <w:tcW w:w="6195" w:type="dxa"/>
          </w:tcPr>
          <w:p w14:paraId="5C198167" w14:textId="515FA26C" w:rsidR="003F0DA4" w:rsidRPr="004C70C0" w:rsidRDefault="003F0DA4" w:rsidP="002851DE">
            <w:pPr>
              <w:rPr>
                <w:rFonts w:asciiTheme="majorHAnsi" w:eastAsia="Orsted Sans Office" w:hAnsiTheme="majorHAnsi" w:cs="Orsted Sans Office"/>
                <w:color w:val="000000" w:themeColor="text1"/>
              </w:rPr>
            </w:pPr>
          </w:p>
        </w:tc>
        <w:tc>
          <w:tcPr>
            <w:tcW w:w="5450" w:type="dxa"/>
          </w:tcPr>
          <w:p w14:paraId="02B3EE04" w14:textId="3FB301FA" w:rsidR="635AF0B5" w:rsidRPr="004C70C0" w:rsidRDefault="635AF0B5" w:rsidP="635AF0B5">
            <w:pPr>
              <w:rPr>
                <w:rFonts w:asciiTheme="majorHAnsi" w:hAnsiTheme="majorHAnsi"/>
              </w:rPr>
            </w:pPr>
          </w:p>
        </w:tc>
      </w:tr>
      <w:tr w:rsidR="00DE7747" w:rsidRPr="001B6218" w14:paraId="0439AB37" w14:textId="77777777" w:rsidTr="0CDA6053">
        <w:trPr>
          <w:trHeight w:val="345"/>
        </w:trPr>
        <w:tc>
          <w:tcPr>
            <w:tcW w:w="2555" w:type="dxa"/>
            <w:shd w:val="clear" w:color="auto" w:fill="EDEDED"/>
          </w:tcPr>
          <w:p w14:paraId="65BBDE81" w14:textId="77777777" w:rsidR="00DE7747" w:rsidRPr="00B65B9C" w:rsidRDefault="00DE7747" w:rsidP="00DE7747">
            <w:pPr>
              <w:pStyle w:val="TableParagraph"/>
              <w:spacing w:before="52"/>
              <w:ind w:left="157"/>
              <w:rPr>
                <w:rFonts w:asciiTheme="majorHAnsi" w:hAnsiTheme="majorHAnsi"/>
              </w:rPr>
            </w:pPr>
            <w:r w:rsidRPr="00B65B9C">
              <w:rPr>
                <w:rFonts w:asciiTheme="majorHAnsi" w:hAnsiTheme="majorHAnsi"/>
                <w:color w:val="333333"/>
                <w:w w:val="105"/>
              </w:rPr>
              <w:t>(**)</w:t>
            </w:r>
          </w:p>
        </w:tc>
        <w:tc>
          <w:tcPr>
            <w:tcW w:w="6195" w:type="dxa"/>
          </w:tcPr>
          <w:p w14:paraId="57CC063F" w14:textId="77777777" w:rsidR="00DE7747" w:rsidRDefault="00DE7747" w:rsidP="00DE7747">
            <w:pPr>
              <w:shd w:val="clear" w:color="auto" w:fill="FFFFFF"/>
              <w:spacing w:before="120"/>
              <w:ind w:left="57" w:right="113"/>
              <w:jc w:val="both"/>
              <w:rPr>
                <w:rFonts w:asciiTheme="minorHAnsi" w:eastAsia="Times New Roman" w:hAnsiTheme="minorHAnsi" w:cstheme="minorHAnsi"/>
                <w:color w:val="FF0000"/>
                <w:sz w:val="18"/>
                <w:szCs w:val="18"/>
                <w:lang w:val="en-GB" w:eastAsia="en-GB"/>
              </w:rPr>
            </w:pPr>
            <w:r w:rsidRPr="007A3B62">
              <w:rPr>
                <w:rFonts w:asciiTheme="minorHAnsi" w:eastAsia="Times New Roman" w:hAnsiTheme="minorHAnsi" w:cstheme="minorHAnsi"/>
                <w:color w:val="000000"/>
                <w:sz w:val="18"/>
                <w:szCs w:val="18"/>
                <w:lang w:val="en-GB" w:eastAsia="en-GB"/>
              </w:rPr>
              <w:t xml:space="preserve">Rapidly increasing penetration of dispersed generation and converted-based technologies into European networks has presented new challenges in ensuring overall system security. To the extent that an adequate contribution to the dynamically transforming system depends partly on advanced capabilities, power-generating modules should be able to support the system robustness by fulfilling appropriate grid-forming and rate-of-change-of-frequency withstand requirements. </w:t>
            </w:r>
            <w:r w:rsidRPr="007A3B62">
              <w:rPr>
                <w:rFonts w:asciiTheme="minorHAnsi" w:eastAsia="Times New Roman" w:hAnsiTheme="minorHAnsi" w:cstheme="minorHAnsi"/>
                <w:color w:val="FF0000"/>
                <w:sz w:val="18"/>
                <w:szCs w:val="18"/>
                <w:lang w:val="en-GB" w:eastAsia="en-GB"/>
              </w:rPr>
              <w:t xml:space="preserve">The regulator shall consider if such advanced capabilities are to be provided as in accordance with mandatory requirements, or if some of these </w:t>
            </w:r>
            <w:r>
              <w:rPr>
                <w:rFonts w:asciiTheme="minorHAnsi" w:eastAsia="Times New Roman" w:hAnsiTheme="minorHAnsi" w:cstheme="minorHAnsi"/>
                <w:color w:val="FF0000"/>
                <w:sz w:val="18"/>
                <w:szCs w:val="18"/>
                <w:lang w:val="en-GB" w:eastAsia="en-GB"/>
              </w:rPr>
              <w:t xml:space="preserve">shall be provided </w:t>
            </w:r>
            <w:r w:rsidRPr="007A3B62">
              <w:rPr>
                <w:rFonts w:asciiTheme="minorHAnsi" w:eastAsia="Times New Roman" w:hAnsiTheme="minorHAnsi" w:cstheme="minorHAnsi"/>
                <w:color w:val="FF0000"/>
                <w:sz w:val="18"/>
                <w:szCs w:val="18"/>
                <w:lang w:val="en-GB" w:eastAsia="en-GB"/>
              </w:rPr>
              <w:t>as ancillary services according to EU directive 2019/944 of 5 June 2019</w:t>
            </w:r>
            <w:r>
              <w:rPr>
                <w:rFonts w:asciiTheme="minorHAnsi" w:eastAsia="Times New Roman" w:hAnsiTheme="minorHAnsi" w:cstheme="minorHAnsi"/>
                <w:color w:val="000000"/>
                <w:sz w:val="18"/>
                <w:szCs w:val="18"/>
                <w:lang w:val="en-GB" w:eastAsia="en-GB"/>
              </w:rPr>
              <w:t xml:space="preserve">. </w:t>
            </w:r>
            <w:r w:rsidRPr="001B1B72">
              <w:rPr>
                <w:rFonts w:asciiTheme="minorHAnsi" w:eastAsia="Times New Roman" w:hAnsiTheme="minorHAnsi" w:cstheme="minorHAnsi"/>
                <w:color w:val="FF0000"/>
                <w:sz w:val="18"/>
                <w:szCs w:val="18"/>
                <w:lang w:val="en-GB" w:eastAsia="en-GB"/>
              </w:rPr>
              <w:t xml:space="preserve">Those capabilities to be provided as in accordance with mandatory requirements </w:t>
            </w:r>
            <w:r>
              <w:rPr>
                <w:rFonts w:asciiTheme="minorHAnsi" w:eastAsia="Times New Roman" w:hAnsiTheme="minorHAnsi" w:cstheme="minorHAnsi"/>
                <w:color w:val="FF0000"/>
                <w:sz w:val="18"/>
                <w:szCs w:val="18"/>
                <w:lang w:val="en-GB" w:eastAsia="en-GB"/>
              </w:rPr>
              <w:t xml:space="preserve">shall be supported by a </w:t>
            </w:r>
            <w:r w:rsidRPr="00456F55">
              <w:rPr>
                <w:rFonts w:asciiTheme="minorHAnsi" w:eastAsia="Times New Roman" w:hAnsiTheme="minorHAnsi" w:cstheme="minorHAnsi"/>
                <w:color w:val="FF0000"/>
                <w:sz w:val="18"/>
                <w:szCs w:val="18"/>
                <w:lang w:val="en-GB" w:eastAsia="en-GB"/>
              </w:rPr>
              <w:t>full</w:t>
            </w:r>
            <w:r>
              <w:rPr>
                <w:rFonts w:asciiTheme="minorHAnsi" w:eastAsia="Times New Roman" w:hAnsiTheme="minorHAnsi" w:cstheme="minorHAnsi"/>
                <w:color w:val="FF0000"/>
                <w:sz w:val="18"/>
                <w:szCs w:val="18"/>
                <w:lang w:val="en-GB" w:eastAsia="en-GB"/>
              </w:rPr>
              <w:t>, publicly consulted</w:t>
            </w:r>
            <w:r w:rsidRPr="00456F55">
              <w:rPr>
                <w:rFonts w:asciiTheme="minorHAnsi" w:eastAsia="Times New Roman" w:hAnsiTheme="minorHAnsi" w:cstheme="minorHAnsi"/>
                <w:color w:val="FF0000"/>
                <w:sz w:val="18"/>
                <w:szCs w:val="18"/>
                <w:lang w:val="en-GB" w:eastAsia="en-GB"/>
              </w:rPr>
              <w:t xml:space="preserve"> cost-benefit analysis</w:t>
            </w:r>
            <w:r>
              <w:rPr>
                <w:rFonts w:asciiTheme="minorHAnsi" w:eastAsia="Times New Roman" w:hAnsiTheme="minorHAnsi" w:cstheme="minorHAnsi"/>
                <w:color w:val="FF0000"/>
                <w:sz w:val="18"/>
                <w:szCs w:val="18"/>
                <w:lang w:val="en-GB" w:eastAsia="en-GB"/>
              </w:rPr>
              <w:t>.</w:t>
            </w:r>
          </w:p>
          <w:p w14:paraId="7353EE1A" w14:textId="21711844" w:rsidR="00DE7747" w:rsidRPr="004C70C0" w:rsidRDefault="00DE7747" w:rsidP="00DE7747">
            <w:pPr>
              <w:rPr>
                <w:rFonts w:asciiTheme="majorHAnsi" w:eastAsia="Orsted Sans Office" w:hAnsiTheme="majorHAnsi" w:cstheme="minorBidi"/>
                <w:b/>
                <w:color w:val="000000" w:themeColor="text1"/>
              </w:rPr>
            </w:pPr>
          </w:p>
        </w:tc>
        <w:tc>
          <w:tcPr>
            <w:tcW w:w="5450" w:type="dxa"/>
          </w:tcPr>
          <w:p w14:paraId="2303ED80" w14:textId="2FD19ECF" w:rsidR="001B6218" w:rsidRDefault="001B6218" w:rsidP="00DE7747">
            <w:pPr>
              <w:pStyle w:val="TableParagraph"/>
              <w:rPr>
                <w:rFonts w:asciiTheme="minorHAnsi" w:hAnsiTheme="minorHAnsi" w:cstheme="minorHAnsi"/>
                <w:sz w:val="18"/>
                <w:lang w:val="en-GB"/>
              </w:rPr>
            </w:pPr>
            <w:r>
              <w:rPr>
                <w:rFonts w:asciiTheme="minorHAnsi" w:hAnsiTheme="minorHAnsi" w:cstheme="minorHAnsi"/>
                <w:sz w:val="18"/>
                <w:lang w:val="en-GB"/>
              </w:rPr>
              <w:t xml:space="preserve">Power plants, Hybrid power plants, storage are going to participate in the stability of the system </w:t>
            </w:r>
            <w:r w:rsidR="00A26803">
              <w:rPr>
                <w:rFonts w:asciiTheme="minorHAnsi" w:hAnsiTheme="minorHAnsi" w:cstheme="minorHAnsi"/>
                <w:sz w:val="18"/>
                <w:lang w:val="en-GB"/>
              </w:rPr>
              <w:t>through</w:t>
            </w:r>
            <w:r>
              <w:rPr>
                <w:rFonts w:asciiTheme="minorHAnsi" w:hAnsiTheme="minorHAnsi" w:cstheme="minorHAnsi"/>
                <w:sz w:val="18"/>
                <w:lang w:val="en-GB"/>
              </w:rPr>
              <w:t xml:space="preserve"> different services. These services should have a remuneration according to EU directives</w:t>
            </w:r>
          </w:p>
          <w:p w14:paraId="17C6493D" w14:textId="5665EFA6" w:rsidR="00A26803" w:rsidRDefault="00A26803" w:rsidP="00DE7747">
            <w:pPr>
              <w:pStyle w:val="TableParagraph"/>
              <w:rPr>
                <w:rFonts w:asciiTheme="minorHAnsi" w:hAnsiTheme="minorHAnsi" w:cstheme="minorHAnsi"/>
                <w:sz w:val="18"/>
                <w:lang w:val="en-GB"/>
              </w:rPr>
            </w:pPr>
            <w:r>
              <w:rPr>
                <w:rFonts w:asciiTheme="minorHAnsi" w:hAnsiTheme="minorHAnsi" w:cstheme="minorHAnsi"/>
                <w:sz w:val="18"/>
                <w:lang w:val="en-GB"/>
              </w:rPr>
              <w:t>Markets for services such as Voltage Control, P/F control, Inertia and Grid Forming should be defined.</w:t>
            </w:r>
          </w:p>
          <w:p w14:paraId="75E24338" w14:textId="1FA7964A" w:rsidR="00DE7747" w:rsidRPr="00F87DF1" w:rsidRDefault="00DE7747" w:rsidP="00DE7747">
            <w:pPr>
              <w:pStyle w:val="TableParagraph"/>
              <w:rPr>
                <w:rFonts w:asciiTheme="majorHAnsi" w:hAnsiTheme="majorHAnsi" w:cstheme="minorBidi"/>
                <w:lang w:val="en-GB"/>
              </w:rPr>
            </w:pPr>
          </w:p>
        </w:tc>
      </w:tr>
      <w:tr w:rsidR="00DE7747" w:rsidRPr="004C70C0" w14:paraId="03C0A9C3" w14:textId="77777777" w:rsidTr="0CDA6053">
        <w:trPr>
          <w:trHeight w:val="345"/>
        </w:trPr>
        <w:tc>
          <w:tcPr>
            <w:tcW w:w="2555" w:type="dxa"/>
            <w:shd w:val="clear" w:color="auto" w:fill="EDEDED"/>
          </w:tcPr>
          <w:p w14:paraId="336A17CD" w14:textId="77777777" w:rsidR="00DE7747" w:rsidRPr="004C70C0" w:rsidRDefault="00DE7747" w:rsidP="00DE7747">
            <w:pPr>
              <w:pStyle w:val="TableParagraph"/>
              <w:spacing w:before="52"/>
              <w:ind w:left="157"/>
              <w:rPr>
                <w:rFonts w:asciiTheme="majorHAnsi" w:hAnsiTheme="majorHAnsi"/>
              </w:rPr>
            </w:pPr>
            <w:r w:rsidRPr="00B65B9C">
              <w:rPr>
                <w:rFonts w:asciiTheme="majorHAnsi" w:hAnsiTheme="majorHAnsi"/>
                <w:color w:val="333333"/>
                <w:w w:val="105"/>
              </w:rPr>
              <w:t>(26)</w:t>
            </w:r>
          </w:p>
        </w:tc>
        <w:tc>
          <w:tcPr>
            <w:tcW w:w="6195" w:type="dxa"/>
          </w:tcPr>
          <w:p w14:paraId="081FDD81" w14:textId="02361193" w:rsidR="00DE7747" w:rsidRPr="004C70C0" w:rsidRDefault="00DE7747" w:rsidP="00DE7747">
            <w:pPr>
              <w:pStyle w:val="TableParagraph"/>
              <w:rPr>
                <w:rFonts w:asciiTheme="majorHAnsi" w:hAnsiTheme="majorHAnsi" w:cstheme="minorBidi"/>
              </w:rPr>
            </w:pPr>
          </w:p>
        </w:tc>
        <w:tc>
          <w:tcPr>
            <w:tcW w:w="5450" w:type="dxa"/>
          </w:tcPr>
          <w:p w14:paraId="49816306" w14:textId="0ABCA5EC" w:rsidR="00DE7747" w:rsidRPr="004C70C0" w:rsidRDefault="00DE7747" w:rsidP="00DE7747">
            <w:pPr>
              <w:rPr>
                <w:rFonts w:asciiTheme="majorHAnsi" w:eastAsia="Times New Roman" w:hAnsiTheme="majorHAnsi" w:cs="Calibri"/>
                <w:color w:val="000000"/>
              </w:rPr>
            </w:pPr>
          </w:p>
        </w:tc>
      </w:tr>
      <w:tr w:rsidR="00DE7747" w:rsidRPr="004C70C0" w14:paraId="0037D48C" w14:textId="77777777" w:rsidTr="0CDA6053">
        <w:trPr>
          <w:trHeight w:val="345"/>
        </w:trPr>
        <w:tc>
          <w:tcPr>
            <w:tcW w:w="2555" w:type="dxa"/>
            <w:shd w:val="clear" w:color="auto" w:fill="EDEDED"/>
          </w:tcPr>
          <w:p w14:paraId="113D4362" w14:textId="77777777" w:rsidR="00DE7747" w:rsidRPr="004C70C0" w:rsidRDefault="00DE7747" w:rsidP="00DE7747">
            <w:pPr>
              <w:pStyle w:val="TableParagraph"/>
              <w:spacing w:before="52"/>
              <w:ind w:left="157"/>
              <w:rPr>
                <w:rFonts w:asciiTheme="majorHAnsi" w:hAnsiTheme="majorHAnsi"/>
                <w:highlight w:val="yellow"/>
              </w:rPr>
            </w:pPr>
            <w:r w:rsidRPr="00B65B9C">
              <w:rPr>
                <w:rFonts w:asciiTheme="majorHAnsi" w:hAnsiTheme="majorHAnsi"/>
                <w:color w:val="333333"/>
                <w:w w:val="105"/>
              </w:rPr>
              <w:t>(27)</w:t>
            </w:r>
          </w:p>
        </w:tc>
        <w:tc>
          <w:tcPr>
            <w:tcW w:w="6195" w:type="dxa"/>
          </w:tcPr>
          <w:p w14:paraId="764EBA26" w14:textId="245A98BE" w:rsidR="00DE7747" w:rsidRPr="004C70C0" w:rsidRDefault="00DE7747" w:rsidP="00DE7747">
            <w:pPr>
              <w:pStyle w:val="TableParagraph"/>
              <w:rPr>
                <w:rFonts w:asciiTheme="majorHAnsi" w:eastAsia="Orsted Sans Office" w:hAnsiTheme="majorHAnsi" w:cs="Orsted Sans Office"/>
              </w:rPr>
            </w:pPr>
          </w:p>
        </w:tc>
        <w:tc>
          <w:tcPr>
            <w:tcW w:w="5450" w:type="dxa"/>
          </w:tcPr>
          <w:p w14:paraId="454842CF" w14:textId="6F4CE8C6" w:rsidR="00DE7747" w:rsidRPr="004C70C0" w:rsidRDefault="00DE7747" w:rsidP="00DE7747">
            <w:pPr>
              <w:pStyle w:val="TableParagraph"/>
              <w:rPr>
                <w:rFonts w:asciiTheme="majorHAnsi" w:eastAsia="Orsted Sans Office" w:hAnsiTheme="majorHAnsi" w:cs="Orsted Sans Office"/>
              </w:rPr>
            </w:pPr>
          </w:p>
        </w:tc>
      </w:tr>
      <w:tr w:rsidR="00DE7747" w:rsidRPr="004C70C0" w14:paraId="50F7D2C3" w14:textId="77777777" w:rsidTr="0CDA6053">
        <w:trPr>
          <w:trHeight w:val="345"/>
        </w:trPr>
        <w:tc>
          <w:tcPr>
            <w:tcW w:w="2555" w:type="dxa"/>
            <w:shd w:val="clear" w:color="auto" w:fill="EDEDED"/>
          </w:tcPr>
          <w:p w14:paraId="78E1AE10" w14:textId="77777777" w:rsidR="00DE7747" w:rsidRPr="004C70C0" w:rsidRDefault="00DE7747" w:rsidP="00DE7747">
            <w:pPr>
              <w:pStyle w:val="TableParagraph"/>
              <w:spacing w:before="52"/>
              <w:ind w:left="157"/>
              <w:rPr>
                <w:rFonts w:asciiTheme="majorHAnsi" w:hAnsiTheme="majorHAnsi"/>
              </w:rPr>
            </w:pPr>
            <w:r w:rsidRPr="004C70C0">
              <w:rPr>
                <w:rFonts w:asciiTheme="majorHAnsi" w:hAnsiTheme="majorHAnsi"/>
                <w:color w:val="333333"/>
                <w:w w:val="105"/>
              </w:rPr>
              <w:t>(28)</w:t>
            </w:r>
          </w:p>
        </w:tc>
        <w:tc>
          <w:tcPr>
            <w:tcW w:w="6195" w:type="dxa"/>
          </w:tcPr>
          <w:p w14:paraId="04DF864A" w14:textId="77777777" w:rsidR="00DE7747" w:rsidRPr="004C70C0" w:rsidRDefault="00DE7747" w:rsidP="00DE7747">
            <w:pPr>
              <w:pStyle w:val="TableParagraph"/>
              <w:rPr>
                <w:rFonts w:asciiTheme="majorHAnsi" w:hAnsiTheme="majorHAnsi"/>
              </w:rPr>
            </w:pPr>
          </w:p>
        </w:tc>
        <w:tc>
          <w:tcPr>
            <w:tcW w:w="5450" w:type="dxa"/>
          </w:tcPr>
          <w:p w14:paraId="0E2F8B18" w14:textId="77777777" w:rsidR="00DE7747" w:rsidRPr="004C70C0" w:rsidRDefault="00DE7747" w:rsidP="00DE7747">
            <w:pPr>
              <w:pStyle w:val="TableParagraph"/>
              <w:rPr>
                <w:rFonts w:asciiTheme="majorHAnsi" w:hAnsiTheme="majorHAnsi"/>
              </w:rPr>
            </w:pPr>
          </w:p>
        </w:tc>
      </w:tr>
      <w:tr w:rsidR="00DE7747" w:rsidRPr="004C70C0" w14:paraId="3A1748DD" w14:textId="77777777" w:rsidTr="0CDA6053">
        <w:trPr>
          <w:trHeight w:val="345"/>
        </w:trPr>
        <w:tc>
          <w:tcPr>
            <w:tcW w:w="2555" w:type="dxa"/>
            <w:shd w:val="clear" w:color="auto" w:fill="EDEDED"/>
          </w:tcPr>
          <w:p w14:paraId="4E5D61C6" w14:textId="77777777" w:rsidR="00DE7747" w:rsidRPr="004C70C0" w:rsidRDefault="00DE7747" w:rsidP="00DE7747">
            <w:pPr>
              <w:pStyle w:val="TableParagraph"/>
              <w:spacing w:before="52"/>
              <w:ind w:left="157"/>
              <w:rPr>
                <w:rFonts w:asciiTheme="majorHAnsi" w:hAnsiTheme="majorHAnsi"/>
              </w:rPr>
            </w:pPr>
            <w:r w:rsidRPr="004C70C0">
              <w:rPr>
                <w:rFonts w:asciiTheme="majorHAnsi" w:hAnsiTheme="majorHAnsi"/>
                <w:color w:val="333333"/>
                <w:w w:val="105"/>
              </w:rPr>
              <w:t>(29)</w:t>
            </w:r>
          </w:p>
        </w:tc>
        <w:tc>
          <w:tcPr>
            <w:tcW w:w="6195" w:type="dxa"/>
          </w:tcPr>
          <w:p w14:paraId="6F7CC816" w14:textId="77777777" w:rsidR="00DE7747" w:rsidRPr="004C70C0" w:rsidRDefault="00DE7747" w:rsidP="00DE7747">
            <w:pPr>
              <w:pStyle w:val="TableParagraph"/>
              <w:rPr>
                <w:rFonts w:asciiTheme="majorHAnsi" w:hAnsiTheme="majorHAnsi"/>
              </w:rPr>
            </w:pPr>
          </w:p>
        </w:tc>
        <w:tc>
          <w:tcPr>
            <w:tcW w:w="5450" w:type="dxa"/>
          </w:tcPr>
          <w:p w14:paraId="2114E80F" w14:textId="77777777" w:rsidR="00DE7747" w:rsidRPr="004C70C0" w:rsidRDefault="00DE7747" w:rsidP="00DE7747">
            <w:pPr>
              <w:pStyle w:val="TableParagraph"/>
              <w:rPr>
                <w:rFonts w:asciiTheme="majorHAnsi" w:hAnsiTheme="majorHAnsi"/>
              </w:rPr>
            </w:pPr>
          </w:p>
        </w:tc>
      </w:tr>
      <w:tr w:rsidR="00DE7747" w:rsidRPr="004C70C0" w14:paraId="42FD3FD2" w14:textId="77777777" w:rsidTr="0CDA6053">
        <w:trPr>
          <w:trHeight w:val="345"/>
        </w:trPr>
        <w:tc>
          <w:tcPr>
            <w:tcW w:w="2555" w:type="dxa"/>
            <w:shd w:val="clear" w:color="auto" w:fill="EDEDED"/>
          </w:tcPr>
          <w:p w14:paraId="2A530FB7" w14:textId="77777777" w:rsidR="00DE7747" w:rsidRPr="004C70C0" w:rsidRDefault="00DE7747" w:rsidP="00DE7747">
            <w:pPr>
              <w:pStyle w:val="TableParagraph"/>
              <w:spacing w:before="52"/>
              <w:ind w:left="157"/>
              <w:rPr>
                <w:rFonts w:asciiTheme="majorHAnsi" w:hAnsiTheme="majorHAnsi"/>
              </w:rPr>
            </w:pPr>
            <w:r w:rsidRPr="004C70C0">
              <w:rPr>
                <w:rFonts w:asciiTheme="majorHAnsi" w:hAnsiTheme="majorHAnsi"/>
                <w:color w:val="333333"/>
                <w:w w:val="105"/>
              </w:rPr>
              <w:t>(30)</w:t>
            </w:r>
          </w:p>
        </w:tc>
        <w:tc>
          <w:tcPr>
            <w:tcW w:w="6195" w:type="dxa"/>
          </w:tcPr>
          <w:p w14:paraId="4F8EB99E" w14:textId="77777777" w:rsidR="00DE7747" w:rsidRPr="004C70C0" w:rsidRDefault="00DE7747" w:rsidP="00DE7747">
            <w:pPr>
              <w:pStyle w:val="TableParagraph"/>
              <w:rPr>
                <w:rFonts w:asciiTheme="majorHAnsi" w:hAnsiTheme="majorHAnsi"/>
              </w:rPr>
            </w:pPr>
          </w:p>
        </w:tc>
        <w:tc>
          <w:tcPr>
            <w:tcW w:w="5450" w:type="dxa"/>
          </w:tcPr>
          <w:p w14:paraId="3173CFF2" w14:textId="77777777" w:rsidR="00DE7747" w:rsidRPr="004C70C0" w:rsidRDefault="00DE7747" w:rsidP="00DE7747">
            <w:pPr>
              <w:pStyle w:val="TableParagraph"/>
              <w:rPr>
                <w:rFonts w:asciiTheme="majorHAnsi" w:hAnsiTheme="majorHAnsi"/>
              </w:rPr>
            </w:pPr>
          </w:p>
        </w:tc>
      </w:tr>
      <w:tr w:rsidR="00DE7747" w:rsidRPr="004C70C0" w14:paraId="7342C1DE" w14:textId="77777777" w:rsidTr="0CDA6053">
        <w:trPr>
          <w:trHeight w:val="345"/>
        </w:trPr>
        <w:tc>
          <w:tcPr>
            <w:tcW w:w="2555" w:type="dxa"/>
            <w:shd w:val="clear" w:color="auto" w:fill="EDEDED"/>
          </w:tcPr>
          <w:p w14:paraId="08862B04" w14:textId="77777777" w:rsidR="00DE7747" w:rsidRPr="004C70C0" w:rsidRDefault="00DE7747" w:rsidP="00DE7747">
            <w:pPr>
              <w:pStyle w:val="TableParagraph"/>
              <w:spacing w:before="52"/>
              <w:ind w:left="157"/>
              <w:rPr>
                <w:rFonts w:asciiTheme="majorHAnsi" w:hAnsiTheme="majorHAnsi"/>
              </w:rPr>
            </w:pPr>
            <w:r w:rsidRPr="004C70C0">
              <w:rPr>
                <w:rFonts w:asciiTheme="majorHAnsi" w:hAnsiTheme="majorHAnsi"/>
                <w:color w:val="333333"/>
                <w:w w:val="105"/>
              </w:rPr>
              <w:t>(31)</w:t>
            </w:r>
          </w:p>
        </w:tc>
        <w:tc>
          <w:tcPr>
            <w:tcW w:w="6195" w:type="dxa"/>
          </w:tcPr>
          <w:p w14:paraId="1E2CF61F" w14:textId="77777777" w:rsidR="00DE7747" w:rsidRPr="004C70C0" w:rsidRDefault="00DE7747" w:rsidP="00DE7747">
            <w:pPr>
              <w:pStyle w:val="TableParagraph"/>
              <w:rPr>
                <w:rFonts w:asciiTheme="majorHAnsi" w:hAnsiTheme="majorHAnsi"/>
              </w:rPr>
            </w:pPr>
          </w:p>
        </w:tc>
        <w:tc>
          <w:tcPr>
            <w:tcW w:w="5450" w:type="dxa"/>
          </w:tcPr>
          <w:p w14:paraId="3DEAC98B" w14:textId="77777777" w:rsidR="00DE7747" w:rsidRPr="004C70C0" w:rsidRDefault="00DE7747" w:rsidP="00DE7747">
            <w:pPr>
              <w:pStyle w:val="TableParagraph"/>
              <w:rPr>
                <w:rFonts w:asciiTheme="majorHAnsi" w:hAnsiTheme="majorHAnsi"/>
              </w:rPr>
            </w:pPr>
          </w:p>
        </w:tc>
      </w:tr>
      <w:tr w:rsidR="00DE7747" w:rsidRPr="004C70C0" w14:paraId="3B93877F" w14:textId="77777777" w:rsidTr="0CDA6053">
        <w:trPr>
          <w:trHeight w:val="345"/>
        </w:trPr>
        <w:tc>
          <w:tcPr>
            <w:tcW w:w="2555" w:type="dxa"/>
            <w:shd w:val="clear" w:color="auto" w:fill="EDEDED"/>
          </w:tcPr>
          <w:p w14:paraId="631462D3" w14:textId="77777777" w:rsidR="00DE7747" w:rsidRPr="004C70C0" w:rsidRDefault="00DE7747" w:rsidP="00DE7747">
            <w:pPr>
              <w:pStyle w:val="TableParagraph"/>
              <w:spacing w:before="52"/>
              <w:ind w:left="157"/>
              <w:rPr>
                <w:rFonts w:asciiTheme="majorHAnsi" w:hAnsiTheme="majorHAnsi"/>
              </w:rPr>
            </w:pPr>
            <w:r w:rsidRPr="004C70C0">
              <w:rPr>
                <w:rFonts w:asciiTheme="majorHAnsi" w:hAnsiTheme="majorHAnsi"/>
                <w:color w:val="333333"/>
                <w:w w:val="105"/>
              </w:rPr>
              <w:t>(32)</w:t>
            </w:r>
          </w:p>
        </w:tc>
        <w:tc>
          <w:tcPr>
            <w:tcW w:w="6195" w:type="dxa"/>
          </w:tcPr>
          <w:p w14:paraId="20201830" w14:textId="77777777" w:rsidR="00DE7747" w:rsidRPr="004C70C0" w:rsidRDefault="00DE7747" w:rsidP="00DE7747">
            <w:pPr>
              <w:pStyle w:val="TableParagraph"/>
              <w:rPr>
                <w:rFonts w:asciiTheme="majorHAnsi" w:hAnsiTheme="majorHAnsi"/>
              </w:rPr>
            </w:pPr>
          </w:p>
        </w:tc>
        <w:tc>
          <w:tcPr>
            <w:tcW w:w="5450" w:type="dxa"/>
          </w:tcPr>
          <w:p w14:paraId="0A4CB39F" w14:textId="77777777" w:rsidR="00DE7747" w:rsidRPr="004C70C0" w:rsidRDefault="00DE7747" w:rsidP="00DE7747">
            <w:pPr>
              <w:pStyle w:val="TableParagraph"/>
              <w:rPr>
                <w:rFonts w:asciiTheme="majorHAnsi" w:hAnsiTheme="majorHAnsi"/>
              </w:rPr>
            </w:pPr>
          </w:p>
        </w:tc>
      </w:tr>
    </w:tbl>
    <w:p w14:paraId="25C1D779" w14:textId="77777777" w:rsidR="00434D4E" w:rsidRDefault="00434D4E">
      <w:pPr>
        <w:pStyle w:val="BodyText"/>
        <w:rPr>
          <w:rFonts w:ascii="Times New Roman"/>
          <w:sz w:val="20"/>
        </w:rPr>
      </w:pPr>
    </w:p>
    <w:p w14:paraId="1874099D" w14:textId="77777777" w:rsidR="00434D4E" w:rsidRDefault="00434D4E">
      <w:pPr>
        <w:pStyle w:val="BodyText"/>
        <w:rPr>
          <w:rFonts w:ascii="Times New Roman"/>
          <w:sz w:val="20"/>
        </w:rPr>
      </w:pPr>
    </w:p>
    <w:p w14:paraId="36A1788B" w14:textId="77777777" w:rsidR="00434D4E" w:rsidRDefault="00434D4E">
      <w:pPr>
        <w:pStyle w:val="BodyText"/>
        <w:rPr>
          <w:rFonts w:ascii="Times New Roman"/>
          <w:sz w:val="20"/>
        </w:rPr>
      </w:pPr>
    </w:p>
    <w:p w14:paraId="6B9A4249" w14:textId="77777777" w:rsidR="00434D4E" w:rsidRDefault="00434D4E">
      <w:pPr>
        <w:pStyle w:val="BodyText"/>
        <w:rPr>
          <w:rFonts w:ascii="Times New Roman"/>
          <w:sz w:val="20"/>
        </w:rPr>
      </w:pPr>
    </w:p>
    <w:p w14:paraId="17EDE9E7" w14:textId="77777777" w:rsidR="00434D4E" w:rsidRDefault="00434D4E">
      <w:pPr>
        <w:pStyle w:val="BodyText"/>
        <w:rPr>
          <w:rFonts w:ascii="Times New Roman"/>
          <w:sz w:val="20"/>
        </w:rPr>
      </w:pPr>
    </w:p>
    <w:p w14:paraId="1D32EE4E" w14:textId="77777777" w:rsidR="00434D4E" w:rsidRDefault="00434D4E">
      <w:pPr>
        <w:pStyle w:val="BodyText"/>
        <w:rPr>
          <w:rFonts w:ascii="Times New Roman"/>
          <w:sz w:val="20"/>
        </w:rPr>
      </w:pPr>
    </w:p>
    <w:p w14:paraId="45ECE055" w14:textId="77777777" w:rsidR="00434D4E" w:rsidRDefault="00434D4E">
      <w:pPr>
        <w:pStyle w:val="BodyText"/>
        <w:rPr>
          <w:rFonts w:ascii="Times New Roman"/>
          <w:sz w:val="20"/>
        </w:rPr>
      </w:pPr>
    </w:p>
    <w:p w14:paraId="2B66E6FC" w14:textId="77777777" w:rsidR="00434D4E" w:rsidRDefault="00434D4E">
      <w:pPr>
        <w:pStyle w:val="BodyText"/>
        <w:rPr>
          <w:rFonts w:ascii="Times New Roman"/>
          <w:sz w:val="20"/>
        </w:rPr>
      </w:pPr>
    </w:p>
    <w:p w14:paraId="25B81DAD" w14:textId="77777777" w:rsidR="00434D4E" w:rsidRDefault="00434D4E">
      <w:pPr>
        <w:pStyle w:val="BodyText"/>
        <w:rPr>
          <w:rFonts w:ascii="Times New Roman"/>
          <w:sz w:val="20"/>
        </w:rPr>
      </w:pPr>
    </w:p>
    <w:p w14:paraId="23573E4E" w14:textId="77777777" w:rsidR="00434D4E" w:rsidRDefault="00434D4E">
      <w:pPr>
        <w:pStyle w:val="BodyText"/>
        <w:rPr>
          <w:rFonts w:ascii="Times New Roman"/>
          <w:sz w:val="20"/>
        </w:rPr>
      </w:pPr>
    </w:p>
    <w:p w14:paraId="64FE029C" w14:textId="77777777" w:rsidR="00434D4E" w:rsidRDefault="00434D4E">
      <w:pPr>
        <w:pStyle w:val="BodyText"/>
        <w:rPr>
          <w:rFonts w:ascii="Times New Roman"/>
          <w:sz w:val="20"/>
        </w:rPr>
      </w:pPr>
    </w:p>
    <w:p w14:paraId="7FB7176D" w14:textId="77777777" w:rsidR="00434D4E" w:rsidRDefault="00434D4E">
      <w:pPr>
        <w:pStyle w:val="BodyText"/>
        <w:rPr>
          <w:rFonts w:ascii="Times New Roman"/>
          <w:sz w:val="20"/>
        </w:rPr>
      </w:pPr>
    </w:p>
    <w:p w14:paraId="2E0A9AFF" w14:textId="77777777" w:rsidR="00434D4E" w:rsidRDefault="00434D4E">
      <w:pPr>
        <w:pStyle w:val="BodyText"/>
        <w:rPr>
          <w:rFonts w:ascii="Times New Roman"/>
          <w:sz w:val="20"/>
        </w:rPr>
      </w:pPr>
    </w:p>
    <w:p w14:paraId="67E8FFC7" w14:textId="77777777" w:rsidR="00434D4E" w:rsidRDefault="00434D4E">
      <w:pPr>
        <w:pStyle w:val="BodyText"/>
        <w:rPr>
          <w:rFonts w:ascii="Times New Roman"/>
          <w:sz w:val="20"/>
        </w:rPr>
      </w:pPr>
    </w:p>
    <w:p w14:paraId="70A958A5" w14:textId="77777777" w:rsidR="00434D4E" w:rsidRDefault="00434D4E">
      <w:pPr>
        <w:pStyle w:val="BodyText"/>
        <w:rPr>
          <w:rFonts w:ascii="Times New Roman"/>
          <w:sz w:val="20"/>
        </w:rPr>
      </w:pPr>
    </w:p>
    <w:p w14:paraId="2BBAAC9A" w14:textId="77777777" w:rsidR="00434D4E" w:rsidRDefault="00434D4E">
      <w:pPr>
        <w:pStyle w:val="BodyText"/>
        <w:rPr>
          <w:rFonts w:ascii="Times New Roman"/>
          <w:sz w:val="20"/>
        </w:rPr>
      </w:pPr>
    </w:p>
    <w:p w14:paraId="337C50C2" w14:textId="77777777" w:rsidR="00434D4E" w:rsidRDefault="00434D4E">
      <w:pPr>
        <w:pStyle w:val="BodyText"/>
        <w:rPr>
          <w:rFonts w:ascii="Times New Roman"/>
          <w:sz w:val="20"/>
        </w:rPr>
      </w:pPr>
    </w:p>
    <w:p w14:paraId="433300E3" w14:textId="77777777" w:rsidR="00434D4E" w:rsidRDefault="00434D4E">
      <w:pPr>
        <w:pStyle w:val="BodyText"/>
        <w:rPr>
          <w:rFonts w:ascii="Times New Roman"/>
          <w:sz w:val="20"/>
        </w:rPr>
      </w:pPr>
    </w:p>
    <w:p w14:paraId="16B5D936" w14:textId="77777777" w:rsidR="00434D4E" w:rsidRDefault="00434D4E">
      <w:pPr>
        <w:pStyle w:val="BodyText"/>
        <w:rPr>
          <w:rFonts w:ascii="Times New Roman"/>
          <w:sz w:val="20"/>
        </w:rPr>
      </w:pPr>
    </w:p>
    <w:p w14:paraId="595AB0CD" w14:textId="77777777" w:rsidR="00434D4E" w:rsidRDefault="00434D4E">
      <w:pPr>
        <w:pStyle w:val="BodyText"/>
        <w:rPr>
          <w:rFonts w:ascii="Times New Roman"/>
          <w:sz w:val="20"/>
        </w:rPr>
      </w:pPr>
    </w:p>
    <w:p w14:paraId="073D8D8E" w14:textId="77777777" w:rsidR="00434D4E" w:rsidRDefault="00434D4E">
      <w:pPr>
        <w:pStyle w:val="BodyText"/>
        <w:rPr>
          <w:rFonts w:ascii="Times New Roman"/>
          <w:sz w:val="20"/>
        </w:rPr>
      </w:pPr>
    </w:p>
    <w:p w14:paraId="5F6C3555" w14:textId="77777777" w:rsidR="00434D4E" w:rsidRDefault="00434D4E">
      <w:pPr>
        <w:pStyle w:val="BodyText"/>
        <w:spacing w:before="9"/>
        <w:rPr>
          <w:rFonts w:ascii="Times New Roman"/>
          <w:sz w:val="29"/>
        </w:rPr>
      </w:pPr>
    </w:p>
    <w:p w14:paraId="5546F949" w14:textId="77777777" w:rsidR="00434D4E" w:rsidRDefault="002E7824">
      <w:pPr>
        <w:spacing w:before="90"/>
        <w:ind w:right="119"/>
        <w:jc w:val="right"/>
        <w:rPr>
          <w:rFonts w:ascii="Times New Roman"/>
          <w:sz w:val="24"/>
          <w:szCs w:val="24"/>
        </w:rPr>
      </w:pPr>
      <w:r w:rsidRPr="18A947CB">
        <w:rPr>
          <w:rFonts w:ascii="Times New Roman"/>
          <w:sz w:val="24"/>
          <w:szCs w:val="24"/>
        </w:rPr>
        <w:t>8</w:t>
      </w:r>
    </w:p>
    <w:p w14:paraId="1ED64594" w14:textId="77777777" w:rsidR="00434D4E" w:rsidRDefault="00434D4E">
      <w:pPr>
        <w:jc w:val="right"/>
        <w:rPr>
          <w:rFonts w:ascii="Times New Roman"/>
          <w:sz w:val="24"/>
        </w:rPr>
        <w:sectPr w:rsidR="00434D4E">
          <w:pgSz w:w="16840" w:h="11910" w:orient="landscape"/>
          <w:pgMar w:top="720" w:right="600" w:bottom="0" w:left="980" w:header="720" w:footer="720" w:gutter="0"/>
          <w:cols w:space="720"/>
        </w:sectPr>
      </w:pPr>
    </w:p>
    <w:p w14:paraId="1D38135D"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6061E06F" w14:textId="77777777">
        <w:trPr>
          <w:trHeight w:val="296"/>
        </w:trPr>
        <w:tc>
          <w:tcPr>
            <w:tcW w:w="4615" w:type="dxa"/>
            <w:shd w:val="clear" w:color="auto" w:fill="EDEDED"/>
          </w:tcPr>
          <w:p w14:paraId="0B4B8D09" w14:textId="77777777" w:rsidR="00434D4E" w:rsidRDefault="00434D4E">
            <w:pPr>
              <w:pStyle w:val="TableParagraph"/>
              <w:rPr>
                <w:rFonts w:ascii="Times New Roman"/>
              </w:rPr>
            </w:pPr>
          </w:p>
        </w:tc>
        <w:tc>
          <w:tcPr>
            <w:tcW w:w="4615" w:type="dxa"/>
            <w:shd w:val="clear" w:color="auto" w:fill="EDEDED"/>
          </w:tcPr>
          <w:p w14:paraId="6C6E5939"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1BB2A85B" w14:textId="77777777">
        <w:trPr>
          <w:trHeight w:val="345"/>
        </w:trPr>
        <w:tc>
          <w:tcPr>
            <w:tcW w:w="4615" w:type="dxa"/>
            <w:shd w:val="clear" w:color="auto" w:fill="EDEDED"/>
          </w:tcPr>
          <w:p w14:paraId="25EBDE90" w14:textId="77777777" w:rsidR="00434D4E" w:rsidRDefault="002E7824">
            <w:pPr>
              <w:pStyle w:val="TableParagraph"/>
              <w:spacing w:before="58"/>
              <w:ind w:left="157"/>
              <w:rPr>
                <w:sz w:val="19"/>
                <w:szCs w:val="19"/>
              </w:rPr>
            </w:pPr>
            <w:r w:rsidRPr="18A947CB">
              <w:rPr>
                <w:color w:val="333333"/>
                <w:w w:val="105"/>
                <w:sz w:val="19"/>
                <w:szCs w:val="19"/>
              </w:rPr>
              <w:t>New recital</w:t>
            </w:r>
          </w:p>
        </w:tc>
        <w:tc>
          <w:tcPr>
            <w:tcW w:w="4615" w:type="dxa"/>
          </w:tcPr>
          <w:p w14:paraId="64C604CA" w14:textId="77777777" w:rsidR="00434D4E" w:rsidRDefault="00434D4E">
            <w:pPr>
              <w:pStyle w:val="TableParagraph"/>
              <w:rPr>
                <w:rFonts w:ascii="Times New Roman"/>
              </w:rPr>
            </w:pPr>
          </w:p>
        </w:tc>
      </w:tr>
    </w:tbl>
    <w:p w14:paraId="2FF15EE9" w14:textId="77777777" w:rsidR="00434D4E" w:rsidRDefault="00434D4E">
      <w:pPr>
        <w:pStyle w:val="BodyText"/>
        <w:spacing w:before="4"/>
        <w:rPr>
          <w:sz w:val="34"/>
        </w:rPr>
      </w:pPr>
    </w:p>
    <w:p w14:paraId="59D2DECB" w14:textId="7BF952DE" w:rsidR="00434D4E" w:rsidRDefault="002E7824">
      <w:pPr>
        <w:pStyle w:val="Heading1"/>
        <w:spacing w:before="0"/>
      </w:pPr>
      <w:r>
        <w:rPr>
          <w:noProof/>
        </w:rPr>
        <mc:AlternateContent>
          <mc:Choice Requires="wps">
            <w:drawing>
              <wp:anchor distT="0" distB="0" distL="0" distR="0" simplePos="0" relativeHeight="251658258" behindDoc="1" locked="0" layoutInCell="1" allowOverlap="1" wp14:anchorId="47E4199A" wp14:editId="1CA834AB">
                <wp:simplePos x="0" y="0"/>
                <wp:positionH relativeFrom="page">
                  <wp:posOffset>695325</wp:posOffset>
                </wp:positionH>
                <wp:positionV relativeFrom="paragraph">
                  <wp:posOffset>260985</wp:posOffset>
                </wp:positionV>
                <wp:extent cx="6169660" cy="19050"/>
                <wp:effectExtent l="0" t="0" r="0" b="0"/>
                <wp:wrapTopAndBottom/>
                <wp:docPr id="28" name="Rectangle 2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CC1DD60" id="Rectangle 28" o:spid="_x0000_s1026" style="position:absolute;margin-left:54.75pt;margin-top:20.55pt;width:485.8pt;height:1.5pt;z-index:-25165822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" fillcolor="#004e98" stroked="f">
                <w10:wrap type="topAndBottom" anchorx="page"/>
              </v:rect>
            </w:pict>
          </mc:Fallback>
        </mc:AlternateContent>
      </w:r>
      <w:r>
        <w:rPr>
          <w:color w:val="004E98"/>
        </w:rPr>
        <w:t>Definitions (Article 2)</w:t>
      </w:r>
    </w:p>
    <w:p w14:paraId="09B9FCE6" w14:textId="77777777" w:rsidR="00434D4E" w:rsidRDefault="00434D4E">
      <w:pPr>
        <w:pStyle w:val="BodyText"/>
        <w:rPr>
          <w:sz w:val="20"/>
        </w:rPr>
      </w:pPr>
    </w:p>
    <w:p w14:paraId="3F27AD4A" w14:textId="77777777" w:rsidR="00434D4E" w:rsidRDefault="00434D4E">
      <w:pPr>
        <w:pStyle w:val="BodyText"/>
        <w:rPr>
          <w:sz w:val="20"/>
        </w:rPr>
      </w:pPr>
    </w:p>
    <w:p w14:paraId="702FD063" w14:textId="77777777" w:rsidR="00434D4E" w:rsidRDefault="00434D4E">
      <w:pPr>
        <w:pStyle w:val="BodyText"/>
        <w:rPr>
          <w:sz w:val="20"/>
        </w:rPr>
      </w:pPr>
    </w:p>
    <w:p w14:paraId="755A645E" w14:textId="77777777" w:rsidR="00434D4E" w:rsidRDefault="00434D4E">
      <w:pPr>
        <w:pStyle w:val="BodyText"/>
        <w:rPr>
          <w:sz w:val="20"/>
        </w:rPr>
      </w:pPr>
    </w:p>
    <w:p w14:paraId="27C95479" w14:textId="77777777" w:rsidR="00434D4E" w:rsidRDefault="00434D4E">
      <w:pPr>
        <w:pStyle w:val="BodyText"/>
        <w:rPr>
          <w:sz w:val="20"/>
        </w:rPr>
      </w:pPr>
    </w:p>
    <w:p w14:paraId="71BA7634" w14:textId="77777777" w:rsidR="00434D4E" w:rsidRDefault="00434D4E">
      <w:pPr>
        <w:pStyle w:val="BodyText"/>
        <w:rPr>
          <w:sz w:val="20"/>
        </w:rPr>
      </w:pPr>
    </w:p>
    <w:p w14:paraId="19559756" w14:textId="77777777" w:rsidR="00434D4E" w:rsidRDefault="00434D4E">
      <w:pPr>
        <w:pStyle w:val="BodyText"/>
        <w:rPr>
          <w:sz w:val="20"/>
        </w:rPr>
      </w:pPr>
    </w:p>
    <w:p w14:paraId="039B8E32" w14:textId="77777777" w:rsidR="00434D4E" w:rsidRDefault="00434D4E">
      <w:pPr>
        <w:pStyle w:val="BodyText"/>
        <w:rPr>
          <w:sz w:val="20"/>
        </w:rPr>
      </w:pPr>
    </w:p>
    <w:p w14:paraId="01AAC060" w14:textId="77777777" w:rsidR="00434D4E" w:rsidRDefault="00434D4E">
      <w:pPr>
        <w:pStyle w:val="BodyText"/>
        <w:rPr>
          <w:sz w:val="20"/>
        </w:rPr>
      </w:pPr>
    </w:p>
    <w:p w14:paraId="0EA2DCCC" w14:textId="77777777" w:rsidR="00434D4E" w:rsidRDefault="00434D4E">
      <w:pPr>
        <w:pStyle w:val="BodyText"/>
        <w:rPr>
          <w:sz w:val="20"/>
        </w:rPr>
      </w:pPr>
    </w:p>
    <w:p w14:paraId="18FD4140" w14:textId="77777777" w:rsidR="00434D4E" w:rsidRDefault="00434D4E">
      <w:pPr>
        <w:pStyle w:val="BodyText"/>
        <w:rPr>
          <w:sz w:val="20"/>
        </w:rPr>
      </w:pPr>
    </w:p>
    <w:p w14:paraId="46BCF523" w14:textId="77777777" w:rsidR="00434D4E" w:rsidRDefault="00434D4E">
      <w:pPr>
        <w:pStyle w:val="BodyText"/>
        <w:rPr>
          <w:sz w:val="20"/>
        </w:rPr>
      </w:pPr>
    </w:p>
    <w:p w14:paraId="5A152517" w14:textId="77777777" w:rsidR="00434D4E" w:rsidRDefault="00434D4E">
      <w:pPr>
        <w:pStyle w:val="BodyText"/>
        <w:rPr>
          <w:sz w:val="20"/>
        </w:rPr>
      </w:pPr>
    </w:p>
    <w:p w14:paraId="783CDA57" w14:textId="77777777" w:rsidR="00434D4E" w:rsidRDefault="00434D4E">
      <w:pPr>
        <w:pStyle w:val="BodyText"/>
        <w:rPr>
          <w:sz w:val="20"/>
        </w:rPr>
      </w:pPr>
    </w:p>
    <w:p w14:paraId="51912687" w14:textId="77777777" w:rsidR="00434D4E" w:rsidRDefault="00434D4E">
      <w:pPr>
        <w:pStyle w:val="BodyText"/>
        <w:rPr>
          <w:sz w:val="20"/>
        </w:rPr>
      </w:pPr>
    </w:p>
    <w:p w14:paraId="487FEAAD" w14:textId="77777777" w:rsidR="00434D4E" w:rsidRDefault="00434D4E">
      <w:pPr>
        <w:pStyle w:val="BodyText"/>
        <w:rPr>
          <w:sz w:val="20"/>
        </w:rPr>
      </w:pPr>
    </w:p>
    <w:p w14:paraId="6E5ABC52" w14:textId="77777777" w:rsidR="00434D4E" w:rsidRDefault="00434D4E">
      <w:pPr>
        <w:pStyle w:val="BodyText"/>
        <w:rPr>
          <w:sz w:val="20"/>
        </w:rPr>
      </w:pPr>
    </w:p>
    <w:p w14:paraId="29F78EF3" w14:textId="77777777" w:rsidR="00434D4E" w:rsidRDefault="00434D4E">
      <w:pPr>
        <w:pStyle w:val="BodyText"/>
        <w:rPr>
          <w:sz w:val="20"/>
        </w:rPr>
      </w:pPr>
    </w:p>
    <w:p w14:paraId="1933CF2E" w14:textId="77777777" w:rsidR="00434D4E" w:rsidRDefault="00434D4E">
      <w:pPr>
        <w:pStyle w:val="BodyText"/>
        <w:rPr>
          <w:sz w:val="20"/>
        </w:rPr>
      </w:pPr>
    </w:p>
    <w:p w14:paraId="739FD573" w14:textId="77777777" w:rsidR="00434D4E" w:rsidRDefault="00434D4E">
      <w:pPr>
        <w:pStyle w:val="BodyText"/>
        <w:rPr>
          <w:sz w:val="20"/>
        </w:rPr>
      </w:pPr>
    </w:p>
    <w:p w14:paraId="55CC9064" w14:textId="77777777" w:rsidR="00434D4E" w:rsidRDefault="00434D4E">
      <w:pPr>
        <w:pStyle w:val="BodyText"/>
        <w:rPr>
          <w:sz w:val="20"/>
        </w:rPr>
      </w:pPr>
    </w:p>
    <w:p w14:paraId="23CC30A9" w14:textId="77777777" w:rsidR="00434D4E" w:rsidRDefault="00434D4E">
      <w:pPr>
        <w:pStyle w:val="BodyText"/>
        <w:rPr>
          <w:sz w:val="20"/>
        </w:rPr>
      </w:pPr>
    </w:p>
    <w:p w14:paraId="6B737F2F" w14:textId="77777777" w:rsidR="00434D4E" w:rsidRDefault="00434D4E">
      <w:pPr>
        <w:pStyle w:val="BodyText"/>
        <w:rPr>
          <w:sz w:val="20"/>
        </w:rPr>
      </w:pPr>
    </w:p>
    <w:p w14:paraId="48E32C54" w14:textId="77777777" w:rsidR="00434D4E" w:rsidRDefault="00434D4E">
      <w:pPr>
        <w:pStyle w:val="BodyText"/>
        <w:rPr>
          <w:sz w:val="20"/>
        </w:rPr>
      </w:pPr>
    </w:p>
    <w:p w14:paraId="4E286EE7" w14:textId="77777777" w:rsidR="00434D4E" w:rsidRDefault="00434D4E">
      <w:pPr>
        <w:pStyle w:val="BodyText"/>
        <w:rPr>
          <w:sz w:val="20"/>
        </w:rPr>
      </w:pPr>
    </w:p>
    <w:p w14:paraId="00336C56" w14:textId="77777777" w:rsidR="00434D4E" w:rsidRDefault="00434D4E">
      <w:pPr>
        <w:pStyle w:val="BodyText"/>
        <w:rPr>
          <w:sz w:val="20"/>
        </w:rPr>
      </w:pPr>
    </w:p>
    <w:p w14:paraId="4FCFDF9B" w14:textId="77777777" w:rsidR="00434D4E" w:rsidRDefault="00434D4E">
      <w:pPr>
        <w:pStyle w:val="BodyText"/>
        <w:rPr>
          <w:sz w:val="20"/>
        </w:rPr>
      </w:pPr>
    </w:p>
    <w:p w14:paraId="74C21845" w14:textId="77777777" w:rsidR="00434D4E" w:rsidRDefault="00434D4E">
      <w:pPr>
        <w:pStyle w:val="BodyText"/>
        <w:rPr>
          <w:sz w:val="20"/>
        </w:rPr>
      </w:pPr>
    </w:p>
    <w:p w14:paraId="552A0AEC" w14:textId="77777777" w:rsidR="00434D4E" w:rsidRDefault="00434D4E">
      <w:pPr>
        <w:pStyle w:val="BodyText"/>
        <w:rPr>
          <w:sz w:val="20"/>
        </w:rPr>
      </w:pPr>
    </w:p>
    <w:p w14:paraId="48F1E350" w14:textId="77777777" w:rsidR="00434D4E" w:rsidRDefault="00434D4E">
      <w:pPr>
        <w:pStyle w:val="BodyText"/>
        <w:rPr>
          <w:sz w:val="20"/>
        </w:rPr>
      </w:pPr>
    </w:p>
    <w:p w14:paraId="02AA5D44" w14:textId="77777777" w:rsidR="00434D4E" w:rsidRDefault="00434D4E">
      <w:pPr>
        <w:pStyle w:val="BodyText"/>
        <w:rPr>
          <w:sz w:val="20"/>
        </w:rPr>
      </w:pPr>
    </w:p>
    <w:p w14:paraId="5CC8AE14" w14:textId="77777777" w:rsidR="00434D4E" w:rsidRDefault="00434D4E">
      <w:pPr>
        <w:pStyle w:val="BodyText"/>
        <w:rPr>
          <w:sz w:val="20"/>
        </w:rPr>
      </w:pPr>
    </w:p>
    <w:p w14:paraId="19CB0DD6" w14:textId="77777777" w:rsidR="00434D4E" w:rsidRDefault="00434D4E">
      <w:pPr>
        <w:pStyle w:val="BodyText"/>
        <w:rPr>
          <w:sz w:val="20"/>
        </w:rPr>
      </w:pPr>
    </w:p>
    <w:p w14:paraId="1DDE89AF" w14:textId="77777777" w:rsidR="00434D4E" w:rsidRDefault="00434D4E">
      <w:pPr>
        <w:pStyle w:val="BodyText"/>
        <w:rPr>
          <w:sz w:val="20"/>
        </w:rPr>
      </w:pPr>
    </w:p>
    <w:p w14:paraId="7D54C83A" w14:textId="77777777" w:rsidR="00434D4E" w:rsidRDefault="00434D4E">
      <w:pPr>
        <w:pStyle w:val="BodyText"/>
        <w:rPr>
          <w:sz w:val="20"/>
        </w:rPr>
      </w:pPr>
    </w:p>
    <w:p w14:paraId="3892481D" w14:textId="77777777" w:rsidR="00434D4E" w:rsidRDefault="00434D4E">
      <w:pPr>
        <w:pStyle w:val="BodyText"/>
        <w:rPr>
          <w:sz w:val="20"/>
        </w:rPr>
      </w:pPr>
    </w:p>
    <w:p w14:paraId="5EE561DE" w14:textId="77777777" w:rsidR="00434D4E" w:rsidRDefault="00434D4E">
      <w:pPr>
        <w:pStyle w:val="BodyText"/>
        <w:rPr>
          <w:sz w:val="20"/>
        </w:rPr>
      </w:pPr>
    </w:p>
    <w:p w14:paraId="20E8599E" w14:textId="77777777" w:rsidR="00434D4E" w:rsidRDefault="00434D4E">
      <w:pPr>
        <w:pStyle w:val="BodyText"/>
        <w:rPr>
          <w:sz w:val="20"/>
        </w:rPr>
      </w:pPr>
    </w:p>
    <w:p w14:paraId="0CC2BF52" w14:textId="77777777" w:rsidR="00434D4E" w:rsidRDefault="00434D4E">
      <w:pPr>
        <w:pStyle w:val="BodyText"/>
        <w:rPr>
          <w:sz w:val="20"/>
        </w:rPr>
      </w:pPr>
    </w:p>
    <w:p w14:paraId="263253C1" w14:textId="77777777" w:rsidR="00434D4E" w:rsidRDefault="00434D4E">
      <w:pPr>
        <w:pStyle w:val="BodyText"/>
        <w:rPr>
          <w:sz w:val="20"/>
        </w:rPr>
      </w:pPr>
    </w:p>
    <w:p w14:paraId="73C3D7F8" w14:textId="77777777" w:rsidR="00434D4E" w:rsidRDefault="00434D4E">
      <w:pPr>
        <w:pStyle w:val="BodyText"/>
        <w:rPr>
          <w:sz w:val="20"/>
        </w:rPr>
      </w:pPr>
    </w:p>
    <w:p w14:paraId="3B414286" w14:textId="77777777" w:rsidR="00434D4E" w:rsidRDefault="00434D4E">
      <w:pPr>
        <w:pStyle w:val="BodyText"/>
        <w:rPr>
          <w:sz w:val="20"/>
        </w:rPr>
      </w:pPr>
    </w:p>
    <w:p w14:paraId="51A1EB37" w14:textId="77777777" w:rsidR="00434D4E" w:rsidRDefault="00434D4E">
      <w:pPr>
        <w:pStyle w:val="BodyText"/>
        <w:rPr>
          <w:sz w:val="20"/>
        </w:rPr>
      </w:pPr>
    </w:p>
    <w:p w14:paraId="4BC98355" w14:textId="77777777" w:rsidR="00434D4E" w:rsidRDefault="00434D4E">
      <w:pPr>
        <w:pStyle w:val="BodyText"/>
        <w:rPr>
          <w:sz w:val="20"/>
        </w:rPr>
      </w:pPr>
    </w:p>
    <w:p w14:paraId="0CC0325E" w14:textId="77777777" w:rsidR="00434D4E" w:rsidRDefault="00434D4E">
      <w:pPr>
        <w:pStyle w:val="BodyText"/>
        <w:rPr>
          <w:sz w:val="20"/>
        </w:rPr>
      </w:pPr>
    </w:p>
    <w:p w14:paraId="4458F57F" w14:textId="77777777" w:rsidR="00434D4E" w:rsidRDefault="00434D4E">
      <w:pPr>
        <w:pStyle w:val="BodyText"/>
        <w:rPr>
          <w:sz w:val="20"/>
        </w:rPr>
      </w:pPr>
    </w:p>
    <w:p w14:paraId="23CEEF91" w14:textId="77777777" w:rsidR="00434D4E" w:rsidRDefault="00434D4E">
      <w:pPr>
        <w:pStyle w:val="BodyText"/>
        <w:rPr>
          <w:sz w:val="20"/>
        </w:rPr>
      </w:pPr>
    </w:p>
    <w:p w14:paraId="54C94CC4" w14:textId="77777777" w:rsidR="00434D4E" w:rsidRDefault="00434D4E">
      <w:pPr>
        <w:pStyle w:val="BodyText"/>
        <w:rPr>
          <w:sz w:val="20"/>
        </w:rPr>
      </w:pPr>
    </w:p>
    <w:p w14:paraId="4992D2CB" w14:textId="77777777" w:rsidR="00434D4E" w:rsidRDefault="00434D4E">
      <w:pPr>
        <w:pStyle w:val="BodyText"/>
        <w:rPr>
          <w:sz w:val="20"/>
        </w:rPr>
      </w:pPr>
    </w:p>
    <w:p w14:paraId="20AD9C8D" w14:textId="77777777" w:rsidR="00434D4E" w:rsidRDefault="00434D4E">
      <w:pPr>
        <w:pStyle w:val="BodyText"/>
        <w:rPr>
          <w:sz w:val="20"/>
        </w:rPr>
      </w:pPr>
    </w:p>
    <w:p w14:paraId="3F5B88CB" w14:textId="77777777" w:rsidR="00434D4E" w:rsidRDefault="00434D4E">
      <w:pPr>
        <w:pStyle w:val="BodyText"/>
        <w:rPr>
          <w:sz w:val="20"/>
        </w:rPr>
      </w:pPr>
    </w:p>
    <w:p w14:paraId="359B96BC" w14:textId="77777777" w:rsidR="00434D4E" w:rsidRDefault="00434D4E">
      <w:pPr>
        <w:pStyle w:val="BodyText"/>
        <w:rPr>
          <w:sz w:val="20"/>
        </w:rPr>
      </w:pPr>
    </w:p>
    <w:p w14:paraId="2CF26C9C" w14:textId="77777777" w:rsidR="00434D4E" w:rsidRDefault="00434D4E">
      <w:pPr>
        <w:pStyle w:val="BodyText"/>
        <w:rPr>
          <w:sz w:val="20"/>
        </w:rPr>
      </w:pPr>
    </w:p>
    <w:p w14:paraId="6B3D6CFE" w14:textId="77777777" w:rsidR="00434D4E" w:rsidRDefault="00434D4E">
      <w:pPr>
        <w:pStyle w:val="BodyText"/>
        <w:rPr>
          <w:sz w:val="20"/>
        </w:rPr>
      </w:pPr>
    </w:p>
    <w:p w14:paraId="2E8B41B0" w14:textId="77777777" w:rsidR="00434D4E" w:rsidRDefault="00434D4E">
      <w:pPr>
        <w:pStyle w:val="BodyText"/>
        <w:rPr>
          <w:sz w:val="20"/>
        </w:rPr>
      </w:pPr>
    </w:p>
    <w:p w14:paraId="2F63C8B1" w14:textId="77777777" w:rsidR="00434D4E" w:rsidRDefault="00434D4E">
      <w:pPr>
        <w:pStyle w:val="BodyText"/>
        <w:spacing w:before="3"/>
        <w:rPr>
          <w:sz w:val="16"/>
        </w:rPr>
      </w:pPr>
    </w:p>
    <w:p w14:paraId="2216FA48" w14:textId="77777777" w:rsidR="00434D4E" w:rsidRDefault="002E7824">
      <w:pPr>
        <w:pStyle w:val="Heading2"/>
      </w:pPr>
      <w:r>
        <w:t>9</w:t>
      </w:r>
    </w:p>
    <w:p w14:paraId="668C56AC" w14:textId="77777777" w:rsidR="00434D4E" w:rsidRDefault="00434D4E">
      <w:pPr>
        <w:sectPr w:rsidR="00434D4E">
          <w:pgSz w:w="11910" w:h="16840"/>
          <w:pgMar w:top="860" w:right="620" w:bottom="0" w:left="980" w:header="720" w:footer="720" w:gutter="0"/>
          <w:cols w:space="720"/>
        </w:sectPr>
      </w:pPr>
    </w:p>
    <w:p w14:paraId="30E5FF5E"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p w14:paraId="02828ECC" w14:textId="77777777" w:rsidR="00434D4E" w:rsidRDefault="002E7824">
      <w:pPr>
        <w:spacing w:before="27" w:after="22"/>
        <w:ind w:left="265"/>
        <w:rPr>
          <w:sz w:val="16"/>
          <w:szCs w:val="16"/>
        </w:rPr>
      </w:pPr>
      <w:r w:rsidRPr="18A947CB">
        <w:rPr>
          <w:color w:val="A5A5A5"/>
          <w:w w:val="105"/>
          <w:sz w:val="16"/>
          <w:szCs w:val="16"/>
        </w:rPr>
        <w:t>Includes new definitions</w:t>
      </w:r>
    </w:p>
    <w:tbl>
      <w:tblPr>
        <w:tblW w:w="14121"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1638"/>
        <w:gridCol w:w="6690"/>
        <w:gridCol w:w="5793"/>
      </w:tblGrid>
      <w:tr w:rsidR="00434D4E" w14:paraId="21382EE7" w14:textId="77777777" w:rsidTr="54CE7567">
        <w:trPr>
          <w:trHeight w:val="592"/>
        </w:trPr>
        <w:tc>
          <w:tcPr>
            <w:tcW w:w="1638" w:type="dxa"/>
            <w:shd w:val="clear" w:color="auto" w:fill="EDEDED"/>
          </w:tcPr>
          <w:p w14:paraId="65ACCCD3" w14:textId="77777777" w:rsidR="00434D4E" w:rsidRPr="004C70C0" w:rsidRDefault="00434D4E">
            <w:pPr>
              <w:pStyle w:val="TableParagraph"/>
              <w:rPr>
                <w:rFonts w:asciiTheme="majorHAnsi" w:hAnsiTheme="majorHAnsi"/>
              </w:rPr>
            </w:pPr>
          </w:p>
        </w:tc>
        <w:tc>
          <w:tcPr>
            <w:tcW w:w="6690" w:type="dxa"/>
            <w:shd w:val="clear" w:color="auto" w:fill="EDEDED"/>
          </w:tcPr>
          <w:p w14:paraId="313A94A5" w14:textId="6BE12C70" w:rsidR="00434D4E" w:rsidRPr="004C70C0" w:rsidRDefault="00480F56">
            <w:pPr>
              <w:pStyle w:val="TableParagraph"/>
              <w:spacing w:before="181"/>
              <w:ind w:left="519"/>
              <w:rPr>
                <w:rFonts w:asciiTheme="majorHAnsi" w:hAnsiTheme="majorHAnsi"/>
                <w:highlight w:val="yellow"/>
              </w:rPr>
            </w:pPr>
            <w:r w:rsidRPr="00150A50">
              <w:rPr>
                <w:rFonts w:asciiTheme="majorHAnsi" w:hAnsiTheme="majorHAnsi"/>
                <w:b/>
                <w:bCs/>
                <w:color w:val="333333"/>
                <w:w w:val="105"/>
              </w:rPr>
              <w:t>Alternative text amendment proposal</w:t>
            </w:r>
          </w:p>
        </w:tc>
        <w:tc>
          <w:tcPr>
            <w:tcW w:w="5793" w:type="dxa"/>
            <w:shd w:val="clear" w:color="auto" w:fill="EDEDED"/>
          </w:tcPr>
          <w:p w14:paraId="5C7575E1" w14:textId="384EE94E" w:rsidR="00434D4E" w:rsidRPr="004C70C0" w:rsidRDefault="00480F56">
            <w:pPr>
              <w:pStyle w:val="TableParagraph"/>
              <w:spacing w:before="68"/>
              <w:ind w:left="611" w:right="507"/>
              <w:jc w:val="center"/>
              <w:rPr>
                <w:rFonts w:asciiTheme="majorHAnsi" w:hAnsiTheme="majorHAnsi"/>
              </w:rPr>
            </w:pPr>
            <w:r w:rsidRPr="004C70C0">
              <w:rPr>
                <w:rFonts w:asciiTheme="majorHAnsi" w:hAnsiTheme="majorHAnsi"/>
                <w:color w:val="333333"/>
                <w:w w:val="105"/>
              </w:rPr>
              <w:t>Comment on the ACER draft amendments</w:t>
            </w:r>
          </w:p>
        </w:tc>
      </w:tr>
      <w:tr w:rsidR="00434D4E" w14:paraId="14930702" w14:textId="77777777" w:rsidTr="54CE7567">
        <w:trPr>
          <w:trHeight w:val="345"/>
        </w:trPr>
        <w:tc>
          <w:tcPr>
            <w:tcW w:w="1638" w:type="dxa"/>
            <w:shd w:val="clear" w:color="auto" w:fill="EDEDED"/>
          </w:tcPr>
          <w:p w14:paraId="036C188E"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2(1)</w:t>
            </w:r>
          </w:p>
        </w:tc>
        <w:tc>
          <w:tcPr>
            <w:tcW w:w="6690" w:type="dxa"/>
          </w:tcPr>
          <w:p w14:paraId="64F6C1BF" w14:textId="77777777" w:rsidR="00434D4E" w:rsidRPr="004C70C0" w:rsidRDefault="00434D4E">
            <w:pPr>
              <w:pStyle w:val="TableParagraph"/>
              <w:rPr>
                <w:rFonts w:asciiTheme="majorHAnsi" w:hAnsiTheme="majorHAnsi"/>
              </w:rPr>
            </w:pPr>
          </w:p>
        </w:tc>
        <w:tc>
          <w:tcPr>
            <w:tcW w:w="5793" w:type="dxa"/>
          </w:tcPr>
          <w:p w14:paraId="6973A522" w14:textId="77777777" w:rsidR="00434D4E" w:rsidRPr="004C70C0" w:rsidRDefault="00434D4E">
            <w:pPr>
              <w:pStyle w:val="TableParagraph"/>
              <w:rPr>
                <w:rFonts w:asciiTheme="majorHAnsi" w:hAnsiTheme="majorHAnsi"/>
              </w:rPr>
            </w:pPr>
          </w:p>
        </w:tc>
      </w:tr>
      <w:tr w:rsidR="00434D4E" w14:paraId="7C9AA314" w14:textId="77777777" w:rsidTr="54CE7567">
        <w:trPr>
          <w:trHeight w:val="345"/>
        </w:trPr>
        <w:tc>
          <w:tcPr>
            <w:tcW w:w="1638" w:type="dxa"/>
            <w:shd w:val="clear" w:color="auto" w:fill="EDEDED"/>
          </w:tcPr>
          <w:p w14:paraId="6780A2A7"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2(2)</w:t>
            </w:r>
          </w:p>
        </w:tc>
        <w:tc>
          <w:tcPr>
            <w:tcW w:w="6690" w:type="dxa"/>
          </w:tcPr>
          <w:p w14:paraId="4CECD315" w14:textId="77777777" w:rsidR="00434D4E" w:rsidRPr="004C70C0" w:rsidRDefault="00434D4E">
            <w:pPr>
              <w:pStyle w:val="TableParagraph"/>
              <w:rPr>
                <w:rFonts w:asciiTheme="majorHAnsi" w:hAnsiTheme="majorHAnsi"/>
              </w:rPr>
            </w:pPr>
          </w:p>
        </w:tc>
        <w:tc>
          <w:tcPr>
            <w:tcW w:w="5793" w:type="dxa"/>
          </w:tcPr>
          <w:p w14:paraId="346AB47B" w14:textId="77777777" w:rsidR="00434D4E" w:rsidRPr="004C70C0" w:rsidRDefault="00434D4E">
            <w:pPr>
              <w:pStyle w:val="TableParagraph"/>
              <w:rPr>
                <w:rFonts w:asciiTheme="majorHAnsi" w:hAnsiTheme="majorHAnsi"/>
              </w:rPr>
            </w:pPr>
          </w:p>
        </w:tc>
      </w:tr>
      <w:tr w:rsidR="00434D4E" w14:paraId="369B11C1" w14:textId="77777777" w:rsidTr="54CE7567">
        <w:trPr>
          <w:trHeight w:val="345"/>
        </w:trPr>
        <w:tc>
          <w:tcPr>
            <w:tcW w:w="1638" w:type="dxa"/>
            <w:shd w:val="clear" w:color="auto" w:fill="EDEDED"/>
          </w:tcPr>
          <w:p w14:paraId="536F32A5" w14:textId="77777777" w:rsidR="00434D4E" w:rsidRPr="004C70C0" w:rsidRDefault="002E7824">
            <w:pPr>
              <w:pStyle w:val="TableParagraph"/>
              <w:spacing w:before="57"/>
              <w:ind w:left="157"/>
              <w:rPr>
                <w:rFonts w:asciiTheme="majorHAnsi" w:hAnsiTheme="majorHAnsi"/>
              </w:rPr>
            </w:pPr>
            <w:r w:rsidRPr="00150A50">
              <w:rPr>
                <w:rFonts w:asciiTheme="majorHAnsi" w:hAnsiTheme="majorHAnsi"/>
                <w:color w:val="333333"/>
                <w:w w:val="105"/>
              </w:rPr>
              <w:t>Article 2(3)</w:t>
            </w:r>
          </w:p>
        </w:tc>
        <w:tc>
          <w:tcPr>
            <w:tcW w:w="6690" w:type="dxa"/>
          </w:tcPr>
          <w:p w14:paraId="6BF6D1DC" w14:textId="4372EDEA" w:rsidR="00434D4E" w:rsidRPr="004C70C0" w:rsidRDefault="00434D4E" w:rsidP="01F4BDD5">
            <w:pPr>
              <w:pStyle w:val="TableParagraph"/>
              <w:rPr>
                <w:rFonts w:asciiTheme="majorHAnsi" w:hAnsiTheme="majorHAnsi" w:cstheme="minorBidi"/>
              </w:rPr>
            </w:pPr>
          </w:p>
        </w:tc>
        <w:tc>
          <w:tcPr>
            <w:tcW w:w="5793" w:type="dxa"/>
          </w:tcPr>
          <w:p w14:paraId="76DDD0AA" w14:textId="2B1DFDA1" w:rsidR="00270DBF" w:rsidRPr="004C70C0" w:rsidRDefault="00270DBF">
            <w:pPr>
              <w:pStyle w:val="TableParagraph"/>
              <w:rPr>
                <w:rFonts w:asciiTheme="majorHAnsi" w:hAnsiTheme="majorHAnsi"/>
              </w:rPr>
            </w:pPr>
          </w:p>
        </w:tc>
      </w:tr>
      <w:tr w:rsidR="00434D4E" w14:paraId="1452F8DB" w14:textId="77777777" w:rsidTr="54CE7567">
        <w:trPr>
          <w:trHeight w:val="345"/>
        </w:trPr>
        <w:tc>
          <w:tcPr>
            <w:tcW w:w="1638" w:type="dxa"/>
            <w:shd w:val="clear" w:color="auto" w:fill="EDEDED"/>
          </w:tcPr>
          <w:p w14:paraId="7604E6A9"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2(4)</w:t>
            </w:r>
          </w:p>
        </w:tc>
        <w:tc>
          <w:tcPr>
            <w:tcW w:w="6690" w:type="dxa"/>
          </w:tcPr>
          <w:p w14:paraId="3511E186" w14:textId="77777777" w:rsidR="00434D4E" w:rsidRPr="004C70C0" w:rsidRDefault="00434D4E">
            <w:pPr>
              <w:pStyle w:val="TableParagraph"/>
              <w:rPr>
                <w:rFonts w:asciiTheme="majorHAnsi" w:hAnsiTheme="majorHAnsi"/>
              </w:rPr>
            </w:pPr>
          </w:p>
        </w:tc>
        <w:tc>
          <w:tcPr>
            <w:tcW w:w="5793" w:type="dxa"/>
          </w:tcPr>
          <w:p w14:paraId="0A059C89" w14:textId="77777777" w:rsidR="00434D4E" w:rsidRPr="004C70C0" w:rsidRDefault="00434D4E">
            <w:pPr>
              <w:pStyle w:val="TableParagraph"/>
              <w:rPr>
                <w:rFonts w:asciiTheme="majorHAnsi" w:hAnsiTheme="majorHAnsi"/>
              </w:rPr>
            </w:pPr>
          </w:p>
        </w:tc>
      </w:tr>
      <w:tr w:rsidR="00434D4E" w14:paraId="181325EC" w14:textId="77777777" w:rsidTr="54CE7567">
        <w:trPr>
          <w:trHeight w:val="345"/>
        </w:trPr>
        <w:tc>
          <w:tcPr>
            <w:tcW w:w="1638" w:type="dxa"/>
            <w:shd w:val="clear" w:color="auto" w:fill="EDEDED"/>
          </w:tcPr>
          <w:p w14:paraId="4E21AF2B"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2(5)</w:t>
            </w:r>
          </w:p>
        </w:tc>
        <w:tc>
          <w:tcPr>
            <w:tcW w:w="6690" w:type="dxa"/>
          </w:tcPr>
          <w:p w14:paraId="7D49D4A4" w14:textId="77777777" w:rsidR="00434D4E" w:rsidRPr="004C70C0" w:rsidRDefault="00434D4E">
            <w:pPr>
              <w:pStyle w:val="TableParagraph"/>
              <w:rPr>
                <w:rFonts w:asciiTheme="majorHAnsi" w:hAnsiTheme="majorHAnsi"/>
              </w:rPr>
            </w:pPr>
          </w:p>
        </w:tc>
        <w:tc>
          <w:tcPr>
            <w:tcW w:w="5793" w:type="dxa"/>
          </w:tcPr>
          <w:p w14:paraId="146F977C" w14:textId="77777777" w:rsidR="00434D4E" w:rsidRPr="004C70C0" w:rsidRDefault="00434D4E">
            <w:pPr>
              <w:pStyle w:val="TableParagraph"/>
              <w:rPr>
                <w:rFonts w:asciiTheme="majorHAnsi" w:hAnsiTheme="majorHAnsi"/>
              </w:rPr>
            </w:pPr>
          </w:p>
        </w:tc>
      </w:tr>
      <w:tr w:rsidR="00434D4E" w14:paraId="131A24E8" w14:textId="77777777" w:rsidTr="54CE7567">
        <w:trPr>
          <w:trHeight w:val="345"/>
        </w:trPr>
        <w:tc>
          <w:tcPr>
            <w:tcW w:w="1638" w:type="dxa"/>
            <w:shd w:val="clear" w:color="auto" w:fill="EDEDED"/>
          </w:tcPr>
          <w:p w14:paraId="31A29937"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2(6)</w:t>
            </w:r>
          </w:p>
        </w:tc>
        <w:tc>
          <w:tcPr>
            <w:tcW w:w="6690" w:type="dxa"/>
          </w:tcPr>
          <w:p w14:paraId="45DC9B96" w14:textId="77777777" w:rsidR="00434D4E" w:rsidRPr="004C70C0" w:rsidRDefault="00434D4E">
            <w:pPr>
              <w:pStyle w:val="TableParagraph"/>
              <w:rPr>
                <w:rFonts w:asciiTheme="majorHAnsi" w:hAnsiTheme="majorHAnsi"/>
              </w:rPr>
            </w:pPr>
          </w:p>
        </w:tc>
        <w:tc>
          <w:tcPr>
            <w:tcW w:w="5793" w:type="dxa"/>
          </w:tcPr>
          <w:p w14:paraId="3B49A3B5" w14:textId="77777777" w:rsidR="00434D4E" w:rsidRPr="004C70C0" w:rsidRDefault="00434D4E">
            <w:pPr>
              <w:pStyle w:val="TableParagraph"/>
              <w:rPr>
                <w:rFonts w:asciiTheme="majorHAnsi" w:hAnsiTheme="majorHAnsi"/>
              </w:rPr>
            </w:pPr>
          </w:p>
        </w:tc>
      </w:tr>
      <w:tr w:rsidR="00434D4E" w14:paraId="5742C519" w14:textId="77777777" w:rsidTr="54CE7567">
        <w:trPr>
          <w:trHeight w:val="345"/>
        </w:trPr>
        <w:tc>
          <w:tcPr>
            <w:tcW w:w="1638" w:type="dxa"/>
            <w:shd w:val="clear" w:color="auto" w:fill="EDEDED"/>
          </w:tcPr>
          <w:p w14:paraId="6D069D10"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2(7)</w:t>
            </w:r>
          </w:p>
        </w:tc>
        <w:tc>
          <w:tcPr>
            <w:tcW w:w="6690" w:type="dxa"/>
          </w:tcPr>
          <w:p w14:paraId="31C46546" w14:textId="77777777" w:rsidR="00434D4E" w:rsidRPr="004C70C0" w:rsidRDefault="00434D4E">
            <w:pPr>
              <w:pStyle w:val="TableParagraph"/>
              <w:rPr>
                <w:rFonts w:asciiTheme="majorHAnsi" w:hAnsiTheme="majorHAnsi"/>
              </w:rPr>
            </w:pPr>
          </w:p>
        </w:tc>
        <w:tc>
          <w:tcPr>
            <w:tcW w:w="5793" w:type="dxa"/>
          </w:tcPr>
          <w:p w14:paraId="566E0F03" w14:textId="77777777" w:rsidR="00434D4E" w:rsidRPr="004C70C0" w:rsidRDefault="00434D4E">
            <w:pPr>
              <w:pStyle w:val="TableParagraph"/>
              <w:rPr>
                <w:rFonts w:asciiTheme="majorHAnsi" w:hAnsiTheme="majorHAnsi"/>
              </w:rPr>
            </w:pPr>
          </w:p>
        </w:tc>
      </w:tr>
      <w:tr w:rsidR="00434D4E" w14:paraId="4725CE77" w14:textId="77777777" w:rsidTr="54CE7567">
        <w:trPr>
          <w:trHeight w:val="345"/>
        </w:trPr>
        <w:tc>
          <w:tcPr>
            <w:tcW w:w="1638" w:type="dxa"/>
            <w:shd w:val="clear" w:color="auto" w:fill="EDEDED"/>
          </w:tcPr>
          <w:p w14:paraId="37903636"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2(8)</w:t>
            </w:r>
          </w:p>
        </w:tc>
        <w:tc>
          <w:tcPr>
            <w:tcW w:w="6690" w:type="dxa"/>
          </w:tcPr>
          <w:p w14:paraId="327C7F33" w14:textId="77777777" w:rsidR="00434D4E" w:rsidRPr="004C70C0" w:rsidRDefault="00434D4E">
            <w:pPr>
              <w:pStyle w:val="TableParagraph"/>
              <w:rPr>
                <w:rFonts w:asciiTheme="majorHAnsi" w:hAnsiTheme="majorHAnsi"/>
              </w:rPr>
            </w:pPr>
          </w:p>
        </w:tc>
        <w:tc>
          <w:tcPr>
            <w:tcW w:w="5793" w:type="dxa"/>
          </w:tcPr>
          <w:p w14:paraId="6D28893D" w14:textId="77777777" w:rsidR="00434D4E" w:rsidRPr="004C70C0" w:rsidRDefault="00434D4E">
            <w:pPr>
              <w:pStyle w:val="TableParagraph"/>
              <w:rPr>
                <w:rFonts w:asciiTheme="majorHAnsi" w:hAnsiTheme="majorHAnsi"/>
              </w:rPr>
            </w:pPr>
          </w:p>
        </w:tc>
      </w:tr>
      <w:tr w:rsidR="00434D4E" w14:paraId="3DBE393B" w14:textId="77777777" w:rsidTr="54CE7567">
        <w:trPr>
          <w:trHeight w:val="345"/>
        </w:trPr>
        <w:tc>
          <w:tcPr>
            <w:tcW w:w="1638" w:type="dxa"/>
            <w:shd w:val="clear" w:color="auto" w:fill="EDEDED"/>
          </w:tcPr>
          <w:p w14:paraId="106E74E3" w14:textId="77777777" w:rsidR="00434D4E" w:rsidRPr="00150A50" w:rsidRDefault="002E7824">
            <w:pPr>
              <w:pStyle w:val="TableParagraph"/>
              <w:spacing w:before="57"/>
              <w:ind w:left="157"/>
              <w:rPr>
                <w:rFonts w:asciiTheme="majorHAnsi" w:hAnsiTheme="majorHAnsi"/>
              </w:rPr>
            </w:pPr>
            <w:r w:rsidRPr="00150A50">
              <w:rPr>
                <w:rFonts w:asciiTheme="majorHAnsi" w:hAnsiTheme="majorHAnsi"/>
                <w:color w:val="333333"/>
                <w:w w:val="105"/>
              </w:rPr>
              <w:t>Article 2(9)</w:t>
            </w:r>
          </w:p>
        </w:tc>
        <w:tc>
          <w:tcPr>
            <w:tcW w:w="6690" w:type="dxa"/>
          </w:tcPr>
          <w:p w14:paraId="7886F124" w14:textId="3897D83D" w:rsidR="00434D4E" w:rsidRPr="002B38F6" w:rsidRDefault="00434D4E" w:rsidP="008E13F0">
            <w:pPr>
              <w:rPr>
                <w:rFonts w:asciiTheme="majorHAnsi" w:hAnsiTheme="majorHAnsi" w:cs="Calibri"/>
                <w:strike/>
                <w:color w:val="000000" w:themeColor="text1"/>
              </w:rPr>
            </w:pPr>
          </w:p>
        </w:tc>
        <w:tc>
          <w:tcPr>
            <w:tcW w:w="5793" w:type="dxa"/>
          </w:tcPr>
          <w:p w14:paraId="6BDDF99F" w14:textId="3AD9BC6F" w:rsidR="007D6BE8" w:rsidRPr="004C70C0" w:rsidRDefault="007D6BE8">
            <w:pPr>
              <w:pStyle w:val="TableParagraph"/>
              <w:rPr>
                <w:rFonts w:asciiTheme="majorHAnsi" w:hAnsiTheme="majorHAnsi"/>
              </w:rPr>
            </w:pPr>
          </w:p>
        </w:tc>
      </w:tr>
      <w:tr w:rsidR="00434D4E" w14:paraId="6DC4E610" w14:textId="77777777" w:rsidTr="54CE7567">
        <w:trPr>
          <w:trHeight w:val="345"/>
        </w:trPr>
        <w:tc>
          <w:tcPr>
            <w:tcW w:w="1638" w:type="dxa"/>
            <w:shd w:val="clear" w:color="auto" w:fill="EDEDED"/>
          </w:tcPr>
          <w:p w14:paraId="45A658A3" w14:textId="77777777" w:rsidR="00434D4E" w:rsidRPr="00150A50" w:rsidRDefault="002E7824">
            <w:pPr>
              <w:pStyle w:val="TableParagraph"/>
              <w:spacing w:before="57"/>
              <w:ind w:left="157"/>
              <w:rPr>
                <w:rFonts w:asciiTheme="majorHAnsi" w:hAnsiTheme="majorHAnsi"/>
              </w:rPr>
            </w:pPr>
            <w:r w:rsidRPr="00150A50">
              <w:rPr>
                <w:rFonts w:asciiTheme="majorHAnsi" w:hAnsiTheme="majorHAnsi"/>
                <w:color w:val="333333"/>
                <w:w w:val="105"/>
              </w:rPr>
              <w:t>Article 2(10)</w:t>
            </w:r>
          </w:p>
        </w:tc>
        <w:tc>
          <w:tcPr>
            <w:tcW w:w="6690" w:type="dxa"/>
          </w:tcPr>
          <w:p w14:paraId="19A334A4" w14:textId="77777777" w:rsidR="00434D4E" w:rsidRPr="004C70C0" w:rsidRDefault="00434D4E">
            <w:pPr>
              <w:pStyle w:val="TableParagraph"/>
              <w:rPr>
                <w:rFonts w:asciiTheme="majorHAnsi" w:hAnsiTheme="majorHAnsi"/>
              </w:rPr>
            </w:pPr>
          </w:p>
        </w:tc>
        <w:tc>
          <w:tcPr>
            <w:tcW w:w="5793" w:type="dxa"/>
          </w:tcPr>
          <w:p w14:paraId="25273FBC" w14:textId="11414061" w:rsidR="005D184D" w:rsidRPr="004C70C0" w:rsidRDefault="005D184D">
            <w:pPr>
              <w:pStyle w:val="TableParagraph"/>
              <w:rPr>
                <w:rFonts w:asciiTheme="majorHAnsi" w:hAnsiTheme="majorHAnsi" w:cstheme="minorHAnsi"/>
              </w:rPr>
            </w:pPr>
          </w:p>
        </w:tc>
      </w:tr>
      <w:tr w:rsidR="00434D4E" w14:paraId="5447A508" w14:textId="77777777" w:rsidTr="54CE7567">
        <w:trPr>
          <w:trHeight w:val="345"/>
        </w:trPr>
        <w:tc>
          <w:tcPr>
            <w:tcW w:w="1638" w:type="dxa"/>
            <w:shd w:val="clear" w:color="auto" w:fill="EDEDED"/>
          </w:tcPr>
          <w:p w14:paraId="35BADAB1" w14:textId="77777777" w:rsidR="00434D4E" w:rsidRPr="00150A50" w:rsidRDefault="002E7824">
            <w:pPr>
              <w:pStyle w:val="TableParagraph"/>
              <w:spacing w:before="57"/>
              <w:ind w:left="157"/>
              <w:rPr>
                <w:rFonts w:asciiTheme="majorHAnsi" w:hAnsiTheme="majorHAnsi"/>
              </w:rPr>
            </w:pPr>
            <w:r w:rsidRPr="00150A50">
              <w:rPr>
                <w:rFonts w:asciiTheme="majorHAnsi" w:hAnsiTheme="majorHAnsi"/>
                <w:color w:val="333333"/>
                <w:w w:val="105"/>
              </w:rPr>
              <w:t>Article 2(10a)</w:t>
            </w:r>
          </w:p>
        </w:tc>
        <w:tc>
          <w:tcPr>
            <w:tcW w:w="6690" w:type="dxa"/>
          </w:tcPr>
          <w:p w14:paraId="5C647AE9" w14:textId="344F7254" w:rsidR="00434D4E" w:rsidRPr="004C70C0" w:rsidRDefault="00434D4E">
            <w:pPr>
              <w:pStyle w:val="TableParagraph"/>
              <w:rPr>
                <w:rFonts w:asciiTheme="majorHAnsi" w:hAnsiTheme="majorHAnsi"/>
              </w:rPr>
            </w:pPr>
          </w:p>
        </w:tc>
        <w:tc>
          <w:tcPr>
            <w:tcW w:w="5793" w:type="dxa"/>
          </w:tcPr>
          <w:p w14:paraId="15CC28D8" w14:textId="77777777" w:rsidR="00434D4E" w:rsidRPr="004C70C0" w:rsidRDefault="00434D4E">
            <w:pPr>
              <w:pStyle w:val="TableParagraph"/>
              <w:rPr>
                <w:rFonts w:asciiTheme="majorHAnsi" w:hAnsiTheme="majorHAnsi" w:cstheme="minorHAnsi"/>
              </w:rPr>
            </w:pPr>
          </w:p>
        </w:tc>
      </w:tr>
      <w:tr w:rsidR="00434D4E" w14:paraId="79F5DDE0" w14:textId="77777777" w:rsidTr="54CE7567">
        <w:trPr>
          <w:trHeight w:val="342"/>
        </w:trPr>
        <w:tc>
          <w:tcPr>
            <w:tcW w:w="1638" w:type="dxa"/>
            <w:tcBorders>
              <w:bottom w:val="single" w:sz="8" w:space="0" w:color="BABABA"/>
            </w:tcBorders>
            <w:shd w:val="clear" w:color="auto" w:fill="EDEDED"/>
          </w:tcPr>
          <w:p w14:paraId="5B931772" w14:textId="77777777" w:rsidR="00434D4E" w:rsidRPr="00150A50" w:rsidRDefault="002E7824">
            <w:pPr>
              <w:pStyle w:val="TableParagraph"/>
              <w:spacing w:before="57"/>
              <w:ind w:left="157"/>
              <w:rPr>
                <w:rFonts w:asciiTheme="majorHAnsi" w:hAnsiTheme="majorHAnsi"/>
              </w:rPr>
            </w:pPr>
            <w:r w:rsidRPr="00150A50">
              <w:rPr>
                <w:rFonts w:asciiTheme="majorHAnsi" w:hAnsiTheme="majorHAnsi"/>
                <w:color w:val="333333"/>
                <w:w w:val="105"/>
              </w:rPr>
              <w:t>Article 2(11)</w:t>
            </w:r>
          </w:p>
        </w:tc>
        <w:tc>
          <w:tcPr>
            <w:tcW w:w="6690" w:type="dxa"/>
            <w:tcBorders>
              <w:bottom w:val="single" w:sz="8" w:space="0" w:color="BABABA"/>
            </w:tcBorders>
          </w:tcPr>
          <w:p w14:paraId="34F74DB3" w14:textId="77777777" w:rsidR="00434D4E" w:rsidRPr="004C70C0" w:rsidRDefault="00434D4E">
            <w:pPr>
              <w:pStyle w:val="TableParagraph"/>
              <w:rPr>
                <w:rFonts w:asciiTheme="majorHAnsi" w:hAnsiTheme="majorHAnsi"/>
              </w:rPr>
            </w:pPr>
          </w:p>
        </w:tc>
        <w:tc>
          <w:tcPr>
            <w:tcW w:w="5793" w:type="dxa"/>
            <w:tcBorders>
              <w:bottom w:val="single" w:sz="8" w:space="0" w:color="BABABA"/>
            </w:tcBorders>
          </w:tcPr>
          <w:p w14:paraId="0E6CAB57" w14:textId="77777777" w:rsidR="00434D4E" w:rsidRPr="004C70C0" w:rsidRDefault="00434D4E">
            <w:pPr>
              <w:pStyle w:val="TableParagraph"/>
              <w:rPr>
                <w:rFonts w:asciiTheme="majorHAnsi" w:hAnsiTheme="majorHAnsi"/>
              </w:rPr>
            </w:pPr>
          </w:p>
        </w:tc>
      </w:tr>
      <w:tr w:rsidR="00434D4E" w14:paraId="1E5A737B" w14:textId="77777777" w:rsidTr="54CE7567">
        <w:trPr>
          <w:trHeight w:val="342"/>
        </w:trPr>
        <w:tc>
          <w:tcPr>
            <w:tcW w:w="1638" w:type="dxa"/>
            <w:tcBorders>
              <w:top w:val="single" w:sz="8" w:space="0" w:color="BABABA"/>
            </w:tcBorders>
            <w:shd w:val="clear" w:color="auto" w:fill="EDEDED"/>
          </w:tcPr>
          <w:p w14:paraId="684DE032" w14:textId="77777777" w:rsidR="00434D4E" w:rsidRPr="00150A50" w:rsidRDefault="002E7824">
            <w:pPr>
              <w:pStyle w:val="TableParagraph"/>
              <w:spacing w:before="55"/>
              <w:ind w:left="157"/>
              <w:rPr>
                <w:rFonts w:asciiTheme="majorHAnsi" w:hAnsiTheme="majorHAnsi"/>
              </w:rPr>
            </w:pPr>
            <w:r w:rsidRPr="00150A50">
              <w:rPr>
                <w:rFonts w:asciiTheme="majorHAnsi" w:hAnsiTheme="majorHAnsi"/>
                <w:color w:val="333333"/>
                <w:w w:val="105"/>
              </w:rPr>
              <w:t>Article 2(12)</w:t>
            </w:r>
          </w:p>
        </w:tc>
        <w:tc>
          <w:tcPr>
            <w:tcW w:w="6690" w:type="dxa"/>
            <w:tcBorders>
              <w:top w:val="single" w:sz="8" w:space="0" w:color="BABABA"/>
            </w:tcBorders>
          </w:tcPr>
          <w:p w14:paraId="0E9EC7E4" w14:textId="00DBEE3C" w:rsidR="00434D4E" w:rsidRPr="004C70C0" w:rsidRDefault="00434D4E">
            <w:pPr>
              <w:pStyle w:val="TableParagraph"/>
              <w:rPr>
                <w:rFonts w:asciiTheme="majorHAnsi" w:hAnsiTheme="majorHAnsi" w:cstheme="minorBidi"/>
              </w:rPr>
            </w:pPr>
          </w:p>
        </w:tc>
        <w:tc>
          <w:tcPr>
            <w:tcW w:w="5793" w:type="dxa"/>
            <w:tcBorders>
              <w:top w:val="single" w:sz="8" w:space="0" w:color="BABABA"/>
            </w:tcBorders>
          </w:tcPr>
          <w:p w14:paraId="7C67349D" w14:textId="66E1D602" w:rsidR="00434D4E" w:rsidRPr="004C70C0" w:rsidRDefault="00434D4E" w:rsidP="00B07AC8">
            <w:pPr>
              <w:rPr>
                <w:rFonts w:asciiTheme="majorHAnsi" w:eastAsia="Times New Roman" w:hAnsiTheme="majorHAnsi" w:cs="Calibri"/>
                <w:color w:val="000000"/>
              </w:rPr>
            </w:pPr>
          </w:p>
        </w:tc>
      </w:tr>
      <w:tr w:rsidR="00434D4E" w14:paraId="63D4414B" w14:textId="77777777" w:rsidTr="54CE7567">
        <w:trPr>
          <w:trHeight w:val="345"/>
        </w:trPr>
        <w:tc>
          <w:tcPr>
            <w:tcW w:w="1638" w:type="dxa"/>
            <w:shd w:val="clear" w:color="auto" w:fill="EDEDED"/>
          </w:tcPr>
          <w:p w14:paraId="0F0D06AF"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2(13)</w:t>
            </w:r>
          </w:p>
        </w:tc>
        <w:tc>
          <w:tcPr>
            <w:tcW w:w="6690" w:type="dxa"/>
          </w:tcPr>
          <w:p w14:paraId="01C6289E" w14:textId="77777777" w:rsidR="00434D4E" w:rsidRPr="004C70C0" w:rsidRDefault="00434D4E">
            <w:pPr>
              <w:pStyle w:val="TableParagraph"/>
              <w:rPr>
                <w:rFonts w:asciiTheme="majorHAnsi" w:hAnsiTheme="majorHAnsi"/>
              </w:rPr>
            </w:pPr>
          </w:p>
        </w:tc>
        <w:tc>
          <w:tcPr>
            <w:tcW w:w="5793" w:type="dxa"/>
          </w:tcPr>
          <w:p w14:paraId="2A10DBFD" w14:textId="77777777" w:rsidR="00434D4E" w:rsidRPr="004C70C0" w:rsidRDefault="00434D4E">
            <w:pPr>
              <w:pStyle w:val="TableParagraph"/>
              <w:rPr>
                <w:rFonts w:asciiTheme="majorHAnsi" w:hAnsiTheme="majorHAnsi"/>
              </w:rPr>
            </w:pPr>
          </w:p>
        </w:tc>
      </w:tr>
      <w:tr w:rsidR="00434D4E" w14:paraId="321746B9" w14:textId="77777777" w:rsidTr="54CE7567">
        <w:trPr>
          <w:trHeight w:val="345"/>
        </w:trPr>
        <w:tc>
          <w:tcPr>
            <w:tcW w:w="1638" w:type="dxa"/>
            <w:shd w:val="clear" w:color="auto" w:fill="EDEDED"/>
          </w:tcPr>
          <w:p w14:paraId="60D9B68E"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2(14)</w:t>
            </w:r>
          </w:p>
        </w:tc>
        <w:tc>
          <w:tcPr>
            <w:tcW w:w="6690" w:type="dxa"/>
          </w:tcPr>
          <w:p w14:paraId="1B3D5D66" w14:textId="77777777" w:rsidR="00434D4E" w:rsidRPr="004C70C0" w:rsidRDefault="00434D4E">
            <w:pPr>
              <w:pStyle w:val="TableParagraph"/>
              <w:rPr>
                <w:rFonts w:asciiTheme="majorHAnsi" w:hAnsiTheme="majorHAnsi"/>
              </w:rPr>
            </w:pPr>
          </w:p>
        </w:tc>
        <w:tc>
          <w:tcPr>
            <w:tcW w:w="5793" w:type="dxa"/>
          </w:tcPr>
          <w:p w14:paraId="1C34D68B" w14:textId="77777777" w:rsidR="00434D4E" w:rsidRPr="004C70C0" w:rsidRDefault="00434D4E">
            <w:pPr>
              <w:pStyle w:val="TableParagraph"/>
              <w:rPr>
                <w:rFonts w:asciiTheme="majorHAnsi" w:hAnsiTheme="majorHAnsi"/>
              </w:rPr>
            </w:pPr>
          </w:p>
        </w:tc>
      </w:tr>
      <w:tr w:rsidR="00434D4E" w14:paraId="386407AC" w14:textId="77777777" w:rsidTr="54CE7567">
        <w:trPr>
          <w:trHeight w:val="345"/>
        </w:trPr>
        <w:tc>
          <w:tcPr>
            <w:tcW w:w="1638" w:type="dxa"/>
            <w:shd w:val="clear" w:color="auto" w:fill="EDEDED"/>
          </w:tcPr>
          <w:p w14:paraId="4200F1D6"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2(15)</w:t>
            </w:r>
          </w:p>
        </w:tc>
        <w:tc>
          <w:tcPr>
            <w:tcW w:w="6690" w:type="dxa"/>
          </w:tcPr>
          <w:p w14:paraId="394A7549" w14:textId="77777777" w:rsidR="00434D4E" w:rsidRPr="004C70C0" w:rsidRDefault="00434D4E">
            <w:pPr>
              <w:pStyle w:val="TableParagraph"/>
              <w:rPr>
                <w:rFonts w:asciiTheme="majorHAnsi" w:hAnsiTheme="majorHAnsi"/>
              </w:rPr>
            </w:pPr>
          </w:p>
        </w:tc>
        <w:tc>
          <w:tcPr>
            <w:tcW w:w="5793" w:type="dxa"/>
          </w:tcPr>
          <w:p w14:paraId="7882437D" w14:textId="77777777" w:rsidR="00434D4E" w:rsidRPr="004C70C0" w:rsidRDefault="00434D4E">
            <w:pPr>
              <w:pStyle w:val="TableParagraph"/>
              <w:rPr>
                <w:rFonts w:asciiTheme="majorHAnsi" w:hAnsiTheme="majorHAnsi"/>
              </w:rPr>
            </w:pPr>
          </w:p>
        </w:tc>
      </w:tr>
      <w:tr w:rsidR="00434D4E" w:rsidRPr="001B6218" w14:paraId="03362835" w14:textId="77777777" w:rsidTr="54CE7567">
        <w:trPr>
          <w:trHeight w:val="345"/>
        </w:trPr>
        <w:tc>
          <w:tcPr>
            <w:tcW w:w="1638" w:type="dxa"/>
            <w:shd w:val="clear" w:color="auto" w:fill="EDEDED"/>
          </w:tcPr>
          <w:p w14:paraId="708735A9" w14:textId="77777777" w:rsidR="00434D4E" w:rsidRPr="004C70C0" w:rsidRDefault="002E7824">
            <w:pPr>
              <w:pStyle w:val="TableParagraph"/>
              <w:spacing w:before="57"/>
              <w:ind w:left="157"/>
              <w:rPr>
                <w:rFonts w:asciiTheme="majorHAnsi" w:hAnsiTheme="majorHAnsi"/>
              </w:rPr>
            </w:pPr>
            <w:r w:rsidRPr="00424418">
              <w:rPr>
                <w:rFonts w:asciiTheme="majorHAnsi" w:hAnsiTheme="majorHAnsi"/>
                <w:color w:val="333333"/>
                <w:w w:val="105"/>
                <w:highlight w:val="cyan"/>
              </w:rPr>
              <w:t>Article 2(16)</w:t>
            </w:r>
          </w:p>
        </w:tc>
        <w:tc>
          <w:tcPr>
            <w:tcW w:w="6690" w:type="dxa"/>
          </w:tcPr>
          <w:p w14:paraId="0DDCC76C" w14:textId="4CC33546" w:rsidR="00424418" w:rsidRPr="001B6218" w:rsidRDefault="00424418" w:rsidP="00424418">
            <w:pPr>
              <w:pStyle w:val="paragraph"/>
              <w:spacing w:before="0" w:beforeAutospacing="0" w:after="0" w:afterAutospacing="0"/>
              <w:textAlignment w:val="baseline"/>
              <w:rPr>
                <w:rFonts w:ascii="Segoe UI" w:hAnsi="Segoe UI" w:cs="Segoe UI"/>
                <w:sz w:val="18"/>
                <w:szCs w:val="18"/>
                <w:lang w:val="en-US"/>
              </w:rPr>
            </w:pPr>
            <w:r>
              <w:rPr>
                <w:rStyle w:val="normaltextrun"/>
                <w:rFonts w:ascii="Cambria" w:hAnsi="Cambria" w:cs="Segoe UI"/>
                <w:color w:val="000000"/>
                <w:sz w:val="22"/>
                <w:szCs w:val="22"/>
                <w:lang w:val="en-US"/>
              </w:rPr>
              <w:t xml:space="preserve">‘maximum capacity’ or ‘Pmax’ means the maximum continuous active power which a power-generating module can </w:t>
            </w:r>
            <w:r>
              <w:rPr>
                <w:rStyle w:val="normaltextrun"/>
                <w:rFonts w:ascii="Cambria" w:hAnsi="Cambria" w:cs="Segoe UI"/>
                <w:strike/>
                <w:color w:val="000000"/>
                <w:sz w:val="22"/>
                <w:szCs w:val="22"/>
                <w:lang w:val="en-US"/>
              </w:rPr>
              <w:t xml:space="preserve">produce </w:t>
            </w:r>
            <w:r>
              <w:rPr>
                <w:rStyle w:val="normaltextrun"/>
                <w:rFonts w:ascii="Cambria" w:hAnsi="Cambria" w:cs="Segoe UI"/>
                <w:color w:val="FF0000"/>
                <w:sz w:val="22"/>
                <w:szCs w:val="22"/>
                <w:lang w:val="en-US"/>
              </w:rPr>
              <w:t>export while all units are available</w:t>
            </w:r>
            <w:r>
              <w:rPr>
                <w:rStyle w:val="normaltextrun"/>
                <w:rFonts w:ascii="Cambria" w:hAnsi="Cambria" w:cs="Segoe UI"/>
                <w:color w:val="000000"/>
                <w:sz w:val="22"/>
                <w:szCs w:val="22"/>
                <w:lang w:val="en-US"/>
              </w:rPr>
              <w:t xml:space="preserve">, less any demand or losses associated solely with facilitating the operation of that power-generating module as specified in the connection agreement or as agreed between the relevant system operator and the power-generating facility owner, or determined by other appropriate means, where an agreement is not required </w:t>
            </w:r>
            <w:r>
              <w:rPr>
                <w:rStyle w:val="normaltextrun"/>
                <w:rFonts w:ascii="Cambria" w:hAnsi="Cambria" w:cs="Segoe UI"/>
                <w:color w:val="FF0000"/>
                <w:sz w:val="22"/>
                <w:szCs w:val="22"/>
                <w:lang w:val="en-US"/>
              </w:rPr>
              <w:t>and which may differ from the aggregated installed capacity of a power-generating module</w:t>
            </w:r>
            <w:r>
              <w:rPr>
                <w:rStyle w:val="normaltextrun"/>
                <w:rFonts w:ascii="Cambria" w:hAnsi="Cambria" w:cs="Segoe UI"/>
                <w:b/>
                <w:bCs/>
                <w:color w:val="000000"/>
                <w:sz w:val="22"/>
                <w:szCs w:val="22"/>
                <w:lang w:val="en-US"/>
              </w:rPr>
              <w:t>.</w:t>
            </w:r>
            <w:r w:rsidRPr="001B6218">
              <w:rPr>
                <w:rStyle w:val="eop"/>
                <w:rFonts w:ascii="Cambria" w:hAnsi="Cambria" w:cs="Segoe UI"/>
                <w:color w:val="000000"/>
                <w:sz w:val="22"/>
                <w:szCs w:val="22"/>
                <w:lang w:val="en-US"/>
              </w:rPr>
              <w:t> </w:t>
            </w:r>
          </w:p>
          <w:p w14:paraId="69DB27A4" w14:textId="4B706578" w:rsidR="00424418" w:rsidRDefault="00424418" w:rsidP="00424418">
            <w:pPr>
              <w:pStyle w:val="paragraph"/>
              <w:spacing w:before="0" w:beforeAutospacing="0" w:after="0" w:afterAutospacing="0"/>
              <w:textAlignment w:val="baseline"/>
              <w:rPr>
                <w:rStyle w:val="normaltextrun"/>
                <w:rFonts w:ascii="Cambria" w:hAnsi="Cambria" w:cs="Segoe UI"/>
                <w:color w:val="FF0000"/>
                <w:sz w:val="22"/>
                <w:szCs w:val="22"/>
                <w:lang w:val="en-IE"/>
              </w:rPr>
            </w:pPr>
            <w:r>
              <w:rPr>
                <w:rStyle w:val="normaltextrun"/>
                <w:rFonts w:ascii="Cambria" w:hAnsi="Cambria" w:cs="Segoe UI"/>
                <w:color w:val="FF0000"/>
                <w:sz w:val="22"/>
                <w:szCs w:val="22"/>
                <w:lang w:val="en-IE"/>
              </w:rPr>
              <w:t xml:space="preserve">Electricity storage integrated to a power-generating module should be considered as part of such module while its capacity should not count towards the power-generating module </w:t>
            </w:r>
            <w:proofErr w:type="gramStart"/>
            <w:r>
              <w:rPr>
                <w:rStyle w:val="normaltextrun"/>
                <w:rFonts w:ascii="Cambria" w:hAnsi="Cambria" w:cs="Segoe UI"/>
                <w:color w:val="FF0000"/>
                <w:sz w:val="22"/>
                <w:szCs w:val="22"/>
                <w:lang w:val="en-IE"/>
              </w:rPr>
              <w:t>capacity</w:t>
            </w:r>
            <w:r w:rsidR="00DE7747">
              <w:rPr>
                <w:rStyle w:val="normaltextrun"/>
                <w:rFonts w:ascii="Cambria" w:hAnsi="Cambria" w:cs="Segoe UI"/>
                <w:color w:val="FF0000"/>
                <w:sz w:val="22"/>
                <w:szCs w:val="22"/>
                <w:lang w:val="en-IE"/>
              </w:rPr>
              <w:t xml:space="preserve">, </w:t>
            </w:r>
            <w:r w:rsidR="00DE7747" w:rsidRPr="00774E80">
              <w:rPr>
                <w:rStyle w:val="normaltextrun"/>
                <w:rFonts w:ascii="Cambria" w:hAnsi="Cambria" w:cs="Segoe UI"/>
                <w:color w:val="FF0000"/>
                <w:sz w:val="22"/>
                <w:szCs w:val="22"/>
                <w:highlight w:val="yellow"/>
                <w:lang w:val="en-IE"/>
              </w:rPr>
              <w:t>unless</w:t>
            </w:r>
            <w:proofErr w:type="gramEnd"/>
            <w:r w:rsidR="00DE7747" w:rsidRPr="00774E80">
              <w:rPr>
                <w:rStyle w:val="normaltextrun"/>
                <w:rFonts w:ascii="Cambria" w:hAnsi="Cambria" w:cs="Segoe UI"/>
                <w:color w:val="FF0000"/>
                <w:sz w:val="22"/>
                <w:szCs w:val="22"/>
                <w:highlight w:val="yellow"/>
                <w:lang w:val="en-IE"/>
              </w:rPr>
              <w:t xml:space="preserve"> the connection agreement is modified by the PGFO (Power generator facility owner).</w:t>
            </w:r>
          </w:p>
          <w:p w14:paraId="1BE89CD0" w14:textId="73E3B34B" w:rsidR="00E33FB6" w:rsidRPr="00A26B90" w:rsidRDefault="00E33FB6" w:rsidP="00A26B90">
            <w:pPr>
              <w:rPr>
                <w:rFonts w:ascii="Orsted Sans Office" w:eastAsia="Orsted Sans Office" w:hAnsi="Orsted Sans Office" w:cs="Orsted Sans Office"/>
                <w:color w:val="000000" w:themeColor="text1"/>
                <w:sz w:val="18"/>
                <w:szCs w:val="18"/>
              </w:rPr>
            </w:pPr>
          </w:p>
          <w:p w14:paraId="3C6FE15E" w14:textId="04C17CC8" w:rsidR="635AF0B5" w:rsidRPr="004C70C0" w:rsidRDefault="635AF0B5" w:rsidP="3E4B67EB">
            <w:pPr>
              <w:rPr>
                <w:rFonts w:asciiTheme="majorHAnsi" w:eastAsia="Orsted Sans Office" w:hAnsiTheme="majorHAnsi" w:cs="Orsted Sans Office"/>
                <w:color w:val="000000" w:themeColor="text1"/>
              </w:rPr>
            </w:pPr>
          </w:p>
        </w:tc>
        <w:tc>
          <w:tcPr>
            <w:tcW w:w="5793" w:type="dxa"/>
          </w:tcPr>
          <w:p w14:paraId="183602DE" w14:textId="77777777" w:rsidR="00150A50" w:rsidRDefault="00150A50" w:rsidP="00F9651C">
            <w:pPr>
              <w:spacing w:line="259" w:lineRule="auto"/>
              <w:rPr>
                <w:rFonts w:asciiTheme="majorHAnsi" w:eastAsia="Orsted Sans Office" w:hAnsiTheme="majorHAnsi" w:cs="Orsted Sans Office"/>
                <w:color w:val="000000" w:themeColor="text1"/>
              </w:rPr>
            </w:pPr>
          </w:p>
          <w:p w14:paraId="5ED3ECF4" w14:textId="016245F3" w:rsidR="00E33FB6" w:rsidRPr="00F87DF1" w:rsidRDefault="00E33FB6" w:rsidP="00E33FB6">
            <w:pPr>
              <w:spacing w:line="259" w:lineRule="auto"/>
              <w:rPr>
                <w:rFonts w:asciiTheme="majorHAnsi" w:eastAsia="Orsted Sans Office" w:hAnsiTheme="majorHAnsi" w:cs="Orsted Sans Office"/>
                <w:color w:val="000000" w:themeColor="text1"/>
                <w:lang w:val="en-GB"/>
              </w:rPr>
            </w:pPr>
          </w:p>
        </w:tc>
      </w:tr>
      <w:tr w:rsidR="00434D4E" w14:paraId="39CB07E6" w14:textId="77777777" w:rsidTr="54CE7567">
        <w:trPr>
          <w:trHeight w:val="345"/>
        </w:trPr>
        <w:tc>
          <w:tcPr>
            <w:tcW w:w="1638" w:type="dxa"/>
            <w:shd w:val="clear" w:color="auto" w:fill="EDEDED"/>
          </w:tcPr>
          <w:p w14:paraId="4FB12B61" w14:textId="77777777" w:rsidR="00434D4E" w:rsidRPr="004C70C0" w:rsidRDefault="002E7824">
            <w:pPr>
              <w:pStyle w:val="TableParagraph"/>
              <w:spacing w:before="57"/>
              <w:ind w:left="157"/>
              <w:rPr>
                <w:rFonts w:asciiTheme="majorHAnsi" w:hAnsiTheme="majorHAnsi"/>
              </w:rPr>
            </w:pPr>
            <w:r w:rsidRPr="00424418">
              <w:rPr>
                <w:rFonts w:asciiTheme="majorHAnsi" w:hAnsiTheme="majorHAnsi"/>
                <w:color w:val="333333"/>
                <w:w w:val="105"/>
                <w:highlight w:val="cyan"/>
              </w:rPr>
              <w:t>Article 2(17)</w:t>
            </w:r>
          </w:p>
        </w:tc>
        <w:tc>
          <w:tcPr>
            <w:tcW w:w="6690" w:type="dxa"/>
          </w:tcPr>
          <w:p w14:paraId="5C1A66CF" w14:textId="6C9C414C" w:rsidR="00150A50" w:rsidRDefault="00150A50" w:rsidP="635AF0B5">
            <w:pPr>
              <w:rPr>
                <w:rFonts w:asciiTheme="majorHAnsi" w:eastAsia="Orsted Sans Office" w:hAnsiTheme="majorHAnsi" w:cs="Orsted Sans Office"/>
                <w:color w:val="000000" w:themeColor="text1"/>
              </w:rPr>
            </w:pPr>
          </w:p>
          <w:p w14:paraId="5C5A2C31" w14:textId="798BA31A" w:rsidR="00150A50" w:rsidRDefault="00150A50" w:rsidP="00150A50">
            <w:pPr>
              <w:rPr>
                <w:rFonts w:asciiTheme="majorHAnsi" w:eastAsia="Orsted Sans Office" w:hAnsiTheme="majorHAnsi" w:cs="Orsted Sans Office"/>
                <w:color w:val="000000" w:themeColor="text1"/>
              </w:rPr>
            </w:pPr>
            <w:r w:rsidRPr="004C70C0">
              <w:rPr>
                <w:rFonts w:asciiTheme="majorHAnsi" w:eastAsia="Orsted Sans Office" w:hAnsiTheme="majorHAnsi" w:cs="Orsted Sans Office"/>
                <w:color w:val="000000" w:themeColor="text1"/>
              </w:rPr>
              <w:t xml:space="preserve">‘power park module’ or ‘PPM’ means a unit or ensemble of units </w:t>
            </w:r>
            <w:r w:rsidRPr="00150A50">
              <w:rPr>
                <w:rFonts w:asciiTheme="majorHAnsi" w:eastAsia="Orsted Sans Office" w:hAnsiTheme="majorHAnsi" w:cs="Orsted Sans Office"/>
                <w:color w:val="FF0000"/>
              </w:rPr>
              <w:t>of the same or different technologies that can export</w:t>
            </w:r>
            <w:r w:rsidR="00424418">
              <w:rPr>
                <w:rFonts w:asciiTheme="majorHAnsi" w:eastAsia="Orsted Sans Office" w:hAnsiTheme="majorHAnsi" w:cs="Orsted Sans Office"/>
                <w:color w:val="FF0000"/>
              </w:rPr>
              <w:t>ing</w:t>
            </w:r>
            <w:r w:rsidRPr="00150A50">
              <w:rPr>
                <w:rFonts w:asciiTheme="majorHAnsi" w:eastAsia="Orsted Sans Office" w:hAnsiTheme="majorHAnsi" w:cs="Orsted Sans Office"/>
                <w:color w:val="FF0000"/>
              </w:rPr>
              <w:t xml:space="preserve"> electrical energy or importing in case of storage modules</w:t>
            </w:r>
            <w:r>
              <w:rPr>
                <w:rFonts w:asciiTheme="majorHAnsi" w:eastAsia="Orsted Sans Office" w:hAnsiTheme="majorHAnsi" w:cs="Orsted Sans Office"/>
                <w:color w:val="000000" w:themeColor="text1"/>
              </w:rPr>
              <w:t>…</w:t>
            </w:r>
            <w:r w:rsidRPr="004C70C0">
              <w:rPr>
                <w:rFonts w:asciiTheme="majorHAnsi" w:eastAsia="Orsted Sans Office" w:hAnsiTheme="majorHAnsi" w:cs="Orsted Sans Office"/>
                <w:color w:val="000000" w:themeColor="text1"/>
              </w:rPr>
              <w:t xml:space="preserve"> which is not a synchronous power-generating module and  which is either non-synchronously connected to the network or connected through power electronics, and that also has a single connection point to a transmission system, distribution system including closed distribution system or HVDC system</w:t>
            </w:r>
            <w:r w:rsidR="00A07987">
              <w:rPr>
                <w:rFonts w:asciiTheme="majorHAnsi" w:eastAsia="Orsted Sans Office" w:hAnsiTheme="majorHAnsi" w:cs="Orsted Sans Office"/>
                <w:color w:val="000000" w:themeColor="text1"/>
              </w:rPr>
              <w:t xml:space="preserve">, </w:t>
            </w:r>
            <w:r w:rsidR="00424418">
              <w:rPr>
                <w:rFonts w:asciiTheme="majorHAnsi" w:eastAsia="Orsted Sans Office" w:hAnsiTheme="majorHAnsi" w:cs="Orsted Sans Office"/>
                <w:color w:val="FF0000"/>
              </w:rPr>
              <w:t>and if they have a coordinated control to behave as single plant.</w:t>
            </w:r>
          </w:p>
          <w:p w14:paraId="58228994" w14:textId="0A5E2DB8" w:rsidR="00150A50" w:rsidRDefault="00150A50" w:rsidP="635AF0B5">
            <w:pPr>
              <w:rPr>
                <w:rFonts w:asciiTheme="majorHAnsi" w:eastAsia="Orsted Sans Office" w:hAnsiTheme="majorHAnsi" w:cs="Orsted Sans Office"/>
                <w:color w:val="000000" w:themeColor="text1"/>
              </w:rPr>
            </w:pPr>
          </w:p>
          <w:p w14:paraId="63AA66EB" w14:textId="0CEF86FE" w:rsidR="00150A50" w:rsidRPr="004C70C0" w:rsidRDefault="00150A50" w:rsidP="635AF0B5">
            <w:pPr>
              <w:rPr>
                <w:rFonts w:asciiTheme="majorHAnsi" w:hAnsiTheme="majorHAnsi"/>
              </w:rPr>
            </w:pPr>
          </w:p>
        </w:tc>
        <w:tc>
          <w:tcPr>
            <w:tcW w:w="5793" w:type="dxa"/>
          </w:tcPr>
          <w:p w14:paraId="24CF34C9" w14:textId="77777777" w:rsidR="00150A50" w:rsidRDefault="00150A50" w:rsidP="635AF0B5">
            <w:pPr>
              <w:rPr>
                <w:rFonts w:asciiTheme="majorHAnsi" w:eastAsia="Orsted Sans Office" w:hAnsiTheme="majorHAnsi" w:cs="Orsted Sans Office"/>
                <w:color w:val="000000" w:themeColor="text1"/>
              </w:rPr>
            </w:pPr>
          </w:p>
          <w:p w14:paraId="021BCA3C" w14:textId="2FD68361" w:rsidR="00150A50" w:rsidRDefault="00A26B90" w:rsidP="635AF0B5">
            <w:pPr>
              <w:rPr>
                <w:rFonts w:asciiTheme="majorHAnsi" w:eastAsia="Orsted Sans Office" w:hAnsiTheme="majorHAnsi" w:cs="Orsted Sans Office"/>
                <w:color w:val="000000" w:themeColor="text1"/>
              </w:rPr>
            </w:pPr>
            <w:r>
              <w:rPr>
                <w:rFonts w:asciiTheme="majorHAnsi" w:eastAsia="Orsted Sans Office" w:hAnsiTheme="majorHAnsi" w:cs="Orsted Sans Office"/>
                <w:color w:val="000000" w:themeColor="text1"/>
              </w:rPr>
              <w:t xml:space="preserve">As the Hybrid power plant has not been defined in this </w:t>
            </w:r>
            <w:proofErr w:type="gramStart"/>
            <w:r>
              <w:rPr>
                <w:rFonts w:asciiTheme="majorHAnsi" w:eastAsia="Orsted Sans Office" w:hAnsiTheme="majorHAnsi" w:cs="Orsted Sans Office"/>
                <w:color w:val="000000" w:themeColor="text1"/>
              </w:rPr>
              <w:t>RfG ,</w:t>
            </w:r>
            <w:proofErr w:type="gramEnd"/>
            <w:r>
              <w:rPr>
                <w:rFonts w:asciiTheme="majorHAnsi" w:eastAsia="Orsted Sans Office" w:hAnsiTheme="majorHAnsi" w:cs="Orsted Sans Office"/>
                <w:color w:val="000000" w:themeColor="text1"/>
              </w:rPr>
              <w:t xml:space="preserve"> the PPM needs a revision in order to covered with these Hybrid power plants.</w:t>
            </w:r>
          </w:p>
          <w:p w14:paraId="7B049F19" w14:textId="2B0BEAA0" w:rsidR="00A26B90" w:rsidRDefault="00A26B90" w:rsidP="635AF0B5">
            <w:pPr>
              <w:rPr>
                <w:rFonts w:asciiTheme="majorHAnsi" w:eastAsia="Orsted Sans Office" w:hAnsiTheme="majorHAnsi" w:cs="Orsted Sans Office"/>
                <w:color w:val="000000" w:themeColor="text1"/>
              </w:rPr>
            </w:pPr>
            <w:r>
              <w:rPr>
                <w:rFonts w:asciiTheme="majorHAnsi" w:eastAsia="Orsted Sans Office" w:hAnsiTheme="majorHAnsi" w:cs="Orsted Sans Office"/>
                <w:color w:val="000000" w:themeColor="text1"/>
              </w:rPr>
              <w:t xml:space="preserve">Perhaps a Hybrid power plant should be defined in this RfG. This definition could bring advantages </w:t>
            </w:r>
            <w:proofErr w:type="gramStart"/>
            <w:r>
              <w:rPr>
                <w:rFonts w:asciiTheme="majorHAnsi" w:eastAsia="Orsted Sans Office" w:hAnsiTheme="majorHAnsi" w:cs="Orsted Sans Office"/>
                <w:color w:val="000000" w:themeColor="text1"/>
              </w:rPr>
              <w:t>an</w:t>
            </w:r>
            <w:proofErr w:type="gramEnd"/>
            <w:r>
              <w:rPr>
                <w:rFonts w:asciiTheme="majorHAnsi" w:eastAsia="Orsted Sans Office" w:hAnsiTheme="majorHAnsi" w:cs="Orsted Sans Office"/>
                <w:color w:val="000000" w:themeColor="text1"/>
              </w:rPr>
              <w:t xml:space="preserve"> clarity to the differences between PPM and Hybrid power plant.</w:t>
            </w:r>
          </w:p>
          <w:p w14:paraId="73C8160D" w14:textId="77777777" w:rsidR="00150A50" w:rsidRDefault="00150A50" w:rsidP="635AF0B5">
            <w:pPr>
              <w:rPr>
                <w:rFonts w:asciiTheme="majorHAnsi" w:eastAsia="Orsted Sans Office" w:hAnsiTheme="majorHAnsi" w:cs="Orsted Sans Office"/>
                <w:color w:val="000000" w:themeColor="text1"/>
              </w:rPr>
            </w:pPr>
          </w:p>
          <w:p w14:paraId="2B6A2592" w14:textId="5995B25F" w:rsidR="00150A50" w:rsidRPr="004C70C0" w:rsidRDefault="00150A50" w:rsidP="00A26B90">
            <w:pPr>
              <w:rPr>
                <w:rFonts w:asciiTheme="majorHAnsi" w:hAnsiTheme="majorHAnsi"/>
              </w:rPr>
            </w:pPr>
          </w:p>
        </w:tc>
      </w:tr>
      <w:tr w:rsidR="00434D4E" w14:paraId="6F9AF19C" w14:textId="77777777" w:rsidTr="54CE7567">
        <w:trPr>
          <w:trHeight w:val="345"/>
        </w:trPr>
        <w:tc>
          <w:tcPr>
            <w:tcW w:w="1638" w:type="dxa"/>
            <w:shd w:val="clear" w:color="auto" w:fill="EDEDED"/>
          </w:tcPr>
          <w:p w14:paraId="3CFAE83C"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2(18)</w:t>
            </w:r>
          </w:p>
        </w:tc>
        <w:tc>
          <w:tcPr>
            <w:tcW w:w="6690" w:type="dxa"/>
          </w:tcPr>
          <w:p w14:paraId="00AC0BEF" w14:textId="77777777" w:rsidR="00434D4E" w:rsidRPr="004C70C0" w:rsidRDefault="00434D4E">
            <w:pPr>
              <w:pStyle w:val="TableParagraph"/>
              <w:rPr>
                <w:rFonts w:asciiTheme="majorHAnsi" w:hAnsiTheme="majorHAnsi"/>
              </w:rPr>
            </w:pPr>
          </w:p>
        </w:tc>
        <w:tc>
          <w:tcPr>
            <w:tcW w:w="5793" w:type="dxa"/>
          </w:tcPr>
          <w:p w14:paraId="635283E6" w14:textId="77777777" w:rsidR="00434D4E" w:rsidRPr="004C70C0" w:rsidRDefault="00434D4E">
            <w:pPr>
              <w:pStyle w:val="TableParagraph"/>
              <w:rPr>
                <w:rFonts w:asciiTheme="majorHAnsi" w:hAnsiTheme="majorHAnsi"/>
              </w:rPr>
            </w:pPr>
          </w:p>
        </w:tc>
      </w:tr>
      <w:tr w:rsidR="00434D4E" w14:paraId="4CDCE958" w14:textId="77777777" w:rsidTr="54CE7567">
        <w:trPr>
          <w:trHeight w:val="345"/>
        </w:trPr>
        <w:tc>
          <w:tcPr>
            <w:tcW w:w="1638" w:type="dxa"/>
            <w:shd w:val="clear" w:color="auto" w:fill="EDEDED"/>
          </w:tcPr>
          <w:p w14:paraId="2633D7EC" w14:textId="77777777" w:rsidR="00434D4E" w:rsidRPr="004C70C0" w:rsidRDefault="002E7824">
            <w:pPr>
              <w:pStyle w:val="TableParagraph"/>
              <w:spacing w:before="57"/>
              <w:ind w:left="157"/>
              <w:rPr>
                <w:rFonts w:asciiTheme="majorHAnsi" w:hAnsiTheme="majorHAnsi"/>
              </w:rPr>
            </w:pPr>
            <w:r w:rsidRPr="00424418">
              <w:rPr>
                <w:rFonts w:asciiTheme="majorHAnsi" w:hAnsiTheme="majorHAnsi"/>
                <w:color w:val="333333"/>
                <w:w w:val="105"/>
              </w:rPr>
              <w:t>Article 2(19)</w:t>
            </w:r>
          </w:p>
        </w:tc>
        <w:tc>
          <w:tcPr>
            <w:tcW w:w="6690" w:type="dxa"/>
          </w:tcPr>
          <w:p w14:paraId="2DEF4217" w14:textId="2F406088" w:rsidR="00434D4E" w:rsidRPr="004C70C0" w:rsidRDefault="00434D4E">
            <w:pPr>
              <w:pStyle w:val="TableParagraph"/>
              <w:rPr>
                <w:rFonts w:asciiTheme="majorHAnsi" w:hAnsiTheme="majorHAnsi" w:cstheme="minorBidi"/>
              </w:rPr>
            </w:pPr>
          </w:p>
        </w:tc>
        <w:tc>
          <w:tcPr>
            <w:tcW w:w="5793" w:type="dxa"/>
          </w:tcPr>
          <w:p w14:paraId="4EC73F86" w14:textId="56BD17A1" w:rsidR="00DD073F" w:rsidRPr="004C70C0" w:rsidRDefault="00DD073F">
            <w:pPr>
              <w:pStyle w:val="TableParagraph"/>
              <w:rPr>
                <w:rFonts w:asciiTheme="majorHAnsi" w:hAnsiTheme="majorHAnsi"/>
              </w:rPr>
            </w:pPr>
          </w:p>
        </w:tc>
      </w:tr>
      <w:tr w:rsidR="00434D4E" w14:paraId="5FD3669E" w14:textId="77777777" w:rsidTr="54CE7567">
        <w:trPr>
          <w:trHeight w:val="345"/>
        </w:trPr>
        <w:tc>
          <w:tcPr>
            <w:tcW w:w="1638" w:type="dxa"/>
            <w:shd w:val="clear" w:color="auto" w:fill="EDEDED"/>
          </w:tcPr>
          <w:p w14:paraId="51F0C3DD"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2(20)</w:t>
            </w:r>
          </w:p>
        </w:tc>
        <w:tc>
          <w:tcPr>
            <w:tcW w:w="6690" w:type="dxa"/>
          </w:tcPr>
          <w:p w14:paraId="1C96C888" w14:textId="77777777" w:rsidR="00434D4E" w:rsidRPr="004C70C0" w:rsidRDefault="00434D4E">
            <w:pPr>
              <w:pStyle w:val="TableParagraph"/>
              <w:rPr>
                <w:rFonts w:asciiTheme="majorHAnsi" w:hAnsiTheme="majorHAnsi"/>
              </w:rPr>
            </w:pPr>
          </w:p>
        </w:tc>
        <w:tc>
          <w:tcPr>
            <w:tcW w:w="5793" w:type="dxa"/>
          </w:tcPr>
          <w:p w14:paraId="5F97DBAD" w14:textId="77777777" w:rsidR="00434D4E" w:rsidRPr="004C70C0" w:rsidRDefault="00434D4E">
            <w:pPr>
              <w:pStyle w:val="TableParagraph"/>
              <w:rPr>
                <w:rFonts w:asciiTheme="majorHAnsi" w:hAnsiTheme="majorHAnsi"/>
              </w:rPr>
            </w:pPr>
          </w:p>
        </w:tc>
      </w:tr>
      <w:tr w:rsidR="00434D4E" w14:paraId="4B5534C7" w14:textId="77777777" w:rsidTr="54CE7567">
        <w:trPr>
          <w:trHeight w:val="345"/>
        </w:trPr>
        <w:tc>
          <w:tcPr>
            <w:tcW w:w="1638" w:type="dxa"/>
            <w:shd w:val="clear" w:color="auto" w:fill="EDEDED"/>
          </w:tcPr>
          <w:p w14:paraId="4C14B562"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rPr>
              <w:t>Article 2(21)</w:t>
            </w:r>
          </w:p>
        </w:tc>
        <w:tc>
          <w:tcPr>
            <w:tcW w:w="6690" w:type="dxa"/>
          </w:tcPr>
          <w:p w14:paraId="517F3F5A" w14:textId="77777777" w:rsidR="00434D4E" w:rsidRPr="004C70C0" w:rsidRDefault="00434D4E">
            <w:pPr>
              <w:pStyle w:val="TableParagraph"/>
              <w:rPr>
                <w:rFonts w:asciiTheme="majorHAnsi" w:hAnsiTheme="majorHAnsi"/>
              </w:rPr>
            </w:pPr>
          </w:p>
        </w:tc>
        <w:tc>
          <w:tcPr>
            <w:tcW w:w="5793" w:type="dxa"/>
          </w:tcPr>
          <w:p w14:paraId="19AE35DE" w14:textId="77777777" w:rsidR="00434D4E" w:rsidRPr="004C70C0" w:rsidRDefault="00434D4E">
            <w:pPr>
              <w:pStyle w:val="TableParagraph"/>
              <w:rPr>
                <w:rFonts w:asciiTheme="majorHAnsi" w:hAnsiTheme="majorHAnsi"/>
              </w:rPr>
            </w:pPr>
          </w:p>
        </w:tc>
      </w:tr>
      <w:tr w:rsidR="00434D4E" w14:paraId="1E73066C" w14:textId="77777777" w:rsidTr="54CE7567">
        <w:trPr>
          <w:trHeight w:val="344"/>
        </w:trPr>
        <w:tc>
          <w:tcPr>
            <w:tcW w:w="1638" w:type="dxa"/>
            <w:shd w:val="clear" w:color="auto" w:fill="EDEDED"/>
          </w:tcPr>
          <w:p w14:paraId="1ED699CD" w14:textId="77777777" w:rsidR="00434D4E" w:rsidRPr="004C70C0" w:rsidRDefault="002E7824">
            <w:pPr>
              <w:pStyle w:val="TableParagraph"/>
              <w:spacing w:before="57"/>
              <w:ind w:left="157"/>
              <w:rPr>
                <w:rFonts w:asciiTheme="majorHAnsi" w:hAnsiTheme="majorHAnsi"/>
              </w:rPr>
            </w:pPr>
            <w:r w:rsidRPr="004C70C0">
              <w:rPr>
                <w:rFonts w:asciiTheme="majorHAnsi" w:hAnsiTheme="majorHAnsi"/>
                <w:color w:val="333333"/>
                <w:w w:val="105"/>
                <w:highlight w:val="yellow"/>
              </w:rPr>
              <w:t>Article 2(22)</w:t>
            </w:r>
          </w:p>
        </w:tc>
        <w:tc>
          <w:tcPr>
            <w:tcW w:w="6690" w:type="dxa"/>
          </w:tcPr>
          <w:p w14:paraId="29D70958" w14:textId="15002DCC" w:rsidR="00434D4E" w:rsidRPr="004C70C0" w:rsidRDefault="00434D4E" w:rsidP="01F4BDD5">
            <w:pPr>
              <w:spacing w:line="259" w:lineRule="auto"/>
              <w:rPr>
                <w:rFonts w:asciiTheme="majorHAnsi" w:hAnsiTheme="majorHAnsi"/>
              </w:rPr>
            </w:pPr>
          </w:p>
        </w:tc>
        <w:tc>
          <w:tcPr>
            <w:tcW w:w="5793" w:type="dxa"/>
          </w:tcPr>
          <w:p w14:paraId="398E2D77" w14:textId="7CB34D27" w:rsidR="00150A50" w:rsidRPr="004C70C0" w:rsidRDefault="00150A50">
            <w:pPr>
              <w:pStyle w:val="TableParagraph"/>
              <w:rPr>
                <w:rFonts w:asciiTheme="majorHAnsi" w:hAnsiTheme="majorHAnsi"/>
              </w:rPr>
            </w:pPr>
          </w:p>
        </w:tc>
      </w:tr>
      <w:tr w:rsidR="00434D4E" w14:paraId="6DEAA146" w14:textId="77777777" w:rsidTr="54CE7567">
        <w:trPr>
          <w:trHeight w:val="345"/>
        </w:trPr>
        <w:tc>
          <w:tcPr>
            <w:tcW w:w="1638" w:type="dxa"/>
            <w:shd w:val="clear" w:color="auto" w:fill="EDEDED"/>
          </w:tcPr>
          <w:p w14:paraId="3DCA2F0E" w14:textId="77777777" w:rsidR="00434D4E" w:rsidRPr="004C70C0" w:rsidRDefault="002E7824">
            <w:pPr>
              <w:pStyle w:val="TableParagraph"/>
              <w:spacing w:before="58"/>
              <w:ind w:left="157"/>
              <w:rPr>
                <w:rFonts w:asciiTheme="majorHAnsi" w:hAnsiTheme="majorHAnsi"/>
              </w:rPr>
            </w:pPr>
            <w:r w:rsidRPr="004C70C0">
              <w:rPr>
                <w:rFonts w:asciiTheme="majorHAnsi" w:hAnsiTheme="majorHAnsi"/>
                <w:color w:val="333333"/>
                <w:w w:val="105"/>
              </w:rPr>
              <w:t>Article 2(23)</w:t>
            </w:r>
          </w:p>
        </w:tc>
        <w:tc>
          <w:tcPr>
            <w:tcW w:w="6690" w:type="dxa"/>
          </w:tcPr>
          <w:p w14:paraId="107C136A" w14:textId="77777777" w:rsidR="00434D4E" w:rsidRPr="004C70C0" w:rsidRDefault="00434D4E">
            <w:pPr>
              <w:pStyle w:val="TableParagraph"/>
              <w:rPr>
                <w:rFonts w:asciiTheme="majorHAnsi" w:hAnsiTheme="majorHAnsi"/>
              </w:rPr>
            </w:pPr>
          </w:p>
        </w:tc>
        <w:tc>
          <w:tcPr>
            <w:tcW w:w="5793" w:type="dxa"/>
          </w:tcPr>
          <w:p w14:paraId="03018F7F" w14:textId="77777777" w:rsidR="00434D4E" w:rsidRPr="004C70C0" w:rsidRDefault="00434D4E">
            <w:pPr>
              <w:pStyle w:val="TableParagraph"/>
              <w:rPr>
                <w:rFonts w:asciiTheme="majorHAnsi" w:hAnsiTheme="majorHAnsi"/>
              </w:rPr>
            </w:pPr>
          </w:p>
        </w:tc>
      </w:tr>
    </w:tbl>
    <w:p w14:paraId="5D39E5BA" w14:textId="77777777" w:rsidR="00434D4E" w:rsidRDefault="00434D4E">
      <w:pPr>
        <w:pStyle w:val="BodyText"/>
        <w:rPr>
          <w:sz w:val="24"/>
        </w:rPr>
      </w:pPr>
    </w:p>
    <w:p w14:paraId="112F05B0" w14:textId="77777777" w:rsidR="00434D4E" w:rsidRDefault="002E7824">
      <w:pPr>
        <w:pStyle w:val="Heading2"/>
        <w:spacing w:before="1"/>
        <w:ind w:right="119"/>
      </w:pPr>
      <w:r>
        <w:t>10</w:t>
      </w:r>
    </w:p>
    <w:p w14:paraId="53F9E0BE" w14:textId="77777777" w:rsidR="00434D4E" w:rsidRDefault="00434D4E">
      <w:pPr>
        <w:sectPr w:rsidR="00434D4E">
          <w:pgSz w:w="16840" w:h="11910" w:orient="landscape"/>
          <w:pgMar w:top="860" w:right="600" w:bottom="0" w:left="980" w:header="720" w:footer="720" w:gutter="0"/>
          <w:cols w:space="720"/>
        </w:sectPr>
      </w:pP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rsidRPr="004C70C0" w14:paraId="27B53628" w14:textId="77777777" w:rsidTr="01F4BDD5">
        <w:trPr>
          <w:trHeight w:val="345"/>
        </w:trPr>
        <w:tc>
          <w:tcPr>
            <w:tcW w:w="4613" w:type="dxa"/>
            <w:shd w:val="clear" w:color="auto" w:fill="EDEDED"/>
          </w:tcPr>
          <w:p w14:paraId="342FAE85"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lastRenderedPageBreak/>
              <w:t>Article 2(24)</w:t>
            </w:r>
          </w:p>
        </w:tc>
        <w:tc>
          <w:tcPr>
            <w:tcW w:w="4613" w:type="dxa"/>
          </w:tcPr>
          <w:p w14:paraId="2446E176" w14:textId="7A3289EE" w:rsidR="00434D4E" w:rsidRPr="004C70C0" w:rsidRDefault="00434D4E">
            <w:pPr>
              <w:pStyle w:val="TableParagraph"/>
              <w:rPr>
                <w:rFonts w:asciiTheme="majorHAnsi" w:hAnsiTheme="majorHAnsi" w:cstheme="minorBidi"/>
              </w:rPr>
            </w:pPr>
          </w:p>
        </w:tc>
        <w:tc>
          <w:tcPr>
            <w:tcW w:w="4613" w:type="dxa"/>
          </w:tcPr>
          <w:p w14:paraId="4E4427BC" w14:textId="6A3E7C46" w:rsidR="00C07730" w:rsidRPr="004C70C0" w:rsidRDefault="00C07730" w:rsidP="001B196C">
            <w:pPr>
              <w:pStyle w:val="TableParagraph"/>
              <w:rPr>
                <w:rFonts w:asciiTheme="majorHAnsi" w:hAnsiTheme="majorHAnsi"/>
              </w:rPr>
            </w:pPr>
          </w:p>
        </w:tc>
      </w:tr>
      <w:tr w:rsidR="00434D4E" w:rsidRPr="004C70C0" w14:paraId="2BFEDF12" w14:textId="77777777" w:rsidTr="01F4BDD5">
        <w:trPr>
          <w:trHeight w:val="345"/>
        </w:trPr>
        <w:tc>
          <w:tcPr>
            <w:tcW w:w="4613" w:type="dxa"/>
            <w:shd w:val="clear" w:color="auto" w:fill="EDEDED"/>
          </w:tcPr>
          <w:p w14:paraId="6DEB74B8"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2(25)</w:t>
            </w:r>
          </w:p>
        </w:tc>
        <w:tc>
          <w:tcPr>
            <w:tcW w:w="4613" w:type="dxa"/>
          </w:tcPr>
          <w:p w14:paraId="7CE9AF06" w14:textId="77777777" w:rsidR="00434D4E" w:rsidRPr="004C70C0" w:rsidRDefault="00434D4E">
            <w:pPr>
              <w:pStyle w:val="TableParagraph"/>
              <w:rPr>
                <w:rFonts w:asciiTheme="majorHAnsi" w:hAnsiTheme="majorHAnsi"/>
              </w:rPr>
            </w:pPr>
          </w:p>
        </w:tc>
        <w:tc>
          <w:tcPr>
            <w:tcW w:w="4613" w:type="dxa"/>
          </w:tcPr>
          <w:p w14:paraId="2BEC86DF" w14:textId="77777777" w:rsidR="00434D4E" w:rsidRPr="004C70C0" w:rsidRDefault="00434D4E">
            <w:pPr>
              <w:pStyle w:val="TableParagraph"/>
              <w:rPr>
                <w:rFonts w:asciiTheme="majorHAnsi" w:hAnsiTheme="majorHAnsi"/>
              </w:rPr>
            </w:pPr>
          </w:p>
        </w:tc>
      </w:tr>
      <w:tr w:rsidR="00434D4E" w:rsidRPr="004C70C0" w14:paraId="01930F22" w14:textId="77777777" w:rsidTr="01F4BDD5">
        <w:trPr>
          <w:trHeight w:val="345"/>
        </w:trPr>
        <w:tc>
          <w:tcPr>
            <w:tcW w:w="4613" w:type="dxa"/>
            <w:shd w:val="clear" w:color="auto" w:fill="EDEDED"/>
          </w:tcPr>
          <w:p w14:paraId="6BC08902"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2(26)</w:t>
            </w:r>
          </w:p>
        </w:tc>
        <w:tc>
          <w:tcPr>
            <w:tcW w:w="4613" w:type="dxa"/>
          </w:tcPr>
          <w:p w14:paraId="5454F8E7" w14:textId="77777777" w:rsidR="00434D4E" w:rsidRPr="004C70C0" w:rsidRDefault="00434D4E">
            <w:pPr>
              <w:pStyle w:val="TableParagraph"/>
              <w:rPr>
                <w:rFonts w:asciiTheme="majorHAnsi" w:hAnsiTheme="majorHAnsi"/>
              </w:rPr>
            </w:pPr>
          </w:p>
        </w:tc>
        <w:tc>
          <w:tcPr>
            <w:tcW w:w="4613" w:type="dxa"/>
          </w:tcPr>
          <w:p w14:paraId="5ADD9467" w14:textId="77777777" w:rsidR="00434D4E" w:rsidRPr="004C70C0" w:rsidRDefault="00434D4E">
            <w:pPr>
              <w:pStyle w:val="TableParagraph"/>
              <w:rPr>
                <w:rFonts w:asciiTheme="majorHAnsi" w:hAnsiTheme="majorHAnsi"/>
              </w:rPr>
            </w:pPr>
          </w:p>
        </w:tc>
      </w:tr>
      <w:tr w:rsidR="00434D4E" w:rsidRPr="004C70C0" w14:paraId="3465DCF4" w14:textId="77777777" w:rsidTr="01F4BDD5">
        <w:trPr>
          <w:trHeight w:val="345"/>
        </w:trPr>
        <w:tc>
          <w:tcPr>
            <w:tcW w:w="4613" w:type="dxa"/>
            <w:shd w:val="clear" w:color="auto" w:fill="EDEDED"/>
          </w:tcPr>
          <w:p w14:paraId="01B84B6B"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2(27)</w:t>
            </w:r>
          </w:p>
        </w:tc>
        <w:tc>
          <w:tcPr>
            <w:tcW w:w="4613" w:type="dxa"/>
          </w:tcPr>
          <w:p w14:paraId="163206F7" w14:textId="77777777" w:rsidR="00434D4E" w:rsidRPr="004C70C0" w:rsidRDefault="00434D4E">
            <w:pPr>
              <w:pStyle w:val="TableParagraph"/>
              <w:rPr>
                <w:rFonts w:asciiTheme="majorHAnsi" w:hAnsiTheme="majorHAnsi"/>
              </w:rPr>
            </w:pPr>
          </w:p>
        </w:tc>
        <w:tc>
          <w:tcPr>
            <w:tcW w:w="4613" w:type="dxa"/>
          </w:tcPr>
          <w:p w14:paraId="1841EE76" w14:textId="77777777" w:rsidR="00434D4E" w:rsidRPr="004C70C0" w:rsidRDefault="00434D4E">
            <w:pPr>
              <w:pStyle w:val="TableParagraph"/>
              <w:rPr>
                <w:rFonts w:asciiTheme="majorHAnsi" w:hAnsiTheme="majorHAnsi"/>
              </w:rPr>
            </w:pPr>
          </w:p>
        </w:tc>
      </w:tr>
      <w:tr w:rsidR="00434D4E" w:rsidRPr="004C70C0" w14:paraId="702A83AB" w14:textId="77777777" w:rsidTr="01F4BDD5">
        <w:trPr>
          <w:trHeight w:val="345"/>
        </w:trPr>
        <w:tc>
          <w:tcPr>
            <w:tcW w:w="4613" w:type="dxa"/>
            <w:shd w:val="clear" w:color="auto" w:fill="EDEDED"/>
          </w:tcPr>
          <w:p w14:paraId="42DA41B0"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2(28)</w:t>
            </w:r>
          </w:p>
        </w:tc>
        <w:tc>
          <w:tcPr>
            <w:tcW w:w="4613" w:type="dxa"/>
          </w:tcPr>
          <w:p w14:paraId="4A16D23E" w14:textId="77777777" w:rsidR="00434D4E" w:rsidRPr="004C70C0" w:rsidRDefault="00434D4E">
            <w:pPr>
              <w:pStyle w:val="TableParagraph"/>
              <w:rPr>
                <w:rFonts w:asciiTheme="majorHAnsi" w:hAnsiTheme="majorHAnsi"/>
              </w:rPr>
            </w:pPr>
          </w:p>
        </w:tc>
        <w:tc>
          <w:tcPr>
            <w:tcW w:w="4613" w:type="dxa"/>
          </w:tcPr>
          <w:p w14:paraId="688C79D3" w14:textId="77777777" w:rsidR="00434D4E" w:rsidRPr="004C70C0" w:rsidRDefault="00434D4E">
            <w:pPr>
              <w:pStyle w:val="TableParagraph"/>
              <w:rPr>
                <w:rFonts w:asciiTheme="majorHAnsi" w:hAnsiTheme="majorHAnsi"/>
              </w:rPr>
            </w:pPr>
          </w:p>
        </w:tc>
      </w:tr>
      <w:tr w:rsidR="00434D4E" w:rsidRPr="004C70C0" w14:paraId="0A4B3D93" w14:textId="77777777" w:rsidTr="01F4BDD5">
        <w:trPr>
          <w:trHeight w:val="345"/>
        </w:trPr>
        <w:tc>
          <w:tcPr>
            <w:tcW w:w="4613" w:type="dxa"/>
            <w:shd w:val="clear" w:color="auto" w:fill="EDEDED"/>
          </w:tcPr>
          <w:p w14:paraId="2A0A262B"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2(29)</w:t>
            </w:r>
          </w:p>
        </w:tc>
        <w:tc>
          <w:tcPr>
            <w:tcW w:w="4613" w:type="dxa"/>
          </w:tcPr>
          <w:p w14:paraId="6266FA96" w14:textId="7FE25D01" w:rsidR="00076C59" w:rsidRPr="004C70C0" w:rsidRDefault="00076C59">
            <w:pPr>
              <w:pStyle w:val="TableParagraph"/>
              <w:rPr>
                <w:rFonts w:asciiTheme="majorHAnsi" w:hAnsiTheme="majorHAnsi" w:cstheme="minorBidi"/>
              </w:rPr>
            </w:pPr>
          </w:p>
        </w:tc>
        <w:tc>
          <w:tcPr>
            <w:tcW w:w="4613" w:type="dxa"/>
          </w:tcPr>
          <w:p w14:paraId="23A84AD3" w14:textId="563F5765" w:rsidR="003976D3" w:rsidRPr="004C70C0" w:rsidRDefault="003976D3">
            <w:pPr>
              <w:pStyle w:val="TableParagraph"/>
              <w:rPr>
                <w:rFonts w:asciiTheme="majorHAnsi" w:hAnsiTheme="majorHAnsi" w:cstheme="minorHAnsi"/>
              </w:rPr>
            </w:pPr>
          </w:p>
        </w:tc>
      </w:tr>
      <w:tr w:rsidR="00434D4E" w:rsidRPr="004C70C0" w14:paraId="397D2522" w14:textId="77777777" w:rsidTr="01F4BDD5">
        <w:trPr>
          <w:trHeight w:val="345"/>
        </w:trPr>
        <w:tc>
          <w:tcPr>
            <w:tcW w:w="4613" w:type="dxa"/>
            <w:shd w:val="clear" w:color="auto" w:fill="EDEDED"/>
          </w:tcPr>
          <w:p w14:paraId="0385D75E"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2(30)</w:t>
            </w:r>
          </w:p>
        </w:tc>
        <w:tc>
          <w:tcPr>
            <w:tcW w:w="4613" w:type="dxa"/>
          </w:tcPr>
          <w:p w14:paraId="40A3F602" w14:textId="77777777" w:rsidR="00434D4E" w:rsidRPr="004C70C0" w:rsidRDefault="00434D4E">
            <w:pPr>
              <w:pStyle w:val="TableParagraph"/>
              <w:rPr>
                <w:rFonts w:asciiTheme="majorHAnsi" w:hAnsiTheme="majorHAnsi"/>
              </w:rPr>
            </w:pPr>
          </w:p>
        </w:tc>
        <w:tc>
          <w:tcPr>
            <w:tcW w:w="4613" w:type="dxa"/>
          </w:tcPr>
          <w:p w14:paraId="6D2181CA" w14:textId="77777777" w:rsidR="00434D4E" w:rsidRPr="004C70C0" w:rsidRDefault="00434D4E">
            <w:pPr>
              <w:pStyle w:val="TableParagraph"/>
              <w:rPr>
                <w:rFonts w:asciiTheme="majorHAnsi" w:hAnsiTheme="majorHAnsi"/>
              </w:rPr>
            </w:pPr>
          </w:p>
        </w:tc>
      </w:tr>
      <w:tr w:rsidR="00434D4E" w:rsidRPr="004C70C0" w14:paraId="7AD0CFE7" w14:textId="77777777" w:rsidTr="01F4BDD5">
        <w:trPr>
          <w:trHeight w:val="345"/>
        </w:trPr>
        <w:tc>
          <w:tcPr>
            <w:tcW w:w="4613" w:type="dxa"/>
            <w:shd w:val="clear" w:color="auto" w:fill="EDEDED"/>
          </w:tcPr>
          <w:p w14:paraId="110661D8"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2(31)</w:t>
            </w:r>
          </w:p>
        </w:tc>
        <w:tc>
          <w:tcPr>
            <w:tcW w:w="4613" w:type="dxa"/>
          </w:tcPr>
          <w:p w14:paraId="3CE462CD" w14:textId="4A6D7C64" w:rsidR="00434D4E" w:rsidRPr="004C70C0" w:rsidRDefault="00434D4E" w:rsidP="01F4BDD5">
            <w:pPr>
              <w:pStyle w:val="TableParagraph"/>
              <w:rPr>
                <w:rFonts w:asciiTheme="majorHAnsi" w:hAnsiTheme="majorHAnsi" w:cstheme="minorBidi"/>
              </w:rPr>
            </w:pPr>
          </w:p>
        </w:tc>
        <w:tc>
          <w:tcPr>
            <w:tcW w:w="4613" w:type="dxa"/>
          </w:tcPr>
          <w:p w14:paraId="20AF2951" w14:textId="2A16DEC9" w:rsidR="00434D4E" w:rsidRPr="004C70C0" w:rsidRDefault="00434D4E" w:rsidP="01F4BDD5">
            <w:pPr>
              <w:pStyle w:val="TableParagraph"/>
              <w:rPr>
                <w:rFonts w:asciiTheme="majorHAnsi" w:hAnsiTheme="majorHAnsi"/>
              </w:rPr>
            </w:pPr>
          </w:p>
        </w:tc>
      </w:tr>
      <w:tr w:rsidR="00434D4E" w:rsidRPr="004C70C0" w14:paraId="50BEB0B3" w14:textId="77777777" w:rsidTr="01F4BDD5">
        <w:trPr>
          <w:trHeight w:val="345"/>
        </w:trPr>
        <w:tc>
          <w:tcPr>
            <w:tcW w:w="4613" w:type="dxa"/>
            <w:shd w:val="clear" w:color="auto" w:fill="EDEDED"/>
          </w:tcPr>
          <w:p w14:paraId="37C4DC10"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2(32)</w:t>
            </w:r>
          </w:p>
        </w:tc>
        <w:tc>
          <w:tcPr>
            <w:tcW w:w="4613" w:type="dxa"/>
          </w:tcPr>
          <w:p w14:paraId="163B1121" w14:textId="77777777" w:rsidR="00434D4E" w:rsidRPr="004C70C0" w:rsidRDefault="00434D4E">
            <w:pPr>
              <w:pStyle w:val="TableParagraph"/>
              <w:rPr>
                <w:rFonts w:asciiTheme="majorHAnsi" w:hAnsiTheme="majorHAnsi"/>
              </w:rPr>
            </w:pPr>
          </w:p>
        </w:tc>
        <w:tc>
          <w:tcPr>
            <w:tcW w:w="4613" w:type="dxa"/>
          </w:tcPr>
          <w:p w14:paraId="730CE51E" w14:textId="77777777" w:rsidR="00434D4E" w:rsidRPr="004C70C0" w:rsidRDefault="00434D4E">
            <w:pPr>
              <w:pStyle w:val="TableParagraph"/>
              <w:rPr>
                <w:rFonts w:asciiTheme="majorHAnsi" w:hAnsiTheme="majorHAnsi"/>
              </w:rPr>
            </w:pPr>
          </w:p>
        </w:tc>
      </w:tr>
      <w:tr w:rsidR="00434D4E" w:rsidRPr="004C70C0" w14:paraId="7D6F9513" w14:textId="77777777" w:rsidTr="01F4BDD5">
        <w:trPr>
          <w:trHeight w:val="345"/>
        </w:trPr>
        <w:tc>
          <w:tcPr>
            <w:tcW w:w="4613" w:type="dxa"/>
            <w:shd w:val="clear" w:color="auto" w:fill="EDEDED"/>
          </w:tcPr>
          <w:p w14:paraId="3E8DA628"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2(33)</w:t>
            </w:r>
          </w:p>
        </w:tc>
        <w:tc>
          <w:tcPr>
            <w:tcW w:w="4613" w:type="dxa"/>
          </w:tcPr>
          <w:p w14:paraId="5B2C3248" w14:textId="5FCC6DE7" w:rsidR="00434D4E" w:rsidRPr="004C70C0" w:rsidRDefault="00434D4E" w:rsidP="01F4BDD5">
            <w:pPr>
              <w:pStyle w:val="TableParagraph"/>
              <w:rPr>
                <w:rFonts w:asciiTheme="majorHAnsi" w:hAnsiTheme="majorHAnsi" w:cstheme="minorBidi"/>
              </w:rPr>
            </w:pPr>
          </w:p>
        </w:tc>
        <w:tc>
          <w:tcPr>
            <w:tcW w:w="4613" w:type="dxa"/>
          </w:tcPr>
          <w:p w14:paraId="4991E79F" w14:textId="6549EB15" w:rsidR="000F442E" w:rsidRPr="004C70C0" w:rsidRDefault="000F442E">
            <w:pPr>
              <w:pStyle w:val="TableParagraph"/>
              <w:rPr>
                <w:rFonts w:asciiTheme="majorHAnsi" w:hAnsiTheme="majorHAnsi" w:cstheme="minorBidi"/>
              </w:rPr>
            </w:pPr>
          </w:p>
        </w:tc>
      </w:tr>
      <w:tr w:rsidR="00434D4E" w:rsidRPr="004C70C0" w14:paraId="75D4B9F8" w14:textId="77777777" w:rsidTr="01F4BDD5">
        <w:trPr>
          <w:trHeight w:val="345"/>
        </w:trPr>
        <w:tc>
          <w:tcPr>
            <w:tcW w:w="4613" w:type="dxa"/>
            <w:shd w:val="clear" w:color="auto" w:fill="EDEDED"/>
          </w:tcPr>
          <w:p w14:paraId="3CB703B2"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2(34)</w:t>
            </w:r>
          </w:p>
        </w:tc>
        <w:tc>
          <w:tcPr>
            <w:tcW w:w="4613" w:type="dxa"/>
          </w:tcPr>
          <w:p w14:paraId="54159F00" w14:textId="7F3A8691" w:rsidR="00434D4E" w:rsidRPr="004C70C0" w:rsidRDefault="00434D4E">
            <w:pPr>
              <w:pStyle w:val="TableParagraph"/>
              <w:rPr>
                <w:rFonts w:asciiTheme="majorHAnsi" w:hAnsiTheme="majorHAnsi" w:cstheme="minorBidi"/>
              </w:rPr>
            </w:pPr>
          </w:p>
        </w:tc>
        <w:tc>
          <w:tcPr>
            <w:tcW w:w="4613" w:type="dxa"/>
          </w:tcPr>
          <w:p w14:paraId="5C81ACF2" w14:textId="40A118A0" w:rsidR="000F442E" w:rsidRPr="004C70C0" w:rsidRDefault="000F442E">
            <w:pPr>
              <w:pStyle w:val="TableParagraph"/>
              <w:rPr>
                <w:rFonts w:asciiTheme="majorHAnsi" w:hAnsiTheme="majorHAnsi" w:cstheme="minorBidi"/>
              </w:rPr>
            </w:pPr>
          </w:p>
        </w:tc>
      </w:tr>
      <w:tr w:rsidR="00434D4E" w:rsidRPr="004C70C0" w14:paraId="2F8F1CCE" w14:textId="77777777" w:rsidTr="01F4BDD5">
        <w:trPr>
          <w:trHeight w:val="345"/>
        </w:trPr>
        <w:tc>
          <w:tcPr>
            <w:tcW w:w="4613" w:type="dxa"/>
            <w:shd w:val="clear" w:color="auto" w:fill="EDEDED"/>
          </w:tcPr>
          <w:p w14:paraId="7CEF5B2C"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2(35)</w:t>
            </w:r>
          </w:p>
        </w:tc>
        <w:tc>
          <w:tcPr>
            <w:tcW w:w="4613" w:type="dxa"/>
          </w:tcPr>
          <w:p w14:paraId="05899F66" w14:textId="309D04D5" w:rsidR="00434D4E" w:rsidRPr="004C70C0" w:rsidRDefault="00434D4E" w:rsidP="01F4BDD5">
            <w:pPr>
              <w:rPr>
                <w:rFonts w:asciiTheme="majorHAnsi" w:eastAsia="Times New Roman" w:hAnsiTheme="majorHAnsi" w:cs="Calibri"/>
                <w:color w:val="000000"/>
              </w:rPr>
            </w:pPr>
          </w:p>
        </w:tc>
        <w:tc>
          <w:tcPr>
            <w:tcW w:w="4613" w:type="dxa"/>
          </w:tcPr>
          <w:p w14:paraId="0BB4BBA3" w14:textId="03495DB8" w:rsidR="007F60F7" w:rsidRPr="004C70C0" w:rsidRDefault="007F60F7" w:rsidP="01F4BDD5">
            <w:pPr>
              <w:rPr>
                <w:rFonts w:asciiTheme="majorHAnsi" w:eastAsia="Times New Roman" w:hAnsiTheme="majorHAnsi" w:cs="Calibri"/>
                <w:color w:val="000000"/>
              </w:rPr>
            </w:pPr>
          </w:p>
        </w:tc>
      </w:tr>
      <w:tr w:rsidR="00434D4E" w:rsidRPr="004C70C0" w14:paraId="72038EC6" w14:textId="77777777" w:rsidTr="01F4BDD5">
        <w:trPr>
          <w:trHeight w:val="345"/>
        </w:trPr>
        <w:tc>
          <w:tcPr>
            <w:tcW w:w="4613" w:type="dxa"/>
            <w:shd w:val="clear" w:color="auto" w:fill="EDEDED"/>
          </w:tcPr>
          <w:p w14:paraId="2050D458"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2(36)</w:t>
            </w:r>
          </w:p>
        </w:tc>
        <w:tc>
          <w:tcPr>
            <w:tcW w:w="4613" w:type="dxa"/>
          </w:tcPr>
          <w:p w14:paraId="57EEEEB6" w14:textId="15513649" w:rsidR="00434D4E" w:rsidRPr="004C70C0" w:rsidRDefault="00434D4E" w:rsidP="01F4BDD5">
            <w:pPr>
              <w:rPr>
                <w:rFonts w:asciiTheme="majorHAnsi" w:hAnsiTheme="majorHAnsi" w:cstheme="minorBidi"/>
                <w:color w:val="000000"/>
              </w:rPr>
            </w:pPr>
          </w:p>
        </w:tc>
        <w:tc>
          <w:tcPr>
            <w:tcW w:w="4613" w:type="dxa"/>
          </w:tcPr>
          <w:p w14:paraId="0448A58C" w14:textId="4D9AF43F" w:rsidR="00434D4E" w:rsidRPr="004C70C0" w:rsidRDefault="00434D4E" w:rsidP="01F4BDD5">
            <w:pPr>
              <w:pStyle w:val="TableParagraph"/>
              <w:rPr>
                <w:rFonts w:asciiTheme="majorHAnsi" w:hAnsiTheme="majorHAnsi" w:cstheme="minorBidi"/>
              </w:rPr>
            </w:pPr>
          </w:p>
        </w:tc>
      </w:tr>
      <w:tr w:rsidR="00434D4E" w:rsidRPr="004C70C0" w14:paraId="05917B41" w14:textId="77777777" w:rsidTr="01F4BDD5">
        <w:trPr>
          <w:trHeight w:val="345"/>
        </w:trPr>
        <w:tc>
          <w:tcPr>
            <w:tcW w:w="4613" w:type="dxa"/>
            <w:shd w:val="clear" w:color="auto" w:fill="EDEDED"/>
          </w:tcPr>
          <w:p w14:paraId="0D893480"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2(37)</w:t>
            </w:r>
          </w:p>
        </w:tc>
        <w:tc>
          <w:tcPr>
            <w:tcW w:w="4613" w:type="dxa"/>
          </w:tcPr>
          <w:p w14:paraId="63AFBBA2" w14:textId="203B19BA" w:rsidR="00434D4E" w:rsidRPr="004C70C0" w:rsidRDefault="00434D4E" w:rsidP="01F4BDD5">
            <w:pPr>
              <w:rPr>
                <w:rFonts w:asciiTheme="majorHAnsi" w:hAnsiTheme="majorHAnsi" w:cstheme="minorBidi"/>
                <w:color w:val="000000"/>
              </w:rPr>
            </w:pPr>
          </w:p>
        </w:tc>
        <w:tc>
          <w:tcPr>
            <w:tcW w:w="4613" w:type="dxa"/>
          </w:tcPr>
          <w:p w14:paraId="67BE2B56" w14:textId="21261BCF" w:rsidR="00434D4E" w:rsidRPr="004C70C0" w:rsidRDefault="00434D4E" w:rsidP="01F4BDD5">
            <w:pPr>
              <w:pStyle w:val="TableParagraph"/>
              <w:rPr>
                <w:rFonts w:asciiTheme="majorHAnsi" w:hAnsiTheme="majorHAnsi" w:cstheme="minorBidi"/>
              </w:rPr>
            </w:pPr>
          </w:p>
        </w:tc>
      </w:tr>
      <w:tr w:rsidR="00434D4E" w:rsidRPr="004C70C0" w14:paraId="728AE857" w14:textId="77777777" w:rsidTr="01F4BDD5">
        <w:trPr>
          <w:trHeight w:val="345"/>
        </w:trPr>
        <w:tc>
          <w:tcPr>
            <w:tcW w:w="4613" w:type="dxa"/>
            <w:shd w:val="clear" w:color="auto" w:fill="EDEDED"/>
          </w:tcPr>
          <w:p w14:paraId="39322D80"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2(38)</w:t>
            </w:r>
          </w:p>
        </w:tc>
        <w:tc>
          <w:tcPr>
            <w:tcW w:w="4613" w:type="dxa"/>
          </w:tcPr>
          <w:p w14:paraId="55086CE1" w14:textId="27B2592D" w:rsidR="00434D4E" w:rsidRPr="004C70C0" w:rsidRDefault="00434D4E" w:rsidP="01F4BDD5">
            <w:pPr>
              <w:rPr>
                <w:rFonts w:asciiTheme="majorHAnsi" w:hAnsiTheme="majorHAnsi" w:cstheme="minorBidi"/>
                <w:color w:val="000000"/>
              </w:rPr>
            </w:pPr>
          </w:p>
        </w:tc>
        <w:tc>
          <w:tcPr>
            <w:tcW w:w="4613" w:type="dxa"/>
          </w:tcPr>
          <w:p w14:paraId="3F45C45D" w14:textId="62E64E62" w:rsidR="00434D4E" w:rsidRPr="004C70C0" w:rsidRDefault="00434D4E" w:rsidP="01F4BDD5">
            <w:pPr>
              <w:pStyle w:val="TableParagraph"/>
              <w:rPr>
                <w:rFonts w:asciiTheme="majorHAnsi" w:hAnsiTheme="majorHAnsi" w:cstheme="minorBidi"/>
              </w:rPr>
            </w:pPr>
          </w:p>
        </w:tc>
      </w:tr>
      <w:tr w:rsidR="00434D4E" w:rsidRPr="004C70C0" w14:paraId="15F6A550" w14:textId="77777777" w:rsidTr="01F4BDD5">
        <w:trPr>
          <w:trHeight w:val="345"/>
        </w:trPr>
        <w:tc>
          <w:tcPr>
            <w:tcW w:w="4613" w:type="dxa"/>
            <w:shd w:val="clear" w:color="auto" w:fill="EDEDED"/>
          </w:tcPr>
          <w:p w14:paraId="56005986"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2(39)</w:t>
            </w:r>
          </w:p>
        </w:tc>
        <w:tc>
          <w:tcPr>
            <w:tcW w:w="4613" w:type="dxa"/>
          </w:tcPr>
          <w:p w14:paraId="667756B3" w14:textId="77777777" w:rsidR="00434D4E" w:rsidRPr="004C70C0" w:rsidRDefault="00434D4E">
            <w:pPr>
              <w:pStyle w:val="TableParagraph"/>
              <w:rPr>
                <w:rFonts w:asciiTheme="majorHAnsi" w:hAnsiTheme="majorHAnsi"/>
              </w:rPr>
            </w:pPr>
          </w:p>
        </w:tc>
        <w:tc>
          <w:tcPr>
            <w:tcW w:w="4613" w:type="dxa"/>
          </w:tcPr>
          <w:p w14:paraId="0B45F5E2" w14:textId="77777777" w:rsidR="00434D4E" w:rsidRPr="004C70C0" w:rsidRDefault="00434D4E">
            <w:pPr>
              <w:pStyle w:val="TableParagraph"/>
              <w:rPr>
                <w:rFonts w:asciiTheme="majorHAnsi" w:hAnsiTheme="majorHAnsi"/>
              </w:rPr>
            </w:pPr>
          </w:p>
        </w:tc>
      </w:tr>
      <w:tr w:rsidR="00434D4E" w:rsidRPr="004C70C0" w14:paraId="392DD7C7" w14:textId="77777777" w:rsidTr="01F4BDD5">
        <w:trPr>
          <w:trHeight w:val="344"/>
        </w:trPr>
        <w:tc>
          <w:tcPr>
            <w:tcW w:w="4613" w:type="dxa"/>
            <w:shd w:val="clear" w:color="auto" w:fill="EDEDED"/>
          </w:tcPr>
          <w:p w14:paraId="3230A91B" w14:textId="77777777" w:rsidR="00434D4E" w:rsidRPr="00487759" w:rsidRDefault="002E7824">
            <w:pPr>
              <w:pStyle w:val="TableParagraph"/>
              <w:spacing w:before="52"/>
              <w:ind w:left="157"/>
              <w:rPr>
                <w:rFonts w:asciiTheme="majorHAnsi" w:hAnsiTheme="majorHAnsi"/>
              </w:rPr>
            </w:pPr>
            <w:r w:rsidRPr="00487759">
              <w:rPr>
                <w:rFonts w:asciiTheme="majorHAnsi" w:hAnsiTheme="majorHAnsi"/>
                <w:color w:val="333333"/>
                <w:w w:val="105"/>
              </w:rPr>
              <w:t>Article 2(40)</w:t>
            </w:r>
          </w:p>
        </w:tc>
        <w:tc>
          <w:tcPr>
            <w:tcW w:w="4613" w:type="dxa"/>
          </w:tcPr>
          <w:p w14:paraId="0FD44FBF" w14:textId="2F214C91" w:rsidR="00434D4E" w:rsidRPr="004C70C0" w:rsidRDefault="00434D4E" w:rsidP="00FB72C9">
            <w:pPr>
              <w:rPr>
                <w:rFonts w:asciiTheme="majorHAnsi" w:eastAsia="Times New Roman" w:hAnsiTheme="majorHAnsi" w:cs="Calibri"/>
                <w:color w:val="000000"/>
              </w:rPr>
            </w:pPr>
          </w:p>
        </w:tc>
        <w:tc>
          <w:tcPr>
            <w:tcW w:w="4613" w:type="dxa"/>
          </w:tcPr>
          <w:p w14:paraId="5F040B2E" w14:textId="12CF2092" w:rsidR="00FB72C9" w:rsidRPr="004C70C0" w:rsidRDefault="00FB72C9">
            <w:pPr>
              <w:pStyle w:val="TableParagraph"/>
              <w:rPr>
                <w:rFonts w:asciiTheme="majorHAnsi" w:hAnsiTheme="majorHAnsi"/>
              </w:rPr>
            </w:pPr>
          </w:p>
        </w:tc>
      </w:tr>
      <w:tr w:rsidR="00434D4E" w:rsidRPr="004C70C0" w14:paraId="75F63D1B" w14:textId="77777777" w:rsidTr="01F4BDD5">
        <w:trPr>
          <w:trHeight w:val="345"/>
        </w:trPr>
        <w:tc>
          <w:tcPr>
            <w:tcW w:w="4613" w:type="dxa"/>
            <w:shd w:val="clear" w:color="auto" w:fill="EDEDED"/>
          </w:tcPr>
          <w:p w14:paraId="2EBBAEA2"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2(41)</w:t>
            </w:r>
          </w:p>
        </w:tc>
        <w:tc>
          <w:tcPr>
            <w:tcW w:w="4613" w:type="dxa"/>
          </w:tcPr>
          <w:p w14:paraId="71273F4F" w14:textId="77777777" w:rsidR="00434D4E" w:rsidRPr="004C70C0" w:rsidRDefault="00434D4E">
            <w:pPr>
              <w:pStyle w:val="TableParagraph"/>
              <w:rPr>
                <w:rFonts w:asciiTheme="majorHAnsi" w:hAnsiTheme="majorHAnsi"/>
              </w:rPr>
            </w:pPr>
          </w:p>
        </w:tc>
        <w:tc>
          <w:tcPr>
            <w:tcW w:w="4613" w:type="dxa"/>
          </w:tcPr>
          <w:p w14:paraId="09B4BE53" w14:textId="77777777" w:rsidR="00434D4E" w:rsidRPr="004C70C0" w:rsidRDefault="00434D4E">
            <w:pPr>
              <w:pStyle w:val="TableParagraph"/>
              <w:rPr>
                <w:rFonts w:asciiTheme="majorHAnsi" w:hAnsiTheme="majorHAnsi"/>
              </w:rPr>
            </w:pPr>
          </w:p>
        </w:tc>
      </w:tr>
      <w:tr w:rsidR="00434D4E" w:rsidRPr="004C70C0" w14:paraId="2D93B8DD" w14:textId="77777777" w:rsidTr="01F4BDD5">
        <w:trPr>
          <w:trHeight w:val="345"/>
        </w:trPr>
        <w:tc>
          <w:tcPr>
            <w:tcW w:w="4613" w:type="dxa"/>
            <w:shd w:val="clear" w:color="auto" w:fill="EDEDED"/>
          </w:tcPr>
          <w:p w14:paraId="0293358A"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2(42)</w:t>
            </w:r>
          </w:p>
        </w:tc>
        <w:tc>
          <w:tcPr>
            <w:tcW w:w="4613" w:type="dxa"/>
          </w:tcPr>
          <w:p w14:paraId="6479A501" w14:textId="77777777" w:rsidR="00434D4E" w:rsidRPr="004C70C0" w:rsidRDefault="00434D4E">
            <w:pPr>
              <w:pStyle w:val="TableParagraph"/>
              <w:rPr>
                <w:rFonts w:asciiTheme="majorHAnsi" w:hAnsiTheme="majorHAnsi"/>
              </w:rPr>
            </w:pPr>
          </w:p>
        </w:tc>
        <w:tc>
          <w:tcPr>
            <w:tcW w:w="4613" w:type="dxa"/>
          </w:tcPr>
          <w:p w14:paraId="29BC0836" w14:textId="77777777" w:rsidR="00434D4E" w:rsidRPr="004C70C0" w:rsidRDefault="00434D4E">
            <w:pPr>
              <w:pStyle w:val="TableParagraph"/>
              <w:rPr>
                <w:rFonts w:asciiTheme="majorHAnsi" w:hAnsiTheme="majorHAnsi"/>
              </w:rPr>
            </w:pPr>
          </w:p>
        </w:tc>
      </w:tr>
      <w:tr w:rsidR="00434D4E" w:rsidRPr="004C70C0" w14:paraId="7058F4C7" w14:textId="77777777" w:rsidTr="01F4BDD5">
        <w:trPr>
          <w:trHeight w:val="345"/>
        </w:trPr>
        <w:tc>
          <w:tcPr>
            <w:tcW w:w="4613" w:type="dxa"/>
            <w:shd w:val="clear" w:color="auto" w:fill="EDEDED"/>
          </w:tcPr>
          <w:p w14:paraId="1727C76F"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2(43)</w:t>
            </w:r>
          </w:p>
        </w:tc>
        <w:tc>
          <w:tcPr>
            <w:tcW w:w="4613" w:type="dxa"/>
          </w:tcPr>
          <w:p w14:paraId="6C1ABC4C" w14:textId="77777777" w:rsidR="00434D4E" w:rsidRPr="004C70C0" w:rsidRDefault="00434D4E">
            <w:pPr>
              <w:pStyle w:val="TableParagraph"/>
              <w:rPr>
                <w:rFonts w:asciiTheme="majorHAnsi" w:hAnsiTheme="majorHAnsi"/>
              </w:rPr>
            </w:pPr>
          </w:p>
        </w:tc>
        <w:tc>
          <w:tcPr>
            <w:tcW w:w="4613" w:type="dxa"/>
          </w:tcPr>
          <w:p w14:paraId="58B69AAE" w14:textId="77777777" w:rsidR="00434D4E" w:rsidRPr="004C70C0" w:rsidRDefault="00434D4E">
            <w:pPr>
              <w:pStyle w:val="TableParagraph"/>
              <w:rPr>
                <w:rFonts w:asciiTheme="majorHAnsi" w:hAnsiTheme="majorHAnsi"/>
              </w:rPr>
            </w:pPr>
          </w:p>
        </w:tc>
      </w:tr>
      <w:tr w:rsidR="00434D4E" w:rsidRPr="004C70C0" w14:paraId="3CF49C52" w14:textId="77777777" w:rsidTr="01F4BDD5">
        <w:trPr>
          <w:trHeight w:val="345"/>
        </w:trPr>
        <w:tc>
          <w:tcPr>
            <w:tcW w:w="4613" w:type="dxa"/>
            <w:shd w:val="clear" w:color="auto" w:fill="EDEDED"/>
          </w:tcPr>
          <w:p w14:paraId="1FB361E4"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2(44)</w:t>
            </w:r>
          </w:p>
        </w:tc>
        <w:tc>
          <w:tcPr>
            <w:tcW w:w="4613" w:type="dxa"/>
          </w:tcPr>
          <w:p w14:paraId="3FBF3B60" w14:textId="77777777" w:rsidR="00434D4E" w:rsidRPr="004C70C0" w:rsidRDefault="00434D4E">
            <w:pPr>
              <w:pStyle w:val="TableParagraph"/>
              <w:rPr>
                <w:rFonts w:asciiTheme="majorHAnsi" w:hAnsiTheme="majorHAnsi"/>
              </w:rPr>
            </w:pPr>
          </w:p>
        </w:tc>
        <w:tc>
          <w:tcPr>
            <w:tcW w:w="4613" w:type="dxa"/>
          </w:tcPr>
          <w:p w14:paraId="265599A8" w14:textId="77777777" w:rsidR="00434D4E" w:rsidRPr="004C70C0" w:rsidRDefault="00434D4E">
            <w:pPr>
              <w:pStyle w:val="TableParagraph"/>
              <w:rPr>
                <w:rFonts w:asciiTheme="majorHAnsi" w:hAnsiTheme="majorHAnsi"/>
              </w:rPr>
            </w:pPr>
          </w:p>
        </w:tc>
      </w:tr>
      <w:tr w:rsidR="00434D4E" w:rsidRPr="004C70C0" w14:paraId="49E354F8" w14:textId="77777777" w:rsidTr="01F4BDD5">
        <w:trPr>
          <w:trHeight w:val="345"/>
        </w:trPr>
        <w:tc>
          <w:tcPr>
            <w:tcW w:w="4613" w:type="dxa"/>
            <w:shd w:val="clear" w:color="auto" w:fill="EDEDED"/>
          </w:tcPr>
          <w:p w14:paraId="0F1DCAE9"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2(45)</w:t>
            </w:r>
          </w:p>
        </w:tc>
        <w:tc>
          <w:tcPr>
            <w:tcW w:w="4613" w:type="dxa"/>
          </w:tcPr>
          <w:p w14:paraId="04FE0D50" w14:textId="77777777" w:rsidR="00434D4E" w:rsidRPr="004C70C0" w:rsidRDefault="00434D4E">
            <w:pPr>
              <w:pStyle w:val="TableParagraph"/>
              <w:rPr>
                <w:rFonts w:asciiTheme="majorHAnsi" w:hAnsiTheme="majorHAnsi"/>
              </w:rPr>
            </w:pPr>
          </w:p>
        </w:tc>
        <w:tc>
          <w:tcPr>
            <w:tcW w:w="4613" w:type="dxa"/>
          </w:tcPr>
          <w:p w14:paraId="2151602D" w14:textId="77777777" w:rsidR="00434D4E" w:rsidRPr="004C70C0" w:rsidRDefault="00434D4E">
            <w:pPr>
              <w:pStyle w:val="TableParagraph"/>
              <w:rPr>
                <w:rFonts w:asciiTheme="majorHAnsi" w:hAnsiTheme="majorHAnsi"/>
              </w:rPr>
            </w:pPr>
          </w:p>
        </w:tc>
      </w:tr>
      <w:tr w:rsidR="00434D4E" w:rsidRPr="004C70C0" w14:paraId="6B19569B" w14:textId="77777777" w:rsidTr="01F4BDD5">
        <w:trPr>
          <w:trHeight w:val="345"/>
        </w:trPr>
        <w:tc>
          <w:tcPr>
            <w:tcW w:w="4613" w:type="dxa"/>
            <w:shd w:val="clear" w:color="auto" w:fill="EDEDED"/>
          </w:tcPr>
          <w:p w14:paraId="313F97E5"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2(46)</w:t>
            </w:r>
          </w:p>
        </w:tc>
        <w:tc>
          <w:tcPr>
            <w:tcW w:w="4613" w:type="dxa"/>
          </w:tcPr>
          <w:p w14:paraId="6FB2F1F2" w14:textId="77777777" w:rsidR="00434D4E" w:rsidRPr="004C70C0" w:rsidRDefault="00434D4E">
            <w:pPr>
              <w:pStyle w:val="TableParagraph"/>
              <w:rPr>
                <w:rFonts w:asciiTheme="majorHAnsi" w:hAnsiTheme="majorHAnsi"/>
              </w:rPr>
            </w:pPr>
          </w:p>
        </w:tc>
        <w:tc>
          <w:tcPr>
            <w:tcW w:w="4613" w:type="dxa"/>
          </w:tcPr>
          <w:p w14:paraId="3EF8D53D" w14:textId="77777777" w:rsidR="00434D4E" w:rsidRPr="004C70C0" w:rsidRDefault="00434D4E">
            <w:pPr>
              <w:pStyle w:val="TableParagraph"/>
              <w:rPr>
                <w:rFonts w:asciiTheme="majorHAnsi" w:hAnsiTheme="majorHAnsi"/>
              </w:rPr>
            </w:pPr>
          </w:p>
        </w:tc>
      </w:tr>
      <w:tr w:rsidR="00434D4E" w:rsidRPr="004C70C0" w14:paraId="1B727827" w14:textId="77777777" w:rsidTr="01F4BDD5">
        <w:trPr>
          <w:trHeight w:val="345"/>
        </w:trPr>
        <w:tc>
          <w:tcPr>
            <w:tcW w:w="4613" w:type="dxa"/>
            <w:shd w:val="clear" w:color="auto" w:fill="EDEDED"/>
          </w:tcPr>
          <w:p w14:paraId="461C6328"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2(47)</w:t>
            </w:r>
          </w:p>
        </w:tc>
        <w:tc>
          <w:tcPr>
            <w:tcW w:w="4613" w:type="dxa"/>
          </w:tcPr>
          <w:p w14:paraId="4A14D045" w14:textId="77777777" w:rsidR="00434D4E" w:rsidRPr="004C70C0" w:rsidRDefault="00434D4E">
            <w:pPr>
              <w:pStyle w:val="TableParagraph"/>
              <w:rPr>
                <w:rFonts w:asciiTheme="majorHAnsi" w:hAnsiTheme="majorHAnsi"/>
              </w:rPr>
            </w:pPr>
          </w:p>
        </w:tc>
        <w:tc>
          <w:tcPr>
            <w:tcW w:w="4613" w:type="dxa"/>
          </w:tcPr>
          <w:p w14:paraId="1B86BFA2" w14:textId="77777777" w:rsidR="00434D4E" w:rsidRPr="004C70C0" w:rsidRDefault="00434D4E">
            <w:pPr>
              <w:pStyle w:val="TableParagraph"/>
              <w:rPr>
                <w:rFonts w:asciiTheme="majorHAnsi" w:hAnsiTheme="majorHAnsi"/>
              </w:rPr>
            </w:pPr>
          </w:p>
        </w:tc>
      </w:tr>
      <w:tr w:rsidR="00434D4E" w:rsidRPr="004C70C0" w14:paraId="05AC7A61" w14:textId="77777777" w:rsidTr="01F4BDD5">
        <w:trPr>
          <w:trHeight w:val="345"/>
        </w:trPr>
        <w:tc>
          <w:tcPr>
            <w:tcW w:w="4613" w:type="dxa"/>
            <w:shd w:val="clear" w:color="auto" w:fill="EDEDED"/>
          </w:tcPr>
          <w:p w14:paraId="117842E4" w14:textId="77777777" w:rsidR="00434D4E" w:rsidRPr="004C70C0" w:rsidRDefault="002E7824">
            <w:pPr>
              <w:pStyle w:val="TableParagraph"/>
              <w:spacing w:before="52"/>
              <w:ind w:left="157"/>
              <w:rPr>
                <w:rFonts w:asciiTheme="majorHAnsi" w:hAnsiTheme="majorHAnsi"/>
              </w:rPr>
            </w:pPr>
            <w:r w:rsidRPr="00487759">
              <w:rPr>
                <w:rFonts w:asciiTheme="majorHAnsi" w:hAnsiTheme="majorHAnsi"/>
                <w:color w:val="333333"/>
                <w:w w:val="105"/>
              </w:rPr>
              <w:t>Article 2(48)</w:t>
            </w:r>
          </w:p>
        </w:tc>
        <w:tc>
          <w:tcPr>
            <w:tcW w:w="4613" w:type="dxa"/>
          </w:tcPr>
          <w:p w14:paraId="4DAAECAF" w14:textId="6373036A" w:rsidR="00434D4E" w:rsidRPr="00433D89" w:rsidRDefault="00434D4E" w:rsidP="003241DE">
            <w:pPr>
              <w:rPr>
                <w:rFonts w:asciiTheme="majorHAnsi" w:hAnsiTheme="majorHAnsi" w:cstheme="minorBidi"/>
                <w:color w:val="000000" w:themeColor="text1"/>
              </w:rPr>
            </w:pPr>
          </w:p>
        </w:tc>
        <w:tc>
          <w:tcPr>
            <w:tcW w:w="4613" w:type="dxa"/>
          </w:tcPr>
          <w:p w14:paraId="3146D6D5" w14:textId="2B83341D" w:rsidR="003241DE" w:rsidRPr="004C70C0" w:rsidRDefault="003241DE" w:rsidP="00597E1A">
            <w:pPr>
              <w:rPr>
                <w:rFonts w:asciiTheme="majorHAnsi" w:eastAsia="Times New Roman" w:hAnsiTheme="majorHAnsi" w:cstheme="minorBidi"/>
                <w:color w:val="000000"/>
              </w:rPr>
            </w:pPr>
          </w:p>
        </w:tc>
      </w:tr>
      <w:tr w:rsidR="00434D4E" w:rsidRPr="004C70C0" w14:paraId="5FD3B1E0" w14:textId="77777777" w:rsidTr="01F4BDD5">
        <w:trPr>
          <w:trHeight w:val="345"/>
        </w:trPr>
        <w:tc>
          <w:tcPr>
            <w:tcW w:w="4613" w:type="dxa"/>
            <w:shd w:val="clear" w:color="auto" w:fill="EDEDED"/>
          </w:tcPr>
          <w:p w14:paraId="44DF9C47"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2(49)</w:t>
            </w:r>
          </w:p>
        </w:tc>
        <w:tc>
          <w:tcPr>
            <w:tcW w:w="4613" w:type="dxa"/>
          </w:tcPr>
          <w:p w14:paraId="517B1CBE" w14:textId="77777777" w:rsidR="00434D4E" w:rsidRPr="004C70C0" w:rsidRDefault="00434D4E">
            <w:pPr>
              <w:pStyle w:val="TableParagraph"/>
              <w:rPr>
                <w:rFonts w:asciiTheme="majorHAnsi" w:hAnsiTheme="majorHAnsi"/>
              </w:rPr>
            </w:pPr>
          </w:p>
        </w:tc>
        <w:tc>
          <w:tcPr>
            <w:tcW w:w="4613" w:type="dxa"/>
          </w:tcPr>
          <w:p w14:paraId="7B0A93C4" w14:textId="77777777" w:rsidR="00434D4E" w:rsidRPr="004C70C0" w:rsidRDefault="00434D4E">
            <w:pPr>
              <w:pStyle w:val="TableParagraph"/>
              <w:rPr>
                <w:rFonts w:asciiTheme="majorHAnsi" w:hAnsiTheme="majorHAnsi"/>
              </w:rPr>
            </w:pPr>
          </w:p>
        </w:tc>
      </w:tr>
      <w:tr w:rsidR="00434D4E" w:rsidRPr="004C70C0" w14:paraId="3D32EEC7" w14:textId="77777777" w:rsidTr="01F4BDD5">
        <w:trPr>
          <w:trHeight w:val="345"/>
        </w:trPr>
        <w:tc>
          <w:tcPr>
            <w:tcW w:w="4613" w:type="dxa"/>
            <w:shd w:val="clear" w:color="auto" w:fill="EDEDED"/>
          </w:tcPr>
          <w:p w14:paraId="575BB8F6"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2(50)</w:t>
            </w:r>
          </w:p>
        </w:tc>
        <w:tc>
          <w:tcPr>
            <w:tcW w:w="4613" w:type="dxa"/>
          </w:tcPr>
          <w:p w14:paraId="74D3A65B" w14:textId="77777777" w:rsidR="00434D4E" w:rsidRPr="004C70C0" w:rsidRDefault="00434D4E">
            <w:pPr>
              <w:pStyle w:val="TableParagraph"/>
              <w:rPr>
                <w:rFonts w:asciiTheme="majorHAnsi" w:hAnsiTheme="majorHAnsi"/>
              </w:rPr>
            </w:pPr>
          </w:p>
        </w:tc>
        <w:tc>
          <w:tcPr>
            <w:tcW w:w="4613" w:type="dxa"/>
          </w:tcPr>
          <w:p w14:paraId="76A1EDF6" w14:textId="77777777" w:rsidR="00434D4E" w:rsidRPr="004C70C0" w:rsidRDefault="00434D4E">
            <w:pPr>
              <w:pStyle w:val="TableParagraph"/>
              <w:rPr>
                <w:rFonts w:asciiTheme="majorHAnsi" w:hAnsiTheme="majorHAnsi"/>
              </w:rPr>
            </w:pPr>
          </w:p>
        </w:tc>
      </w:tr>
      <w:tr w:rsidR="00434D4E" w:rsidRPr="004C70C0" w14:paraId="35592BB9" w14:textId="77777777" w:rsidTr="01F4BDD5">
        <w:trPr>
          <w:trHeight w:val="345"/>
        </w:trPr>
        <w:tc>
          <w:tcPr>
            <w:tcW w:w="4613" w:type="dxa"/>
            <w:shd w:val="clear" w:color="auto" w:fill="EDEDED"/>
          </w:tcPr>
          <w:p w14:paraId="65FF1E3C"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2(51)</w:t>
            </w:r>
          </w:p>
        </w:tc>
        <w:tc>
          <w:tcPr>
            <w:tcW w:w="4613" w:type="dxa"/>
          </w:tcPr>
          <w:p w14:paraId="0737CAC1" w14:textId="77777777" w:rsidR="00434D4E" w:rsidRPr="004C70C0" w:rsidRDefault="00434D4E">
            <w:pPr>
              <w:pStyle w:val="TableParagraph"/>
              <w:rPr>
                <w:rFonts w:asciiTheme="majorHAnsi" w:hAnsiTheme="majorHAnsi"/>
              </w:rPr>
            </w:pPr>
          </w:p>
        </w:tc>
        <w:tc>
          <w:tcPr>
            <w:tcW w:w="4613" w:type="dxa"/>
          </w:tcPr>
          <w:p w14:paraId="0269F142" w14:textId="77777777" w:rsidR="00434D4E" w:rsidRPr="004C70C0" w:rsidRDefault="00434D4E">
            <w:pPr>
              <w:pStyle w:val="TableParagraph"/>
              <w:rPr>
                <w:rFonts w:asciiTheme="majorHAnsi" w:hAnsiTheme="majorHAnsi"/>
              </w:rPr>
            </w:pPr>
          </w:p>
        </w:tc>
      </w:tr>
      <w:tr w:rsidR="00434D4E" w:rsidRPr="004C70C0" w14:paraId="75A854A0" w14:textId="77777777" w:rsidTr="01F4BDD5">
        <w:trPr>
          <w:trHeight w:val="345"/>
        </w:trPr>
        <w:tc>
          <w:tcPr>
            <w:tcW w:w="4613" w:type="dxa"/>
            <w:shd w:val="clear" w:color="auto" w:fill="EDEDED"/>
          </w:tcPr>
          <w:p w14:paraId="38EF1B45"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2(52)</w:t>
            </w:r>
          </w:p>
        </w:tc>
        <w:tc>
          <w:tcPr>
            <w:tcW w:w="4613" w:type="dxa"/>
          </w:tcPr>
          <w:p w14:paraId="47F60659" w14:textId="77777777" w:rsidR="00434D4E" w:rsidRPr="004C70C0" w:rsidRDefault="00434D4E">
            <w:pPr>
              <w:pStyle w:val="TableParagraph"/>
              <w:rPr>
                <w:rFonts w:asciiTheme="majorHAnsi" w:hAnsiTheme="majorHAnsi"/>
              </w:rPr>
            </w:pPr>
          </w:p>
        </w:tc>
        <w:tc>
          <w:tcPr>
            <w:tcW w:w="4613" w:type="dxa"/>
          </w:tcPr>
          <w:p w14:paraId="445E6DD5" w14:textId="77777777" w:rsidR="00434D4E" w:rsidRPr="004C70C0" w:rsidRDefault="00434D4E">
            <w:pPr>
              <w:pStyle w:val="TableParagraph"/>
              <w:rPr>
                <w:rFonts w:asciiTheme="majorHAnsi" w:hAnsiTheme="majorHAnsi"/>
              </w:rPr>
            </w:pPr>
          </w:p>
        </w:tc>
      </w:tr>
    </w:tbl>
    <w:p w14:paraId="55C36C91" w14:textId="77777777" w:rsidR="00434D4E" w:rsidRDefault="00434D4E">
      <w:pPr>
        <w:pStyle w:val="BodyText"/>
        <w:spacing w:before="5"/>
        <w:rPr>
          <w:rFonts w:ascii="Times New Roman"/>
          <w:sz w:val="11"/>
        </w:rPr>
      </w:pPr>
    </w:p>
    <w:p w14:paraId="4528ECFD" w14:textId="77777777" w:rsidR="00434D4E" w:rsidRDefault="002E7824">
      <w:pPr>
        <w:spacing w:before="90"/>
        <w:ind w:right="119"/>
        <w:jc w:val="right"/>
        <w:rPr>
          <w:rFonts w:ascii="Times New Roman"/>
          <w:sz w:val="24"/>
          <w:szCs w:val="24"/>
        </w:rPr>
      </w:pPr>
      <w:r w:rsidRPr="18A947CB">
        <w:rPr>
          <w:rFonts w:ascii="Times New Roman"/>
          <w:sz w:val="24"/>
          <w:szCs w:val="24"/>
        </w:rPr>
        <w:t>11</w:t>
      </w:r>
    </w:p>
    <w:p w14:paraId="4E18787B" w14:textId="77777777" w:rsidR="00434D4E" w:rsidRDefault="00434D4E">
      <w:pPr>
        <w:jc w:val="right"/>
        <w:rPr>
          <w:rFonts w:ascii="Times New Roman"/>
          <w:sz w:val="24"/>
        </w:rPr>
        <w:sectPr w:rsidR="00434D4E">
          <w:pgSz w:w="16840" w:h="11910" w:orient="landscape"/>
          <w:pgMar w:top="720" w:right="600" w:bottom="0" w:left="980" w:header="720" w:footer="720" w:gutter="0"/>
          <w:cols w:space="720"/>
        </w:sectPr>
      </w:pP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118"/>
        <w:gridCol w:w="6395"/>
        <w:gridCol w:w="5326"/>
      </w:tblGrid>
      <w:tr w:rsidR="00434D4E" w14:paraId="12C93FA9" w14:textId="77777777" w:rsidTr="0844C2E2">
        <w:trPr>
          <w:trHeight w:val="345"/>
        </w:trPr>
        <w:tc>
          <w:tcPr>
            <w:tcW w:w="2118" w:type="dxa"/>
            <w:shd w:val="clear" w:color="auto" w:fill="EDEDED"/>
          </w:tcPr>
          <w:p w14:paraId="1BD2E6F8"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lastRenderedPageBreak/>
              <w:t>Article 2(53)</w:t>
            </w:r>
          </w:p>
        </w:tc>
        <w:tc>
          <w:tcPr>
            <w:tcW w:w="6395" w:type="dxa"/>
          </w:tcPr>
          <w:p w14:paraId="04F37B3C" w14:textId="77777777" w:rsidR="00434D4E" w:rsidRPr="004C70C0" w:rsidRDefault="00434D4E">
            <w:pPr>
              <w:pStyle w:val="TableParagraph"/>
              <w:rPr>
                <w:rFonts w:asciiTheme="majorHAnsi" w:hAnsiTheme="majorHAnsi"/>
              </w:rPr>
            </w:pPr>
          </w:p>
        </w:tc>
        <w:tc>
          <w:tcPr>
            <w:tcW w:w="5326" w:type="dxa"/>
          </w:tcPr>
          <w:p w14:paraId="0BCB56AF" w14:textId="77777777" w:rsidR="00434D4E" w:rsidRPr="004C70C0" w:rsidRDefault="00434D4E">
            <w:pPr>
              <w:pStyle w:val="TableParagraph"/>
              <w:rPr>
                <w:rFonts w:asciiTheme="majorHAnsi" w:hAnsiTheme="majorHAnsi"/>
              </w:rPr>
            </w:pPr>
          </w:p>
        </w:tc>
      </w:tr>
      <w:tr w:rsidR="00434D4E" w14:paraId="25CA09DD" w14:textId="77777777" w:rsidTr="0844C2E2">
        <w:trPr>
          <w:trHeight w:val="345"/>
        </w:trPr>
        <w:tc>
          <w:tcPr>
            <w:tcW w:w="2118" w:type="dxa"/>
            <w:shd w:val="clear" w:color="auto" w:fill="EDEDED"/>
          </w:tcPr>
          <w:p w14:paraId="4D9BDFD4"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2(54)</w:t>
            </w:r>
          </w:p>
        </w:tc>
        <w:tc>
          <w:tcPr>
            <w:tcW w:w="6395" w:type="dxa"/>
          </w:tcPr>
          <w:p w14:paraId="6FE6B303" w14:textId="5461AE31" w:rsidR="00434D4E" w:rsidRPr="004C70C0" w:rsidRDefault="00434D4E">
            <w:pPr>
              <w:pStyle w:val="TableParagraph"/>
              <w:rPr>
                <w:rFonts w:asciiTheme="majorHAnsi" w:hAnsiTheme="majorHAnsi" w:cstheme="minorBidi"/>
              </w:rPr>
            </w:pPr>
          </w:p>
        </w:tc>
        <w:tc>
          <w:tcPr>
            <w:tcW w:w="5326" w:type="dxa"/>
          </w:tcPr>
          <w:p w14:paraId="006E629E" w14:textId="0375AC5A" w:rsidR="00B61889" w:rsidRPr="004C70C0" w:rsidRDefault="00B61889" w:rsidP="00B61889">
            <w:pPr>
              <w:rPr>
                <w:rFonts w:asciiTheme="majorHAnsi" w:eastAsia="Times New Roman" w:hAnsiTheme="majorHAnsi" w:cstheme="minorBidi"/>
                <w:color w:val="000000"/>
              </w:rPr>
            </w:pPr>
          </w:p>
        </w:tc>
      </w:tr>
      <w:tr w:rsidR="00434D4E" w14:paraId="570C6F86" w14:textId="77777777" w:rsidTr="0844C2E2">
        <w:trPr>
          <w:trHeight w:val="345"/>
        </w:trPr>
        <w:tc>
          <w:tcPr>
            <w:tcW w:w="2118" w:type="dxa"/>
            <w:shd w:val="clear" w:color="auto" w:fill="EDEDED"/>
          </w:tcPr>
          <w:p w14:paraId="52E91B2F"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2(55)</w:t>
            </w:r>
          </w:p>
        </w:tc>
        <w:tc>
          <w:tcPr>
            <w:tcW w:w="6395" w:type="dxa"/>
          </w:tcPr>
          <w:p w14:paraId="53C4AC62" w14:textId="24E26278" w:rsidR="00434D4E" w:rsidRPr="004C70C0" w:rsidRDefault="00434D4E" w:rsidP="00B1601D">
            <w:pPr>
              <w:rPr>
                <w:rFonts w:asciiTheme="majorHAnsi" w:eastAsia="Times New Roman" w:hAnsiTheme="majorHAnsi" w:cs="Calibri"/>
                <w:color w:val="000000"/>
              </w:rPr>
            </w:pPr>
          </w:p>
        </w:tc>
        <w:tc>
          <w:tcPr>
            <w:tcW w:w="5326" w:type="dxa"/>
          </w:tcPr>
          <w:p w14:paraId="3B1606B7" w14:textId="4264822A" w:rsidR="00111506" w:rsidRPr="004C70C0" w:rsidRDefault="00111506" w:rsidP="00111506">
            <w:pPr>
              <w:rPr>
                <w:rFonts w:asciiTheme="majorHAnsi" w:eastAsia="Times New Roman" w:hAnsiTheme="majorHAnsi" w:cs="Calibri"/>
                <w:color w:val="000000"/>
              </w:rPr>
            </w:pPr>
          </w:p>
        </w:tc>
      </w:tr>
      <w:tr w:rsidR="00434D4E" w14:paraId="6F566C06" w14:textId="77777777" w:rsidTr="0844C2E2">
        <w:trPr>
          <w:trHeight w:val="345"/>
        </w:trPr>
        <w:tc>
          <w:tcPr>
            <w:tcW w:w="2118" w:type="dxa"/>
            <w:shd w:val="clear" w:color="auto" w:fill="EDEDED"/>
          </w:tcPr>
          <w:p w14:paraId="131F47BE"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2(56)</w:t>
            </w:r>
          </w:p>
        </w:tc>
        <w:tc>
          <w:tcPr>
            <w:tcW w:w="6395" w:type="dxa"/>
          </w:tcPr>
          <w:p w14:paraId="320FF241" w14:textId="77777777" w:rsidR="00434D4E" w:rsidRPr="004C70C0" w:rsidRDefault="00434D4E">
            <w:pPr>
              <w:pStyle w:val="TableParagraph"/>
              <w:rPr>
                <w:rFonts w:asciiTheme="majorHAnsi" w:hAnsiTheme="majorHAnsi"/>
              </w:rPr>
            </w:pPr>
          </w:p>
        </w:tc>
        <w:tc>
          <w:tcPr>
            <w:tcW w:w="5326" w:type="dxa"/>
          </w:tcPr>
          <w:p w14:paraId="28CD843A" w14:textId="77777777" w:rsidR="00434D4E" w:rsidRPr="004C70C0" w:rsidRDefault="00434D4E">
            <w:pPr>
              <w:pStyle w:val="TableParagraph"/>
              <w:rPr>
                <w:rFonts w:asciiTheme="majorHAnsi" w:hAnsiTheme="majorHAnsi"/>
              </w:rPr>
            </w:pPr>
          </w:p>
        </w:tc>
      </w:tr>
      <w:tr w:rsidR="00434D4E" w14:paraId="52DA7CB7" w14:textId="77777777" w:rsidTr="0844C2E2">
        <w:trPr>
          <w:trHeight w:val="345"/>
        </w:trPr>
        <w:tc>
          <w:tcPr>
            <w:tcW w:w="2118" w:type="dxa"/>
            <w:shd w:val="clear" w:color="auto" w:fill="EDEDED"/>
          </w:tcPr>
          <w:p w14:paraId="617B22E8"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2(57)</w:t>
            </w:r>
          </w:p>
        </w:tc>
        <w:tc>
          <w:tcPr>
            <w:tcW w:w="6395" w:type="dxa"/>
          </w:tcPr>
          <w:p w14:paraId="4BF6FA84" w14:textId="77777777" w:rsidR="00434D4E" w:rsidRPr="004C70C0" w:rsidRDefault="00434D4E">
            <w:pPr>
              <w:pStyle w:val="TableParagraph"/>
              <w:rPr>
                <w:rFonts w:asciiTheme="majorHAnsi" w:hAnsiTheme="majorHAnsi"/>
              </w:rPr>
            </w:pPr>
          </w:p>
        </w:tc>
        <w:tc>
          <w:tcPr>
            <w:tcW w:w="5326" w:type="dxa"/>
          </w:tcPr>
          <w:p w14:paraId="5CF58ACB" w14:textId="77777777" w:rsidR="00434D4E" w:rsidRPr="004C70C0" w:rsidRDefault="00434D4E">
            <w:pPr>
              <w:pStyle w:val="TableParagraph"/>
              <w:rPr>
                <w:rFonts w:asciiTheme="majorHAnsi" w:hAnsiTheme="majorHAnsi"/>
              </w:rPr>
            </w:pPr>
          </w:p>
        </w:tc>
      </w:tr>
      <w:tr w:rsidR="00434D4E" w14:paraId="3F3D7837" w14:textId="77777777" w:rsidTr="0844C2E2">
        <w:trPr>
          <w:trHeight w:val="345"/>
        </w:trPr>
        <w:tc>
          <w:tcPr>
            <w:tcW w:w="2118" w:type="dxa"/>
            <w:shd w:val="clear" w:color="auto" w:fill="EDEDED"/>
          </w:tcPr>
          <w:p w14:paraId="22EF52B2"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2(58)</w:t>
            </w:r>
          </w:p>
        </w:tc>
        <w:tc>
          <w:tcPr>
            <w:tcW w:w="6395" w:type="dxa"/>
          </w:tcPr>
          <w:p w14:paraId="524444D0" w14:textId="77777777" w:rsidR="00434D4E" w:rsidRPr="004C70C0" w:rsidRDefault="00434D4E">
            <w:pPr>
              <w:pStyle w:val="TableParagraph"/>
              <w:rPr>
                <w:rFonts w:asciiTheme="majorHAnsi" w:hAnsiTheme="majorHAnsi"/>
              </w:rPr>
            </w:pPr>
          </w:p>
        </w:tc>
        <w:tc>
          <w:tcPr>
            <w:tcW w:w="5326" w:type="dxa"/>
          </w:tcPr>
          <w:p w14:paraId="2010CAB6" w14:textId="77777777" w:rsidR="00434D4E" w:rsidRPr="004C70C0" w:rsidRDefault="00434D4E">
            <w:pPr>
              <w:pStyle w:val="TableParagraph"/>
              <w:rPr>
                <w:rFonts w:asciiTheme="majorHAnsi" w:hAnsiTheme="majorHAnsi"/>
              </w:rPr>
            </w:pPr>
          </w:p>
        </w:tc>
      </w:tr>
      <w:tr w:rsidR="00434D4E" w14:paraId="54479CBF" w14:textId="77777777" w:rsidTr="0844C2E2">
        <w:trPr>
          <w:trHeight w:val="345"/>
        </w:trPr>
        <w:tc>
          <w:tcPr>
            <w:tcW w:w="2118" w:type="dxa"/>
            <w:shd w:val="clear" w:color="auto" w:fill="EDEDED"/>
          </w:tcPr>
          <w:p w14:paraId="3439B67D"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2(59)</w:t>
            </w:r>
          </w:p>
        </w:tc>
        <w:tc>
          <w:tcPr>
            <w:tcW w:w="6395" w:type="dxa"/>
          </w:tcPr>
          <w:p w14:paraId="251AB174" w14:textId="77777777" w:rsidR="00434D4E" w:rsidRPr="004C70C0" w:rsidRDefault="00434D4E">
            <w:pPr>
              <w:pStyle w:val="TableParagraph"/>
              <w:rPr>
                <w:rFonts w:asciiTheme="majorHAnsi" w:hAnsiTheme="majorHAnsi"/>
              </w:rPr>
            </w:pPr>
          </w:p>
        </w:tc>
        <w:tc>
          <w:tcPr>
            <w:tcW w:w="5326" w:type="dxa"/>
          </w:tcPr>
          <w:p w14:paraId="0C167307" w14:textId="77777777" w:rsidR="00434D4E" w:rsidRPr="004C70C0" w:rsidRDefault="00434D4E">
            <w:pPr>
              <w:pStyle w:val="TableParagraph"/>
              <w:rPr>
                <w:rFonts w:asciiTheme="majorHAnsi" w:hAnsiTheme="majorHAnsi"/>
              </w:rPr>
            </w:pPr>
          </w:p>
        </w:tc>
      </w:tr>
      <w:tr w:rsidR="00434D4E" w14:paraId="136085CB" w14:textId="77777777" w:rsidTr="0844C2E2">
        <w:trPr>
          <w:trHeight w:val="345"/>
        </w:trPr>
        <w:tc>
          <w:tcPr>
            <w:tcW w:w="2118" w:type="dxa"/>
            <w:shd w:val="clear" w:color="auto" w:fill="EDEDED"/>
          </w:tcPr>
          <w:p w14:paraId="5A5536FC"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2(60)</w:t>
            </w:r>
          </w:p>
        </w:tc>
        <w:tc>
          <w:tcPr>
            <w:tcW w:w="6395" w:type="dxa"/>
          </w:tcPr>
          <w:p w14:paraId="122B3518" w14:textId="77777777" w:rsidR="00434D4E" w:rsidRPr="004C70C0" w:rsidRDefault="00434D4E">
            <w:pPr>
              <w:pStyle w:val="TableParagraph"/>
              <w:rPr>
                <w:rFonts w:asciiTheme="majorHAnsi" w:hAnsiTheme="majorHAnsi"/>
              </w:rPr>
            </w:pPr>
          </w:p>
        </w:tc>
        <w:tc>
          <w:tcPr>
            <w:tcW w:w="5326" w:type="dxa"/>
          </w:tcPr>
          <w:p w14:paraId="1EA0A181" w14:textId="77777777" w:rsidR="00434D4E" w:rsidRPr="004C70C0" w:rsidRDefault="00434D4E">
            <w:pPr>
              <w:pStyle w:val="TableParagraph"/>
              <w:rPr>
                <w:rFonts w:asciiTheme="majorHAnsi" w:hAnsiTheme="majorHAnsi"/>
              </w:rPr>
            </w:pPr>
          </w:p>
        </w:tc>
      </w:tr>
      <w:tr w:rsidR="00434D4E" w14:paraId="6DEF17CF" w14:textId="77777777" w:rsidTr="0844C2E2">
        <w:trPr>
          <w:trHeight w:val="345"/>
        </w:trPr>
        <w:tc>
          <w:tcPr>
            <w:tcW w:w="2118" w:type="dxa"/>
            <w:shd w:val="clear" w:color="auto" w:fill="EDEDED"/>
          </w:tcPr>
          <w:p w14:paraId="78F96B80"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2(61)</w:t>
            </w:r>
          </w:p>
        </w:tc>
        <w:tc>
          <w:tcPr>
            <w:tcW w:w="6395" w:type="dxa"/>
          </w:tcPr>
          <w:p w14:paraId="139DF488" w14:textId="77777777" w:rsidR="00434D4E" w:rsidRPr="004C70C0" w:rsidRDefault="00434D4E">
            <w:pPr>
              <w:pStyle w:val="TableParagraph"/>
              <w:rPr>
                <w:rFonts w:asciiTheme="majorHAnsi" w:hAnsiTheme="majorHAnsi"/>
              </w:rPr>
            </w:pPr>
          </w:p>
        </w:tc>
        <w:tc>
          <w:tcPr>
            <w:tcW w:w="5326" w:type="dxa"/>
          </w:tcPr>
          <w:p w14:paraId="2DBAAF98" w14:textId="77777777" w:rsidR="00434D4E" w:rsidRPr="004C70C0" w:rsidRDefault="00434D4E">
            <w:pPr>
              <w:pStyle w:val="TableParagraph"/>
              <w:rPr>
                <w:rFonts w:asciiTheme="majorHAnsi" w:hAnsiTheme="majorHAnsi"/>
              </w:rPr>
            </w:pPr>
          </w:p>
        </w:tc>
      </w:tr>
      <w:tr w:rsidR="00434D4E" w14:paraId="3B5917B9" w14:textId="77777777" w:rsidTr="0844C2E2">
        <w:trPr>
          <w:trHeight w:val="345"/>
        </w:trPr>
        <w:tc>
          <w:tcPr>
            <w:tcW w:w="2118" w:type="dxa"/>
            <w:shd w:val="clear" w:color="auto" w:fill="EDEDED"/>
          </w:tcPr>
          <w:p w14:paraId="087145E1"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2(62)</w:t>
            </w:r>
          </w:p>
        </w:tc>
        <w:tc>
          <w:tcPr>
            <w:tcW w:w="6395" w:type="dxa"/>
          </w:tcPr>
          <w:p w14:paraId="7C928EF1" w14:textId="3ECE4995" w:rsidR="004675AC" w:rsidRPr="004C70C0" w:rsidRDefault="004675AC" w:rsidP="004D16F2">
            <w:pPr>
              <w:rPr>
                <w:rFonts w:asciiTheme="majorHAnsi" w:hAnsiTheme="majorHAnsi" w:cstheme="minorBidi"/>
                <w:color w:val="000000"/>
              </w:rPr>
            </w:pPr>
          </w:p>
        </w:tc>
        <w:tc>
          <w:tcPr>
            <w:tcW w:w="5326" w:type="dxa"/>
          </w:tcPr>
          <w:p w14:paraId="1D82BB53" w14:textId="1BE86DF0" w:rsidR="004675AC" w:rsidRPr="004C70C0" w:rsidRDefault="004675AC">
            <w:pPr>
              <w:pStyle w:val="TableParagraph"/>
              <w:rPr>
                <w:rFonts w:asciiTheme="majorHAnsi" w:hAnsiTheme="majorHAnsi" w:cstheme="minorBidi"/>
              </w:rPr>
            </w:pPr>
          </w:p>
        </w:tc>
      </w:tr>
      <w:tr w:rsidR="00434D4E" w14:paraId="69E4803B" w14:textId="77777777" w:rsidTr="0844C2E2">
        <w:trPr>
          <w:trHeight w:val="345"/>
        </w:trPr>
        <w:tc>
          <w:tcPr>
            <w:tcW w:w="2118" w:type="dxa"/>
            <w:shd w:val="clear" w:color="auto" w:fill="EDEDED"/>
          </w:tcPr>
          <w:p w14:paraId="63EFF35D" w14:textId="77777777" w:rsidR="00434D4E" w:rsidRPr="003B4295" w:rsidRDefault="002E7824">
            <w:pPr>
              <w:pStyle w:val="TableParagraph"/>
              <w:spacing w:before="52"/>
              <w:ind w:left="157"/>
              <w:rPr>
                <w:rFonts w:asciiTheme="majorHAnsi" w:hAnsiTheme="majorHAnsi"/>
              </w:rPr>
            </w:pPr>
            <w:r w:rsidRPr="003B4295">
              <w:rPr>
                <w:rFonts w:asciiTheme="majorHAnsi" w:hAnsiTheme="majorHAnsi"/>
                <w:color w:val="333333"/>
                <w:w w:val="105"/>
              </w:rPr>
              <w:t>Article 2(63)</w:t>
            </w:r>
          </w:p>
        </w:tc>
        <w:tc>
          <w:tcPr>
            <w:tcW w:w="6395" w:type="dxa"/>
          </w:tcPr>
          <w:p w14:paraId="07582ADA" w14:textId="434CDCB7" w:rsidR="00737B5B" w:rsidRPr="004C70C0" w:rsidRDefault="00737B5B">
            <w:pPr>
              <w:pStyle w:val="TableParagraph"/>
              <w:rPr>
                <w:rFonts w:asciiTheme="majorHAnsi" w:hAnsiTheme="majorHAnsi"/>
              </w:rPr>
            </w:pPr>
          </w:p>
        </w:tc>
        <w:tc>
          <w:tcPr>
            <w:tcW w:w="5326" w:type="dxa"/>
          </w:tcPr>
          <w:p w14:paraId="5C70AE88" w14:textId="0AE9B837" w:rsidR="00EE5EBD" w:rsidRPr="004C70C0" w:rsidRDefault="00EE5EBD">
            <w:pPr>
              <w:pStyle w:val="TableParagraph"/>
              <w:rPr>
                <w:rFonts w:asciiTheme="majorHAnsi" w:hAnsiTheme="majorHAnsi"/>
              </w:rPr>
            </w:pPr>
          </w:p>
        </w:tc>
      </w:tr>
      <w:tr w:rsidR="00434D4E" w14:paraId="5A703DCD" w14:textId="77777777" w:rsidTr="0844C2E2">
        <w:trPr>
          <w:trHeight w:val="345"/>
        </w:trPr>
        <w:tc>
          <w:tcPr>
            <w:tcW w:w="2118" w:type="dxa"/>
            <w:shd w:val="clear" w:color="auto" w:fill="EDEDED"/>
          </w:tcPr>
          <w:p w14:paraId="7E1835B1"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2(64)</w:t>
            </w:r>
          </w:p>
        </w:tc>
        <w:tc>
          <w:tcPr>
            <w:tcW w:w="6395" w:type="dxa"/>
          </w:tcPr>
          <w:p w14:paraId="01D0B47A" w14:textId="77777777" w:rsidR="00434D4E" w:rsidRPr="004C70C0" w:rsidRDefault="00434D4E">
            <w:pPr>
              <w:pStyle w:val="TableParagraph"/>
              <w:rPr>
                <w:rFonts w:asciiTheme="majorHAnsi" w:hAnsiTheme="majorHAnsi"/>
              </w:rPr>
            </w:pPr>
          </w:p>
        </w:tc>
        <w:tc>
          <w:tcPr>
            <w:tcW w:w="5326" w:type="dxa"/>
          </w:tcPr>
          <w:p w14:paraId="3EA85276" w14:textId="77777777" w:rsidR="00434D4E" w:rsidRPr="004C70C0" w:rsidRDefault="00434D4E">
            <w:pPr>
              <w:pStyle w:val="TableParagraph"/>
              <w:rPr>
                <w:rFonts w:asciiTheme="majorHAnsi" w:hAnsiTheme="majorHAnsi"/>
              </w:rPr>
            </w:pPr>
          </w:p>
        </w:tc>
      </w:tr>
      <w:tr w:rsidR="00434D4E" w14:paraId="0BA81DC5" w14:textId="77777777" w:rsidTr="0844C2E2">
        <w:trPr>
          <w:trHeight w:val="345"/>
        </w:trPr>
        <w:tc>
          <w:tcPr>
            <w:tcW w:w="2118" w:type="dxa"/>
            <w:shd w:val="clear" w:color="auto" w:fill="EDEDED"/>
          </w:tcPr>
          <w:p w14:paraId="1EFFD683"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2(65)</w:t>
            </w:r>
          </w:p>
        </w:tc>
        <w:tc>
          <w:tcPr>
            <w:tcW w:w="6395" w:type="dxa"/>
          </w:tcPr>
          <w:p w14:paraId="57D52ECA" w14:textId="77777777" w:rsidR="00434D4E" w:rsidRPr="004C70C0" w:rsidRDefault="00434D4E">
            <w:pPr>
              <w:pStyle w:val="TableParagraph"/>
              <w:rPr>
                <w:rFonts w:asciiTheme="majorHAnsi" w:hAnsiTheme="majorHAnsi"/>
              </w:rPr>
            </w:pPr>
          </w:p>
        </w:tc>
        <w:tc>
          <w:tcPr>
            <w:tcW w:w="5326" w:type="dxa"/>
          </w:tcPr>
          <w:p w14:paraId="2870D500" w14:textId="77777777" w:rsidR="00434D4E" w:rsidRPr="004C70C0" w:rsidRDefault="00434D4E">
            <w:pPr>
              <w:pStyle w:val="TableParagraph"/>
              <w:rPr>
                <w:rFonts w:asciiTheme="majorHAnsi" w:hAnsiTheme="majorHAnsi"/>
              </w:rPr>
            </w:pPr>
          </w:p>
        </w:tc>
      </w:tr>
      <w:tr w:rsidR="00434D4E" w14:paraId="36F26E0E" w14:textId="77777777" w:rsidTr="0844C2E2">
        <w:trPr>
          <w:trHeight w:val="345"/>
        </w:trPr>
        <w:tc>
          <w:tcPr>
            <w:tcW w:w="2118" w:type="dxa"/>
            <w:shd w:val="clear" w:color="auto" w:fill="EDEDED"/>
          </w:tcPr>
          <w:p w14:paraId="4B8ACDF5"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2(66)</w:t>
            </w:r>
          </w:p>
        </w:tc>
        <w:tc>
          <w:tcPr>
            <w:tcW w:w="6395" w:type="dxa"/>
          </w:tcPr>
          <w:p w14:paraId="270BFD1B" w14:textId="77777777" w:rsidR="00434D4E" w:rsidRPr="004C70C0" w:rsidRDefault="00434D4E">
            <w:pPr>
              <w:pStyle w:val="TableParagraph"/>
              <w:rPr>
                <w:rFonts w:asciiTheme="majorHAnsi" w:hAnsiTheme="majorHAnsi"/>
              </w:rPr>
            </w:pPr>
          </w:p>
        </w:tc>
        <w:tc>
          <w:tcPr>
            <w:tcW w:w="5326" w:type="dxa"/>
          </w:tcPr>
          <w:p w14:paraId="11F9CB21" w14:textId="77777777" w:rsidR="00434D4E" w:rsidRPr="004C70C0" w:rsidRDefault="00434D4E">
            <w:pPr>
              <w:pStyle w:val="TableParagraph"/>
              <w:rPr>
                <w:rFonts w:asciiTheme="majorHAnsi" w:hAnsiTheme="majorHAnsi"/>
              </w:rPr>
            </w:pPr>
          </w:p>
        </w:tc>
      </w:tr>
      <w:tr w:rsidR="00434D4E" w14:paraId="456FE415" w14:textId="77777777" w:rsidTr="0844C2E2">
        <w:trPr>
          <w:trHeight w:val="345"/>
        </w:trPr>
        <w:tc>
          <w:tcPr>
            <w:tcW w:w="2118" w:type="dxa"/>
            <w:shd w:val="clear" w:color="auto" w:fill="EDEDED"/>
          </w:tcPr>
          <w:p w14:paraId="0D74EA5A"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highlight w:val="yellow"/>
              </w:rPr>
              <w:t>Article 2(67)</w:t>
            </w:r>
          </w:p>
        </w:tc>
        <w:tc>
          <w:tcPr>
            <w:tcW w:w="6395" w:type="dxa"/>
          </w:tcPr>
          <w:p w14:paraId="251D664E" w14:textId="3D9F4E24" w:rsidR="635AF0B5" w:rsidRPr="004C70C0" w:rsidRDefault="635AF0B5" w:rsidP="00D60439">
            <w:pPr>
              <w:jc w:val="both"/>
              <w:rPr>
                <w:rFonts w:asciiTheme="majorHAnsi" w:hAnsiTheme="majorHAnsi"/>
              </w:rPr>
            </w:pPr>
            <w:r w:rsidRPr="004C70C0">
              <w:rPr>
                <w:rFonts w:asciiTheme="majorHAnsi" w:hAnsiTheme="majorHAnsi"/>
              </w:rPr>
              <w:br/>
            </w:r>
            <w:r w:rsidRPr="004C70C0">
              <w:rPr>
                <w:rFonts w:asciiTheme="majorHAnsi" w:eastAsia="Orsted Sans Office" w:hAnsiTheme="majorHAnsi" w:cs="Orsted Sans Office"/>
                <w:color w:val="000000" w:themeColor="text1"/>
              </w:rPr>
              <w:t xml:space="preserve"> ‘</w:t>
            </w:r>
            <w:proofErr w:type="gramStart"/>
            <w:r w:rsidRPr="004C70C0">
              <w:rPr>
                <w:rFonts w:asciiTheme="majorHAnsi" w:eastAsia="Orsted Sans Office" w:hAnsiTheme="majorHAnsi" w:cs="Orsted Sans Office"/>
                <w:color w:val="000000" w:themeColor="text1"/>
              </w:rPr>
              <w:t>electricity</w:t>
            </w:r>
            <w:proofErr w:type="gramEnd"/>
            <w:r w:rsidRPr="004C70C0">
              <w:rPr>
                <w:rFonts w:asciiTheme="majorHAnsi" w:eastAsia="Orsted Sans Office" w:hAnsiTheme="majorHAnsi" w:cs="Orsted Sans Office"/>
                <w:color w:val="000000" w:themeColor="text1"/>
              </w:rPr>
              <w:t xml:space="preserve"> storage module’ or ‘ESM’ means a synchronous power-generating module or a power park module which can inject and consume active power to and from the network for electricity storage, excluding pump-storage power-generating modules. A V2G electric vehicle and associated V2G electric vehicle supply equipment with a bidirectional functionality is regarded as an electricity storage module</w:t>
            </w:r>
            <w:r w:rsidR="00B133D8">
              <w:rPr>
                <w:rFonts w:asciiTheme="majorHAnsi" w:eastAsia="Orsted Sans Office" w:hAnsiTheme="majorHAnsi" w:cs="Orsted Sans Office"/>
                <w:color w:val="000000" w:themeColor="text1"/>
              </w:rPr>
              <w:t xml:space="preserve">. </w:t>
            </w:r>
            <w:r w:rsidRPr="00B133D8">
              <w:rPr>
                <w:rFonts w:asciiTheme="majorHAnsi" w:eastAsia="Orsted Sans Office" w:hAnsiTheme="majorHAnsi" w:cs="Orsted Sans Office"/>
                <w:color w:val="FF0000"/>
                <w:highlight w:val="yellow"/>
              </w:rPr>
              <w:t xml:space="preserve">Electricity storage integrated to a power-generating module should be considered as part of such module while its capacity should not count towards the power-generating module </w:t>
            </w:r>
            <w:proofErr w:type="gramStart"/>
            <w:r w:rsidRPr="00B133D8">
              <w:rPr>
                <w:rFonts w:asciiTheme="majorHAnsi" w:eastAsia="Orsted Sans Office" w:hAnsiTheme="majorHAnsi" w:cs="Orsted Sans Office"/>
                <w:color w:val="FF0000"/>
                <w:highlight w:val="yellow"/>
              </w:rPr>
              <w:t>capacity</w:t>
            </w:r>
            <w:r w:rsidR="00D310D6">
              <w:rPr>
                <w:rFonts w:asciiTheme="majorHAnsi" w:eastAsia="Orsted Sans Office" w:hAnsiTheme="majorHAnsi" w:cs="Orsted Sans Office"/>
                <w:color w:val="FF0000"/>
              </w:rPr>
              <w:t xml:space="preserve">, </w:t>
            </w:r>
            <w:r w:rsidR="00D310D6" w:rsidRPr="00774E80">
              <w:rPr>
                <w:rStyle w:val="normaltextrun"/>
                <w:rFonts w:ascii="Cambria" w:hAnsi="Cambria" w:cs="Segoe UI"/>
                <w:color w:val="FF0000"/>
                <w:highlight w:val="yellow"/>
                <w:lang w:val="en-IE"/>
              </w:rPr>
              <w:t>unless</w:t>
            </w:r>
            <w:proofErr w:type="gramEnd"/>
            <w:r w:rsidR="00D310D6" w:rsidRPr="00774E80">
              <w:rPr>
                <w:rStyle w:val="normaltextrun"/>
                <w:rFonts w:ascii="Cambria" w:hAnsi="Cambria" w:cs="Segoe UI"/>
                <w:color w:val="FF0000"/>
                <w:highlight w:val="yellow"/>
                <w:lang w:val="en-IE"/>
              </w:rPr>
              <w:t xml:space="preserve"> the connection agreement is modified by the PGFO (Power generator facility owner).</w:t>
            </w:r>
          </w:p>
        </w:tc>
        <w:tc>
          <w:tcPr>
            <w:tcW w:w="5326" w:type="dxa"/>
          </w:tcPr>
          <w:p w14:paraId="7FB0CFC9" w14:textId="77777777" w:rsidR="003B4295" w:rsidRDefault="003B4295" w:rsidP="635AF0B5">
            <w:pPr>
              <w:rPr>
                <w:rFonts w:asciiTheme="majorHAnsi" w:eastAsia="Orsted Sans Office" w:hAnsiTheme="majorHAnsi" w:cs="Orsted Sans Office"/>
                <w:color w:val="000000" w:themeColor="text1"/>
              </w:rPr>
            </w:pPr>
          </w:p>
          <w:p w14:paraId="1E3E0C97" w14:textId="7F516DFF" w:rsidR="003B4295" w:rsidRDefault="00AF2C59" w:rsidP="635AF0B5">
            <w:pPr>
              <w:rPr>
                <w:rFonts w:asciiTheme="majorHAnsi" w:eastAsia="Orsted Sans Office" w:hAnsiTheme="majorHAnsi" w:cs="Orsted Sans Office"/>
                <w:color w:val="000000" w:themeColor="text1"/>
              </w:rPr>
            </w:pPr>
            <w:r>
              <w:rPr>
                <w:rFonts w:asciiTheme="majorHAnsi" w:eastAsia="Orsted Sans Office" w:hAnsiTheme="majorHAnsi" w:cs="Orsted Sans Office"/>
                <w:color w:val="000000" w:themeColor="text1"/>
              </w:rPr>
              <w:t xml:space="preserve">The relation between ESM and PPM </w:t>
            </w:r>
            <w:r w:rsidR="00EE279A">
              <w:rPr>
                <w:rFonts w:asciiTheme="majorHAnsi" w:eastAsia="Orsted Sans Office" w:hAnsiTheme="majorHAnsi" w:cs="Orsted Sans Office"/>
                <w:color w:val="000000" w:themeColor="text1"/>
              </w:rPr>
              <w:t xml:space="preserve">should be clarify. </w:t>
            </w:r>
          </w:p>
          <w:p w14:paraId="6EF9F835" w14:textId="77777777" w:rsidR="00D310D6" w:rsidRDefault="00D310D6" w:rsidP="635AF0B5">
            <w:pPr>
              <w:rPr>
                <w:rFonts w:asciiTheme="majorHAnsi" w:eastAsia="Orsted Sans Office" w:hAnsiTheme="majorHAnsi" w:cs="Orsted Sans Office"/>
                <w:color w:val="000000" w:themeColor="text1"/>
              </w:rPr>
            </w:pPr>
          </w:p>
          <w:p w14:paraId="5CEA7B26" w14:textId="05A3D712" w:rsidR="00D310D6" w:rsidRPr="004C70C0" w:rsidRDefault="00D310D6" w:rsidP="635AF0B5">
            <w:pPr>
              <w:rPr>
                <w:rFonts w:asciiTheme="majorHAnsi" w:hAnsiTheme="majorHAnsi"/>
              </w:rPr>
            </w:pPr>
          </w:p>
        </w:tc>
      </w:tr>
      <w:tr w:rsidR="00434D4E" w14:paraId="06152143" w14:textId="77777777" w:rsidTr="0844C2E2">
        <w:trPr>
          <w:trHeight w:val="345"/>
        </w:trPr>
        <w:tc>
          <w:tcPr>
            <w:tcW w:w="2118" w:type="dxa"/>
            <w:shd w:val="clear" w:color="auto" w:fill="EDEDED"/>
          </w:tcPr>
          <w:p w14:paraId="708DCF32"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2(68)</w:t>
            </w:r>
          </w:p>
        </w:tc>
        <w:tc>
          <w:tcPr>
            <w:tcW w:w="6395" w:type="dxa"/>
          </w:tcPr>
          <w:p w14:paraId="0B529BA4" w14:textId="77777777" w:rsidR="00434D4E" w:rsidRPr="004C70C0" w:rsidRDefault="00434D4E">
            <w:pPr>
              <w:pStyle w:val="TableParagraph"/>
              <w:rPr>
                <w:rFonts w:asciiTheme="majorHAnsi" w:hAnsiTheme="majorHAnsi"/>
              </w:rPr>
            </w:pPr>
          </w:p>
        </w:tc>
        <w:tc>
          <w:tcPr>
            <w:tcW w:w="5326" w:type="dxa"/>
          </w:tcPr>
          <w:p w14:paraId="7B299A65" w14:textId="77777777" w:rsidR="00434D4E" w:rsidRPr="004C70C0" w:rsidRDefault="00434D4E">
            <w:pPr>
              <w:pStyle w:val="TableParagraph"/>
              <w:rPr>
                <w:rFonts w:asciiTheme="majorHAnsi" w:hAnsiTheme="majorHAnsi"/>
              </w:rPr>
            </w:pPr>
          </w:p>
        </w:tc>
      </w:tr>
      <w:tr w:rsidR="00434D4E" w14:paraId="5FC31047" w14:textId="77777777" w:rsidTr="0844C2E2">
        <w:trPr>
          <w:trHeight w:val="344"/>
        </w:trPr>
        <w:tc>
          <w:tcPr>
            <w:tcW w:w="2118" w:type="dxa"/>
            <w:shd w:val="clear" w:color="auto" w:fill="EDEDED"/>
          </w:tcPr>
          <w:p w14:paraId="73A9B186"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2(69)</w:t>
            </w:r>
          </w:p>
        </w:tc>
        <w:tc>
          <w:tcPr>
            <w:tcW w:w="6395" w:type="dxa"/>
          </w:tcPr>
          <w:p w14:paraId="500C45A2" w14:textId="77777777" w:rsidR="00434D4E" w:rsidRPr="004C70C0" w:rsidRDefault="00434D4E" w:rsidP="18A947CB">
            <w:pPr>
              <w:pStyle w:val="TableParagraph"/>
              <w:rPr>
                <w:rFonts w:asciiTheme="majorHAnsi" w:hAnsiTheme="majorHAnsi"/>
              </w:rPr>
            </w:pPr>
          </w:p>
        </w:tc>
        <w:tc>
          <w:tcPr>
            <w:tcW w:w="5326" w:type="dxa"/>
          </w:tcPr>
          <w:p w14:paraId="01D83DAF" w14:textId="77777777" w:rsidR="001A3179" w:rsidRPr="004C70C0" w:rsidRDefault="001A3179">
            <w:pPr>
              <w:pStyle w:val="TableParagraph"/>
              <w:rPr>
                <w:rFonts w:asciiTheme="majorHAnsi" w:hAnsiTheme="majorHAnsi"/>
              </w:rPr>
            </w:pPr>
          </w:p>
        </w:tc>
      </w:tr>
      <w:tr w:rsidR="00434D4E" w14:paraId="0CA8BF56" w14:textId="77777777" w:rsidTr="0844C2E2">
        <w:trPr>
          <w:trHeight w:val="345"/>
        </w:trPr>
        <w:tc>
          <w:tcPr>
            <w:tcW w:w="2118" w:type="dxa"/>
            <w:shd w:val="clear" w:color="auto" w:fill="EDEDED"/>
          </w:tcPr>
          <w:p w14:paraId="59546C5B"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2(70)</w:t>
            </w:r>
          </w:p>
        </w:tc>
        <w:tc>
          <w:tcPr>
            <w:tcW w:w="6395" w:type="dxa"/>
          </w:tcPr>
          <w:p w14:paraId="16CDB381" w14:textId="77777777" w:rsidR="00AD5FCE" w:rsidRPr="004C70C0" w:rsidRDefault="00AD5FCE" w:rsidP="18A947CB">
            <w:pPr>
              <w:pStyle w:val="TableParagraph"/>
              <w:rPr>
                <w:rFonts w:asciiTheme="majorHAnsi" w:hAnsiTheme="majorHAnsi"/>
              </w:rPr>
            </w:pPr>
          </w:p>
        </w:tc>
        <w:tc>
          <w:tcPr>
            <w:tcW w:w="5326" w:type="dxa"/>
          </w:tcPr>
          <w:p w14:paraId="6C6C2A89" w14:textId="77777777" w:rsidR="001A3179" w:rsidRPr="004C70C0" w:rsidRDefault="001A3179" w:rsidP="18A947CB">
            <w:pPr>
              <w:pStyle w:val="TableParagraph"/>
              <w:rPr>
                <w:rFonts w:asciiTheme="majorHAnsi" w:hAnsiTheme="majorHAnsi"/>
              </w:rPr>
            </w:pPr>
          </w:p>
        </w:tc>
      </w:tr>
      <w:tr w:rsidR="00434D4E" w14:paraId="49193BCA" w14:textId="77777777" w:rsidTr="0844C2E2">
        <w:trPr>
          <w:trHeight w:val="345"/>
        </w:trPr>
        <w:tc>
          <w:tcPr>
            <w:tcW w:w="2118" w:type="dxa"/>
            <w:shd w:val="clear" w:color="auto" w:fill="EDEDED"/>
          </w:tcPr>
          <w:p w14:paraId="40C0F991"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2(71)</w:t>
            </w:r>
          </w:p>
        </w:tc>
        <w:tc>
          <w:tcPr>
            <w:tcW w:w="6395" w:type="dxa"/>
          </w:tcPr>
          <w:p w14:paraId="463319C6" w14:textId="77777777" w:rsidR="00434D4E" w:rsidRPr="004C70C0" w:rsidRDefault="00434D4E">
            <w:pPr>
              <w:pStyle w:val="TableParagraph"/>
              <w:rPr>
                <w:rFonts w:asciiTheme="majorHAnsi" w:hAnsiTheme="majorHAnsi"/>
              </w:rPr>
            </w:pPr>
          </w:p>
        </w:tc>
        <w:tc>
          <w:tcPr>
            <w:tcW w:w="5326" w:type="dxa"/>
          </w:tcPr>
          <w:p w14:paraId="3170A290" w14:textId="77777777" w:rsidR="00434D4E" w:rsidRPr="004C70C0" w:rsidRDefault="00434D4E">
            <w:pPr>
              <w:pStyle w:val="TableParagraph"/>
              <w:rPr>
                <w:rFonts w:asciiTheme="majorHAnsi" w:hAnsiTheme="majorHAnsi"/>
              </w:rPr>
            </w:pPr>
          </w:p>
        </w:tc>
      </w:tr>
      <w:tr w:rsidR="00434D4E" w14:paraId="74B517A7" w14:textId="77777777" w:rsidTr="0844C2E2">
        <w:trPr>
          <w:trHeight w:val="345"/>
        </w:trPr>
        <w:tc>
          <w:tcPr>
            <w:tcW w:w="2118" w:type="dxa"/>
            <w:shd w:val="clear" w:color="auto" w:fill="EDEDED"/>
          </w:tcPr>
          <w:p w14:paraId="6817872D"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2(72)</w:t>
            </w:r>
          </w:p>
        </w:tc>
        <w:tc>
          <w:tcPr>
            <w:tcW w:w="6395" w:type="dxa"/>
          </w:tcPr>
          <w:p w14:paraId="69A9BE89" w14:textId="77777777" w:rsidR="00434D4E" w:rsidRPr="004C70C0" w:rsidRDefault="00434D4E">
            <w:pPr>
              <w:pStyle w:val="TableParagraph"/>
              <w:rPr>
                <w:rFonts w:asciiTheme="majorHAnsi" w:hAnsiTheme="majorHAnsi"/>
              </w:rPr>
            </w:pPr>
          </w:p>
        </w:tc>
        <w:tc>
          <w:tcPr>
            <w:tcW w:w="5326" w:type="dxa"/>
          </w:tcPr>
          <w:p w14:paraId="2FFF6AE8" w14:textId="77777777" w:rsidR="00434D4E" w:rsidRPr="004C70C0" w:rsidRDefault="00434D4E">
            <w:pPr>
              <w:pStyle w:val="TableParagraph"/>
              <w:rPr>
                <w:rFonts w:asciiTheme="majorHAnsi" w:hAnsiTheme="majorHAnsi"/>
              </w:rPr>
            </w:pPr>
          </w:p>
        </w:tc>
      </w:tr>
      <w:tr w:rsidR="00434D4E" w14:paraId="44C75A33" w14:textId="77777777" w:rsidTr="0844C2E2">
        <w:trPr>
          <w:trHeight w:val="345"/>
        </w:trPr>
        <w:tc>
          <w:tcPr>
            <w:tcW w:w="2118" w:type="dxa"/>
            <w:shd w:val="clear" w:color="auto" w:fill="EDEDED"/>
          </w:tcPr>
          <w:p w14:paraId="6259458C"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2(73)</w:t>
            </w:r>
          </w:p>
        </w:tc>
        <w:tc>
          <w:tcPr>
            <w:tcW w:w="6395" w:type="dxa"/>
          </w:tcPr>
          <w:p w14:paraId="15CDEAA6" w14:textId="77777777" w:rsidR="00434D4E" w:rsidRPr="004C70C0" w:rsidRDefault="00434D4E">
            <w:pPr>
              <w:pStyle w:val="TableParagraph"/>
              <w:rPr>
                <w:rFonts w:asciiTheme="majorHAnsi" w:hAnsiTheme="majorHAnsi"/>
              </w:rPr>
            </w:pPr>
          </w:p>
        </w:tc>
        <w:tc>
          <w:tcPr>
            <w:tcW w:w="5326" w:type="dxa"/>
          </w:tcPr>
          <w:p w14:paraId="17AF8D2B" w14:textId="77777777" w:rsidR="00434D4E" w:rsidRPr="004C70C0" w:rsidRDefault="00434D4E">
            <w:pPr>
              <w:pStyle w:val="TableParagraph"/>
              <w:rPr>
                <w:rFonts w:asciiTheme="majorHAnsi" w:hAnsiTheme="majorHAnsi"/>
              </w:rPr>
            </w:pPr>
          </w:p>
        </w:tc>
      </w:tr>
      <w:tr w:rsidR="00434D4E" w14:paraId="4CE870EB" w14:textId="77777777" w:rsidTr="0844C2E2">
        <w:trPr>
          <w:trHeight w:val="345"/>
        </w:trPr>
        <w:tc>
          <w:tcPr>
            <w:tcW w:w="2118" w:type="dxa"/>
            <w:shd w:val="clear" w:color="auto" w:fill="EDEDED"/>
          </w:tcPr>
          <w:p w14:paraId="2EDC3D7B"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2(74)</w:t>
            </w:r>
          </w:p>
        </w:tc>
        <w:tc>
          <w:tcPr>
            <w:tcW w:w="6395" w:type="dxa"/>
          </w:tcPr>
          <w:p w14:paraId="522F6130" w14:textId="77777777" w:rsidR="00434D4E" w:rsidRPr="004C70C0" w:rsidRDefault="00434D4E">
            <w:pPr>
              <w:pStyle w:val="TableParagraph"/>
              <w:rPr>
                <w:rFonts w:asciiTheme="majorHAnsi" w:hAnsiTheme="majorHAnsi"/>
              </w:rPr>
            </w:pPr>
          </w:p>
        </w:tc>
        <w:tc>
          <w:tcPr>
            <w:tcW w:w="5326" w:type="dxa"/>
          </w:tcPr>
          <w:p w14:paraId="7EB04F8B" w14:textId="77777777" w:rsidR="00434D4E" w:rsidRPr="004C70C0" w:rsidRDefault="00434D4E">
            <w:pPr>
              <w:pStyle w:val="TableParagraph"/>
              <w:rPr>
                <w:rFonts w:asciiTheme="majorHAnsi" w:hAnsiTheme="majorHAnsi"/>
              </w:rPr>
            </w:pPr>
          </w:p>
        </w:tc>
      </w:tr>
      <w:tr w:rsidR="00434D4E" w14:paraId="34F0ACDD" w14:textId="77777777" w:rsidTr="0844C2E2">
        <w:trPr>
          <w:trHeight w:val="345"/>
        </w:trPr>
        <w:tc>
          <w:tcPr>
            <w:tcW w:w="2118" w:type="dxa"/>
            <w:shd w:val="clear" w:color="auto" w:fill="EDEDED"/>
          </w:tcPr>
          <w:p w14:paraId="0C40D718" w14:textId="77777777" w:rsidR="00434D4E" w:rsidRPr="004C70C0" w:rsidRDefault="002E7824">
            <w:pPr>
              <w:pStyle w:val="TableParagraph"/>
              <w:spacing w:before="52"/>
              <w:ind w:left="157"/>
              <w:rPr>
                <w:rFonts w:asciiTheme="majorHAnsi" w:hAnsiTheme="majorHAnsi"/>
              </w:rPr>
            </w:pPr>
            <w:r w:rsidRPr="004C70C0">
              <w:rPr>
                <w:rFonts w:asciiTheme="majorHAnsi" w:hAnsiTheme="majorHAnsi"/>
                <w:color w:val="333333"/>
                <w:w w:val="105"/>
              </w:rPr>
              <w:t>Article 2(75)</w:t>
            </w:r>
          </w:p>
        </w:tc>
        <w:tc>
          <w:tcPr>
            <w:tcW w:w="6395" w:type="dxa"/>
          </w:tcPr>
          <w:p w14:paraId="2E886087" w14:textId="77777777" w:rsidR="00434D4E" w:rsidRPr="004C70C0" w:rsidRDefault="00434D4E">
            <w:pPr>
              <w:pStyle w:val="TableParagraph"/>
              <w:rPr>
                <w:rFonts w:asciiTheme="majorHAnsi" w:hAnsiTheme="majorHAnsi"/>
              </w:rPr>
            </w:pPr>
          </w:p>
        </w:tc>
        <w:tc>
          <w:tcPr>
            <w:tcW w:w="5326" w:type="dxa"/>
          </w:tcPr>
          <w:p w14:paraId="40EBE659" w14:textId="77777777" w:rsidR="00434D4E" w:rsidRPr="004C70C0" w:rsidRDefault="00434D4E">
            <w:pPr>
              <w:pStyle w:val="TableParagraph"/>
              <w:rPr>
                <w:rFonts w:asciiTheme="majorHAnsi" w:hAnsiTheme="majorHAnsi"/>
              </w:rPr>
            </w:pPr>
          </w:p>
        </w:tc>
      </w:tr>
      <w:tr w:rsidR="01F4BDD5" w14:paraId="5104422A" w14:textId="77777777" w:rsidTr="0844C2E2">
        <w:trPr>
          <w:trHeight w:val="345"/>
        </w:trPr>
        <w:tc>
          <w:tcPr>
            <w:tcW w:w="2118" w:type="dxa"/>
            <w:shd w:val="clear" w:color="auto" w:fill="EDEDED"/>
          </w:tcPr>
          <w:p w14:paraId="1EBD0A01" w14:textId="51E41C1A" w:rsidR="3E7EF765" w:rsidRPr="00E72472" w:rsidRDefault="3E7EF765" w:rsidP="01F4BDD5">
            <w:pPr>
              <w:pStyle w:val="TableParagraph"/>
              <w:spacing w:before="52"/>
              <w:ind w:left="157"/>
              <w:rPr>
                <w:rFonts w:asciiTheme="majorHAnsi" w:hAnsiTheme="majorHAnsi"/>
                <w:highlight w:val="yellow"/>
              </w:rPr>
            </w:pPr>
            <w:r w:rsidRPr="00E72472">
              <w:rPr>
                <w:rFonts w:asciiTheme="majorHAnsi" w:hAnsiTheme="majorHAnsi"/>
                <w:color w:val="333333"/>
                <w:highlight w:val="yellow"/>
              </w:rPr>
              <w:lastRenderedPageBreak/>
              <w:t>Article 2(7() definition needed</w:t>
            </w:r>
          </w:p>
          <w:p w14:paraId="73C8DFF3" w14:textId="57BB324D" w:rsidR="01F4BDD5" w:rsidRPr="00E72472" w:rsidRDefault="01F4BDD5" w:rsidP="01F4BDD5">
            <w:pPr>
              <w:pStyle w:val="TableParagraph"/>
              <w:rPr>
                <w:rFonts w:asciiTheme="majorHAnsi" w:hAnsiTheme="majorHAnsi"/>
                <w:color w:val="333333"/>
                <w:highlight w:val="yellow"/>
              </w:rPr>
            </w:pPr>
          </w:p>
        </w:tc>
        <w:tc>
          <w:tcPr>
            <w:tcW w:w="6395" w:type="dxa"/>
          </w:tcPr>
          <w:p w14:paraId="4A69491D" w14:textId="77777777" w:rsidR="006D17FC" w:rsidRPr="001B6218" w:rsidRDefault="006D17FC" w:rsidP="006D17FC">
            <w:pPr>
              <w:pStyle w:val="paragraph"/>
              <w:spacing w:before="0" w:beforeAutospacing="0" w:after="0" w:afterAutospacing="0"/>
              <w:textAlignment w:val="baseline"/>
              <w:rPr>
                <w:rFonts w:ascii="Segoe UI" w:hAnsi="Segoe UI" w:cs="Segoe UI"/>
                <w:sz w:val="18"/>
                <w:szCs w:val="18"/>
                <w:lang w:val="en-US"/>
              </w:rPr>
            </w:pPr>
            <w:r>
              <w:rPr>
                <w:rStyle w:val="normaltextrun"/>
                <w:rFonts w:ascii="Cambria" w:hAnsi="Cambria" w:cs="Segoe UI"/>
                <w:color w:val="333333"/>
                <w:sz w:val="22"/>
                <w:szCs w:val="22"/>
                <w:lang w:val="en-US"/>
              </w:rPr>
              <w:t> </w:t>
            </w:r>
            <w:r w:rsidRPr="001B6218">
              <w:rPr>
                <w:rStyle w:val="eop"/>
                <w:rFonts w:ascii="Cambria" w:hAnsi="Cambria" w:cs="Segoe UI"/>
                <w:color w:val="333333"/>
                <w:sz w:val="22"/>
                <w:szCs w:val="22"/>
                <w:lang w:val="en-US"/>
              </w:rPr>
              <w:t> </w:t>
            </w:r>
          </w:p>
          <w:p w14:paraId="4426AB9C" w14:textId="77777777" w:rsidR="006D17FC" w:rsidRPr="001B6218" w:rsidRDefault="006D17FC" w:rsidP="006D17FC">
            <w:pPr>
              <w:pStyle w:val="paragraph"/>
              <w:spacing w:before="0" w:beforeAutospacing="0" w:after="0" w:afterAutospacing="0"/>
              <w:textAlignment w:val="baseline"/>
              <w:rPr>
                <w:rFonts w:ascii="Segoe UI" w:hAnsi="Segoe UI" w:cs="Segoe UI"/>
                <w:sz w:val="18"/>
                <w:szCs w:val="18"/>
                <w:lang w:val="en-US"/>
              </w:rPr>
            </w:pPr>
            <w:r>
              <w:rPr>
                <w:rStyle w:val="normaltextrun"/>
                <w:rFonts w:ascii="Cambria" w:hAnsi="Cambria" w:cs="Segoe UI"/>
                <w:color w:val="333333"/>
                <w:sz w:val="22"/>
                <w:szCs w:val="22"/>
                <w:lang w:val="en-US"/>
              </w:rPr>
              <w:t xml:space="preserve">‘Inherent energy storage’ means </w:t>
            </w:r>
            <w:r>
              <w:rPr>
                <w:rStyle w:val="normaltextrun"/>
                <w:rFonts w:ascii="Cambria" w:hAnsi="Cambria" w:cs="Segoe UI"/>
                <w:color w:val="FF0000"/>
                <w:sz w:val="22"/>
                <w:szCs w:val="22"/>
                <w:lang w:val="en-US"/>
              </w:rPr>
              <w:t xml:space="preserve">an amount of </w:t>
            </w:r>
            <w:r>
              <w:rPr>
                <w:rStyle w:val="normaltextrun"/>
                <w:rFonts w:ascii="Cambria" w:hAnsi="Cambria" w:cs="Segoe UI"/>
                <w:color w:val="333333"/>
                <w:sz w:val="22"/>
                <w:szCs w:val="22"/>
                <w:lang w:val="en-US"/>
              </w:rPr>
              <w:t xml:space="preserve">energy </w:t>
            </w:r>
            <w:r>
              <w:rPr>
                <w:rStyle w:val="normaltextrun"/>
                <w:rFonts w:ascii="Cambria" w:hAnsi="Cambria" w:cs="Segoe UI"/>
                <w:strike/>
                <w:color w:val="333333"/>
                <w:sz w:val="22"/>
                <w:szCs w:val="22"/>
                <w:lang w:val="en-US"/>
              </w:rPr>
              <w:t>reserve</w:t>
            </w:r>
            <w:r>
              <w:rPr>
                <w:rStyle w:val="normaltextrun"/>
                <w:rFonts w:ascii="Cambria" w:hAnsi="Cambria" w:cs="Segoe UI"/>
                <w:color w:val="333333"/>
                <w:sz w:val="22"/>
                <w:szCs w:val="22"/>
                <w:lang w:val="en-US"/>
              </w:rPr>
              <w:t>, expressed in MWs or MWh, available in physical components of a PPM</w:t>
            </w:r>
            <w:r>
              <w:rPr>
                <w:rStyle w:val="normaltextrun"/>
                <w:rFonts w:ascii="Cambria" w:hAnsi="Cambria" w:cs="Segoe UI"/>
                <w:strike/>
                <w:color w:val="333333"/>
                <w:sz w:val="22"/>
                <w:szCs w:val="22"/>
                <w:lang w:val="en-US"/>
              </w:rPr>
              <w:t>, which can be used</w:t>
            </w:r>
            <w:r>
              <w:rPr>
                <w:rStyle w:val="normaltextrun"/>
                <w:rFonts w:ascii="Cambria" w:hAnsi="Cambria" w:cs="Segoe UI"/>
                <w:color w:val="333333"/>
                <w:sz w:val="22"/>
                <w:szCs w:val="22"/>
                <w:lang w:val="en-US"/>
              </w:rPr>
              <w:t xml:space="preserve"> as determined by the power-generating facility owner. </w:t>
            </w:r>
            <w:r>
              <w:rPr>
                <w:rStyle w:val="normaltextrun"/>
                <w:rFonts w:ascii="Cambria" w:hAnsi="Cambria" w:cs="Segoe UI"/>
                <w:strike/>
                <w:color w:val="333333"/>
                <w:sz w:val="22"/>
                <w:szCs w:val="22"/>
                <w:lang w:val="en-US"/>
              </w:rPr>
              <w:t xml:space="preserve">without causing </w:t>
            </w:r>
            <w:r>
              <w:rPr>
                <w:rStyle w:val="normaltextrun"/>
                <w:rFonts w:ascii="Cambria" w:hAnsi="Cambria" w:cs="Segoe UI"/>
                <w:i/>
                <w:iCs/>
                <w:strike/>
                <w:color w:val="333333"/>
                <w:sz w:val="22"/>
                <w:szCs w:val="22"/>
                <w:shd w:val="clear" w:color="auto" w:fill="FFFF00"/>
                <w:lang w:val="en-US"/>
              </w:rPr>
              <w:t>disproportionate demands</w:t>
            </w:r>
            <w:r>
              <w:rPr>
                <w:rStyle w:val="normaltextrun"/>
                <w:rFonts w:ascii="Cambria" w:hAnsi="Cambria" w:cs="Segoe UI"/>
                <w:strike/>
                <w:color w:val="333333"/>
                <w:sz w:val="22"/>
                <w:szCs w:val="22"/>
                <w:lang w:val="en-US"/>
              </w:rPr>
              <w:t xml:space="preserve"> on the design or life of the physical components</w:t>
            </w:r>
            <w:r w:rsidRPr="001B6218">
              <w:rPr>
                <w:rStyle w:val="eop"/>
                <w:rFonts w:ascii="Cambria" w:hAnsi="Cambria" w:cs="Segoe UI"/>
                <w:color w:val="333333"/>
                <w:sz w:val="22"/>
                <w:szCs w:val="22"/>
                <w:lang w:val="en-US"/>
              </w:rPr>
              <w:t> </w:t>
            </w:r>
          </w:p>
          <w:p w14:paraId="0506C9D8" w14:textId="062EBF30" w:rsidR="3E7EF765" w:rsidRPr="004C70C0" w:rsidRDefault="3E7EF765" w:rsidP="01F4BDD5">
            <w:pPr>
              <w:pStyle w:val="TableParagraph"/>
              <w:rPr>
                <w:rFonts w:asciiTheme="majorHAnsi" w:eastAsiaTheme="minorEastAsia" w:hAnsiTheme="majorHAnsi" w:cstheme="minorBidi"/>
                <w:color w:val="333333"/>
              </w:rPr>
            </w:pPr>
          </w:p>
        </w:tc>
        <w:tc>
          <w:tcPr>
            <w:tcW w:w="5326" w:type="dxa"/>
          </w:tcPr>
          <w:p w14:paraId="4AFD137C" w14:textId="77777777" w:rsidR="003B4295" w:rsidRDefault="003B4295" w:rsidP="01F4BDD5">
            <w:pPr>
              <w:rPr>
                <w:rFonts w:asciiTheme="majorHAnsi" w:eastAsiaTheme="minorEastAsia" w:hAnsiTheme="majorHAnsi" w:cstheme="minorBidi"/>
                <w:color w:val="333333"/>
              </w:rPr>
            </w:pPr>
          </w:p>
          <w:p w14:paraId="6EE8EF46" w14:textId="2A9FE927" w:rsidR="003B4295" w:rsidRPr="004C70C0" w:rsidRDefault="00F27DFC" w:rsidP="01F4BDD5">
            <w:pPr>
              <w:rPr>
                <w:rFonts w:asciiTheme="majorHAnsi" w:eastAsiaTheme="minorEastAsia" w:hAnsiTheme="majorHAnsi" w:cstheme="minorBidi"/>
                <w:color w:val="333333"/>
              </w:rPr>
            </w:pPr>
            <w:r>
              <w:rPr>
                <w:rFonts w:asciiTheme="majorHAnsi" w:eastAsiaTheme="minorEastAsia" w:hAnsiTheme="majorHAnsi" w:cstheme="minorBidi"/>
                <w:color w:val="333333"/>
              </w:rPr>
              <w:t xml:space="preserve">This the energy accumulated for example in a WTG in its own kinetic energy. </w:t>
            </w:r>
          </w:p>
        </w:tc>
      </w:tr>
      <w:tr w:rsidR="00D310D6" w:rsidRPr="00F27DFC" w14:paraId="2DD5D857" w14:textId="77777777" w:rsidTr="0844C2E2">
        <w:trPr>
          <w:trHeight w:val="345"/>
        </w:trPr>
        <w:tc>
          <w:tcPr>
            <w:tcW w:w="2118" w:type="dxa"/>
            <w:shd w:val="clear" w:color="auto" w:fill="EDEDED"/>
          </w:tcPr>
          <w:p w14:paraId="1D872773" w14:textId="53A5E237" w:rsidR="00D310D6" w:rsidRDefault="00D310D6" w:rsidP="01F4BDD5">
            <w:pPr>
              <w:pStyle w:val="TableParagraph"/>
              <w:spacing w:before="52"/>
              <w:ind w:left="157"/>
              <w:rPr>
                <w:rFonts w:asciiTheme="majorHAnsi" w:hAnsiTheme="majorHAnsi"/>
                <w:color w:val="333333"/>
                <w:highlight w:val="yellow"/>
              </w:rPr>
            </w:pPr>
            <w:r>
              <w:rPr>
                <w:rFonts w:asciiTheme="majorHAnsi" w:hAnsiTheme="majorHAnsi"/>
                <w:color w:val="333333"/>
                <w:highlight w:val="yellow"/>
              </w:rPr>
              <w:t>GRID FORMING (NEW DEFINITION)</w:t>
            </w:r>
          </w:p>
          <w:p w14:paraId="661EC756" w14:textId="25D8CA3A" w:rsidR="00D310D6" w:rsidRPr="00E72472" w:rsidRDefault="00D310D6" w:rsidP="01F4BDD5">
            <w:pPr>
              <w:pStyle w:val="TableParagraph"/>
              <w:spacing w:before="52"/>
              <w:ind w:left="157"/>
              <w:rPr>
                <w:rFonts w:asciiTheme="majorHAnsi" w:hAnsiTheme="majorHAnsi"/>
                <w:color w:val="333333"/>
                <w:highlight w:val="yellow"/>
              </w:rPr>
            </w:pPr>
          </w:p>
        </w:tc>
        <w:tc>
          <w:tcPr>
            <w:tcW w:w="6395" w:type="dxa"/>
          </w:tcPr>
          <w:p w14:paraId="45D219EA" w14:textId="7AD9E005" w:rsidR="00D310D6" w:rsidRPr="00F27DFC" w:rsidRDefault="00F27DFC" w:rsidP="01F4BDD5">
            <w:pPr>
              <w:pStyle w:val="TableParagraph"/>
              <w:rPr>
                <w:rFonts w:asciiTheme="majorHAnsi" w:eastAsiaTheme="minorEastAsia" w:hAnsiTheme="majorHAnsi" w:cstheme="minorBidi"/>
                <w:color w:val="333333"/>
              </w:rPr>
            </w:pPr>
            <w:r w:rsidRPr="00F27DFC">
              <w:rPr>
                <w:rFonts w:asciiTheme="majorHAnsi" w:eastAsiaTheme="minorEastAsia" w:hAnsiTheme="majorHAnsi" w:cstheme="minorBidi"/>
                <w:color w:val="333333"/>
              </w:rPr>
              <w:t xml:space="preserve">Grid Forming </w:t>
            </w:r>
          </w:p>
        </w:tc>
        <w:tc>
          <w:tcPr>
            <w:tcW w:w="5326" w:type="dxa"/>
          </w:tcPr>
          <w:p w14:paraId="1714ED78" w14:textId="52DFE1E0" w:rsidR="00D310D6" w:rsidRDefault="00F27DFC" w:rsidP="01F4BDD5">
            <w:pPr>
              <w:pStyle w:val="TableParagraph"/>
              <w:rPr>
                <w:rFonts w:asciiTheme="majorHAnsi" w:eastAsiaTheme="minorEastAsia" w:hAnsiTheme="majorHAnsi" w:cstheme="minorBidi"/>
                <w:color w:val="333333"/>
              </w:rPr>
            </w:pPr>
            <w:r w:rsidRPr="00F27DFC">
              <w:rPr>
                <w:rFonts w:asciiTheme="majorHAnsi" w:eastAsiaTheme="minorEastAsia" w:hAnsiTheme="majorHAnsi" w:cstheme="minorBidi"/>
                <w:color w:val="333333"/>
              </w:rPr>
              <w:t>It is co</w:t>
            </w:r>
            <w:r>
              <w:rPr>
                <w:rFonts w:asciiTheme="majorHAnsi" w:eastAsiaTheme="minorEastAsia" w:hAnsiTheme="majorHAnsi" w:cstheme="minorBidi"/>
                <w:color w:val="333333"/>
              </w:rPr>
              <w:t xml:space="preserve">mpulsory to have </w:t>
            </w:r>
            <w:r w:rsidR="007D21D5">
              <w:rPr>
                <w:rFonts w:asciiTheme="majorHAnsi" w:eastAsiaTheme="minorEastAsia" w:hAnsiTheme="majorHAnsi" w:cstheme="minorBidi"/>
                <w:color w:val="333333"/>
              </w:rPr>
              <w:t>clear and unique definition of Grid forming for all countries. This definition must be an exhaustive one.</w:t>
            </w:r>
          </w:p>
          <w:p w14:paraId="51F220EA" w14:textId="27543E94" w:rsidR="00537978" w:rsidRDefault="00537978" w:rsidP="01F4BDD5">
            <w:pPr>
              <w:pStyle w:val="TableParagraph"/>
              <w:rPr>
                <w:rFonts w:asciiTheme="majorHAnsi" w:eastAsiaTheme="minorEastAsia" w:hAnsiTheme="majorHAnsi" w:cstheme="minorBidi"/>
                <w:color w:val="333333"/>
              </w:rPr>
            </w:pPr>
            <w:r>
              <w:rPr>
                <w:rFonts w:asciiTheme="majorHAnsi" w:eastAsiaTheme="minorEastAsia" w:hAnsiTheme="majorHAnsi" w:cstheme="minorBidi"/>
                <w:color w:val="333333"/>
              </w:rPr>
              <w:t xml:space="preserve">It is important to highlight that the grid forming has been tested in a few individual power plants, Iberdrola performed a Grid Forming test with SGR in </w:t>
            </w:r>
            <w:proofErr w:type="spellStart"/>
            <w:r>
              <w:rPr>
                <w:rFonts w:asciiTheme="majorHAnsi" w:eastAsiaTheme="minorEastAsia" w:hAnsiTheme="majorHAnsi" w:cstheme="minorBidi"/>
                <w:color w:val="333333"/>
              </w:rPr>
              <w:t>Dersalloch</w:t>
            </w:r>
            <w:proofErr w:type="spellEnd"/>
            <w:r>
              <w:rPr>
                <w:rFonts w:asciiTheme="majorHAnsi" w:eastAsiaTheme="minorEastAsia" w:hAnsiTheme="majorHAnsi" w:cstheme="minorBidi"/>
                <w:color w:val="333333"/>
              </w:rPr>
              <w:t xml:space="preserve"> WF (UK)in 2020, but nobody has tested several power plants working as a Grid Forming. So how is going to be the impact in the electrical network has not been test so far.</w:t>
            </w:r>
          </w:p>
          <w:p w14:paraId="28390086" w14:textId="7C472F65" w:rsidR="00537978" w:rsidRPr="00F27DFC" w:rsidRDefault="00537978" w:rsidP="01F4BDD5">
            <w:pPr>
              <w:pStyle w:val="TableParagraph"/>
              <w:rPr>
                <w:rFonts w:asciiTheme="majorHAnsi" w:eastAsiaTheme="minorEastAsia" w:hAnsiTheme="majorHAnsi" w:cstheme="minorBidi"/>
                <w:color w:val="333333"/>
              </w:rPr>
            </w:pPr>
          </w:p>
        </w:tc>
      </w:tr>
    </w:tbl>
    <w:p w14:paraId="10246D89" w14:textId="77777777" w:rsidR="00434D4E" w:rsidRPr="00F27DFC" w:rsidRDefault="00434D4E">
      <w:pPr>
        <w:pStyle w:val="BodyText"/>
        <w:rPr>
          <w:rFonts w:ascii="Times New Roman"/>
          <w:sz w:val="20"/>
        </w:rPr>
      </w:pPr>
    </w:p>
    <w:p w14:paraId="608ACCAD" w14:textId="77777777" w:rsidR="00434D4E" w:rsidRPr="00F27DFC" w:rsidRDefault="00434D4E">
      <w:pPr>
        <w:pStyle w:val="BodyText"/>
        <w:rPr>
          <w:rFonts w:ascii="Times New Roman"/>
          <w:sz w:val="20"/>
        </w:rPr>
      </w:pPr>
    </w:p>
    <w:p w14:paraId="47DAF39F" w14:textId="77777777" w:rsidR="00434D4E" w:rsidRPr="00F27DFC" w:rsidRDefault="00434D4E">
      <w:pPr>
        <w:pStyle w:val="BodyText"/>
        <w:rPr>
          <w:rFonts w:ascii="Times New Roman"/>
          <w:sz w:val="20"/>
        </w:rPr>
      </w:pPr>
    </w:p>
    <w:p w14:paraId="35C0EE62" w14:textId="77777777" w:rsidR="00434D4E" w:rsidRPr="00F27DFC" w:rsidRDefault="00434D4E">
      <w:pPr>
        <w:pStyle w:val="BodyText"/>
        <w:rPr>
          <w:rFonts w:ascii="Times New Roman"/>
          <w:sz w:val="20"/>
        </w:rPr>
      </w:pPr>
    </w:p>
    <w:p w14:paraId="4585F45A" w14:textId="77777777" w:rsidR="00434D4E" w:rsidRPr="00F27DFC" w:rsidRDefault="00434D4E">
      <w:pPr>
        <w:pStyle w:val="BodyText"/>
        <w:rPr>
          <w:rFonts w:ascii="Times New Roman"/>
          <w:sz w:val="20"/>
        </w:rPr>
      </w:pPr>
    </w:p>
    <w:p w14:paraId="3EFBF6DD" w14:textId="77777777" w:rsidR="00434D4E" w:rsidRPr="00F27DFC" w:rsidRDefault="00434D4E">
      <w:pPr>
        <w:pStyle w:val="BodyText"/>
        <w:rPr>
          <w:rFonts w:ascii="Times New Roman"/>
          <w:sz w:val="20"/>
        </w:rPr>
      </w:pPr>
    </w:p>
    <w:p w14:paraId="633A51C7" w14:textId="77777777" w:rsidR="00434D4E" w:rsidRPr="00F27DFC" w:rsidRDefault="00434D4E">
      <w:pPr>
        <w:pStyle w:val="BodyText"/>
        <w:rPr>
          <w:rFonts w:ascii="Times New Roman"/>
          <w:sz w:val="20"/>
        </w:rPr>
      </w:pPr>
    </w:p>
    <w:p w14:paraId="4F6022CC" w14:textId="77777777" w:rsidR="00434D4E" w:rsidRPr="00F27DFC" w:rsidRDefault="00434D4E">
      <w:pPr>
        <w:pStyle w:val="BodyText"/>
        <w:rPr>
          <w:rFonts w:ascii="Times New Roman"/>
          <w:sz w:val="20"/>
        </w:rPr>
      </w:pPr>
    </w:p>
    <w:p w14:paraId="3623CE57" w14:textId="77777777" w:rsidR="00434D4E" w:rsidRPr="00F27DFC" w:rsidRDefault="00434D4E">
      <w:pPr>
        <w:pStyle w:val="BodyText"/>
        <w:rPr>
          <w:rFonts w:ascii="Times New Roman"/>
          <w:sz w:val="20"/>
        </w:rPr>
      </w:pPr>
    </w:p>
    <w:p w14:paraId="16AFBE78" w14:textId="77777777" w:rsidR="00434D4E" w:rsidRPr="00F27DFC" w:rsidRDefault="00434D4E">
      <w:pPr>
        <w:pStyle w:val="BodyText"/>
        <w:spacing w:before="3"/>
        <w:rPr>
          <w:rFonts w:ascii="Times New Roman"/>
          <w:sz w:val="19"/>
        </w:rPr>
      </w:pPr>
    </w:p>
    <w:p w14:paraId="6F2AB36B" w14:textId="77777777" w:rsidR="00434D4E" w:rsidRDefault="002E7824">
      <w:pPr>
        <w:spacing w:before="90"/>
        <w:ind w:right="119"/>
        <w:jc w:val="right"/>
        <w:rPr>
          <w:rFonts w:ascii="Times New Roman"/>
          <w:sz w:val="24"/>
          <w:szCs w:val="24"/>
        </w:rPr>
      </w:pPr>
      <w:r w:rsidRPr="18A947CB">
        <w:rPr>
          <w:rFonts w:ascii="Times New Roman"/>
          <w:sz w:val="24"/>
          <w:szCs w:val="24"/>
        </w:rPr>
        <w:t>12</w:t>
      </w:r>
    </w:p>
    <w:p w14:paraId="5432080E" w14:textId="77777777" w:rsidR="00434D4E" w:rsidRDefault="00434D4E">
      <w:pPr>
        <w:jc w:val="right"/>
        <w:rPr>
          <w:rFonts w:ascii="Times New Roman"/>
          <w:sz w:val="24"/>
        </w:rPr>
        <w:sectPr w:rsidR="00434D4E">
          <w:pgSz w:w="16840" w:h="11910" w:orient="landscape"/>
          <w:pgMar w:top="720" w:right="600" w:bottom="0" w:left="980" w:header="720" w:footer="720" w:gutter="0"/>
          <w:cols w:space="720"/>
        </w:sectPr>
      </w:pPr>
    </w:p>
    <w:p w14:paraId="1E6BE86A"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10510EBB" w14:textId="77777777">
        <w:trPr>
          <w:trHeight w:val="296"/>
        </w:trPr>
        <w:tc>
          <w:tcPr>
            <w:tcW w:w="4615" w:type="dxa"/>
            <w:shd w:val="clear" w:color="auto" w:fill="EDEDED"/>
          </w:tcPr>
          <w:p w14:paraId="2CBFF07E" w14:textId="77777777" w:rsidR="00434D4E" w:rsidRDefault="00434D4E">
            <w:pPr>
              <w:pStyle w:val="TableParagraph"/>
              <w:rPr>
                <w:rFonts w:ascii="Times New Roman"/>
                <w:sz w:val="20"/>
              </w:rPr>
            </w:pPr>
          </w:p>
        </w:tc>
        <w:tc>
          <w:tcPr>
            <w:tcW w:w="4615" w:type="dxa"/>
            <w:shd w:val="clear" w:color="auto" w:fill="EDEDED"/>
          </w:tcPr>
          <w:p w14:paraId="5A79DE46"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69F41531" w14:textId="77777777">
        <w:trPr>
          <w:trHeight w:val="345"/>
        </w:trPr>
        <w:tc>
          <w:tcPr>
            <w:tcW w:w="4615" w:type="dxa"/>
            <w:shd w:val="clear" w:color="auto" w:fill="EDEDED"/>
          </w:tcPr>
          <w:p w14:paraId="10AED39C" w14:textId="77777777" w:rsidR="00434D4E" w:rsidRPr="003B4295" w:rsidRDefault="002E7824">
            <w:pPr>
              <w:pStyle w:val="TableParagraph"/>
              <w:spacing w:before="58"/>
              <w:ind w:left="157"/>
              <w:rPr>
                <w:sz w:val="19"/>
                <w:szCs w:val="19"/>
              </w:rPr>
            </w:pPr>
            <w:r w:rsidRPr="003B4295">
              <w:rPr>
                <w:color w:val="333333"/>
                <w:w w:val="105"/>
                <w:sz w:val="19"/>
                <w:szCs w:val="19"/>
              </w:rPr>
              <w:t>New definition</w:t>
            </w:r>
          </w:p>
        </w:tc>
        <w:tc>
          <w:tcPr>
            <w:tcW w:w="4615" w:type="dxa"/>
          </w:tcPr>
          <w:p w14:paraId="1DF8B994" w14:textId="63CD44DE" w:rsidR="00434D4E" w:rsidRPr="003B4295" w:rsidRDefault="00D81541">
            <w:pPr>
              <w:pStyle w:val="TableParagraph"/>
              <w:rPr>
                <w:rFonts w:ascii="Times New Roman"/>
                <w:i/>
                <w:sz w:val="20"/>
                <w:szCs w:val="20"/>
              </w:rPr>
            </w:pPr>
            <w:r w:rsidRPr="003B4295">
              <w:rPr>
                <w:rFonts w:ascii="Times New Roman"/>
                <w:i/>
                <w:sz w:val="20"/>
                <w:szCs w:val="20"/>
              </w:rPr>
              <w:t xml:space="preserve">Def. to be added </w:t>
            </w:r>
            <w:r w:rsidR="00616D7D" w:rsidRPr="003B4295">
              <w:rPr>
                <w:rFonts w:ascii="Times New Roman"/>
                <w:i/>
                <w:sz w:val="20"/>
                <w:szCs w:val="20"/>
              </w:rPr>
              <w:t xml:space="preserve">(copied) </w:t>
            </w:r>
            <w:r w:rsidRPr="003B4295">
              <w:rPr>
                <w:rFonts w:ascii="Times New Roman"/>
                <w:i/>
                <w:sz w:val="20"/>
                <w:szCs w:val="20"/>
              </w:rPr>
              <w:t xml:space="preserve">for generic models and user </w:t>
            </w:r>
            <w:r w:rsidR="00F02E73" w:rsidRPr="003B4295">
              <w:rPr>
                <w:rFonts w:ascii="Times New Roman"/>
                <w:i/>
                <w:sz w:val="20"/>
                <w:szCs w:val="20"/>
              </w:rPr>
              <w:t>written models</w:t>
            </w:r>
            <w:r w:rsidR="00953A65" w:rsidRPr="003B4295">
              <w:rPr>
                <w:rFonts w:ascii="Times New Roman"/>
                <w:i/>
                <w:sz w:val="20"/>
                <w:szCs w:val="20"/>
              </w:rPr>
              <w:t xml:space="preserve"> from the standards (if there are any)</w:t>
            </w:r>
          </w:p>
        </w:tc>
      </w:tr>
      <w:tr w:rsidR="0D1A1FE9" w14:paraId="3D15E362" w14:textId="77777777" w:rsidTr="0D1A1FE9">
        <w:trPr>
          <w:trHeight w:val="345"/>
        </w:trPr>
        <w:tc>
          <w:tcPr>
            <w:tcW w:w="4615" w:type="dxa"/>
            <w:shd w:val="clear" w:color="auto" w:fill="EDEDED"/>
          </w:tcPr>
          <w:p w14:paraId="3DF6112A" w14:textId="138D3B39" w:rsidR="0D1A1FE9" w:rsidRDefault="24DBEE59" w:rsidP="0D1A1FE9">
            <w:pPr>
              <w:pStyle w:val="TableParagraph"/>
              <w:rPr>
                <w:color w:val="333333"/>
                <w:sz w:val="19"/>
                <w:szCs w:val="19"/>
              </w:rPr>
            </w:pPr>
            <w:r w:rsidRPr="1C3A55B1">
              <w:rPr>
                <w:color w:val="333333"/>
                <w:sz w:val="19"/>
                <w:szCs w:val="19"/>
              </w:rPr>
              <w:t>Simplified generic models</w:t>
            </w:r>
          </w:p>
        </w:tc>
        <w:tc>
          <w:tcPr>
            <w:tcW w:w="4615" w:type="dxa"/>
          </w:tcPr>
          <w:p w14:paraId="3E9D7AF5" w14:textId="6FE90D29" w:rsidR="0D1A1FE9" w:rsidRDefault="0D1A1FE9" w:rsidP="0D1A1FE9">
            <w:pPr>
              <w:pStyle w:val="TableParagraph"/>
              <w:rPr>
                <w:rFonts w:ascii="Times New Roman"/>
                <w:i/>
                <w:iCs/>
                <w:sz w:val="20"/>
                <w:szCs w:val="20"/>
              </w:rPr>
            </w:pPr>
          </w:p>
        </w:tc>
      </w:tr>
      <w:tr w:rsidR="2BF32478" w14:paraId="29B5E0CB" w14:textId="77777777" w:rsidTr="4206637F">
        <w:trPr>
          <w:trHeight w:val="345"/>
        </w:trPr>
        <w:tc>
          <w:tcPr>
            <w:tcW w:w="4615" w:type="dxa"/>
            <w:shd w:val="clear" w:color="auto" w:fill="EDEDED"/>
          </w:tcPr>
          <w:p w14:paraId="70FEAFC1" w14:textId="5BB92F19" w:rsidR="2BF32478" w:rsidRDefault="24DBEE59" w:rsidP="2BF32478">
            <w:pPr>
              <w:pStyle w:val="TableParagraph"/>
              <w:rPr>
                <w:color w:val="333333"/>
                <w:sz w:val="19"/>
                <w:szCs w:val="19"/>
              </w:rPr>
            </w:pPr>
            <w:r w:rsidRPr="2F1D7BDA">
              <w:rPr>
                <w:color w:val="333333"/>
                <w:sz w:val="19"/>
                <w:szCs w:val="19"/>
              </w:rPr>
              <w:t>Detailed encrypted models</w:t>
            </w:r>
          </w:p>
        </w:tc>
        <w:tc>
          <w:tcPr>
            <w:tcW w:w="4615" w:type="dxa"/>
          </w:tcPr>
          <w:p w14:paraId="4E8E94AD" w14:textId="6AAF0F90" w:rsidR="2BF32478" w:rsidRDefault="2BF32478" w:rsidP="2BF32478">
            <w:pPr>
              <w:pStyle w:val="TableParagraph"/>
              <w:rPr>
                <w:rFonts w:ascii="Times New Roman"/>
                <w:i/>
                <w:iCs/>
                <w:sz w:val="20"/>
                <w:szCs w:val="20"/>
              </w:rPr>
            </w:pPr>
          </w:p>
        </w:tc>
      </w:tr>
    </w:tbl>
    <w:p w14:paraId="53DDDC01" w14:textId="77777777" w:rsidR="00434D4E" w:rsidRDefault="00434D4E">
      <w:pPr>
        <w:pStyle w:val="BodyText"/>
        <w:rPr>
          <w:sz w:val="26"/>
        </w:rPr>
      </w:pPr>
    </w:p>
    <w:p w14:paraId="014DFF17" w14:textId="77777777" w:rsidR="00434D4E" w:rsidRDefault="00434D4E">
      <w:pPr>
        <w:pStyle w:val="BodyText"/>
        <w:spacing w:before="5"/>
        <w:rPr>
          <w:sz w:val="34"/>
        </w:rPr>
      </w:pPr>
    </w:p>
    <w:p w14:paraId="283FB7F9" w14:textId="77777777" w:rsidR="00434D4E" w:rsidRDefault="002E7824">
      <w:pPr>
        <w:pStyle w:val="BodyText"/>
        <w:ind w:left="115"/>
      </w:pPr>
      <w:r>
        <w:rPr>
          <w:color w:val="333333"/>
        </w:rPr>
        <w:t>Please upload figures or tables if necessary</w:t>
      </w:r>
    </w:p>
    <w:p w14:paraId="2F81A227" w14:textId="77777777" w:rsidR="00434D4E" w:rsidRDefault="002E7824">
      <w:pPr>
        <w:spacing w:before="95"/>
        <w:ind w:left="265"/>
        <w:rPr>
          <w:sz w:val="16"/>
          <w:szCs w:val="16"/>
        </w:rPr>
      </w:pPr>
      <w:r w:rsidRPr="18A947CB">
        <w:rPr>
          <w:color w:val="A5A5A5"/>
          <w:w w:val="105"/>
          <w:sz w:val="16"/>
          <w:szCs w:val="16"/>
        </w:rPr>
        <w:t>The maximum file size is 1 MB</w:t>
      </w:r>
    </w:p>
    <w:p w14:paraId="1B367738" w14:textId="77777777" w:rsidR="00434D4E" w:rsidRDefault="00434D4E">
      <w:pPr>
        <w:pStyle w:val="BodyText"/>
        <w:rPr>
          <w:sz w:val="20"/>
        </w:rPr>
      </w:pPr>
    </w:p>
    <w:p w14:paraId="13884E4A" w14:textId="77777777" w:rsidR="00434D4E" w:rsidRDefault="00434D4E">
      <w:pPr>
        <w:pStyle w:val="BodyText"/>
        <w:rPr>
          <w:sz w:val="20"/>
        </w:rPr>
      </w:pPr>
    </w:p>
    <w:p w14:paraId="6F302BC8" w14:textId="74BFBB70" w:rsidR="00434D4E" w:rsidRDefault="002E7824">
      <w:pPr>
        <w:pStyle w:val="Heading1"/>
      </w:pPr>
      <w:r>
        <w:rPr>
          <w:noProof/>
        </w:rPr>
        <mc:AlternateContent>
          <mc:Choice Requires="wps">
            <w:drawing>
              <wp:anchor distT="0" distB="0" distL="0" distR="0" simplePos="0" relativeHeight="251658259" behindDoc="1" locked="0" layoutInCell="1" allowOverlap="1" wp14:anchorId="14B708EE" wp14:editId="41B9174D">
                <wp:simplePos x="0" y="0"/>
                <wp:positionH relativeFrom="page">
                  <wp:posOffset>695325</wp:posOffset>
                </wp:positionH>
                <wp:positionV relativeFrom="paragraph">
                  <wp:posOffset>337185</wp:posOffset>
                </wp:positionV>
                <wp:extent cx="6169660" cy="19050"/>
                <wp:effectExtent l="0" t="0" r="0" b="0"/>
                <wp:wrapTopAndBottom/>
                <wp:docPr id="27" name="Rectangle 2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A88981F" id="Rectangle 27" o:spid="_x0000_s1026" style="position:absolute;margin-left:54.75pt;margin-top:26.55pt;width:485.8pt;height:1.5pt;z-index:-25165822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 - General provisions</w:t>
      </w:r>
    </w:p>
    <w:p w14:paraId="260C9760" w14:textId="77777777" w:rsidR="00434D4E" w:rsidRDefault="00434D4E">
      <w:pPr>
        <w:pStyle w:val="BodyText"/>
        <w:rPr>
          <w:sz w:val="20"/>
        </w:rPr>
      </w:pPr>
    </w:p>
    <w:p w14:paraId="4C17F58C" w14:textId="77777777" w:rsidR="00434D4E" w:rsidRDefault="00434D4E">
      <w:pPr>
        <w:pStyle w:val="BodyText"/>
        <w:rPr>
          <w:sz w:val="20"/>
        </w:rPr>
      </w:pPr>
    </w:p>
    <w:p w14:paraId="4E33D420" w14:textId="77777777" w:rsidR="00434D4E" w:rsidRDefault="00434D4E">
      <w:pPr>
        <w:pStyle w:val="BodyText"/>
        <w:rPr>
          <w:sz w:val="20"/>
        </w:rPr>
      </w:pPr>
    </w:p>
    <w:p w14:paraId="355DA86A" w14:textId="77777777" w:rsidR="00434D4E" w:rsidRDefault="00434D4E">
      <w:pPr>
        <w:pStyle w:val="BodyText"/>
        <w:rPr>
          <w:sz w:val="20"/>
        </w:rPr>
      </w:pPr>
    </w:p>
    <w:p w14:paraId="6512CDB6" w14:textId="77777777" w:rsidR="00434D4E" w:rsidRDefault="00434D4E">
      <w:pPr>
        <w:pStyle w:val="BodyText"/>
        <w:rPr>
          <w:sz w:val="20"/>
        </w:rPr>
      </w:pPr>
    </w:p>
    <w:p w14:paraId="1D6AABD7" w14:textId="77777777" w:rsidR="00434D4E" w:rsidRDefault="00434D4E">
      <w:pPr>
        <w:pStyle w:val="BodyText"/>
        <w:rPr>
          <w:sz w:val="20"/>
        </w:rPr>
      </w:pPr>
    </w:p>
    <w:p w14:paraId="204F2016" w14:textId="77777777" w:rsidR="00434D4E" w:rsidRDefault="00434D4E">
      <w:pPr>
        <w:pStyle w:val="BodyText"/>
        <w:rPr>
          <w:sz w:val="20"/>
        </w:rPr>
      </w:pPr>
    </w:p>
    <w:p w14:paraId="168EC2B0" w14:textId="77777777" w:rsidR="00434D4E" w:rsidRDefault="00434D4E">
      <w:pPr>
        <w:pStyle w:val="BodyText"/>
        <w:rPr>
          <w:sz w:val="20"/>
        </w:rPr>
      </w:pPr>
    </w:p>
    <w:p w14:paraId="7DCF937B" w14:textId="77777777" w:rsidR="00434D4E" w:rsidRDefault="00434D4E">
      <w:pPr>
        <w:pStyle w:val="BodyText"/>
        <w:rPr>
          <w:sz w:val="20"/>
        </w:rPr>
      </w:pPr>
    </w:p>
    <w:p w14:paraId="1F59C2B5" w14:textId="77777777" w:rsidR="00434D4E" w:rsidRDefault="00434D4E">
      <w:pPr>
        <w:pStyle w:val="BodyText"/>
        <w:rPr>
          <w:sz w:val="20"/>
        </w:rPr>
      </w:pPr>
    </w:p>
    <w:p w14:paraId="518F5851" w14:textId="77777777" w:rsidR="00434D4E" w:rsidRDefault="00434D4E">
      <w:pPr>
        <w:pStyle w:val="BodyText"/>
        <w:rPr>
          <w:sz w:val="20"/>
        </w:rPr>
      </w:pPr>
    </w:p>
    <w:p w14:paraId="033C0EF8" w14:textId="77777777" w:rsidR="00434D4E" w:rsidRDefault="00434D4E">
      <w:pPr>
        <w:pStyle w:val="BodyText"/>
        <w:rPr>
          <w:sz w:val="20"/>
        </w:rPr>
      </w:pPr>
    </w:p>
    <w:p w14:paraId="3216F704" w14:textId="77777777" w:rsidR="00434D4E" w:rsidRDefault="00434D4E">
      <w:pPr>
        <w:pStyle w:val="BodyText"/>
        <w:rPr>
          <w:sz w:val="20"/>
        </w:rPr>
      </w:pPr>
    </w:p>
    <w:p w14:paraId="360F33C4" w14:textId="77777777" w:rsidR="00434D4E" w:rsidRDefault="00434D4E">
      <w:pPr>
        <w:pStyle w:val="BodyText"/>
        <w:rPr>
          <w:sz w:val="20"/>
        </w:rPr>
      </w:pPr>
    </w:p>
    <w:p w14:paraId="0041B27C" w14:textId="77777777" w:rsidR="00434D4E" w:rsidRDefault="00434D4E">
      <w:pPr>
        <w:pStyle w:val="BodyText"/>
        <w:rPr>
          <w:sz w:val="20"/>
        </w:rPr>
      </w:pPr>
    </w:p>
    <w:p w14:paraId="7368EF13" w14:textId="77777777" w:rsidR="00434D4E" w:rsidRDefault="00434D4E">
      <w:pPr>
        <w:pStyle w:val="BodyText"/>
        <w:rPr>
          <w:sz w:val="20"/>
        </w:rPr>
      </w:pPr>
    </w:p>
    <w:p w14:paraId="1BA8964E" w14:textId="77777777" w:rsidR="00434D4E" w:rsidRDefault="00434D4E">
      <w:pPr>
        <w:pStyle w:val="BodyText"/>
        <w:rPr>
          <w:sz w:val="20"/>
        </w:rPr>
      </w:pPr>
    </w:p>
    <w:p w14:paraId="2D9AED80" w14:textId="77777777" w:rsidR="00434D4E" w:rsidRDefault="00434D4E">
      <w:pPr>
        <w:pStyle w:val="BodyText"/>
        <w:rPr>
          <w:sz w:val="20"/>
        </w:rPr>
      </w:pPr>
    </w:p>
    <w:p w14:paraId="2B962610" w14:textId="77777777" w:rsidR="00434D4E" w:rsidRDefault="00434D4E">
      <w:pPr>
        <w:pStyle w:val="BodyText"/>
        <w:rPr>
          <w:sz w:val="20"/>
        </w:rPr>
      </w:pPr>
    </w:p>
    <w:p w14:paraId="3A3EF021" w14:textId="77777777" w:rsidR="00434D4E" w:rsidRDefault="00434D4E">
      <w:pPr>
        <w:pStyle w:val="BodyText"/>
        <w:rPr>
          <w:sz w:val="20"/>
        </w:rPr>
      </w:pPr>
    </w:p>
    <w:p w14:paraId="1B8F044C" w14:textId="77777777" w:rsidR="00434D4E" w:rsidRDefault="00434D4E">
      <w:pPr>
        <w:pStyle w:val="BodyText"/>
        <w:rPr>
          <w:sz w:val="20"/>
        </w:rPr>
      </w:pPr>
    </w:p>
    <w:p w14:paraId="58A49713" w14:textId="77777777" w:rsidR="00434D4E" w:rsidRDefault="00434D4E">
      <w:pPr>
        <w:pStyle w:val="BodyText"/>
        <w:rPr>
          <w:sz w:val="20"/>
        </w:rPr>
      </w:pPr>
    </w:p>
    <w:p w14:paraId="3D4487F9" w14:textId="77777777" w:rsidR="00434D4E" w:rsidRDefault="00434D4E">
      <w:pPr>
        <w:pStyle w:val="BodyText"/>
        <w:rPr>
          <w:sz w:val="20"/>
        </w:rPr>
      </w:pPr>
    </w:p>
    <w:p w14:paraId="09212DA8" w14:textId="77777777" w:rsidR="00434D4E" w:rsidRDefault="00434D4E">
      <w:pPr>
        <w:pStyle w:val="BodyText"/>
        <w:rPr>
          <w:sz w:val="20"/>
        </w:rPr>
      </w:pPr>
    </w:p>
    <w:p w14:paraId="58E14379" w14:textId="77777777" w:rsidR="00434D4E" w:rsidRDefault="00434D4E">
      <w:pPr>
        <w:pStyle w:val="BodyText"/>
        <w:rPr>
          <w:sz w:val="20"/>
        </w:rPr>
      </w:pPr>
    </w:p>
    <w:p w14:paraId="54E650B2" w14:textId="77777777" w:rsidR="00434D4E" w:rsidRDefault="00434D4E">
      <w:pPr>
        <w:pStyle w:val="BodyText"/>
        <w:rPr>
          <w:sz w:val="20"/>
        </w:rPr>
      </w:pPr>
    </w:p>
    <w:p w14:paraId="22B2B168" w14:textId="77777777" w:rsidR="00434D4E" w:rsidRDefault="00434D4E">
      <w:pPr>
        <w:pStyle w:val="BodyText"/>
        <w:rPr>
          <w:sz w:val="20"/>
        </w:rPr>
      </w:pPr>
    </w:p>
    <w:p w14:paraId="3C4C961C" w14:textId="77777777" w:rsidR="00434D4E" w:rsidRDefault="00434D4E">
      <w:pPr>
        <w:pStyle w:val="BodyText"/>
        <w:rPr>
          <w:sz w:val="20"/>
        </w:rPr>
      </w:pPr>
    </w:p>
    <w:p w14:paraId="612773E8" w14:textId="77777777" w:rsidR="00434D4E" w:rsidRDefault="00434D4E">
      <w:pPr>
        <w:pStyle w:val="BodyText"/>
        <w:rPr>
          <w:sz w:val="20"/>
        </w:rPr>
      </w:pPr>
    </w:p>
    <w:p w14:paraId="41966CEA" w14:textId="77777777" w:rsidR="00434D4E" w:rsidRDefault="00434D4E">
      <w:pPr>
        <w:pStyle w:val="BodyText"/>
        <w:rPr>
          <w:sz w:val="20"/>
        </w:rPr>
      </w:pPr>
    </w:p>
    <w:p w14:paraId="42DD1A7C" w14:textId="77777777" w:rsidR="00434D4E" w:rsidRDefault="00434D4E">
      <w:pPr>
        <w:pStyle w:val="BodyText"/>
        <w:rPr>
          <w:sz w:val="20"/>
        </w:rPr>
      </w:pPr>
    </w:p>
    <w:p w14:paraId="374DD9D8" w14:textId="77777777" w:rsidR="00434D4E" w:rsidRDefault="00434D4E">
      <w:pPr>
        <w:pStyle w:val="BodyText"/>
        <w:rPr>
          <w:sz w:val="20"/>
        </w:rPr>
      </w:pPr>
    </w:p>
    <w:p w14:paraId="40AB024B" w14:textId="77777777" w:rsidR="00434D4E" w:rsidRDefault="00434D4E">
      <w:pPr>
        <w:pStyle w:val="BodyText"/>
        <w:rPr>
          <w:sz w:val="20"/>
        </w:rPr>
      </w:pPr>
    </w:p>
    <w:p w14:paraId="7B83D461" w14:textId="77777777" w:rsidR="00434D4E" w:rsidRDefault="00434D4E">
      <w:pPr>
        <w:pStyle w:val="BodyText"/>
        <w:rPr>
          <w:sz w:val="20"/>
        </w:rPr>
      </w:pPr>
    </w:p>
    <w:p w14:paraId="0B7784FA" w14:textId="77777777" w:rsidR="00434D4E" w:rsidRDefault="00434D4E">
      <w:pPr>
        <w:pStyle w:val="BodyText"/>
        <w:rPr>
          <w:sz w:val="20"/>
        </w:rPr>
      </w:pPr>
    </w:p>
    <w:p w14:paraId="0335287E" w14:textId="77777777" w:rsidR="00434D4E" w:rsidRDefault="00434D4E">
      <w:pPr>
        <w:pStyle w:val="BodyText"/>
        <w:rPr>
          <w:sz w:val="20"/>
        </w:rPr>
      </w:pPr>
    </w:p>
    <w:p w14:paraId="295F09B2" w14:textId="77777777" w:rsidR="00434D4E" w:rsidRDefault="00434D4E">
      <w:pPr>
        <w:pStyle w:val="BodyText"/>
        <w:rPr>
          <w:sz w:val="20"/>
        </w:rPr>
      </w:pPr>
    </w:p>
    <w:p w14:paraId="3E03B3AE" w14:textId="77777777" w:rsidR="00434D4E" w:rsidRDefault="00434D4E">
      <w:pPr>
        <w:pStyle w:val="BodyText"/>
        <w:rPr>
          <w:sz w:val="20"/>
        </w:rPr>
      </w:pPr>
    </w:p>
    <w:p w14:paraId="2F10E5AA" w14:textId="77777777" w:rsidR="00434D4E" w:rsidRDefault="00434D4E">
      <w:pPr>
        <w:pStyle w:val="BodyText"/>
        <w:rPr>
          <w:sz w:val="20"/>
        </w:rPr>
      </w:pPr>
    </w:p>
    <w:p w14:paraId="3647813A" w14:textId="77777777" w:rsidR="00434D4E" w:rsidRDefault="00434D4E">
      <w:pPr>
        <w:pStyle w:val="BodyText"/>
        <w:rPr>
          <w:sz w:val="20"/>
        </w:rPr>
      </w:pPr>
    </w:p>
    <w:p w14:paraId="70355912" w14:textId="77777777" w:rsidR="00434D4E" w:rsidRDefault="00434D4E">
      <w:pPr>
        <w:pStyle w:val="BodyText"/>
        <w:rPr>
          <w:sz w:val="20"/>
        </w:rPr>
      </w:pPr>
    </w:p>
    <w:p w14:paraId="49A700EC" w14:textId="77777777" w:rsidR="00434D4E" w:rsidRDefault="00434D4E">
      <w:pPr>
        <w:pStyle w:val="BodyText"/>
        <w:rPr>
          <w:sz w:val="20"/>
        </w:rPr>
      </w:pPr>
    </w:p>
    <w:p w14:paraId="26DB4177" w14:textId="77777777" w:rsidR="00434D4E" w:rsidRDefault="00434D4E">
      <w:pPr>
        <w:pStyle w:val="BodyText"/>
        <w:rPr>
          <w:sz w:val="20"/>
        </w:rPr>
      </w:pPr>
    </w:p>
    <w:p w14:paraId="446B4301" w14:textId="77777777" w:rsidR="00434D4E" w:rsidRDefault="00434D4E">
      <w:pPr>
        <w:pStyle w:val="BodyText"/>
        <w:rPr>
          <w:sz w:val="20"/>
        </w:rPr>
      </w:pPr>
    </w:p>
    <w:p w14:paraId="61F64FDC" w14:textId="77777777" w:rsidR="00434D4E" w:rsidRDefault="00434D4E">
      <w:pPr>
        <w:pStyle w:val="BodyText"/>
        <w:rPr>
          <w:sz w:val="20"/>
        </w:rPr>
      </w:pPr>
    </w:p>
    <w:p w14:paraId="4162843D" w14:textId="77777777" w:rsidR="00434D4E" w:rsidRDefault="00434D4E">
      <w:pPr>
        <w:pStyle w:val="BodyText"/>
        <w:rPr>
          <w:sz w:val="20"/>
        </w:rPr>
      </w:pPr>
    </w:p>
    <w:p w14:paraId="7B77DF6A" w14:textId="77777777" w:rsidR="00434D4E" w:rsidRDefault="00434D4E">
      <w:pPr>
        <w:pStyle w:val="BodyText"/>
        <w:rPr>
          <w:sz w:val="20"/>
        </w:rPr>
      </w:pPr>
    </w:p>
    <w:p w14:paraId="40C2DBBF" w14:textId="77777777" w:rsidR="00434D4E" w:rsidRDefault="00434D4E">
      <w:pPr>
        <w:pStyle w:val="BodyText"/>
        <w:rPr>
          <w:sz w:val="20"/>
        </w:rPr>
      </w:pPr>
    </w:p>
    <w:p w14:paraId="0E74FA24" w14:textId="77777777" w:rsidR="00434D4E" w:rsidRDefault="00434D4E">
      <w:pPr>
        <w:pStyle w:val="BodyText"/>
        <w:rPr>
          <w:sz w:val="20"/>
        </w:rPr>
      </w:pPr>
    </w:p>
    <w:p w14:paraId="38AD030E" w14:textId="77777777" w:rsidR="00434D4E" w:rsidRDefault="00434D4E">
      <w:pPr>
        <w:pStyle w:val="BodyText"/>
        <w:spacing w:before="3"/>
        <w:rPr>
          <w:sz w:val="15"/>
        </w:rPr>
      </w:pPr>
    </w:p>
    <w:p w14:paraId="605B10F7" w14:textId="77777777" w:rsidR="00434D4E" w:rsidRDefault="002E7824">
      <w:pPr>
        <w:pStyle w:val="Heading2"/>
      </w:pPr>
      <w:r>
        <w:t>13</w:t>
      </w:r>
    </w:p>
    <w:p w14:paraId="20A6CE9D" w14:textId="77777777" w:rsidR="00434D4E" w:rsidRDefault="00434D4E">
      <w:pPr>
        <w:sectPr w:rsidR="00434D4E">
          <w:pgSz w:w="11910" w:h="16840"/>
          <w:pgMar w:top="860" w:right="620" w:bottom="0" w:left="980" w:header="720" w:footer="720" w:gutter="0"/>
          <w:cols w:space="720"/>
        </w:sectPr>
      </w:pPr>
    </w:p>
    <w:p w14:paraId="3A5132AE" w14:textId="77777777" w:rsidR="00434D4E" w:rsidRDefault="002E7824">
      <w:pPr>
        <w:pStyle w:val="BodyText"/>
        <w:spacing w:before="104" w:line="304" w:lineRule="auto"/>
        <w:ind w:left="115" w:right="5851"/>
      </w:pPr>
      <w:r>
        <w:rPr>
          <w:color w:val="333333"/>
        </w:rPr>
        <w:lastRenderedPageBreak/>
        <w:t>Please write your comments on the ACER draft amendments and your alternative text proposals, if any,   in the table below</w:t>
      </w:r>
    </w:p>
    <w:p w14:paraId="5812084A" w14:textId="77777777" w:rsidR="00434D4E" w:rsidRDefault="002E7824">
      <w:pPr>
        <w:spacing w:before="27" w:after="22"/>
        <w:ind w:left="265"/>
        <w:rPr>
          <w:sz w:val="16"/>
          <w:szCs w:val="16"/>
        </w:rPr>
      </w:pPr>
      <w:r w:rsidRPr="18A947CB">
        <w:rPr>
          <w:color w:val="A5A5A5"/>
          <w:w w:val="105"/>
          <w:sz w:val="16"/>
          <w:szCs w:val="16"/>
        </w:rPr>
        <w:t>Includes new articles</w:t>
      </w:r>
    </w:p>
    <w:tbl>
      <w:tblPr>
        <w:tblW w:w="14040"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430"/>
        <w:gridCol w:w="6390"/>
        <w:gridCol w:w="5220"/>
      </w:tblGrid>
      <w:tr w:rsidR="00434D4E" w14:paraId="54B99FB1" w14:textId="77777777" w:rsidTr="1D45E349">
        <w:trPr>
          <w:trHeight w:val="296"/>
        </w:trPr>
        <w:tc>
          <w:tcPr>
            <w:tcW w:w="2430" w:type="dxa"/>
            <w:shd w:val="clear" w:color="auto" w:fill="EDEDED"/>
          </w:tcPr>
          <w:p w14:paraId="46D4D8DF" w14:textId="77777777" w:rsidR="00434D4E" w:rsidRDefault="00434D4E">
            <w:pPr>
              <w:pStyle w:val="TableParagraph"/>
              <w:rPr>
                <w:rFonts w:ascii="Times New Roman"/>
                <w:sz w:val="18"/>
              </w:rPr>
            </w:pPr>
          </w:p>
        </w:tc>
        <w:tc>
          <w:tcPr>
            <w:tcW w:w="6390" w:type="dxa"/>
            <w:shd w:val="clear" w:color="auto" w:fill="EDEDED"/>
          </w:tcPr>
          <w:p w14:paraId="6E90C29E" w14:textId="63B92272" w:rsidR="00434D4E" w:rsidRPr="0076375C" w:rsidRDefault="00480F56">
            <w:pPr>
              <w:pStyle w:val="TableParagraph"/>
              <w:spacing w:before="34"/>
              <w:ind w:left="552"/>
              <w:rPr>
                <w:sz w:val="19"/>
                <w:szCs w:val="19"/>
                <w:highlight w:val="yellow"/>
              </w:rPr>
            </w:pPr>
            <w:r w:rsidRPr="00287A7C">
              <w:rPr>
                <w:b/>
                <w:bCs/>
                <w:color w:val="333333"/>
                <w:w w:val="105"/>
                <w:sz w:val="20"/>
                <w:szCs w:val="20"/>
              </w:rPr>
              <w:t>Alternative text amendment proposal</w:t>
            </w:r>
          </w:p>
        </w:tc>
        <w:tc>
          <w:tcPr>
            <w:tcW w:w="5220" w:type="dxa"/>
            <w:shd w:val="clear" w:color="auto" w:fill="EDEDED"/>
          </w:tcPr>
          <w:p w14:paraId="42871EE9" w14:textId="102A9A81" w:rsidR="00434D4E" w:rsidRDefault="00480F56">
            <w:pPr>
              <w:pStyle w:val="TableParagraph"/>
              <w:spacing w:before="34"/>
              <w:ind w:left="188"/>
              <w:rPr>
                <w:sz w:val="19"/>
                <w:szCs w:val="19"/>
              </w:rPr>
            </w:pPr>
            <w:r w:rsidRPr="18A947CB">
              <w:rPr>
                <w:color w:val="333333"/>
                <w:w w:val="105"/>
                <w:sz w:val="19"/>
                <w:szCs w:val="19"/>
              </w:rPr>
              <w:t>Comment on the ACER draft amendments</w:t>
            </w:r>
          </w:p>
        </w:tc>
      </w:tr>
      <w:tr w:rsidR="00434D4E" w14:paraId="728A1CAA" w14:textId="77777777" w:rsidTr="1D45E349">
        <w:trPr>
          <w:trHeight w:val="345"/>
        </w:trPr>
        <w:tc>
          <w:tcPr>
            <w:tcW w:w="2430" w:type="dxa"/>
            <w:shd w:val="clear" w:color="auto" w:fill="EDEDED"/>
          </w:tcPr>
          <w:p w14:paraId="70303B57" w14:textId="77777777" w:rsidR="00434D4E" w:rsidRDefault="002E7824">
            <w:pPr>
              <w:pStyle w:val="TableParagraph"/>
              <w:spacing w:before="57"/>
              <w:ind w:left="157"/>
              <w:rPr>
                <w:sz w:val="19"/>
                <w:szCs w:val="19"/>
              </w:rPr>
            </w:pPr>
            <w:r w:rsidRPr="18A947CB">
              <w:rPr>
                <w:color w:val="333333"/>
                <w:w w:val="105"/>
                <w:sz w:val="19"/>
                <w:szCs w:val="19"/>
              </w:rPr>
              <w:t>Article 1</w:t>
            </w:r>
          </w:p>
        </w:tc>
        <w:tc>
          <w:tcPr>
            <w:tcW w:w="6390" w:type="dxa"/>
          </w:tcPr>
          <w:p w14:paraId="056163FB" w14:textId="77777777" w:rsidR="00434D4E" w:rsidRDefault="00434D4E">
            <w:pPr>
              <w:pStyle w:val="TableParagraph"/>
              <w:rPr>
                <w:rFonts w:ascii="Times New Roman"/>
                <w:sz w:val="18"/>
              </w:rPr>
            </w:pPr>
          </w:p>
        </w:tc>
        <w:tc>
          <w:tcPr>
            <w:tcW w:w="5220" w:type="dxa"/>
          </w:tcPr>
          <w:p w14:paraId="044552E7" w14:textId="2E389BB4" w:rsidR="00D174F9" w:rsidRDefault="00D174F9">
            <w:pPr>
              <w:pStyle w:val="TableParagraph"/>
              <w:rPr>
                <w:rFonts w:ascii="Times New Roman"/>
                <w:sz w:val="18"/>
              </w:rPr>
            </w:pPr>
          </w:p>
        </w:tc>
      </w:tr>
      <w:tr w:rsidR="00434D4E" w14:paraId="2A2F0678" w14:textId="77777777" w:rsidTr="1D45E349">
        <w:trPr>
          <w:trHeight w:val="345"/>
        </w:trPr>
        <w:tc>
          <w:tcPr>
            <w:tcW w:w="2430" w:type="dxa"/>
            <w:shd w:val="clear" w:color="auto" w:fill="EDEDED"/>
          </w:tcPr>
          <w:p w14:paraId="377AA12A" w14:textId="77777777" w:rsidR="00434D4E" w:rsidRDefault="002E7824">
            <w:pPr>
              <w:pStyle w:val="TableParagraph"/>
              <w:spacing w:before="57"/>
              <w:ind w:left="157"/>
              <w:rPr>
                <w:sz w:val="19"/>
                <w:szCs w:val="19"/>
              </w:rPr>
            </w:pPr>
            <w:r w:rsidRPr="18A947CB">
              <w:rPr>
                <w:color w:val="333333"/>
                <w:w w:val="105"/>
                <w:sz w:val="19"/>
                <w:szCs w:val="19"/>
              </w:rPr>
              <w:t>Article 3</w:t>
            </w:r>
          </w:p>
        </w:tc>
        <w:tc>
          <w:tcPr>
            <w:tcW w:w="6390" w:type="dxa"/>
          </w:tcPr>
          <w:p w14:paraId="7685A863" w14:textId="77777777" w:rsidR="00434D4E" w:rsidRDefault="00434D4E">
            <w:pPr>
              <w:pStyle w:val="TableParagraph"/>
              <w:rPr>
                <w:rFonts w:ascii="Times New Roman"/>
                <w:sz w:val="18"/>
              </w:rPr>
            </w:pPr>
          </w:p>
        </w:tc>
        <w:tc>
          <w:tcPr>
            <w:tcW w:w="5220" w:type="dxa"/>
          </w:tcPr>
          <w:p w14:paraId="0099DFE5" w14:textId="77777777" w:rsidR="00434D4E" w:rsidRDefault="00434D4E">
            <w:pPr>
              <w:pStyle w:val="TableParagraph"/>
              <w:rPr>
                <w:rFonts w:ascii="Times New Roman"/>
                <w:sz w:val="18"/>
              </w:rPr>
            </w:pPr>
          </w:p>
        </w:tc>
      </w:tr>
      <w:tr w:rsidR="00434D4E" w14:paraId="04DBD68E" w14:textId="77777777" w:rsidTr="1D45E349">
        <w:trPr>
          <w:trHeight w:val="345"/>
        </w:trPr>
        <w:tc>
          <w:tcPr>
            <w:tcW w:w="2430" w:type="dxa"/>
            <w:shd w:val="clear" w:color="auto" w:fill="EDEDED"/>
          </w:tcPr>
          <w:p w14:paraId="6917FEDC" w14:textId="77777777" w:rsidR="00434D4E" w:rsidRDefault="002E7824">
            <w:pPr>
              <w:pStyle w:val="TableParagraph"/>
              <w:spacing w:before="57"/>
              <w:ind w:left="157"/>
              <w:rPr>
                <w:sz w:val="19"/>
                <w:szCs w:val="19"/>
              </w:rPr>
            </w:pPr>
            <w:r w:rsidRPr="18A947CB">
              <w:rPr>
                <w:color w:val="333333"/>
                <w:w w:val="105"/>
                <w:sz w:val="19"/>
                <w:szCs w:val="19"/>
              </w:rPr>
              <w:t>Article 4</w:t>
            </w:r>
          </w:p>
        </w:tc>
        <w:tc>
          <w:tcPr>
            <w:tcW w:w="6390" w:type="dxa"/>
          </w:tcPr>
          <w:p w14:paraId="58993E63" w14:textId="77777777" w:rsidR="00434D4E" w:rsidRDefault="00434D4E">
            <w:pPr>
              <w:pStyle w:val="TableParagraph"/>
              <w:rPr>
                <w:rFonts w:ascii="Times New Roman"/>
                <w:sz w:val="18"/>
              </w:rPr>
            </w:pPr>
          </w:p>
        </w:tc>
        <w:tc>
          <w:tcPr>
            <w:tcW w:w="5220" w:type="dxa"/>
          </w:tcPr>
          <w:p w14:paraId="09FB32E3" w14:textId="77777777" w:rsidR="00434D4E" w:rsidRDefault="00434D4E">
            <w:pPr>
              <w:pStyle w:val="TableParagraph"/>
              <w:rPr>
                <w:rFonts w:ascii="Times New Roman"/>
                <w:sz w:val="18"/>
              </w:rPr>
            </w:pPr>
          </w:p>
        </w:tc>
      </w:tr>
      <w:tr w:rsidR="2B7AA524" w14:paraId="62F2F0D1" w14:textId="77777777" w:rsidTr="1D45E349">
        <w:trPr>
          <w:trHeight w:val="4995"/>
        </w:trPr>
        <w:tc>
          <w:tcPr>
            <w:tcW w:w="2430" w:type="dxa"/>
            <w:shd w:val="clear" w:color="auto" w:fill="EDEDED"/>
          </w:tcPr>
          <w:p w14:paraId="14E548BB" w14:textId="77777777" w:rsidR="6402C696" w:rsidRDefault="6402C696" w:rsidP="2B7AA524">
            <w:pPr>
              <w:pStyle w:val="TableParagraph"/>
              <w:spacing w:before="57"/>
              <w:ind w:left="157"/>
              <w:rPr>
                <w:sz w:val="19"/>
                <w:szCs w:val="19"/>
              </w:rPr>
            </w:pPr>
            <w:r w:rsidRPr="2B7AA524">
              <w:rPr>
                <w:color w:val="333333"/>
                <w:sz w:val="19"/>
                <w:szCs w:val="19"/>
                <w:highlight w:val="yellow"/>
              </w:rPr>
              <w:t>Article 4a [new]</w:t>
            </w:r>
          </w:p>
          <w:p w14:paraId="44BCEBDF" w14:textId="416DE630" w:rsidR="2B7AA524" w:rsidRDefault="2B7AA524" w:rsidP="2B7AA524">
            <w:pPr>
              <w:pStyle w:val="TableParagraph"/>
              <w:rPr>
                <w:color w:val="333333"/>
                <w:sz w:val="19"/>
                <w:szCs w:val="19"/>
                <w:highlight w:val="yellow"/>
              </w:rPr>
            </w:pPr>
          </w:p>
        </w:tc>
        <w:tc>
          <w:tcPr>
            <w:tcW w:w="6390" w:type="dxa"/>
          </w:tcPr>
          <w:p w14:paraId="6EE6BF0D" w14:textId="10FD39BE" w:rsidR="004B6FBC" w:rsidRPr="001B6218" w:rsidRDefault="004F00BB" w:rsidP="004F00BB">
            <w:pPr>
              <w:widowControl/>
              <w:autoSpaceDE/>
              <w:autoSpaceDN/>
              <w:jc w:val="both"/>
              <w:textAlignment w:val="baseline"/>
              <w:rPr>
                <w:rFonts w:ascii="Cambria" w:eastAsia="Times New Roman" w:hAnsi="Cambria" w:cs="Segoe UI"/>
                <w:lang w:eastAsia="ja-JP"/>
              </w:rPr>
            </w:pPr>
            <w:r>
              <w:rPr>
                <w:rFonts w:ascii="Cambria" w:eastAsia="Times New Roman" w:hAnsi="Cambria" w:cs="Segoe UI"/>
                <w:color w:val="0070C0"/>
                <w:lang w:eastAsia="ja-JP"/>
              </w:rPr>
              <w:t>1.</w:t>
            </w:r>
            <w:r w:rsidR="004B6FBC" w:rsidRPr="004B6FBC">
              <w:rPr>
                <w:rFonts w:ascii="Cambria" w:eastAsia="Times New Roman" w:hAnsi="Cambria" w:cs="Segoe UI"/>
                <w:color w:val="0070C0"/>
                <w:lang w:eastAsia="ja-JP"/>
              </w:rPr>
              <w:t xml:space="preserve">Proposals for defining significant </w:t>
            </w:r>
            <w:proofErr w:type="spellStart"/>
            <w:r w:rsidR="004B6FBC" w:rsidRPr="004B6FBC">
              <w:rPr>
                <w:rFonts w:ascii="Cambria" w:eastAsia="Times New Roman" w:hAnsi="Cambria" w:cs="Segoe UI"/>
                <w:color w:val="0070C0"/>
                <w:lang w:eastAsia="ja-JP"/>
              </w:rPr>
              <w:t>modernisation</w:t>
            </w:r>
            <w:proofErr w:type="spellEnd"/>
            <w:r w:rsidR="004B6FBC" w:rsidRPr="004B6FBC">
              <w:rPr>
                <w:rFonts w:ascii="Cambria" w:eastAsia="Times New Roman" w:hAnsi="Cambria" w:cs="Segoe UI"/>
                <w:color w:val="0070C0"/>
                <w:lang w:eastAsia="ja-JP"/>
              </w:rPr>
              <w:t xml:space="preserve"> of power-generating modules and the requirements applicable in those cases shall be subject to approval by the relevant regulatory authority or, where applicable, the Member State. In developing the proposals, the TSO shall coordinate with relevant DSOs and conduct a public consultation in accordance with Article 10.</w:t>
            </w:r>
            <w:r w:rsidR="004B6FBC" w:rsidRPr="001B6218">
              <w:rPr>
                <w:rFonts w:ascii="Cambria" w:eastAsia="Times New Roman" w:hAnsi="Cambria" w:cs="Segoe UI"/>
                <w:color w:val="0070C0"/>
                <w:lang w:eastAsia="ja-JP"/>
              </w:rPr>
              <w:t> </w:t>
            </w:r>
          </w:p>
          <w:p w14:paraId="253C4F55" w14:textId="6DB45C62" w:rsidR="004B6FBC" w:rsidRPr="00C04F53" w:rsidRDefault="004B6FBC" w:rsidP="004F00BB">
            <w:pPr>
              <w:widowControl/>
              <w:autoSpaceDE/>
              <w:autoSpaceDN/>
              <w:jc w:val="both"/>
              <w:textAlignment w:val="baseline"/>
              <w:rPr>
                <w:rFonts w:ascii="Cambria" w:eastAsia="Times New Roman" w:hAnsi="Cambria" w:cs="Segoe UI"/>
                <w:lang w:eastAsia="ja-JP"/>
              </w:rPr>
            </w:pPr>
            <w:r w:rsidRPr="004B6FBC">
              <w:rPr>
                <w:rFonts w:ascii="Cambria" w:eastAsia="Times New Roman" w:hAnsi="Cambria" w:cs="Segoe UI"/>
                <w:color w:val="FF0000"/>
                <w:lang w:eastAsia="ja-JP"/>
              </w:rPr>
              <w:t xml:space="preserve">Maintenance and repair activities and spare parts are not to be subject of significant </w:t>
            </w:r>
            <w:proofErr w:type="spellStart"/>
            <w:r w:rsidRPr="004B6FBC">
              <w:rPr>
                <w:rFonts w:ascii="Cambria" w:eastAsia="Times New Roman" w:hAnsi="Cambria" w:cs="Segoe UI"/>
                <w:color w:val="FF0000"/>
                <w:lang w:eastAsia="ja-JP"/>
              </w:rPr>
              <w:t>modernisation</w:t>
            </w:r>
            <w:proofErr w:type="spellEnd"/>
            <w:r w:rsidRPr="004B6FBC">
              <w:rPr>
                <w:rFonts w:ascii="Cambria" w:eastAsia="Times New Roman" w:hAnsi="Cambria" w:cs="Segoe UI"/>
                <w:color w:val="FF0000"/>
                <w:lang w:eastAsia="ja-JP"/>
              </w:rPr>
              <w:t xml:space="preserve">, </w:t>
            </w:r>
            <w:proofErr w:type="gramStart"/>
            <w:r w:rsidRPr="004B6FBC">
              <w:rPr>
                <w:rFonts w:ascii="Cambria" w:eastAsia="Times New Roman" w:hAnsi="Cambria" w:cs="Segoe UI"/>
                <w:color w:val="FF0000"/>
                <w:lang w:eastAsia="ja-JP"/>
              </w:rPr>
              <w:t>whether or not</w:t>
            </w:r>
            <w:proofErr w:type="gramEnd"/>
            <w:r w:rsidRPr="004B6FBC">
              <w:rPr>
                <w:rFonts w:ascii="Cambria" w:eastAsia="Times New Roman" w:hAnsi="Cambria" w:cs="Segoe UI"/>
                <w:color w:val="FF0000"/>
                <w:lang w:eastAsia="ja-JP"/>
              </w:rPr>
              <w:t xml:space="preserve"> those parts are purchased new at the time of their incorporation in the power generating module.</w:t>
            </w:r>
            <w:r w:rsidRPr="00C04F53">
              <w:rPr>
                <w:rFonts w:ascii="Cambria" w:eastAsia="Times New Roman" w:hAnsi="Cambria" w:cs="Segoe UI"/>
                <w:color w:val="FF0000"/>
                <w:lang w:eastAsia="ja-JP"/>
              </w:rPr>
              <w:t> </w:t>
            </w:r>
          </w:p>
          <w:p w14:paraId="15BC423A" w14:textId="77777777" w:rsidR="004B6FBC" w:rsidRPr="00C04F53" w:rsidRDefault="004B6FBC" w:rsidP="004F00BB">
            <w:pPr>
              <w:widowControl/>
              <w:autoSpaceDE/>
              <w:autoSpaceDN/>
              <w:jc w:val="both"/>
              <w:textAlignment w:val="baseline"/>
              <w:rPr>
                <w:rFonts w:ascii="Segoe UI" w:eastAsia="Times New Roman" w:hAnsi="Segoe UI" w:cs="Segoe UI"/>
                <w:sz w:val="18"/>
                <w:szCs w:val="18"/>
                <w:lang w:eastAsia="ja-JP"/>
              </w:rPr>
            </w:pPr>
            <w:r w:rsidRPr="004B6FBC">
              <w:rPr>
                <w:rFonts w:ascii="Cambria" w:eastAsia="Times New Roman" w:hAnsi="Cambria" w:cs="Segoe UI"/>
                <w:color w:val="0070C0"/>
                <w:lang w:eastAsia="ja-JP"/>
              </w:rPr>
              <w:t xml:space="preserve">2. The definition of significant </w:t>
            </w:r>
            <w:proofErr w:type="spellStart"/>
            <w:r w:rsidRPr="004B6FBC">
              <w:rPr>
                <w:rFonts w:ascii="Cambria" w:eastAsia="Times New Roman" w:hAnsi="Cambria" w:cs="Segoe UI"/>
                <w:color w:val="0070C0"/>
                <w:lang w:eastAsia="ja-JP"/>
              </w:rPr>
              <w:t>modernisation</w:t>
            </w:r>
            <w:proofErr w:type="spellEnd"/>
            <w:r w:rsidRPr="004B6FBC">
              <w:rPr>
                <w:rFonts w:ascii="Cambria" w:eastAsia="Times New Roman" w:hAnsi="Cambria" w:cs="Segoe UI"/>
                <w:color w:val="0070C0"/>
                <w:lang w:eastAsia="ja-JP"/>
              </w:rPr>
              <w:t xml:space="preserve"> shall </w:t>
            </w:r>
            <w:proofErr w:type="gramStart"/>
            <w:r w:rsidRPr="004B6FBC">
              <w:rPr>
                <w:rFonts w:ascii="Cambria" w:eastAsia="Times New Roman" w:hAnsi="Cambria" w:cs="Segoe UI"/>
                <w:color w:val="0070C0"/>
                <w:lang w:eastAsia="ja-JP"/>
              </w:rPr>
              <w:t>take into account</w:t>
            </w:r>
            <w:proofErr w:type="gramEnd"/>
            <w:r w:rsidRPr="004B6FBC">
              <w:rPr>
                <w:rFonts w:ascii="Cambria" w:eastAsia="Times New Roman" w:hAnsi="Cambria" w:cs="Segoe UI"/>
                <w:color w:val="0070C0"/>
                <w:lang w:eastAsia="ja-JP"/>
              </w:rPr>
              <w:t xml:space="preserve"> at least the following criteria:</w:t>
            </w:r>
            <w:r w:rsidRPr="00C04F53">
              <w:rPr>
                <w:rFonts w:ascii="Cambria" w:eastAsia="Times New Roman" w:hAnsi="Cambria" w:cs="Segoe UI"/>
                <w:color w:val="0070C0"/>
                <w:lang w:eastAsia="ja-JP"/>
              </w:rPr>
              <w:t> </w:t>
            </w:r>
          </w:p>
          <w:p w14:paraId="72457672" w14:textId="77777777" w:rsidR="004B6FBC" w:rsidRPr="001B6218" w:rsidRDefault="004B6FBC" w:rsidP="00AA3B75">
            <w:pPr>
              <w:widowControl/>
              <w:autoSpaceDE/>
              <w:autoSpaceDN/>
              <w:jc w:val="both"/>
              <w:textAlignment w:val="baseline"/>
              <w:rPr>
                <w:rFonts w:ascii="Segoe UI" w:eastAsia="Times New Roman" w:hAnsi="Segoe UI" w:cs="Segoe UI"/>
                <w:sz w:val="18"/>
                <w:szCs w:val="18"/>
                <w:lang w:eastAsia="ja-JP"/>
              </w:rPr>
            </w:pPr>
            <w:r w:rsidRPr="004B6FBC">
              <w:rPr>
                <w:rFonts w:ascii="Cambria" w:eastAsia="Times New Roman" w:hAnsi="Cambria" w:cs="Segoe UI"/>
                <w:color w:val="0070C0"/>
                <w:lang w:eastAsia="ja-JP"/>
              </w:rPr>
              <w:t xml:space="preserve">(a) an increase above the existing maximum capacity of the power-generating module, whether this increase results from one </w:t>
            </w:r>
            <w:proofErr w:type="spellStart"/>
            <w:r w:rsidRPr="004B6FBC">
              <w:rPr>
                <w:rFonts w:ascii="Cambria" w:eastAsia="Times New Roman" w:hAnsi="Cambria" w:cs="Segoe UI"/>
                <w:color w:val="0070C0"/>
                <w:lang w:eastAsia="ja-JP"/>
              </w:rPr>
              <w:t>modernisation</w:t>
            </w:r>
            <w:proofErr w:type="spellEnd"/>
            <w:r w:rsidRPr="004B6FBC">
              <w:rPr>
                <w:rFonts w:ascii="Cambria" w:eastAsia="Times New Roman" w:hAnsi="Cambria" w:cs="Segoe UI"/>
                <w:color w:val="0070C0"/>
                <w:lang w:eastAsia="ja-JP"/>
              </w:rPr>
              <w:t xml:space="preserve"> or several successive </w:t>
            </w:r>
            <w:proofErr w:type="spellStart"/>
            <w:r w:rsidRPr="004B6FBC">
              <w:rPr>
                <w:rFonts w:ascii="Cambria" w:eastAsia="Times New Roman" w:hAnsi="Cambria" w:cs="Segoe UI"/>
                <w:color w:val="0070C0"/>
                <w:lang w:eastAsia="ja-JP"/>
              </w:rPr>
              <w:t>modernisations</w:t>
            </w:r>
            <w:proofErr w:type="spellEnd"/>
            <w:r w:rsidRPr="004B6FBC">
              <w:rPr>
                <w:rFonts w:ascii="Cambria" w:eastAsia="Times New Roman" w:hAnsi="Cambria" w:cs="Segoe UI"/>
                <w:color w:val="0070C0"/>
                <w:lang w:eastAsia="ja-JP"/>
              </w:rPr>
              <w:t>, of a minimum percentage to be defined </w:t>
            </w:r>
            <w:r w:rsidRPr="001B6218">
              <w:rPr>
                <w:rFonts w:ascii="Cambria" w:eastAsia="Times New Roman" w:hAnsi="Cambria" w:cs="Segoe UI"/>
                <w:color w:val="0070C0"/>
                <w:lang w:eastAsia="ja-JP"/>
              </w:rPr>
              <w:t> </w:t>
            </w:r>
          </w:p>
          <w:p w14:paraId="3C367B8B" w14:textId="77777777" w:rsidR="004B6FBC" w:rsidRPr="001B6218" w:rsidRDefault="004B6FBC" w:rsidP="00AA3B75">
            <w:pPr>
              <w:widowControl/>
              <w:autoSpaceDE/>
              <w:autoSpaceDN/>
              <w:jc w:val="both"/>
              <w:textAlignment w:val="baseline"/>
              <w:rPr>
                <w:rFonts w:ascii="Segoe UI" w:eastAsia="Times New Roman" w:hAnsi="Segoe UI" w:cs="Segoe UI"/>
                <w:sz w:val="18"/>
                <w:szCs w:val="18"/>
                <w:lang w:eastAsia="ja-JP"/>
              </w:rPr>
            </w:pPr>
            <w:r w:rsidRPr="004B6FBC">
              <w:rPr>
                <w:rFonts w:ascii="Cambria" w:eastAsia="Times New Roman" w:hAnsi="Cambria" w:cs="Segoe UI"/>
                <w:color w:val="FF0000"/>
                <w:shd w:val="clear" w:color="auto" w:fill="00FFFF"/>
                <w:lang w:eastAsia="ja-JP"/>
              </w:rPr>
              <w:t>20% and above</w:t>
            </w:r>
            <w:r w:rsidRPr="001B6218">
              <w:rPr>
                <w:rFonts w:ascii="Cambria" w:eastAsia="Times New Roman" w:hAnsi="Cambria" w:cs="Segoe UI"/>
                <w:color w:val="FF0000"/>
                <w:lang w:eastAsia="ja-JP"/>
              </w:rPr>
              <w:t> </w:t>
            </w:r>
          </w:p>
          <w:p w14:paraId="112E45BC" w14:textId="77777777" w:rsidR="004B6FBC" w:rsidRPr="00C04F53" w:rsidRDefault="004B6FBC" w:rsidP="00AA3B75">
            <w:pPr>
              <w:widowControl/>
              <w:autoSpaceDE/>
              <w:autoSpaceDN/>
              <w:jc w:val="both"/>
              <w:textAlignment w:val="baseline"/>
              <w:rPr>
                <w:rFonts w:ascii="Segoe UI" w:eastAsia="Times New Roman" w:hAnsi="Segoe UI" w:cs="Segoe UI"/>
                <w:sz w:val="18"/>
                <w:szCs w:val="18"/>
                <w:lang w:eastAsia="ja-JP"/>
              </w:rPr>
            </w:pPr>
            <w:r w:rsidRPr="004B6FBC">
              <w:rPr>
                <w:rFonts w:ascii="Cambria" w:eastAsia="Times New Roman" w:hAnsi="Cambria" w:cs="Segoe UI"/>
                <w:color w:val="0070C0"/>
                <w:lang w:eastAsia="ja-JP"/>
              </w:rPr>
              <w:t>(</w:t>
            </w:r>
            <w:proofErr w:type="gramStart"/>
            <w:r w:rsidRPr="004B6FBC">
              <w:rPr>
                <w:rFonts w:ascii="Cambria" w:eastAsia="Times New Roman" w:hAnsi="Cambria" w:cs="Segoe UI"/>
                <w:color w:val="0070C0"/>
                <w:lang w:eastAsia="ja-JP"/>
              </w:rPr>
              <w:t>within</w:t>
            </w:r>
            <w:proofErr w:type="gramEnd"/>
            <w:r w:rsidRPr="004B6FBC">
              <w:rPr>
                <w:rFonts w:ascii="Cambria" w:eastAsia="Times New Roman" w:hAnsi="Cambria" w:cs="Segoe UI"/>
                <w:color w:val="0070C0"/>
                <w:lang w:eastAsia="ja-JP"/>
              </w:rPr>
              <w:t xml:space="preserve"> this range, different percentages may be defined for different technologies depending on their constraints);</w:t>
            </w:r>
            <w:r w:rsidRPr="00C04F53">
              <w:rPr>
                <w:rFonts w:ascii="Cambria" w:eastAsia="Times New Roman" w:hAnsi="Cambria" w:cs="Segoe UI"/>
                <w:color w:val="0070C0"/>
                <w:lang w:eastAsia="ja-JP"/>
              </w:rPr>
              <w:t> </w:t>
            </w:r>
          </w:p>
          <w:p w14:paraId="373606A7" w14:textId="77777777" w:rsidR="004B6FBC" w:rsidRPr="00C04F53" w:rsidRDefault="004B6FBC" w:rsidP="00AA3B75">
            <w:pPr>
              <w:widowControl/>
              <w:autoSpaceDE/>
              <w:autoSpaceDN/>
              <w:jc w:val="both"/>
              <w:textAlignment w:val="baseline"/>
              <w:rPr>
                <w:rFonts w:ascii="Segoe UI" w:eastAsia="Times New Roman" w:hAnsi="Segoe UI" w:cs="Segoe UI"/>
                <w:sz w:val="18"/>
                <w:szCs w:val="18"/>
                <w:lang w:eastAsia="ja-JP"/>
              </w:rPr>
            </w:pPr>
            <w:r w:rsidRPr="00C04F53">
              <w:rPr>
                <w:rFonts w:ascii="Cambria" w:eastAsia="Times New Roman" w:hAnsi="Cambria" w:cs="Segoe UI"/>
                <w:color w:val="0070C0"/>
                <w:lang w:eastAsia="ja-JP"/>
              </w:rPr>
              <w:t> </w:t>
            </w:r>
          </w:p>
          <w:p w14:paraId="02733219" w14:textId="299C0012" w:rsidR="004B6FBC" w:rsidRPr="00004D2D" w:rsidRDefault="004B6FBC" w:rsidP="00AA7D9C">
            <w:pPr>
              <w:widowControl/>
              <w:autoSpaceDE/>
              <w:autoSpaceDN/>
              <w:jc w:val="both"/>
              <w:textAlignment w:val="baseline"/>
              <w:rPr>
                <w:rFonts w:ascii="Segoe UI" w:eastAsia="Times New Roman" w:hAnsi="Segoe UI" w:cs="Segoe UI"/>
                <w:sz w:val="18"/>
                <w:szCs w:val="18"/>
                <w:lang w:val="it-IT" w:eastAsia="ja-JP"/>
              </w:rPr>
            </w:pPr>
            <w:r w:rsidRPr="00004D2D">
              <w:rPr>
                <w:rFonts w:ascii="Cambria" w:eastAsia="Times New Roman" w:hAnsi="Cambria" w:cs="Segoe UI"/>
                <w:color w:val="0070C0"/>
                <w:lang w:val="it-IT" w:eastAsia="ja-JP"/>
              </w:rPr>
              <w:t xml:space="preserve">(b) </w:t>
            </w:r>
            <w:r w:rsidR="00E429A7" w:rsidRPr="00004D2D">
              <w:rPr>
                <w:rFonts w:ascii="Cambria" w:eastAsia="Times New Roman" w:hAnsi="Cambria" w:cs="Segoe UI"/>
                <w:color w:val="0070C0"/>
                <w:lang w:val="it-IT" w:eastAsia="ja-JP"/>
              </w:rPr>
              <w:t>DELETE</w:t>
            </w:r>
          </w:p>
          <w:p w14:paraId="264198B0" w14:textId="77777777" w:rsidR="004B6FBC" w:rsidRPr="00004D2D" w:rsidRDefault="004B6FBC" w:rsidP="00AA3B75">
            <w:pPr>
              <w:widowControl/>
              <w:autoSpaceDE/>
              <w:autoSpaceDN/>
              <w:jc w:val="both"/>
              <w:textAlignment w:val="baseline"/>
              <w:rPr>
                <w:rFonts w:ascii="Segoe UI" w:eastAsia="Times New Roman" w:hAnsi="Segoe UI" w:cs="Segoe UI"/>
                <w:sz w:val="18"/>
                <w:szCs w:val="18"/>
                <w:lang w:val="it-IT" w:eastAsia="ja-JP"/>
              </w:rPr>
            </w:pPr>
            <w:r w:rsidRPr="00004D2D">
              <w:rPr>
                <w:rFonts w:ascii="Cambria" w:eastAsia="Times New Roman" w:hAnsi="Cambria" w:cs="Segoe UI"/>
                <w:color w:val="FF0000"/>
                <w:lang w:val="it-IT" w:eastAsia="ja-JP"/>
              </w:rPr>
              <w:t> </w:t>
            </w:r>
          </w:p>
          <w:p w14:paraId="3D8B5C33" w14:textId="677EFD33" w:rsidR="004B6FBC" w:rsidRPr="00004D2D" w:rsidRDefault="004B6FBC" w:rsidP="00AA3B75">
            <w:pPr>
              <w:widowControl/>
              <w:autoSpaceDE/>
              <w:autoSpaceDN/>
              <w:jc w:val="both"/>
              <w:textAlignment w:val="baseline"/>
              <w:rPr>
                <w:rFonts w:ascii="Segoe UI" w:eastAsia="Times New Roman" w:hAnsi="Segoe UI" w:cs="Segoe UI"/>
                <w:sz w:val="18"/>
                <w:szCs w:val="18"/>
                <w:lang w:val="it-IT" w:eastAsia="ja-JP"/>
              </w:rPr>
            </w:pPr>
            <w:r w:rsidRPr="00004D2D">
              <w:rPr>
                <w:rFonts w:ascii="Cambria" w:eastAsia="Times New Roman" w:hAnsi="Cambria" w:cs="Segoe UI"/>
                <w:color w:val="0070C0"/>
                <w:lang w:val="it-IT" w:eastAsia="ja-JP"/>
              </w:rPr>
              <w:t xml:space="preserve">(c) </w:t>
            </w:r>
            <w:r w:rsidR="00E429A7" w:rsidRPr="00004D2D">
              <w:rPr>
                <w:rFonts w:ascii="Cambria" w:eastAsia="Times New Roman" w:hAnsi="Cambria" w:cs="Segoe UI"/>
                <w:color w:val="0070C0"/>
                <w:lang w:val="it-IT" w:eastAsia="ja-JP"/>
              </w:rPr>
              <w:t>DELETE</w:t>
            </w:r>
          </w:p>
          <w:p w14:paraId="265CD636" w14:textId="77777777" w:rsidR="004B6FBC" w:rsidRPr="00004D2D" w:rsidRDefault="004B6FBC" w:rsidP="00AA3B75">
            <w:pPr>
              <w:widowControl/>
              <w:autoSpaceDE/>
              <w:autoSpaceDN/>
              <w:jc w:val="both"/>
              <w:textAlignment w:val="baseline"/>
              <w:rPr>
                <w:rFonts w:ascii="Segoe UI" w:eastAsia="Times New Roman" w:hAnsi="Segoe UI" w:cs="Segoe UI"/>
                <w:sz w:val="18"/>
                <w:szCs w:val="18"/>
                <w:lang w:val="it-IT" w:eastAsia="ja-JP"/>
              </w:rPr>
            </w:pPr>
            <w:r w:rsidRPr="00004D2D">
              <w:rPr>
                <w:rFonts w:ascii="Cambria" w:eastAsia="Times New Roman" w:hAnsi="Cambria" w:cs="Segoe UI"/>
                <w:lang w:val="it-IT" w:eastAsia="ja-JP"/>
              </w:rPr>
              <w:t> </w:t>
            </w:r>
          </w:p>
          <w:p w14:paraId="5292AC9C" w14:textId="77777777" w:rsidR="004B6FBC" w:rsidRPr="00004D2D" w:rsidRDefault="004B6FBC" w:rsidP="00AA3B75">
            <w:pPr>
              <w:widowControl/>
              <w:autoSpaceDE/>
              <w:autoSpaceDN/>
              <w:jc w:val="both"/>
              <w:textAlignment w:val="baseline"/>
              <w:rPr>
                <w:rFonts w:ascii="Cambria" w:eastAsia="Times New Roman" w:hAnsi="Cambria" w:cs="Segoe UI"/>
                <w:lang w:val="it-IT" w:eastAsia="ja-JP"/>
              </w:rPr>
            </w:pPr>
            <w:r w:rsidRPr="00004D2D">
              <w:rPr>
                <w:rFonts w:ascii="Cambria" w:eastAsia="Times New Roman" w:hAnsi="Cambria" w:cs="Segoe UI"/>
                <w:lang w:val="it-IT" w:eastAsia="ja-JP"/>
              </w:rPr>
              <w:t>(d)  </w:t>
            </w:r>
          </w:p>
          <w:p w14:paraId="42557533" w14:textId="617AA682" w:rsidR="00FE631A" w:rsidRPr="001600A8" w:rsidRDefault="00FE631A" w:rsidP="00FE631A">
            <w:pPr>
              <w:shd w:val="clear" w:color="auto" w:fill="FFFFFF"/>
              <w:spacing w:before="120"/>
              <w:ind w:left="568" w:right="113" w:hanging="217"/>
              <w:jc w:val="both"/>
              <w:rPr>
                <w:rFonts w:eastAsia="Times New Roman" w:cstheme="minorHAnsi"/>
                <w:color w:val="000000"/>
                <w:sz w:val="18"/>
                <w:szCs w:val="18"/>
                <w:lang w:val="en-GB" w:eastAsia="en-GB"/>
              </w:rPr>
            </w:pPr>
            <w:r w:rsidRPr="001600A8">
              <w:rPr>
                <w:rFonts w:eastAsia="Times New Roman" w:cstheme="minorHAnsi"/>
                <w:color w:val="000000"/>
                <w:sz w:val="18"/>
                <w:szCs w:val="18"/>
                <w:lang w:val="en-GB" w:eastAsia="en-GB"/>
              </w:rPr>
              <w:t>(</w:t>
            </w:r>
            <w:r>
              <w:rPr>
                <w:rFonts w:eastAsia="Times New Roman" w:cstheme="minorHAnsi"/>
                <w:color w:val="000000"/>
                <w:sz w:val="18"/>
                <w:szCs w:val="18"/>
                <w:lang w:val="en-GB" w:eastAsia="en-GB"/>
              </w:rPr>
              <w:t>d</w:t>
            </w:r>
            <w:r w:rsidRPr="001600A8">
              <w:rPr>
                <w:rFonts w:eastAsia="Times New Roman" w:cstheme="minorHAnsi"/>
                <w:color w:val="000000"/>
                <w:sz w:val="18"/>
                <w:szCs w:val="18"/>
                <w:lang w:val="en-GB" w:eastAsia="en-GB"/>
              </w:rPr>
              <w:t xml:space="preserve">) a change of </w:t>
            </w:r>
            <w:r w:rsidRPr="007E76A5">
              <w:rPr>
                <w:rFonts w:eastAsia="Times New Roman" w:cstheme="minorHAnsi"/>
                <w:color w:val="FF0000"/>
                <w:sz w:val="18"/>
                <w:szCs w:val="18"/>
                <w:lang w:val="en-GB" w:eastAsia="en-GB"/>
              </w:rPr>
              <w:t xml:space="preserve">main generating plant </w:t>
            </w:r>
            <w:r w:rsidRPr="001600A8">
              <w:rPr>
                <w:rFonts w:eastAsia="Times New Roman" w:cstheme="minorHAnsi"/>
                <w:color w:val="000000"/>
                <w:sz w:val="18"/>
                <w:szCs w:val="18"/>
                <w:lang w:val="en-GB" w:eastAsia="en-GB"/>
              </w:rPr>
              <w:t xml:space="preserve">of a power-generating module or electricity storage module </w:t>
            </w:r>
            <w:r w:rsidRPr="009E6A3D">
              <w:rPr>
                <w:rFonts w:eastAsia="Times New Roman" w:cstheme="minorHAnsi"/>
                <w:strike/>
                <w:color w:val="000000"/>
                <w:sz w:val="18"/>
                <w:szCs w:val="18"/>
                <w:lang w:val="en-GB" w:eastAsia="en-GB"/>
              </w:rPr>
              <w:t xml:space="preserve">apart from maintenance and repair activities and spare parts, </w:t>
            </w:r>
            <w:proofErr w:type="gramStart"/>
            <w:r w:rsidRPr="009E6A3D">
              <w:rPr>
                <w:rFonts w:eastAsia="Times New Roman" w:cstheme="minorHAnsi"/>
                <w:strike/>
                <w:color w:val="000000"/>
                <w:sz w:val="18"/>
                <w:szCs w:val="18"/>
                <w:lang w:val="en-GB" w:eastAsia="en-GB"/>
              </w:rPr>
              <w:t>whether or not</w:t>
            </w:r>
            <w:proofErr w:type="gramEnd"/>
            <w:r w:rsidRPr="009E6A3D">
              <w:rPr>
                <w:rFonts w:eastAsia="Times New Roman" w:cstheme="minorHAnsi"/>
                <w:strike/>
                <w:color w:val="000000"/>
                <w:sz w:val="18"/>
                <w:szCs w:val="18"/>
                <w:lang w:val="en-GB" w:eastAsia="en-GB"/>
              </w:rPr>
              <w:t xml:space="preserve"> those parts are purchased new at the time of their incorporation in the power generating module</w:t>
            </w:r>
            <w:r>
              <w:rPr>
                <w:rFonts w:eastAsia="Times New Roman" w:cstheme="minorHAnsi"/>
                <w:color w:val="000000"/>
                <w:sz w:val="18"/>
                <w:szCs w:val="18"/>
                <w:lang w:val="en-GB" w:eastAsia="en-GB"/>
              </w:rPr>
              <w:t xml:space="preserve"> </w:t>
            </w:r>
            <w:r>
              <w:rPr>
                <w:rStyle w:val="normaltextrun"/>
                <w:rFonts w:ascii="Calibri" w:hAnsi="Calibri" w:cs="Calibri"/>
                <w:color w:val="FF0000"/>
                <w:sz w:val="18"/>
                <w:szCs w:val="18"/>
                <w:bdr w:val="none" w:sz="0" w:space="0" w:color="auto" w:frame="1"/>
              </w:rPr>
              <w:t xml:space="preserve">in a percentage above </w:t>
            </w:r>
            <w:r w:rsidRPr="009E6A3D">
              <w:rPr>
                <w:rStyle w:val="normaltextrun"/>
                <w:rFonts w:ascii="Calibri" w:hAnsi="Calibri" w:cs="Calibri"/>
                <w:color w:val="FF0000"/>
                <w:sz w:val="18"/>
                <w:szCs w:val="18"/>
                <w:highlight w:val="yellow"/>
                <w:bdr w:val="none" w:sz="0" w:space="0" w:color="auto" w:frame="1"/>
              </w:rPr>
              <w:t>70%</w:t>
            </w:r>
            <w:r w:rsidRPr="009E6A3D">
              <w:rPr>
                <w:rFonts w:eastAsia="Times New Roman" w:cstheme="minorHAnsi"/>
                <w:color w:val="000000"/>
                <w:sz w:val="18"/>
                <w:szCs w:val="18"/>
                <w:highlight w:val="yellow"/>
                <w:lang w:val="en-GB" w:eastAsia="en-GB"/>
              </w:rPr>
              <w:t>.</w:t>
            </w:r>
          </w:p>
          <w:p w14:paraId="637DEE81" w14:textId="77777777" w:rsidR="00FE631A" w:rsidRPr="00FE4AA5" w:rsidRDefault="00FE631A" w:rsidP="00FE631A">
            <w:pPr>
              <w:shd w:val="clear" w:color="auto" w:fill="FFFFFF"/>
              <w:spacing w:before="120"/>
              <w:ind w:right="113"/>
              <w:jc w:val="both"/>
              <w:rPr>
                <w:rFonts w:asciiTheme="minorHAnsi" w:eastAsia="Times New Roman" w:hAnsiTheme="minorHAnsi" w:cstheme="minorHAnsi"/>
                <w:color w:val="FF0000"/>
                <w:sz w:val="18"/>
                <w:szCs w:val="18"/>
                <w:lang w:val="en-GB" w:eastAsia="en-GB"/>
              </w:rPr>
            </w:pPr>
            <w:r w:rsidRPr="00FE4AA5">
              <w:rPr>
                <w:rFonts w:asciiTheme="minorHAnsi" w:eastAsia="Times New Roman" w:hAnsiTheme="minorHAnsi" w:cstheme="minorHAnsi"/>
                <w:color w:val="FF0000"/>
                <w:sz w:val="18"/>
                <w:szCs w:val="18"/>
                <w:lang w:val="en-GB" w:eastAsia="en-GB"/>
              </w:rPr>
              <w:t>For the purposes provided for in this article, the main generating plant will be understood as:</w:t>
            </w:r>
          </w:p>
          <w:p w14:paraId="7133C7EA" w14:textId="77777777" w:rsidR="00FE631A" w:rsidRPr="00FE4AA5" w:rsidRDefault="00FE631A" w:rsidP="00FE631A">
            <w:pPr>
              <w:shd w:val="clear" w:color="auto" w:fill="FFFFFF"/>
              <w:spacing w:before="120"/>
              <w:ind w:left="426" w:right="113" w:hanging="140"/>
              <w:jc w:val="both"/>
              <w:rPr>
                <w:rFonts w:asciiTheme="minorHAnsi" w:eastAsia="Times New Roman" w:hAnsiTheme="minorHAnsi" w:cstheme="minorHAnsi"/>
                <w:color w:val="FF0000"/>
                <w:sz w:val="18"/>
                <w:szCs w:val="18"/>
                <w:lang w:val="en-GB" w:eastAsia="en-GB"/>
              </w:rPr>
            </w:pPr>
            <w:r w:rsidRPr="00FE4AA5">
              <w:rPr>
                <w:rFonts w:asciiTheme="minorHAnsi" w:eastAsia="Times New Roman" w:hAnsiTheme="minorHAnsi" w:cstheme="minorHAnsi"/>
                <w:color w:val="FF0000"/>
                <w:sz w:val="18"/>
                <w:szCs w:val="18"/>
                <w:lang w:val="en-GB" w:eastAsia="en-GB"/>
              </w:rPr>
              <w:t>a) In the case of synchronous power generation modules, the assembly formed by the prime mover and the alternator.</w:t>
            </w:r>
          </w:p>
          <w:p w14:paraId="6A896247" w14:textId="77777777" w:rsidR="00FE631A" w:rsidRPr="00FE4AA5" w:rsidRDefault="00FE631A" w:rsidP="00FE631A">
            <w:pPr>
              <w:shd w:val="clear" w:color="auto" w:fill="FFFFFF"/>
              <w:spacing w:before="120"/>
              <w:ind w:left="426" w:right="113" w:hanging="140"/>
              <w:jc w:val="both"/>
              <w:rPr>
                <w:rFonts w:asciiTheme="minorHAnsi" w:eastAsia="Times New Roman" w:hAnsiTheme="minorHAnsi" w:cstheme="minorHAnsi"/>
                <w:color w:val="FF0000"/>
                <w:sz w:val="18"/>
                <w:szCs w:val="18"/>
                <w:lang w:val="en-GB" w:eastAsia="en-GB"/>
              </w:rPr>
            </w:pPr>
            <w:r w:rsidRPr="00FE4AA5">
              <w:rPr>
                <w:rFonts w:asciiTheme="minorHAnsi" w:eastAsia="Times New Roman" w:hAnsiTheme="minorHAnsi" w:cstheme="minorHAnsi"/>
                <w:color w:val="FF0000"/>
                <w:sz w:val="18"/>
                <w:szCs w:val="18"/>
                <w:lang w:val="en-GB" w:eastAsia="en-GB"/>
              </w:rPr>
              <w:lastRenderedPageBreak/>
              <w:t xml:space="preserve">b) In the case of power park modules, the assembly formed by the inverter and the power generating unit, if the latter has a relevant impact on the technical capabilities of the power park module. </w:t>
            </w:r>
          </w:p>
          <w:p w14:paraId="338C2AD1" w14:textId="77777777" w:rsidR="00FE631A" w:rsidRPr="00FE4AA5" w:rsidRDefault="00FE631A" w:rsidP="00FE631A">
            <w:pPr>
              <w:shd w:val="clear" w:color="auto" w:fill="FFFFFF"/>
              <w:spacing w:before="120"/>
              <w:ind w:left="710" w:right="113"/>
              <w:jc w:val="both"/>
              <w:rPr>
                <w:rFonts w:asciiTheme="minorHAnsi" w:eastAsia="Times New Roman" w:hAnsiTheme="minorHAnsi" w:cstheme="minorHAnsi"/>
                <w:color w:val="FF0000"/>
                <w:sz w:val="18"/>
                <w:szCs w:val="18"/>
                <w:lang w:val="en-GB" w:eastAsia="en-GB"/>
              </w:rPr>
            </w:pPr>
            <w:r w:rsidRPr="00FE4AA5">
              <w:rPr>
                <w:rFonts w:asciiTheme="minorHAnsi" w:eastAsia="Times New Roman" w:hAnsiTheme="minorHAnsi" w:cstheme="minorHAnsi"/>
                <w:color w:val="FF0000"/>
                <w:sz w:val="18"/>
                <w:szCs w:val="18"/>
                <w:lang w:val="en-GB" w:eastAsia="en-GB"/>
              </w:rPr>
              <w:t xml:space="preserve">In wind power park modules, the wind turbine will be considered as the power generating unit, which, for these purposes, will be understood as the assembly formed by the tower, the </w:t>
            </w:r>
            <w:proofErr w:type="gramStart"/>
            <w:r w:rsidRPr="00FE4AA5">
              <w:rPr>
                <w:rFonts w:asciiTheme="minorHAnsi" w:eastAsia="Times New Roman" w:hAnsiTheme="minorHAnsi" w:cstheme="minorHAnsi"/>
                <w:color w:val="FF0000"/>
                <w:sz w:val="18"/>
                <w:szCs w:val="18"/>
                <w:lang w:val="en-GB" w:eastAsia="en-GB"/>
              </w:rPr>
              <w:t>blades</w:t>
            </w:r>
            <w:proofErr w:type="gramEnd"/>
            <w:r w:rsidRPr="00FE4AA5">
              <w:rPr>
                <w:rFonts w:asciiTheme="minorHAnsi" w:eastAsia="Times New Roman" w:hAnsiTheme="minorHAnsi" w:cstheme="minorHAnsi"/>
                <w:color w:val="FF0000"/>
                <w:sz w:val="18"/>
                <w:szCs w:val="18"/>
                <w:lang w:val="en-GB" w:eastAsia="en-GB"/>
              </w:rPr>
              <w:t xml:space="preserve"> and the nacelle.</w:t>
            </w:r>
          </w:p>
          <w:p w14:paraId="2353526B" w14:textId="77777777" w:rsidR="00FE631A" w:rsidRDefault="00FE631A" w:rsidP="00FE631A">
            <w:pPr>
              <w:shd w:val="clear" w:color="auto" w:fill="FFFFFF"/>
              <w:spacing w:before="120"/>
              <w:ind w:left="710" w:right="113"/>
              <w:jc w:val="both"/>
              <w:rPr>
                <w:rFonts w:asciiTheme="minorHAnsi" w:eastAsia="Times New Roman" w:hAnsiTheme="minorHAnsi" w:cstheme="minorHAnsi"/>
                <w:color w:val="FF0000"/>
                <w:sz w:val="18"/>
                <w:szCs w:val="18"/>
                <w:lang w:val="en-GB" w:eastAsia="en-GB"/>
              </w:rPr>
            </w:pPr>
            <w:r w:rsidRPr="00FE4AA5">
              <w:rPr>
                <w:rFonts w:asciiTheme="minorHAnsi" w:eastAsia="Times New Roman" w:hAnsiTheme="minorHAnsi" w:cstheme="minorHAnsi"/>
                <w:color w:val="FF0000"/>
                <w:sz w:val="18"/>
                <w:szCs w:val="18"/>
                <w:lang w:val="en-GB" w:eastAsia="en-GB"/>
              </w:rPr>
              <w:t>In PV power park modules, only the inverter will be considered the main generating plant, while the equipment or components of the direct current side will not be considered as part of the main generating plant.</w:t>
            </w:r>
          </w:p>
          <w:p w14:paraId="3775EEC3" w14:textId="77777777" w:rsidR="00FE631A" w:rsidRPr="001B6218" w:rsidRDefault="00FE631A" w:rsidP="00AA3B75">
            <w:pPr>
              <w:widowControl/>
              <w:autoSpaceDE/>
              <w:autoSpaceDN/>
              <w:jc w:val="both"/>
              <w:textAlignment w:val="baseline"/>
              <w:rPr>
                <w:rFonts w:ascii="Segoe UI" w:eastAsia="Times New Roman" w:hAnsi="Segoe UI" w:cs="Segoe UI"/>
                <w:sz w:val="18"/>
                <w:szCs w:val="18"/>
                <w:lang w:eastAsia="ja-JP"/>
              </w:rPr>
            </w:pPr>
          </w:p>
          <w:p w14:paraId="016CB09B" w14:textId="77777777" w:rsidR="006D17FC" w:rsidRDefault="006D17FC" w:rsidP="00AA3B75">
            <w:pPr>
              <w:jc w:val="both"/>
              <w:rPr>
                <w:rFonts w:ascii="Orsted Sans Office" w:eastAsia="Orsted Sans Office" w:hAnsi="Orsted Sans Office" w:cs="Orsted Sans Office"/>
                <w:color w:val="000000" w:themeColor="text1"/>
                <w:sz w:val="18"/>
                <w:szCs w:val="18"/>
                <w:highlight w:val="cyan"/>
              </w:rPr>
            </w:pPr>
          </w:p>
          <w:p w14:paraId="775EC8B1" w14:textId="77777777" w:rsidR="006D17FC" w:rsidRDefault="006D17FC" w:rsidP="00AA3B75">
            <w:pPr>
              <w:jc w:val="both"/>
              <w:rPr>
                <w:rFonts w:ascii="Orsted Sans Office" w:eastAsia="Orsted Sans Office" w:hAnsi="Orsted Sans Office" w:cs="Orsted Sans Office"/>
                <w:color w:val="000000" w:themeColor="text1"/>
                <w:sz w:val="18"/>
                <w:szCs w:val="18"/>
                <w:highlight w:val="cyan"/>
              </w:rPr>
            </w:pPr>
          </w:p>
          <w:p w14:paraId="40000D5E" w14:textId="77777777" w:rsidR="006D17FC" w:rsidRDefault="006D17FC" w:rsidP="00AA3B75">
            <w:pPr>
              <w:jc w:val="both"/>
              <w:rPr>
                <w:rFonts w:ascii="Orsted Sans Office" w:eastAsia="Orsted Sans Office" w:hAnsi="Orsted Sans Office" w:cs="Orsted Sans Office"/>
                <w:color w:val="000000" w:themeColor="text1"/>
                <w:sz w:val="18"/>
                <w:szCs w:val="18"/>
                <w:highlight w:val="cyan"/>
              </w:rPr>
            </w:pPr>
          </w:p>
          <w:p w14:paraId="714C55BE" w14:textId="77777777" w:rsidR="006D17FC" w:rsidRDefault="006D17FC" w:rsidP="00AA3B75">
            <w:pPr>
              <w:jc w:val="both"/>
              <w:rPr>
                <w:rFonts w:ascii="Orsted Sans Office" w:eastAsia="Orsted Sans Office" w:hAnsi="Orsted Sans Office" w:cs="Orsted Sans Office"/>
                <w:color w:val="000000" w:themeColor="text1"/>
                <w:sz w:val="18"/>
                <w:szCs w:val="18"/>
                <w:highlight w:val="cyan"/>
              </w:rPr>
            </w:pPr>
          </w:p>
          <w:p w14:paraId="2791F36D" w14:textId="77777777" w:rsidR="00F92140" w:rsidRDefault="00F92140" w:rsidP="00AA3B75">
            <w:pPr>
              <w:jc w:val="both"/>
              <w:rPr>
                <w:rFonts w:ascii="Orsted Sans Office" w:eastAsia="Orsted Sans Office" w:hAnsi="Orsted Sans Office" w:cs="Orsted Sans Office"/>
                <w:color w:val="000000" w:themeColor="text1"/>
                <w:sz w:val="18"/>
                <w:szCs w:val="18"/>
              </w:rPr>
            </w:pPr>
          </w:p>
          <w:p w14:paraId="35A17A89" w14:textId="6A9B18AA" w:rsidR="00F92140" w:rsidRDefault="00F92140" w:rsidP="00AA3B75">
            <w:pPr>
              <w:jc w:val="both"/>
              <w:rPr>
                <w:rFonts w:ascii="Orsted Sans Office" w:eastAsia="Orsted Sans Office" w:hAnsi="Orsted Sans Office" w:cs="Orsted Sans Office"/>
                <w:color w:val="000000" w:themeColor="text1"/>
                <w:sz w:val="18"/>
                <w:szCs w:val="18"/>
              </w:rPr>
            </w:pPr>
          </w:p>
        </w:tc>
        <w:tc>
          <w:tcPr>
            <w:tcW w:w="5220" w:type="dxa"/>
          </w:tcPr>
          <w:p w14:paraId="19DBCCD8" w14:textId="196CA4ED" w:rsidR="003C12EF" w:rsidRPr="004F00BB" w:rsidRDefault="003C12EF" w:rsidP="00AA3B75">
            <w:pPr>
              <w:jc w:val="both"/>
              <w:rPr>
                <w:rFonts w:asciiTheme="majorHAnsi" w:eastAsia="Orsted Sans Office" w:hAnsiTheme="majorHAnsi" w:cs="Orsted Sans Office"/>
              </w:rPr>
            </w:pPr>
            <w:r w:rsidRPr="004F00BB">
              <w:rPr>
                <w:rFonts w:asciiTheme="majorHAnsi" w:eastAsia="Orsted Sans Office" w:hAnsiTheme="majorHAnsi" w:cs="Orsted Sans Office"/>
              </w:rPr>
              <w:lastRenderedPageBreak/>
              <w:t>TO DELET</w:t>
            </w:r>
            <w:r w:rsidR="00046FAB" w:rsidRPr="004F00BB">
              <w:rPr>
                <w:rFonts w:asciiTheme="majorHAnsi" w:eastAsia="Orsted Sans Office" w:hAnsiTheme="majorHAnsi" w:cs="Orsted Sans Office"/>
              </w:rPr>
              <w:t>E</w:t>
            </w:r>
            <w:r w:rsidRPr="004F00BB">
              <w:rPr>
                <w:rFonts w:asciiTheme="majorHAnsi" w:eastAsia="Orsted Sans Office" w:hAnsiTheme="majorHAnsi" w:cs="Orsted Sans Office"/>
              </w:rPr>
              <w:t xml:space="preserve"> (b) (c) </w:t>
            </w:r>
          </w:p>
          <w:p w14:paraId="5DF52D7A" w14:textId="77777777" w:rsidR="00AA7D9C" w:rsidRPr="004F00BB" w:rsidRDefault="00AA7D9C" w:rsidP="00AA3B75">
            <w:pPr>
              <w:jc w:val="both"/>
              <w:rPr>
                <w:rFonts w:asciiTheme="majorHAnsi" w:eastAsia="Orsted Sans Office" w:hAnsiTheme="majorHAnsi" w:cs="Orsted Sans Office"/>
              </w:rPr>
            </w:pPr>
          </w:p>
          <w:p w14:paraId="19AAB960" w14:textId="466B59A8" w:rsidR="00AA7D9C" w:rsidRPr="004F00BB" w:rsidRDefault="00AA7D9C" w:rsidP="00AA7D9C">
            <w:pPr>
              <w:pStyle w:val="TableParagraph"/>
              <w:ind w:left="57" w:right="113"/>
              <w:jc w:val="both"/>
              <w:rPr>
                <w:rFonts w:asciiTheme="minorHAnsi" w:hAnsiTheme="minorHAnsi" w:cstheme="minorHAnsi"/>
                <w:sz w:val="18"/>
                <w:lang w:val="en-GB"/>
              </w:rPr>
            </w:pPr>
            <w:r w:rsidRPr="004F00BB">
              <w:rPr>
                <w:rFonts w:asciiTheme="minorHAnsi" w:hAnsiTheme="minorHAnsi" w:cstheme="minorHAnsi"/>
                <w:sz w:val="18"/>
                <w:lang w:val="en-GB"/>
              </w:rPr>
              <w:t>The inclusion of (b) and (c) of the original text will potentially hamper any possibility to improve technical capabilities of existing, old PPMs:</w:t>
            </w:r>
          </w:p>
          <w:p w14:paraId="45964B0D" w14:textId="77777777" w:rsidR="00AA7D9C" w:rsidRPr="004F00BB" w:rsidRDefault="00AA7D9C" w:rsidP="00AA7D9C">
            <w:pPr>
              <w:pStyle w:val="TableParagraph"/>
              <w:ind w:left="57" w:right="113"/>
              <w:jc w:val="both"/>
              <w:rPr>
                <w:rFonts w:asciiTheme="minorHAnsi" w:hAnsiTheme="minorHAnsi" w:cstheme="minorHAnsi"/>
                <w:sz w:val="18"/>
                <w:lang w:val="en-GB"/>
              </w:rPr>
            </w:pPr>
          </w:p>
          <w:p w14:paraId="31CA0DE3" w14:textId="77777777" w:rsidR="00AA7D9C" w:rsidRPr="004F00BB" w:rsidRDefault="00AA7D9C" w:rsidP="00AA7D9C">
            <w:pPr>
              <w:pStyle w:val="TableParagraph"/>
              <w:numPr>
                <w:ilvl w:val="0"/>
                <w:numId w:val="18"/>
              </w:numPr>
              <w:ind w:left="360" w:right="113"/>
              <w:jc w:val="both"/>
              <w:rPr>
                <w:rFonts w:asciiTheme="minorHAnsi" w:hAnsiTheme="minorHAnsi" w:cstheme="minorHAnsi"/>
                <w:sz w:val="18"/>
                <w:lang w:val="en-GB"/>
              </w:rPr>
            </w:pPr>
            <w:r w:rsidRPr="004F00BB">
              <w:rPr>
                <w:rStyle w:val="normaltextrun"/>
                <w:rFonts w:ascii="Calibri" w:hAnsi="Calibri" w:cs="Calibri"/>
                <w:sz w:val="18"/>
                <w:szCs w:val="18"/>
                <w:shd w:val="clear" w:color="auto" w:fill="FFFFFF"/>
              </w:rPr>
              <w:t>Installing external compensation solutions (</w:t>
            </w:r>
            <w:proofErr w:type="gramStart"/>
            <w:r w:rsidRPr="004F00BB">
              <w:rPr>
                <w:rStyle w:val="normaltextrun"/>
                <w:rFonts w:ascii="Calibri" w:hAnsi="Calibri" w:cs="Calibri"/>
                <w:sz w:val="18"/>
                <w:szCs w:val="18"/>
                <w:shd w:val="clear" w:color="auto" w:fill="FFFFFF"/>
              </w:rPr>
              <w:t>e.g.</w:t>
            </w:r>
            <w:proofErr w:type="gramEnd"/>
            <w:r w:rsidRPr="004F00BB">
              <w:rPr>
                <w:rStyle w:val="normaltextrun"/>
                <w:rFonts w:ascii="Calibri" w:hAnsi="Calibri" w:cs="Calibri"/>
                <w:sz w:val="18"/>
                <w:szCs w:val="18"/>
                <w:shd w:val="clear" w:color="auto" w:fill="FFFFFF"/>
              </w:rPr>
              <w:t xml:space="preserve"> a STATCOM at the PPM substation) to allow/or to enhance participation of a PPM in ancillary services such as voltage control.</w:t>
            </w:r>
          </w:p>
          <w:p w14:paraId="2F8380FA" w14:textId="77777777" w:rsidR="00AA7D9C" w:rsidRPr="004F00BB" w:rsidRDefault="00AA7D9C" w:rsidP="00AA7D9C">
            <w:pPr>
              <w:pStyle w:val="TableParagraph"/>
              <w:numPr>
                <w:ilvl w:val="0"/>
                <w:numId w:val="18"/>
              </w:numPr>
              <w:ind w:left="360" w:right="113"/>
              <w:jc w:val="both"/>
              <w:rPr>
                <w:rFonts w:asciiTheme="minorHAnsi" w:hAnsiTheme="minorHAnsi" w:cstheme="minorHAnsi"/>
                <w:sz w:val="18"/>
                <w:lang w:val="en-GB"/>
              </w:rPr>
            </w:pPr>
            <w:r w:rsidRPr="004F00BB">
              <w:rPr>
                <w:rFonts w:asciiTheme="minorHAnsi" w:hAnsiTheme="minorHAnsi" w:cstheme="minorHAnsi"/>
                <w:sz w:val="18"/>
                <w:lang w:val="en-GB"/>
              </w:rPr>
              <w:t>Improving active power management capabilities (</w:t>
            </w:r>
            <w:proofErr w:type="gramStart"/>
            <w:r w:rsidRPr="004F00BB">
              <w:rPr>
                <w:rFonts w:asciiTheme="minorHAnsi" w:hAnsiTheme="minorHAnsi" w:cstheme="minorHAnsi"/>
                <w:sz w:val="18"/>
                <w:lang w:val="en-GB"/>
              </w:rPr>
              <w:t>e.g.</w:t>
            </w:r>
            <w:proofErr w:type="gramEnd"/>
            <w:r w:rsidRPr="004F00BB">
              <w:rPr>
                <w:rFonts w:asciiTheme="minorHAnsi" w:hAnsiTheme="minorHAnsi" w:cstheme="minorHAnsi"/>
                <w:sz w:val="18"/>
                <w:lang w:val="en-GB"/>
              </w:rPr>
              <w:t xml:space="preserve"> enabling active power control by blade-pitching or advance PPC function) to allow participation in ancillary services such as secondary frequency control. </w:t>
            </w:r>
          </w:p>
          <w:p w14:paraId="62F7C38C" w14:textId="77777777" w:rsidR="00AA7D9C" w:rsidRPr="004F00BB" w:rsidRDefault="00AA7D9C" w:rsidP="00AA7D9C">
            <w:pPr>
              <w:pStyle w:val="TableParagraph"/>
              <w:ind w:left="57" w:right="113"/>
              <w:jc w:val="both"/>
              <w:rPr>
                <w:rFonts w:asciiTheme="minorHAnsi" w:hAnsiTheme="minorHAnsi" w:cstheme="minorHAnsi"/>
                <w:sz w:val="18"/>
                <w:lang w:val="en-GB"/>
              </w:rPr>
            </w:pPr>
          </w:p>
          <w:p w14:paraId="5615ABB3" w14:textId="77777777" w:rsidR="00AA7D9C" w:rsidRPr="004F00BB" w:rsidRDefault="00AA7D9C" w:rsidP="00AA7D9C">
            <w:pPr>
              <w:pStyle w:val="TableParagraph"/>
              <w:ind w:left="57" w:right="113"/>
              <w:jc w:val="both"/>
              <w:rPr>
                <w:rFonts w:asciiTheme="minorHAnsi" w:hAnsiTheme="minorHAnsi" w:cstheme="minorHAnsi"/>
                <w:sz w:val="18"/>
                <w:lang w:val="en-GB"/>
              </w:rPr>
            </w:pPr>
            <w:r w:rsidRPr="004F00BB">
              <w:rPr>
                <w:rFonts w:asciiTheme="minorHAnsi" w:hAnsiTheme="minorHAnsi" w:cstheme="minorHAnsi"/>
                <w:sz w:val="18"/>
                <w:lang w:val="en-GB"/>
              </w:rPr>
              <w:t xml:space="preserve">If doing this means that the existing, old PPMs needs to comply with the new requirements (e.g. being grid-forming capable, </w:t>
            </w:r>
            <w:proofErr w:type="gramStart"/>
            <w:r w:rsidRPr="004F00BB">
              <w:rPr>
                <w:rFonts w:asciiTheme="minorHAnsi" w:hAnsiTheme="minorHAnsi" w:cstheme="minorHAnsi"/>
                <w:sz w:val="18"/>
                <w:lang w:val="en-GB"/>
              </w:rPr>
              <w:t>RoCoF,…</w:t>
            </w:r>
            <w:proofErr w:type="gramEnd"/>
            <w:r w:rsidRPr="004F00BB">
              <w:rPr>
                <w:rFonts w:asciiTheme="minorHAnsi" w:hAnsiTheme="minorHAnsi" w:cstheme="minorHAnsi"/>
                <w:sz w:val="18"/>
                <w:lang w:val="en-GB"/>
              </w:rPr>
              <w:t xml:space="preserve">), PPM owners will regrettably discard participating in these markets, and TSOs will loss a significant number of potential ancillary service providers already connected in their grids. </w:t>
            </w:r>
          </w:p>
          <w:p w14:paraId="1868C3B4" w14:textId="77777777" w:rsidR="00AA7D9C" w:rsidRPr="004F00BB" w:rsidRDefault="00AA7D9C" w:rsidP="00AA7D9C">
            <w:pPr>
              <w:pStyle w:val="TableParagraph"/>
              <w:ind w:left="57" w:right="113"/>
              <w:jc w:val="both"/>
              <w:rPr>
                <w:rFonts w:asciiTheme="minorHAnsi" w:hAnsiTheme="minorHAnsi" w:cstheme="minorHAnsi"/>
                <w:sz w:val="18"/>
                <w:lang w:val="en-GB"/>
              </w:rPr>
            </w:pPr>
          </w:p>
          <w:p w14:paraId="0628836C" w14:textId="77777777" w:rsidR="00AA7D9C" w:rsidRPr="004F00BB" w:rsidRDefault="00AA7D9C" w:rsidP="00AA7D9C">
            <w:pPr>
              <w:pStyle w:val="TableParagraph"/>
              <w:ind w:left="57" w:right="113"/>
              <w:jc w:val="both"/>
              <w:rPr>
                <w:rFonts w:asciiTheme="minorHAnsi" w:hAnsiTheme="minorHAnsi" w:cstheme="minorHAnsi"/>
                <w:sz w:val="18"/>
                <w:lang w:val="en-GB"/>
              </w:rPr>
            </w:pPr>
            <w:r w:rsidRPr="004F00BB">
              <w:rPr>
                <w:rFonts w:asciiTheme="minorHAnsi" w:hAnsiTheme="minorHAnsi" w:cstheme="minorHAnsi"/>
                <w:sz w:val="18"/>
                <w:lang w:val="en-GB"/>
              </w:rPr>
              <w:t>In addition, deployment of hybrid power plants will be also impacted since a new PPM forming a hybrid installation with an existing PPM, subsequently changes the capabilities of the existing PPM.</w:t>
            </w:r>
          </w:p>
          <w:p w14:paraId="0DD3CCCF" w14:textId="77777777" w:rsidR="00AA7D9C" w:rsidRPr="004F00BB" w:rsidRDefault="00AA7D9C" w:rsidP="00AA3B75">
            <w:pPr>
              <w:jc w:val="both"/>
              <w:rPr>
                <w:rFonts w:asciiTheme="majorHAnsi" w:eastAsia="Orsted Sans Office" w:hAnsiTheme="majorHAnsi" w:cs="Orsted Sans Office"/>
              </w:rPr>
            </w:pPr>
          </w:p>
          <w:p w14:paraId="795D59A8" w14:textId="620E92FC" w:rsidR="00FE631A" w:rsidRPr="004F00BB" w:rsidRDefault="004F00BB" w:rsidP="00AA3B75">
            <w:pPr>
              <w:jc w:val="both"/>
              <w:rPr>
                <w:rFonts w:asciiTheme="majorHAnsi" w:eastAsia="Orsted Sans Office" w:hAnsiTheme="majorHAnsi" w:cs="Orsted Sans Office"/>
              </w:rPr>
            </w:pPr>
            <w:r w:rsidRPr="004F00BB">
              <w:rPr>
                <w:rFonts w:asciiTheme="majorHAnsi" w:eastAsia="Orsted Sans Office" w:hAnsiTheme="majorHAnsi" w:cs="Orsted Sans Office"/>
              </w:rPr>
              <w:t>(</w:t>
            </w:r>
            <w:r w:rsidR="00FE631A" w:rsidRPr="004F00BB">
              <w:rPr>
                <w:rFonts w:asciiTheme="majorHAnsi" w:eastAsia="Orsted Sans Office" w:hAnsiTheme="majorHAnsi" w:cs="Orsted Sans Office"/>
              </w:rPr>
              <w:t>4d)</w:t>
            </w:r>
          </w:p>
          <w:p w14:paraId="6E6BBC78" w14:textId="77777777" w:rsidR="00FE631A" w:rsidRPr="004F00BB" w:rsidRDefault="00FE631A" w:rsidP="00FE631A">
            <w:pPr>
              <w:pStyle w:val="TableParagraph"/>
              <w:ind w:left="57" w:right="113"/>
              <w:jc w:val="both"/>
              <w:rPr>
                <w:rFonts w:asciiTheme="minorHAnsi" w:hAnsiTheme="minorHAnsi" w:cstheme="minorHAnsi"/>
                <w:sz w:val="18"/>
                <w:lang w:val="en-GB"/>
              </w:rPr>
            </w:pPr>
            <w:r w:rsidRPr="004F00BB">
              <w:rPr>
                <w:rFonts w:asciiTheme="minorHAnsi" w:hAnsiTheme="minorHAnsi" w:cstheme="minorHAnsi"/>
                <w:sz w:val="18"/>
                <w:lang w:val="en-GB"/>
              </w:rPr>
              <w:t xml:space="preserve">This criterion has been already well defined by some Member States. </w:t>
            </w:r>
          </w:p>
          <w:p w14:paraId="362A41A7" w14:textId="77777777" w:rsidR="00FE631A" w:rsidRPr="004F00BB" w:rsidRDefault="00FE631A" w:rsidP="00FE631A">
            <w:pPr>
              <w:pStyle w:val="TableParagraph"/>
              <w:ind w:left="57" w:right="113"/>
              <w:jc w:val="both"/>
              <w:rPr>
                <w:rFonts w:asciiTheme="minorHAnsi" w:hAnsiTheme="minorHAnsi" w:cstheme="minorHAnsi"/>
                <w:sz w:val="18"/>
                <w:lang w:val="en-GB"/>
              </w:rPr>
            </w:pPr>
          </w:p>
          <w:p w14:paraId="0E257977" w14:textId="77777777" w:rsidR="00FE631A" w:rsidRPr="004F00BB" w:rsidRDefault="00FE631A" w:rsidP="00FE631A">
            <w:pPr>
              <w:pStyle w:val="TableParagraph"/>
              <w:ind w:left="57" w:right="113"/>
              <w:jc w:val="both"/>
              <w:rPr>
                <w:rFonts w:asciiTheme="minorHAnsi" w:hAnsiTheme="minorHAnsi" w:cstheme="minorHAnsi"/>
                <w:sz w:val="18"/>
                <w:lang w:val="en-GB"/>
              </w:rPr>
            </w:pPr>
            <w:r w:rsidRPr="004F00BB">
              <w:rPr>
                <w:rFonts w:asciiTheme="minorHAnsi" w:hAnsiTheme="minorHAnsi" w:cstheme="minorHAnsi"/>
                <w:sz w:val="18"/>
                <w:lang w:val="en-GB"/>
              </w:rPr>
              <w:t>In Spain, for instance, significant modernisation has been defined as change of the main generating plant in a percentage higher than 70% of the installed capacity, as per Royal Decree RD 647/2020.</w:t>
            </w:r>
          </w:p>
          <w:p w14:paraId="4EB17CE2" w14:textId="77777777" w:rsidR="00FE631A" w:rsidRPr="004F00BB" w:rsidRDefault="00FE631A" w:rsidP="00FE631A">
            <w:pPr>
              <w:pStyle w:val="TableParagraph"/>
              <w:ind w:left="57" w:right="113"/>
              <w:jc w:val="both"/>
              <w:rPr>
                <w:rFonts w:asciiTheme="minorHAnsi" w:hAnsiTheme="minorHAnsi" w:cstheme="minorHAnsi"/>
                <w:sz w:val="18"/>
                <w:lang w:val="en-GB"/>
              </w:rPr>
            </w:pPr>
          </w:p>
          <w:p w14:paraId="0A10BBDA" w14:textId="77777777" w:rsidR="00FE631A" w:rsidRPr="004F00BB" w:rsidRDefault="00FE631A" w:rsidP="00FE631A">
            <w:pPr>
              <w:pStyle w:val="TableParagraph"/>
              <w:ind w:left="57" w:right="113"/>
              <w:jc w:val="both"/>
              <w:rPr>
                <w:rFonts w:asciiTheme="minorHAnsi" w:hAnsiTheme="minorHAnsi" w:cstheme="minorHAnsi"/>
                <w:sz w:val="18"/>
                <w:lang w:val="en-GB"/>
              </w:rPr>
            </w:pPr>
            <w:r w:rsidRPr="004F00BB">
              <w:rPr>
                <w:rFonts w:asciiTheme="minorHAnsi" w:hAnsiTheme="minorHAnsi" w:cstheme="minorHAnsi"/>
                <w:sz w:val="18"/>
                <w:lang w:val="en-GB"/>
              </w:rPr>
              <w:t>This same RD provides a clear definition for main generating plant according to the specific technology components of SPMG and PPM (wind and PV).</w:t>
            </w:r>
          </w:p>
          <w:p w14:paraId="3F035431" w14:textId="77777777" w:rsidR="00FE631A" w:rsidRPr="004F00BB" w:rsidRDefault="00FE631A" w:rsidP="00FE631A">
            <w:pPr>
              <w:pStyle w:val="TableParagraph"/>
              <w:ind w:left="57" w:right="113"/>
              <w:jc w:val="both"/>
              <w:rPr>
                <w:rFonts w:asciiTheme="minorHAnsi" w:hAnsiTheme="minorHAnsi" w:cstheme="minorHAnsi"/>
                <w:sz w:val="18"/>
                <w:highlight w:val="yellow"/>
                <w:lang w:val="en-GB"/>
              </w:rPr>
            </w:pPr>
          </w:p>
          <w:p w14:paraId="7C19374F" w14:textId="7DC1A5E7" w:rsidR="00FE631A" w:rsidRPr="004F00BB" w:rsidRDefault="00FE631A" w:rsidP="00FE631A">
            <w:pPr>
              <w:jc w:val="both"/>
              <w:rPr>
                <w:rFonts w:asciiTheme="majorHAnsi" w:eastAsia="Orsted Sans Office" w:hAnsiTheme="majorHAnsi" w:cs="Orsted Sans Office"/>
              </w:rPr>
            </w:pPr>
            <w:r w:rsidRPr="004F00BB">
              <w:rPr>
                <w:rFonts w:asciiTheme="minorHAnsi" w:hAnsiTheme="minorHAnsi" w:cstheme="minorHAnsi"/>
                <w:sz w:val="18"/>
                <w:lang w:val="en-GB"/>
              </w:rPr>
              <w:t>The NC shall take this as relevant reference and procure some degree of harmonisation in Member State.</w:t>
            </w:r>
          </w:p>
          <w:p w14:paraId="3AB3F6CF" w14:textId="77777777" w:rsidR="00FE631A" w:rsidRPr="004F00BB" w:rsidRDefault="00FE631A" w:rsidP="00AA3B75">
            <w:pPr>
              <w:jc w:val="both"/>
              <w:rPr>
                <w:rFonts w:asciiTheme="majorHAnsi" w:eastAsia="Orsted Sans Office" w:hAnsiTheme="majorHAnsi" w:cs="Orsted Sans Office"/>
              </w:rPr>
            </w:pPr>
          </w:p>
          <w:p w14:paraId="40444316" w14:textId="5A2056F8" w:rsidR="00046FAB" w:rsidRPr="004F00BB" w:rsidRDefault="00046FAB" w:rsidP="00AA3B75">
            <w:pPr>
              <w:jc w:val="both"/>
              <w:rPr>
                <w:rFonts w:asciiTheme="majorHAnsi" w:eastAsia="Orsted Sans Office" w:hAnsiTheme="majorHAnsi" w:cs="Orsted Sans Office"/>
              </w:rPr>
            </w:pPr>
          </w:p>
        </w:tc>
      </w:tr>
      <w:tr w:rsidR="009E4163" w14:paraId="72573C4B" w14:textId="77777777" w:rsidTr="1D45E349">
        <w:trPr>
          <w:trHeight w:val="4995"/>
        </w:trPr>
        <w:tc>
          <w:tcPr>
            <w:tcW w:w="2430" w:type="dxa"/>
            <w:shd w:val="clear" w:color="auto" w:fill="EDEDED"/>
          </w:tcPr>
          <w:p w14:paraId="32CAD968" w14:textId="77777777" w:rsidR="009E4163" w:rsidRPr="2B7AA524" w:rsidRDefault="009E4163" w:rsidP="2B7AA524">
            <w:pPr>
              <w:pStyle w:val="TableParagraph"/>
              <w:spacing w:before="57"/>
              <w:ind w:left="157"/>
              <w:rPr>
                <w:color w:val="333333"/>
                <w:sz w:val="19"/>
                <w:szCs w:val="19"/>
                <w:highlight w:val="yellow"/>
              </w:rPr>
            </w:pPr>
          </w:p>
        </w:tc>
        <w:tc>
          <w:tcPr>
            <w:tcW w:w="6390" w:type="dxa"/>
          </w:tcPr>
          <w:p w14:paraId="2B032B13" w14:textId="23E278D7" w:rsidR="009E4163" w:rsidRPr="2B7AA524" w:rsidRDefault="009E4163" w:rsidP="2B7AA524">
            <w:pPr>
              <w:rPr>
                <w:rFonts w:ascii="Orsted Sans Office" w:eastAsia="Orsted Sans Office" w:hAnsi="Orsted Sans Office" w:cs="Orsted Sans Office"/>
                <w:color w:val="000000" w:themeColor="text1"/>
                <w:sz w:val="18"/>
                <w:szCs w:val="18"/>
              </w:rPr>
            </w:pPr>
          </w:p>
        </w:tc>
        <w:tc>
          <w:tcPr>
            <w:tcW w:w="5220" w:type="dxa"/>
          </w:tcPr>
          <w:p w14:paraId="33983C8A" w14:textId="1DCB860E" w:rsidR="009E4163" w:rsidRPr="00AA3B75" w:rsidRDefault="009E4163" w:rsidP="2B7AA524">
            <w:pPr>
              <w:rPr>
                <w:rFonts w:asciiTheme="majorHAnsi" w:eastAsia="Orsted Sans Office" w:hAnsiTheme="majorHAnsi" w:cstheme="minorHAnsi"/>
                <w:color w:val="000000" w:themeColor="text1"/>
              </w:rPr>
            </w:pPr>
          </w:p>
        </w:tc>
      </w:tr>
      <w:tr w:rsidR="2B7AA524" w14:paraId="3CBA3912" w14:textId="77777777" w:rsidTr="1D45E349">
        <w:trPr>
          <w:trHeight w:val="1875"/>
        </w:trPr>
        <w:tc>
          <w:tcPr>
            <w:tcW w:w="2430" w:type="dxa"/>
            <w:shd w:val="clear" w:color="auto" w:fill="EDEDED"/>
          </w:tcPr>
          <w:p w14:paraId="19E36982" w14:textId="77777777" w:rsidR="7FAF43D6" w:rsidRDefault="7FAF43D6" w:rsidP="2B7AA524">
            <w:pPr>
              <w:pStyle w:val="TableParagraph"/>
              <w:spacing w:before="57"/>
              <w:ind w:left="157"/>
              <w:rPr>
                <w:sz w:val="19"/>
                <w:szCs w:val="19"/>
              </w:rPr>
            </w:pPr>
            <w:r w:rsidRPr="2B7AA524">
              <w:rPr>
                <w:color w:val="333333"/>
                <w:sz w:val="19"/>
                <w:szCs w:val="19"/>
                <w:highlight w:val="yellow"/>
              </w:rPr>
              <w:lastRenderedPageBreak/>
              <w:t>Article 4a [new]</w:t>
            </w:r>
          </w:p>
          <w:p w14:paraId="7EBBEB05" w14:textId="230EB226" w:rsidR="2B7AA524" w:rsidRDefault="2B7AA524" w:rsidP="2B7AA524">
            <w:pPr>
              <w:pStyle w:val="TableParagraph"/>
              <w:rPr>
                <w:color w:val="333333"/>
                <w:sz w:val="19"/>
                <w:szCs w:val="19"/>
                <w:highlight w:val="yellow"/>
              </w:rPr>
            </w:pPr>
          </w:p>
        </w:tc>
        <w:tc>
          <w:tcPr>
            <w:tcW w:w="6390" w:type="dxa"/>
          </w:tcPr>
          <w:p w14:paraId="7DEDFEDE" w14:textId="7B8B62D1" w:rsidR="2B7AA524" w:rsidRPr="00AA3B75" w:rsidRDefault="2B7AA524" w:rsidP="2B7AA524">
            <w:pPr>
              <w:rPr>
                <w:rFonts w:asciiTheme="majorHAnsi" w:eastAsia="Orsted Sans Office" w:hAnsiTheme="majorHAnsi" w:cs="Orsted Sans Office"/>
                <w:color w:val="000000" w:themeColor="text1"/>
              </w:rPr>
            </w:pPr>
          </w:p>
          <w:p w14:paraId="037ECB7D" w14:textId="5CC2CA4B" w:rsidR="7FAF43D6" w:rsidRPr="00AA3B75" w:rsidRDefault="7FAF43D6" w:rsidP="2B7AA524">
            <w:pPr>
              <w:rPr>
                <w:rFonts w:asciiTheme="majorHAnsi" w:eastAsia="Orsted Sans Office" w:hAnsiTheme="majorHAnsi" w:cs="Orsted Sans Office"/>
                <w:color w:val="000000" w:themeColor="text1"/>
              </w:rPr>
            </w:pPr>
            <w:r w:rsidRPr="00AA3B75">
              <w:rPr>
                <w:rFonts w:asciiTheme="majorHAnsi" w:eastAsia="Orsted Sans Office" w:hAnsiTheme="majorHAnsi" w:cs="Orsted Sans Office"/>
                <w:color w:val="000000" w:themeColor="text1"/>
              </w:rPr>
              <w:t>2.</w:t>
            </w:r>
          </w:p>
          <w:p w14:paraId="23578F9E" w14:textId="2E4E29D2" w:rsidR="7FAF43D6" w:rsidRPr="00AA3B75" w:rsidRDefault="7FAF43D6" w:rsidP="2B7AA524">
            <w:pPr>
              <w:spacing w:before="120"/>
              <w:jc w:val="both"/>
              <w:rPr>
                <w:rStyle w:val="normaltextrun"/>
                <w:rFonts w:asciiTheme="majorHAnsi" w:hAnsiTheme="majorHAnsi"/>
                <w:strike/>
                <w:color w:val="000000"/>
                <w:shd w:val="clear" w:color="auto" w:fill="FFFFFF"/>
              </w:rPr>
            </w:pPr>
            <w:r w:rsidRPr="00AA3B75">
              <w:rPr>
                <w:rStyle w:val="normaltextrun"/>
                <w:rFonts w:asciiTheme="majorHAnsi" w:hAnsiTheme="majorHAnsi"/>
                <w:strike/>
                <w:color w:val="000000"/>
                <w:shd w:val="clear" w:color="auto" w:fill="FFFFFF"/>
              </w:rPr>
              <w:t xml:space="preserve">In the proposal, TSO can propose additional criteria defining a significant </w:t>
            </w:r>
            <w:proofErr w:type="spellStart"/>
            <w:r w:rsidRPr="00AA3B75">
              <w:rPr>
                <w:rStyle w:val="normaltextrun"/>
                <w:rFonts w:asciiTheme="majorHAnsi" w:hAnsiTheme="majorHAnsi"/>
                <w:strike/>
                <w:color w:val="000000"/>
                <w:shd w:val="clear" w:color="auto" w:fill="FFFFFF"/>
              </w:rPr>
              <w:t>modernisation</w:t>
            </w:r>
            <w:proofErr w:type="spellEnd"/>
            <w:r w:rsidRPr="00AA3B75">
              <w:rPr>
                <w:rStyle w:val="normaltextrun"/>
                <w:rFonts w:asciiTheme="majorHAnsi" w:hAnsiTheme="majorHAnsi"/>
                <w:strike/>
                <w:color w:val="000000"/>
                <w:shd w:val="clear" w:color="auto" w:fill="FFFFFF"/>
              </w:rPr>
              <w:t>.</w:t>
            </w:r>
          </w:p>
          <w:p w14:paraId="13A34D35" w14:textId="27FB7DAE" w:rsidR="2B7AA524" w:rsidRPr="00AA3B75" w:rsidRDefault="2B7AA524" w:rsidP="2B7AA524">
            <w:pPr>
              <w:rPr>
                <w:rFonts w:asciiTheme="majorHAnsi" w:eastAsia="Orsted Sans Office" w:hAnsiTheme="majorHAnsi" w:cs="Orsted Sans Office"/>
                <w:color w:val="000000" w:themeColor="text1"/>
              </w:rPr>
            </w:pPr>
          </w:p>
        </w:tc>
        <w:tc>
          <w:tcPr>
            <w:tcW w:w="5220" w:type="dxa"/>
          </w:tcPr>
          <w:p w14:paraId="77B3AE6C" w14:textId="5EA59E03" w:rsidR="7FAF43D6" w:rsidRPr="00AA3B75" w:rsidRDefault="7FAF43D6" w:rsidP="2B7AA524">
            <w:pPr>
              <w:rPr>
                <w:rFonts w:asciiTheme="majorHAnsi" w:eastAsia="Orsted Sans Office" w:hAnsiTheme="majorHAnsi" w:cs="Orsted Sans Office"/>
                <w:color w:val="000000" w:themeColor="text1"/>
              </w:rPr>
            </w:pPr>
            <w:r w:rsidRPr="00AA3B75">
              <w:rPr>
                <w:rFonts w:asciiTheme="majorHAnsi" w:eastAsia="Orsted Sans Office" w:hAnsiTheme="majorHAnsi" w:cs="Orsted Sans Office"/>
                <w:color w:val="000000" w:themeColor="text1"/>
              </w:rPr>
              <w:t xml:space="preserve">To be deleted. </w:t>
            </w:r>
            <w:r w:rsidR="00DF5A18">
              <w:rPr>
                <w:rFonts w:asciiTheme="majorHAnsi" w:eastAsia="Orsted Sans Office" w:hAnsiTheme="majorHAnsi" w:cs="Orsted Sans Office"/>
                <w:color w:val="000000" w:themeColor="text1"/>
              </w:rPr>
              <w:t>This requirement should be exhaustive.</w:t>
            </w:r>
          </w:p>
        </w:tc>
      </w:tr>
      <w:tr w:rsidR="00BE4C4A" w14:paraId="2BCD69ED" w14:textId="77777777" w:rsidTr="1D45E349">
        <w:trPr>
          <w:trHeight w:val="345"/>
        </w:trPr>
        <w:tc>
          <w:tcPr>
            <w:tcW w:w="2430" w:type="dxa"/>
            <w:shd w:val="clear" w:color="auto" w:fill="EDEDED"/>
          </w:tcPr>
          <w:p w14:paraId="24280C1A" w14:textId="02657AEC" w:rsidR="00BE4C4A" w:rsidRPr="00A81263" w:rsidRDefault="00BE4C4A" w:rsidP="00F34431">
            <w:pPr>
              <w:pStyle w:val="TableParagraph"/>
              <w:spacing w:before="57"/>
              <w:rPr>
                <w:rFonts w:asciiTheme="majorHAnsi" w:hAnsiTheme="majorHAnsi"/>
                <w:color w:val="333333"/>
                <w:w w:val="105"/>
              </w:rPr>
            </w:pPr>
            <w:r w:rsidRPr="00A81263">
              <w:rPr>
                <w:rFonts w:asciiTheme="majorHAnsi" w:hAnsiTheme="majorHAnsi"/>
                <w:color w:val="333333"/>
                <w:w w:val="105"/>
              </w:rPr>
              <w:t>Article 5</w:t>
            </w:r>
          </w:p>
        </w:tc>
        <w:tc>
          <w:tcPr>
            <w:tcW w:w="6390" w:type="dxa"/>
          </w:tcPr>
          <w:p w14:paraId="2F64FD50" w14:textId="77777777" w:rsidR="00BE4C4A" w:rsidRPr="00A81263" w:rsidRDefault="00BE4C4A">
            <w:pPr>
              <w:pStyle w:val="TableParagraph"/>
              <w:rPr>
                <w:rFonts w:asciiTheme="majorHAnsi" w:hAnsiTheme="majorHAnsi"/>
                <w:highlight w:val="yellow"/>
              </w:rPr>
            </w:pPr>
          </w:p>
        </w:tc>
        <w:tc>
          <w:tcPr>
            <w:tcW w:w="5220" w:type="dxa"/>
          </w:tcPr>
          <w:p w14:paraId="5056C4EC" w14:textId="77777777" w:rsidR="00BE4C4A" w:rsidRDefault="00BE4C4A">
            <w:pPr>
              <w:pStyle w:val="TableParagraph"/>
              <w:rPr>
                <w:rFonts w:ascii="Times New Roman"/>
                <w:sz w:val="18"/>
              </w:rPr>
            </w:pPr>
          </w:p>
        </w:tc>
      </w:tr>
      <w:tr w:rsidR="00434D4E" w14:paraId="7E4A61A0" w14:textId="77777777" w:rsidTr="1D45E349">
        <w:trPr>
          <w:trHeight w:val="345"/>
        </w:trPr>
        <w:tc>
          <w:tcPr>
            <w:tcW w:w="2430" w:type="dxa"/>
            <w:shd w:val="clear" w:color="auto" w:fill="EDEDED"/>
          </w:tcPr>
          <w:p w14:paraId="6CA6A3FA" w14:textId="77777777" w:rsidR="00434D4E" w:rsidRPr="00BB0CD5" w:rsidRDefault="002E7824" w:rsidP="273DF10F">
            <w:pPr>
              <w:pStyle w:val="TableParagraph"/>
              <w:spacing w:before="57"/>
              <w:ind w:left="157"/>
              <w:rPr>
                <w:rFonts w:asciiTheme="majorHAnsi" w:hAnsiTheme="majorHAnsi"/>
              </w:rPr>
            </w:pPr>
            <w:r w:rsidRPr="00BB0CD5">
              <w:rPr>
                <w:rFonts w:asciiTheme="majorHAnsi" w:hAnsiTheme="majorHAnsi"/>
                <w:color w:val="333333"/>
                <w:w w:val="105"/>
              </w:rPr>
              <w:t>Article 6</w:t>
            </w:r>
          </w:p>
        </w:tc>
        <w:tc>
          <w:tcPr>
            <w:tcW w:w="6390" w:type="dxa"/>
          </w:tcPr>
          <w:p w14:paraId="4FED8FC0" w14:textId="5D7BC65E" w:rsidR="00434D4E" w:rsidRPr="006D45C6" w:rsidRDefault="00434D4E" w:rsidP="273DF10F">
            <w:pPr>
              <w:pStyle w:val="TableParagraph"/>
              <w:rPr>
                <w:rFonts w:asciiTheme="majorHAnsi" w:hAnsiTheme="majorHAnsi"/>
              </w:rPr>
            </w:pPr>
          </w:p>
        </w:tc>
        <w:tc>
          <w:tcPr>
            <w:tcW w:w="5220" w:type="dxa"/>
          </w:tcPr>
          <w:p w14:paraId="67B0A22C" w14:textId="6F4568B6" w:rsidR="00434D4E" w:rsidRPr="006D45C6" w:rsidRDefault="00434D4E">
            <w:pPr>
              <w:pStyle w:val="TableParagraph"/>
              <w:rPr>
                <w:rFonts w:asciiTheme="majorHAnsi" w:hAnsiTheme="majorHAnsi"/>
              </w:rPr>
            </w:pPr>
          </w:p>
        </w:tc>
      </w:tr>
      <w:tr w:rsidR="1D45E349" w14:paraId="56C45FFC" w14:textId="77777777" w:rsidTr="1D45E349">
        <w:trPr>
          <w:trHeight w:val="345"/>
        </w:trPr>
        <w:tc>
          <w:tcPr>
            <w:tcW w:w="2430" w:type="dxa"/>
            <w:shd w:val="clear" w:color="auto" w:fill="EDEDED"/>
          </w:tcPr>
          <w:p w14:paraId="7B47781B" w14:textId="7E8835A7" w:rsidR="46F4B36B" w:rsidRPr="00BB0CD5" w:rsidRDefault="46F4B36B" w:rsidP="1D45E349">
            <w:pPr>
              <w:pStyle w:val="TableParagraph"/>
              <w:rPr>
                <w:rFonts w:asciiTheme="majorHAnsi" w:hAnsiTheme="majorHAnsi"/>
                <w:color w:val="333333"/>
              </w:rPr>
            </w:pPr>
            <w:r w:rsidRPr="00BB0CD5">
              <w:rPr>
                <w:rFonts w:asciiTheme="majorHAnsi" w:hAnsiTheme="majorHAnsi"/>
                <w:color w:val="333333"/>
              </w:rPr>
              <w:t>Article 7</w:t>
            </w:r>
          </w:p>
        </w:tc>
        <w:tc>
          <w:tcPr>
            <w:tcW w:w="6390" w:type="dxa"/>
          </w:tcPr>
          <w:p w14:paraId="3BC1FAA6" w14:textId="24BBB9B6" w:rsidR="1D45E349" w:rsidRPr="006D45C6" w:rsidRDefault="1D45E349" w:rsidP="1D45E349">
            <w:pPr>
              <w:rPr>
                <w:rFonts w:asciiTheme="majorHAnsi" w:eastAsia="Orsted Sans Office" w:hAnsiTheme="majorHAnsi" w:cs="Orsted Sans Office"/>
                <w:color w:val="000000" w:themeColor="text1"/>
              </w:rPr>
            </w:pPr>
          </w:p>
        </w:tc>
        <w:tc>
          <w:tcPr>
            <w:tcW w:w="5220" w:type="dxa"/>
          </w:tcPr>
          <w:p w14:paraId="6A5BCFFA" w14:textId="54CF0806" w:rsidR="001011BC" w:rsidRPr="001011BC" w:rsidRDefault="001011BC" w:rsidP="001011BC">
            <w:pPr>
              <w:rPr>
                <w:rFonts w:asciiTheme="majorHAnsi" w:eastAsia="Orsted Sans Office" w:hAnsiTheme="majorHAnsi" w:cs="Orsted Sans Office"/>
              </w:rPr>
            </w:pPr>
          </w:p>
        </w:tc>
      </w:tr>
      <w:tr w:rsidR="273DF10F" w:rsidRPr="001B6218" w14:paraId="19120B45" w14:textId="77777777" w:rsidTr="1D45E349">
        <w:trPr>
          <w:trHeight w:val="345"/>
          <w:ins w:id="0" w:author="Author"/>
        </w:trPr>
        <w:tc>
          <w:tcPr>
            <w:tcW w:w="2430" w:type="dxa"/>
            <w:shd w:val="clear" w:color="auto" w:fill="EDEDED"/>
          </w:tcPr>
          <w:p w14:paraId="2B65CF56" w14:textId="77777777" w:rsidR="273DF10F" w:rsidRPr="00BB0CD5" w:rsidRDefault="542B1D56" w:rsidP="2B7AA524">
            <w:pPr>
              <w:pStyle w:val="TableParagraph"/>
              <w:spacing w:before="57"/>
              <w:ind w:left="157"/>
              <w:rPr>
                <w:rFonts w:asciiTheme="majorHAnsi" w:hAnsiTheme="majorHAnsi"/>
              </w:rPr>
            </w:pPr>
            <w:r w:rsidRPr="00BB0CD5">
              <w:rPr>
                <w:rFonts w:asciiTheme="majorHAnsi" w:hAnsiTheme="majorHAnsi"/>
                <w:color w:val="333333"/>
              </w:rPr>
              <w:t>Article 7</w:t>
            </w:r>
          </w:p>
          <w:p w14:paraId="45F2B83E" w14:textId="02CA0729" w:rsidR="273DF10F" w:rsidRPr="00BB0CD5" w:rsidRDefault="273DF10F" w:rsidP="273DF10F">
            <w:pPr>
              <w:pStyle w:val="TableParagraph"/>
              <w:rPr>
                <w:rFonts w:asciiTheme="majorHAnsi" w:hAnsiTheme="majorHAnsi"/>
                <w:color w:val="333333"/>
              </w:rPr>
            </w:pPr>
          </w:p>
        </w:tc>
        <w:tc>
          <w:tcPr>
            <w:tcW w:w="6390" w:type="dxa"/>
          </w:tcPr>
          <w:p w14:paraId="43208AC4" w14:textId="7C66DDB1" w:rsidR="4D7E48ED" w:rsidRPr="00C40B05" w:rsidRDefault="4D7E48ED" w:rsidP="273DF10F">
            <w:pPr>
              <w:spacing w:before="120"/>
              <w:jc w:val="both"/>
              <w:rPr>
                <w:rFonts w:asciiTheme="majorHAnsi" w:eastAsia="Orsted Sans Office" w:hAnsiTheme="majorHAnsi" w:cs="Orsted Sans Office"/>
                <w:color w:val="000000" w:themeColor="text1"/>
                <w:lang w:val="en-GB"/>
              </w:rPr>
            </w:pPr>
            <w:r w:rsidRPr="006D45C6">
              <w:rPr>
                <w:rFonts w:asciiTheme="majorHAnsi" w:eastAsia="Orsted Sans Office" w:hAnsiTheme="majorHAnsi" w:cs="Orsted Sans Office"/>
                <w:color w:val="000000" w:themeColor="text1"/>
                <w:lang w:val="en-GB"/>
              </w:rPr>
              <w:t xml:space="preserve">4.   The relevant system operator or TSO shall submit a proposal for requirements of general application, </w:t>
            </w:r>
            <w:r w:rsidRPr="009F6115">
              <w:rPr>
                <w:rFonts w:asciiTheme="majorHAnsi" w:eastAsia="Orsted Sans Office" w:hAnsiTheme="majorHAnsi" w:cs="Orsted Sans Office"/>
                <w:strike/>
                <w:color w:val="000000" w:themeColor="text1"/>
                <w:lang w:val="en-GB"/>
              </w:rPr>
              <w:t>or</w:t>
            </w:r>
            <w:r w:rsidRPr="006D45C6">
              <w:rPr>
                <w:rFonts w:asciiTheme="majorHAnsi" w:eastAsia="Orsted Sans Office" w:hAnsiTheme="majorHAnsi" w:cs="Orsted Sans Office"/>
                <w:color w:val="000000" w:themeColor="text1"/>
                <w:lang w:val="en-GB"/>
              </w:rPr>
              <w:t xml:space="preserve"> </w:t>
            </w:r>
            <w:r w:rsidR="009F6115" w:rsidRPr="009F6115">
              <w:rPr>
                <w:rFonts w:asciiTheme="majorHAnsi" w:eastAsia="Orsted Sans Office" w:hAnsiTheme="majorHAnsi" w:cs="Orsted Sans Office"/>
                <w:color w:val="FF0000"/>
                <w:lang w:val="en-GB"/>
              </w:rPr>
              <w:t xml:space="preserve">and </w:t>
            </w:r>
            <w:r w:rsidRPr="006D45C6">
              <w:rPr>
                <w:rFonts w:asciiTheme="majorHAnsi" w:eastAsia="Orsted Sans Office" w:hAnsiTheme="majorHAnsi" w:cs="Orsted Sans Office"/>
                <w:color w:val="000000" w:themeColor="text1"/>
                <w:lang w:val="en-GB"/>
              </w:rPr>
              <w:t xml:space="preserve">the methodology used to calculate or establish them, </w:t>
            </w:r>
            <w:r w:rsidR="0042103F" w:rsidRPr="0042103F">
              <w:rPr>
                <w:rFonts w:asciiTheme="majorHAnsi" w:eastAsia="Orsted Sans Office" w:hAnsiTheme="majorHAnsi" w:cs="Orsted Sans Office"/>
                <w:color w:val="C00000"/>
                <w:lang w:val="en-GB"/>
              </w:rPr>
              <w:t xml:space="preserve">and </w:t>
            </w:r>
            <w:r w:rsidR="0042103F">
              <w:rPr>
                <w:rFonts w:asciiTheme="majorHAnsi" w:eastAsia="Orsted Sans Office" w:hAnsiTheme="majorHAnsi" w:cs="Orsted Sans Office"/>
                <w:color w:val="C00000"/>
                <w:lang w:val="en-GB"/>
              </w:rPr>
              <w:t xml:space="preserve">an implemented validation </w:t>
            </w:r>
            <w:proofErr w:type="gramStart"/>
            <w:r w:rsidR="0042103F">
              <w:rPr>
                <w:rFonts w:asciiTheme="majorHAnsi" w:eastAsia="Orsted Sans Office" w:hAnsiTheme="majorHAnsi" w:cs="Orsted Sans Office"/>
                <w:color w:val="C00000"/>
                <w:lang w:val="en-GB"/>
              </w:rPr>
              <w:t xml:space="preserve">scheme, </w:t>
            </w:r>
            <w:r w:rsidR="0042103F">
              <w:rPr>
                <w:rFonts w:asciiTheme="majorHAnsi" w:eastAsia="Orsted Sans Office" w:hAnsiTheme="majorHAnsi" w:cs="Orsted Sans Office"/>
                <w:color w:val="000000" w:themeColor="text1"/>
                <w:lang w:val="en-GB"/>
              </w:rPr>
              <w:t xml:space="preserve"> </w:t>
            </w:r>
            <w:r w:rsidRPr="006D45C6">
              <w:rPr>
                <w:rFonts w:asciiTheme="majorHAnsi" w:eastAsia="Orsted Sans Office" w:hAnsiTheme="majorHAnsi" w:cs="Orsted Sans Office"/>
                <w:color w:val="000000" w:themeColor="text1"/>
                <w:lang w:val="en-GB"/>
              </w:rPr>
              <w:t>for</w:t>
            </w:r>
            <w:proofErr w:type="gramEnd"/>
            <w:r w:rsidRPr="006D45C6">
              <w:rPr>
                <w:rFonts w:asciiTheme="majorHAnsi" w:eastAsia="Orsted Sans Office" w:hAnsiTheme="majorHAnsi" w:cs="Orsted Sans Office"/>
                <w:color w:val="000000" w:themeColor="text1"/>
                <w:lang w:val="en-GB"/>
              </w:rPr>
              <w:t xml:space="preserve"> approval by the designated entity </w:t>
            </w:r>
            <w:r w:rsidRPr="00730F70">
              <w:rPr>
                <w:rFonts w:asciiTheme="majorHAnsi" w:eastAsia="Orsted Sans Office" w:hAnsiTheme="majorHAnsi" w:cs="Orsted Sans Office"/>
                <w:color w:val="FF0000"/>
                <w:lang w:val="en-GB"/>
              </w:rPr>
              <w:t xml:space="preserve">within two years </w:t>
            </w:r>
            <w:r w:rsidRPr="006D45C6">
              <w:rPr>
                <w:rFonts w:asciiTheme="majorHAnsi" w:eastAsia="Orsted Sans Office" w:hAnsiTheme="majorHAnsi" w:cs="Orsted Sans Office"/>
                <w:color w:val="000000" w:themeColor="text1"/>
                <w:lang w:val="en-GB"/>
              </w:rPr>
              <w:t xml:space="preserve">of entry into force of this Regulation. </w:t>
            </w:r>
            <w:r w:rsidRPr="00C40B05">
              <w:rPr>
                <w:rFonts w:asciiTheme="majorHAnsi" w:eastAsia="Orsted Sans Office" w:hAnsiTheme="majorHAnsi" w:cs="Orsted Sans Office"/>
                <w:strike/>
                <w:color w:val="C00000"/>
                <w:lang w:val="en-GB"/>
              </w:rPr>
              <w:t xml:space="preserve">The Member State may provide for a shorter </w:t>
            </w:r>
            <w:proofErr w:type="gramStart"/>
            <w:r w:rsidRPr="00C40B05">
              <w:rPr>
                <w:rFonts w:asciiTheme="majorHAnsi" w:eastAsia="Orsted Sans Office" w:hAnsiTheme="majorHAnsi" w:cs="Orsted Sans Office"/>
                <w:strike/>
                <w:color w:val="C00000"/>
                <w:lang w:val="en-GB"/>
              </w:rPr>
              <w:t>time period</w:t>
            </w:r>
            <w:proofErr w:type="gramEnd"/>
            <w:r w:rsidRPr="00C40B05">
              <w:rPr>
                <w:rFonts w:asciiTheme="majorHAnsi" w:eastAsia="Orsted Sans Office" w:hAnsiTheme="majorHAnsi" w:cs="Orsted Sans Office"/>
                <w:strike/>
                <w:color w:val="C00000"/>
                <w:lang w:val="en-GB"/>
              </w:rPr>
              <w:t xml:space="preserve"> for all or parts of the requirements or the methodologies. In this case, the Member State shall communicate the shorter </w:t>
            </w:r>
            <w:proofErr w:type="gramStart"/>
            <w:r w:rsidRPr="00C40B05">
              <w:rPr>
                <w:rFonts w:asciiTheme="majorHAnsi" w:eastAsia="Orsted Sans Office" w:hAnsiTheme="majorHAnsi" w:cs="Orsted Sans Office"/>
                <w:strike/>
                <w:color w:val="C00000"/>
                <w:lang w:val="en-GB"/>
              </w:rPr>
              <w:t>time period</w:t>
            </w:r>
            <w:proofErr w:type="gramEnd"/>
            <w:r w:rsidRPr="00C40B05">
              <w:rPr>
                <w:rFonts w:asciiTheme="majorHAnsi" w:eastAsia="Orsted Sans Office" w:hAnsiTheme="majorHAnsi" w:cs="Orsted Sans Office"/>
                <w:strike/>
                <w:color w:val="C00000"/>
                <w:lang w:val="en-GB"/>
              </w:rPr>
              <w:t xml:space="preserve"> to the European Union Agency for the Cooperation of Energy Regulators (ACER).</w:t>
            </w:r>
            <w:r w:rsidR="00C40B05">
              <w:rPr>
                <w:rFonts w:asciiTheme="majorHAnsi" w:eastAsia="Orsted Sans Office" w:hAnsiTheme="majorHAnsi" w:cs="Orsted Sans Office"/>
                <w:strike/>
                <w:color w:val="C00000"/>
                <w:lang w:val="en-GB"/>
              </w:rPr>
              <w:t xml:space="preserve"> (</w:t>
            </w:r>
            <w:r w:rsidR="00C40B05" w:rsidRPr="00C40B05">
              <w:rPr>
                <w:rFonts w:asciiTheme="majorHAnsi" w:eastAsia="Orsted Sans Office" w:hAnsiTheme="majorHAnsi" w:cs="Orsted Sans Office"/>
                <w:color w:val="C00000"/>
                <w:lang w:val="en-GB"/>
              </w:rPr>
              <w:t>ELIMINAR)</w:t>
            </w:r>
          </w:p>
          <w:p w14:paraId="7BBD0BE8" w14:textId="3057BFC8" w:rsidR="273DF10F" w:rsidRPr="006D45C6" w:rsidRDefault="58013261" w:rsidP="273DF10F">
            <w:pPr>
              <w:pStyle w:val="TableParagraph"/>
              <w:spacing w:before="48"/>
              <w:ind w:left="157"/>
              <w:rPr>
                <w:rFonts w:asciiTheme="majorHAnsi" w:hAnsiTheme="majorHAnsi"/>
                <w:color w:val="333333"/>
              </w:rPr>
            </w:pPr>
            <w:r w:rsidRPr="006D45C6">
              <w:rPr>
                <w:rFonts w:asciiTheme="majorHAnsi" w:hAnsiTheme="majorHAnsi"/>
                <w:color w:val="333333"/>
              </w:rPr>
              <w:t xml:space="preserve"> </w:t>
            </w:r>
          </w:p>
          <w:p w14:paraId="45965666" w14:textId="056F78B8" w:rsidR="273DF10F" w:rsidRPr="006D45C6" w:rsidRDefault="273DF10F" w:rsidP="273DF10F">
            <w:pPr>
              <w:rPr>
                <w:rFonts w:asciiTheme="majorHAnsi" w:eastAsia="Orsted Sans Office" w:hAnsiTheme="majorHAnsi" w:cs="Orsted Sans Office"/>
                <w:color w:val="000000" w:themeColor="text1"/>
              </w:rPr>
            </w:pPr>
          </w:p>
        </w:tc>
        <w:tc>
          <w:tcPr>
            <w:tcW w:w="5220" w:type="dxa"/>
          </w:tcPr>
          <w:p w14:paraId="5096DBC7" w14:textId="2573BC67" w:rsidR="009F6115" w:rsidRDefault="009F6115" w:rsidP="2B7AA524">
            <w:pPr>
              <w:rPr>
                <w:rFonts w:asciiTheme="majorHAnsi" w:eastAsia="Calibri" w:hAnsiTheme="majorHAnsi" w:cs="Calibri"/>
                <w:highlight w:val="green"/>
              </w:rPr>
            </w:pPr>
          </w:p>
          <w:p w14:paraId="640F764F" w14:textId="340E0079" w:rsidR="00730F70" w:rsidRDefault="00730F70" w:rsidP="2B7AA524">
            <w:pPr>
              <w:rPr>
                <w:rFonts w:asciiTheme="majorHAnsi" w:eastAsia="Calibri" w:hAnsiTheme="majorHAnsi" w:cs="Calibri"/>
              </w:rPr>
            </w:pPr>
            <w:r w:rsidRPr="00730F70">
              <w:rPr>
                <w:rFonts w:asciiTheme="majorHAnsi" w:eastAsia="Calibri" w:hAnsiTheme="majorHAnsi" w:cs="Calibri"/>
              </w:rPr>
              <w:t xml:space="preserve">On the other </w:t>
            </w:r>
            <w:r w:rsidR="00AA3B75" w:rsidRPr="00730F70">
              <w:rPr>
                <w:rFonts w:asciiTheme="majorHAnsi" w:eastAsia="Calibri" w:hAnsiTheme="majorHAnsi" w:cs="Calibri"/>
              </w:rPr>
              <w:t>hand,</w:t>
            </w:r>
            <w:r w:rsidRPr="00730F70">
              <w:rPr>
                <w:rFonts w:asciiTheme="majorHAnsi" w:eastAsia="Calibri" w:hAnsiTheme="majorHAnsi" w:cs="Calibri"/>
              </w:rPr>
              <w:t xml:space="preserve"> two years seem to be a very short </w:t>
            </w:r>
            <w:r w:rsidR="00AA3B75" w:rsidRPr="00730F70">
              <w:rPr>
                <w:rFonts w:asciiTheme="majorHAnsi" w:eastAsia="Calibri" w:hAnsiTheme="majorHAnsi" w:cs="Calibri"/>
              </w:rPr>
              <w:t>time</w:t>
            </w:r>
            <w:r w:rsidRPr="00730F70">
              <w:rPr>
                <w:rFonts w:asciiTheme="majorHAnsi" w:eastAsia="Calibri" w:hAnsiTheme="majorHAnsi" w:cs="Calibri"/>
              </w:rPr>
              <w:t xml:space="preserve"> to submit the proposal. As previously experienced this process takes a lot of time and effort.</w:t>
            </w:r>
          </w:p>
          <w:p w14:paraId="7BF0B2C0" w14:textId="77777777" w:rsidR="00C40B05" w:rsidRDefault="00C40B05" w:rsidP="2B7AA524">
            <w:pPr>
              <w:rPr>
                <w:rFonts w:asciiTheme="majorHAnsi" w:eastAsia="Calibri" w:hAnsiTheme="majorHAnsi" w:cs="Calibri"/>
              </w:rPr>
            </w:pPr>
          </w:p>
          <w:p w14:paraId="5DADD152" w14:textId="77777777" w:rsidR="009F6115" w:rsidRPr="00F87DF1" w:rsidRDefault="009F6115" w:rsidP="2B7AA524">
            <w:pPr>
              <w:rPr>
                <w:rFonts w:asciiTheme="majorHAnsi" w:eastAsia="Calibri" w:hAnsiTheme="majorHAnsi" w:cs="Calibri"/>
                <w:highlight w:val="green"/>
                <w:lang w:val="en-GB"/>
              </w:rPr>
            </w:pPr>
          </w:p>
          <w:p w14:paraId="78883388" w14:textId="327E8041" w:rsidR="273DF10F" w:rsidRPr="00F87DF1" w:rsidRDefault="273DF10F" w:rsidP="2B7AA524">
            <w:pPr>
              <w:rPr>
                <w:rFonts w:asciiTheme="majorHAnsi" w:eastAsia="Calibri" w:hAnsiTheme="majorHAnsi" w:cs="Calibri"/>
                <w:lang w:val="en-GB"/>
              </w:rPr>
            </w:pPr>
          </w:p>
        </w:tc>
      </w:tr>
      <w:tr w:rsidR="00434D4E" w14:paraId="2413C3A7" w14:textId="77777777" w:rsidTr="1D45E349">
        <w:trPr>
          <w:trHeight w:val="345"/>
        </w:trPr>
        <w:tc>
          <w:tcPr>
            <w:tcW w:w="2430" w:type="dxa"/>
            <w:shd w:val="clear" w:color="auto" w:fill="EDEDED"/>
          </w:tcPr>
          <w:p w14:paraId="43C77966" w14:textId="77777777" w:rsidR="00434D4E" w:rsidRDefault="002E7824">
            <w:pPr>
              <w:pStyle w:val="TableParagraph"/>
              <w:spacing w:before="57"/>
              <w:ind w:left="157"/>
              <w:rPr>
                <w:sz w:val="19"/>
                <w:szCs w:val="19"/>
              </w:rPr>
            </w:pPr>
            <w:r w:rsidRPr="18A947CB">
              <w:rPr>
                <w:color w:val="333333"/>
                <w:w w:val="105"/>
                <w:sz w:val="19"/>
                <w:szCs w:val="19"/>
              </w:rPr>
              <w:t>Article 8</w:t>
            </w:r>
          </w:p>
        </w:tc>
        <w:tc>
          <w:tcPr>
            <w:tcW w:w="6390" w:type="dxa"/>
          </w:tcPr>
          <w:p w14:paraId="56890409" w14:textId="77777777" w:rsidR="00434D4E" w:rsidRDefault="00434D4E">
            <w:pPr>
              <w:pStyle w:val="TableParagraph"/>
              <w:rPr>
                <w:rFonts w:ascii="Times New Roman"/>
                <w:sz w:val="18"/>
              </w:rPr>
            </w:pPr>
          </w:p>
        </w:tc>
        <w:tc>
          <w:tcPr>
            <w:tcW w:w="5220" w:type="dxa"/>
          </w:tcPr>
          <w:p w14:paraId="616CC022" w14:textId="77777777" w:rsidR="00434D4E" w:rsidRDefault="00434D4E">
            <w:pPr>
              <w:pStyle w:val="TableParagraph"/>
              <w:rPr>
                <w:rFonts w:ascii="Times New Roman"/>
                <w:sz w:val="18"/>
              </w:rPr>
            </w:pPr>
          </w:p>
        </w:tc>
      </w:tr>
      <w:tr w:rsidR="00434D4E" w14:paraId="001E84C2" w14:textId="77777777" w:rsidTr="1D45E349">
        <w:trPr>
          <w:trHeight w:val="345"/>
        </w:trPr>
        <w:tc>
          <w:tcPr>
            <w:tcW w:w="2430" w:type="dxa"/>
            <w:shd w:val="clear" w:color="auto" w:fill="EDEDED"/>
          </w:tcPr>
          <w:p w14:paraId="25459557" w14:textId="77777777" w:rsidR="00434D4E" w:rsidRDefault="002E7824">
            <w:pPr>
              <w:pStyle w:val="TableParagraph"/>
              <w:spacing w:before="57"/>
              <w:ind w:left="157"/>
              <w:rPr>
                <w:sz w:val="19"/>
                <w:szCs w:val="19"/>
              </w:rPr>
            </w:pPr>
            <w:r w:rsidRPr="18A947CB">
              <w:rPr>
                <w:color w:val="333333"/>
                <w:w w:val="105"/>
                <w:sz w:val="19"/>
                <w:szCs w:val="19"/>
              </w:rPr>
              <w:t>Article 9</w:t>
            </w:r>
          </w:p>
        </w:tc>
        <w:tc>
          <w:tcPr>
            <w:tcW w:w="6390" w:type="dxa"/>
          </w:tcPr>
          <w:p w14:paraId="797F02DE" w14:textId="77777777" w:rsidR="00434D4E" w:rsidRDefault="00434D4E">
            <w:pPr>
              <w:pStyle w:val="TableParagraph"/>
              <w:rPr>
                <w:rFonts w:ascii="Times New Roman"/>
                <w:sz w:val="18"/>
              </w:rPr>
            </w:pPr>
          </w:p>
        </w:tc>
        <w:tc>
          <w:tcPr>
            <w:tcW w:w="5220" w:type="dxa"/>
          </w:tcPr>
          <w:p w14:paraId="189DFDCE" w14:textId="77777777" w:rsidR="00434D4E" w:rsidRDefault="00434D4E">
            <w:pPr>
              <w:pStyle w:val="TableParagraph"/>
              <w:rPr>
                <w:rFonts w:ascii="Times New Roman"/>
                <w:sz w:val="18"/>
              </w:rPr>
            </w:pPr>
          </w:p>
        </w:tc>
      </w:tr>
      <w:tr w:rsidR="00434D4E" w14:paraId="542612AC" w14:textId="77777777" w:rsidTr="1D45E349">
        <w:trPr>
          <w:trHeight w:val="345"/>
        </w:trPr>
        <w:tc>
          <w:tcPr>
            <w:tcW w:w="2430" w:type="dxa"/>
            <w:shd w:val="clear" w:color="auto" w:fill="EDEDED"/>
          </w:tcPr>
          <w:p w14:paraId="2DD7AD71" w14:textId="77777777" w:rsidR="00434D4E" w:rsidRDefault="002E7824">
            <w:pPr>
              <w:pStyle w:val="TableParagraph"/>
              <w:spacing w:before="57"/>
              <w:ind w:left="157"/>
              <w:rPr>
                <w:sz w:val="19"/>
                <w:szCs w:val="19"/>
              </w:rPr>
            </w:pPr>
            <w:r w:rsidRPr="18A947CB">
              <w:rPr>
                <w:color w:val="333333"/>
                <w:w w:val="105"/>
                <w:sz w:val="19"/>
                <w:szCs w:val="19"/>
              </w:rPr>
              <w:t>Article 10</w:t>
            </w:r>
          </w:p>
        </w:tc>
        <w:tc>
          <w:tcPr>
            <w:tcW w:w="6390" w:type="dxa"/>
          </w:tcPr>
          <w:p w14:paraId="46258CE9" w14:textId="77777777" w:rsidR="00434D4E" w:rsidRDefault="00434D4E">
            <w:pPr>
              <w:pStyle w:val="TableParagraph"/>
              <w:rPr>
                <w:rFonts w:ascii="Times New Roman"/>
                <w:sz w:val="18"/>
              </w:rPr>
            </w:pPr>
          </w:p>
        </w:tc>
        <w:tc>
          <w:tcPr>
            <w:tcW w:w="5220" w:type="dxa"/>
          </w:tcPr>
          <w:p w14:paraId="299BAC19" w14:textId="77777777" w:rsidR="00434D4E" w:rsidRDefault="00434D4E">
            <w:pPr>
              <w:pStyle w:val="TableParagraph"/>
              <w:rPr>
                <w:rFonts w:ascii="Times New Roman"/>
                <w:sz w:val="18"/>
              </w:rPr>
            </w:pPr>
          </w:p>
        </w:tc>
      </w:tr>
      <w:tr w:rsidR="00434D4E" w14:paraId="127D1A4E" w14:textId="77777777" w:rsidTr="1D45E349">
        <w:trPr>
          <w:trHeight w:val="345"/>
        </w:trPr>
        <w:tc>
          <w:tcPr>
            <w:tcW w:w="2430" w:type="dxa"/>
            <w:shd w:val="clear" w:color="auto" w:fill="EDEDED"/>
          </w:tcPr>
          <w:p w14:paraId="53A73749" w14:textId="77777777" w:rsidR="00434D4E" w:rsidRDefault="002E7824">
            <w:pPr>
              <w:pStyle w:val="TableParagraph"/>
              <w:spacing w:before="57"/>
              <w:ind w:left="157"/>
              <w:rPr>
                <w:sz w:val="19"/>
                <w:szCs w:val="19"/>
              </w:rPr>
            </w:pPr>
            <w:r w:rsidRPr="18A947CB">
              <w:rPr>
                <w:color w:val="333333"/>
                <w:w w:val="105"/>
                <w:sz w:val="19"/>
                <w:szCs w:val="19"/>
              </w:rPr>
              <w:t>Article 11</w:t>
            </w:r>
          </w:p>
        </w:tc>
        <w:tc>
          <w:tcPr>
            <w:tcW w:w="6390" w:type="dxa"/>
          </w:tcPr>
          <w:p w14:paraId="5100CD73" w14:textId="77777777" w:rsidR="00434D4E" w:rsidRDefault="00434D4E">
            <w:pPr>
              <w:pStyle w:val="TableParagraph"/>
              <w:rPr>
                <w:rFonts w:ascii="Times New Roman"/>
                <w:sz w:val="18"/>
              </w:rPr>
            </w:pPr>
          </w:p>
        </w:tc>
        <w:tc>
          <w:tcPr>
            <w:tcW w:w="5220" w:type="dxa"/>
          </w:tcPr>
          <w:p w14:paraId="26D69E21" w14:textId="77777777" w:rsidR="00434D4E" w:rsidRDefault="00434D4E">
            <w:pPr>
              <w:pStyle w:val="TableParagraph"/>
              <w:rPr>
                <w:rFonts w:ascii="Times New Roman"/>
                <w:sz w:val="18"/>
              </w:rPr>
            </w:pPr>
          </w:p>
        </w:tc>
      </w:tr>
      <w:tr w:rsidR="00434D4E" w14:paraId="7ACE1EE8" w14:textId="77777777" w:rsidTr="1D45E349">
        <w:trPr>
          <w:trHeight w:val="345"/>
        </w:trPr>
        <w:tc>
          <w:tcPr>
            <w:tcW w:w="2430" w:type="dxa"/>
            <w:shd w:val="clear" w:color="auto" w:fill="EDEDED"/>
          </w:tcPr>
          <w:p w14:paraId="6466CC4B" w14:textId="77777777" w:rsidR="00434D4E" w:rsidRDefault="002E7824">
            <w:pPr>
              <w:pStyle w:val="TableParagraph"/>
              <w:spacing w:before="57"/>
              <w:ind w:left="157"/>
              <w:rPr>
                <w:sz w:val="19"/>
                <w:szCs w:val="19"/>
              </w:rPr>
            </w:pPr>
            <w:r w:rsidRPr="18A947CB">
              <w:rPr>
                <w:color w:val="333333"/>
                <w:w w:val="105"/>
                <w:sz w:val="19"/>
                <w:szCs w:val="19"/>
              </w:rPr>
              <w:t>Article 12</w:t>
            </w:r>
          </w:p>
        </w:tc>
        <w:tc>
          <w:tcPr>
            <w:tcW w:w="6390" w:type="dxa"/>
          </w:tcPr>
          <w:p w14:paraId="56B84EA8" w14:textId="77777777" w:rsidR="00434D4E" w:rsidRDefault="00434D4E">
            <w:pPr>
              <w:pStyle w:val="TableParagraph"/>
              <w:rPr>
                <w:rFonts w:ascii="Times New Roman"/>
                <w:sz w:val="18"/>
              </w:rPr>
            </w:pPr>
          </w:p>
        </w:tc>
        <w:tc>
          <w:tcPr>
            <w:tcW w:w="5220" w:type="dxa"/>
          </w:tcPr>
          <w:p w14:paraId="77AE7512" w14:textId="77777777" w:rsidR="00434D4E" w:rsidRDefault="00434D4E">
            <w:pPr>
              <w:pStyle w:val="TableParagraph"/>
              <w:rPr>
                <w:rFonts w:ascii="Times New Roman"/>
                <w:sz w:val="18"/>
              </w:rPr>
            </w:pPr>
          </w:p>
        </w:tc>
      </w:tr>
    </w:tbl>
    <w:p w14:paraId="5084B5B9" w14:textId="77777777" w:rsidR="00434D4E" w:rsidRDefault="00434D4E">
      <w:pPr>
        <w:pStyle w:val="BodyText"/>
        <w:rPr>
          <w:sz w:val="20"/>
        </w:rPr>
      </w:pPr>
    </w:p>
    <w:p w14:paraId="0E3C5566" w14:textId="77777777" w:rsidR="00434D4E" w:rsidRDefault="00434D4E">
      <w:pPr>
        <w:pStyle w:val="BodyText"/>
        <w:rPr>
          <w:sz w:val="20"/>
        </w:rPr>
      </w:pPr>
    </w:p>
    <w:p w14:paraId="3BA4DFB4" w14:textId="77777777" w:rsidR="00434D4E" w:rsidRDefault="00434D4E">
      <w:pPr>
        <w:pStyle w:val="BodyText"/>
        <w:rPr>
          <w:sz w:val="20"/>
        </w:rPr>
      </w:pPr>
    </w:p>
    <w:p w14:paraId="3F26D854" w14:textId="77777777" w:rsidR="00434D4E" w:rsidRDefault="00434D4E">
      <w:pPr>
        <w:pStyle w:val="BodyText"/>
        <w:rPr>
          <w:sz w:val="20"/>
        </w:rPr>
      </w:pPr>
    </w:p>
    <w:p w14:paraId="5045E37C" w14:textId="77777777" w:rsidR="00434D4E" w:rsidRDefault="00434D4E">
      <w:pPr>
        <w:pStyle w:val="BodyText"/>
        <w:rPr>
          <w:sz w:val="20"/>
        </w:rPr>
      </w:pPr>
    </w:p>
    <w:p w14:paraId="2434E523" w14:textId="77777777" w:rsidR="00434D4E" w:rsidRDefault="00434D4E">
      <w:pPr>
        <w:pStyle w:val="BodyText"/>
        <w:rPr>
          <w:sz w:val="20"/>
        </w:rPr>
      </w:pPr>
    </w:p>
    <w:p w14:paraId="1C47486F" w14:textId="77777777" w:rsidR="00434D4E" w:rsidRDefault="00434D4E">
      <w:pPr>
        <w:pStyle w:val="BodyText"/>
        <w:rPr>
          <w:sz w:val="20"/>
        </w:rPr>
      </w:pPr>
    </w:p>
    <w:p w14:paraId="75B28032" w14:textId="77777777" w:rsidR="00434D4E" w:rsidRDefault="00434D4E">
      <w:pPr>
        <w:pStyle w:val="BodyText"/>
        <w:rPr>
          <w:sz w:val="20"/>
        </w:rPr>
      </w:pPr>
    </w:p>
    <w:p w14:paraId="5BECEF01" w14:textId="77777777" w:rsidR="00434D4E" w:rsidRDefault="00434D4E">
      <w:pPr>
        <w:pStyle w:val="BodyText"/>
        <w:rPr>
          <w:sz w:val="20"/>
        </w:rPr>
      </w:pPr>
    </w:p>
    <w:p w14:paraId="2B99E87C" w14:textId="77777777" w:rsidR="00434D4E" w:rsidRDefault="00434D4E">
      <w:pPr>
        <w:pStyle w:val="BodyText"/>
        <w:rPr>
          <w:sz w:val="20"/>
        </w:rPr>
      </w:pPr>
    </w:p>
    <w:p w14:paraId="4A789ED5" w14:textId="77777777" w:rsidR="00434D4E" w:rsidRDefault="00434D4E">
      <w:pPr>
        <w:pStyle w:val="BodyText"/>
        <w:rPr>
          <w:sz w:val="20"/>
        </w:rPr>
      </w:pPr>
    </w:p>
    <w:p w14:paraId="10723DA7" w14:textId="77777777" w:rsidR="00434D4E" w:rsidRDefault="00434D4E">
      <w:pPr>
        <w:pStyle w:val="BodyText"/>
        <w:rPr>
          <w:sz w:val="20"/>
        </w:rPr>
      </w:pPr>
    </w:p>
    <w:p w14:paraId="09B3F534" w14:textId="77777777" w:rsidR="00434D4E" w:rsidRDefault="00434D4E">
      <w:pPr>
        <w:pStyle w:val="BodyText"/>
        <w:rPr>
          <w:sz w:val="20"/>
        </w:rPr>
      </w:pPr>
    </w:p>
    <w:p w14:paraId="57D294F2" w14:textId="77777777" w:rsidR="00434D4E" w:rsidRDefault="00434D4E">
      <w:pPr>
        <w:pStyle w:val="BodyText"/>
        <w:rPr>
          <w:sz w:val="20"/>
        </w:rPr>
      </w:pPr>
    </w:p>
    <w:p w14:paraId="44A8E593" w14:textId="77777777" w:rsidR="00434D4E" w:rsidRDefault="00434D4E">
      <w:pPr>
        <w:pStyle w:val="BodyText"/>
        <w:rPr>
          <w:sz w:val="20"/>
        </w:rPr>
      </w:pPr>
    </w:p>
    <w:p w14:paraId="1E7C1431" w14:textId="77777777" w:rsidR="00434D4E" w:rsidRDefault="00434D4E">
      <w:pPr>
        <w:pStyle w:val="BodyText"/>
        <w:rPr>
          <w:sz w:val="20"/>
        </w:rPr>
      </w:pPr>
    </w:p>
    <w:p w14:paraId="191F62D6" w14:textId="77777777" w:rsidR="00434D4E" w:rsidRDefault="00434D4E">
      <w:pPr>
        <w:pStyle w:val="BodyText"/>
        <w:rPr>
          <w:sz w:val="20"/>
        </w:rPr>
      </w:pPr>
    </w:p>
    <w:p w14:paraId="641F66B5" w14:textId="77777777" w:rsidR="00434D4E" w:rsidRDefault="00434D4E">
      <w:pPr>
        <w:pStyle w:val="BodyText"/>
        <w:rPr>
          <w:sz w:val="20"/>
        </w:rPr>
      </w:pPr>
    </w:p>
    <w:p w14:paraId="23B42C16" w14:textId="77777777" w:rsidR="00434D4E" w:rsidRDefault="00434D4E">
      <w:pPr>
        <w:pStyle w:val="BodyText"/>
        <w:rPr>
          <w:sz w:val="20"/>
        </w:rPr>
      </w:pPr>
    </w:p>
    <w:p w14:paraId="520C04E8" w14:textId="77777777" w:rsidR="00434D4E" w:rsidRDefault="00434D4E">
      <w:pPr>
        <w:pStyle w:val="BodyText"/>
        <w:spacing w:before="9"/>
        <w:rPr>
          <w:sz w:val="28"/>
        </w:rPr>
      </w:pPr>
    </w:p>
    <w:p w14:paraId="32252BF9" w14:textId="77777777" w:rsidR="00434D4E" w:rsidRDefault="002E7824">
      <w:pPr>
        <w:pStyle w:val="Heading2"/>
        <w:spacing w:before="0"/>
        <w:ind w:right="119"/>
      </w:pPr>
      <w:r>
        <w:t>14</w:t>
      </w:r>
    </w:p>
    <w:p w14:paraId="5714B451" w14:textId="77777777" w:rsidR="00434D4E" w:rsidRDefault="00434D4E">
      <w:pPr>
        <w:sectPr w:rsidR="00434D4E">
          <w:pgSz w:w="17040" w:h="11910" w:orient="landscape"/>
          <w:pgMar w:top="860" w:right="600" w:bottom="0" w:left="980" w:header="720" w:footer="720" w:gutter="0"/>
          <w:cols w:space="720"/>
        </w:sectPr>
      </w:pPr>
    </w:p>
    <w:p w14:paraId="50565E7E"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4DEAA6D" w14:textId="77777777">
        <w:trPr>
          <w:trHeight w:val="296"/>
        </w:trPr>
        <w:tc>
          <w:tcPr>
            <w:tcW w:w="4615" w:type="dxa"/>
            <w:shd w:val="clear" w:color="auto" w:fill="EDEDED"/>
          </w:tcPr>
          <w:p w14:paraId="1C73E42A" w14:textId="77777777" w:rsidR="00434D4E" w:rsidRDefault="00434D4E">
            <w:pPr>
              <w:pStyle w:val="TableParagraph"/>
              <w:rPr>
                <w:rFonts w:ascii="Times New Roman"/>
                <w:sz w:val="20"/>
              </w:rPr>
            </w:pPr>
          </w:p>
        </w:tc>
        <w:tc>
          <w:tcPr>
            <w:tcW w:w="4615" w:type="dxa"/>
            <w:shd w:val="clear" w:color="auto" w:fill="EDEDED"/>
          </w:tcPr>
          <w:p w14:paraId="2504D150"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219E022C" w14:textId="77777777">
        <w:trPr>
          <w:trHeight w:val="345"/>
        </w:trPr>
        <w:tc>
          <w:tcPr>
            <w:tcW w:w="4615" w:type="dxa"/>
            <w:shd w:val="clear" w:color="auto" w:fill="EDEDED"/>
          </w:tcPr>
          <w:p w14:paraId="2D3CF290" w14:textId="77777777" w:rsidR="00434D4E" w:rsidRDefault="002E7824">
            <w:pPr>
              <w:pStyle w:val="TableParagraph"/>
              <w:spacing w:before="58"/>
              <w:ind w:left="157"/>
              <w:rPr>
                <w:sz w:val="19"/>
                <w:szCs w:val="19"/>
              </w:rPr>
            </w:pPr>
            <w:r w:rsidRPr="18A947CB">
              <w:rPr>
                <w:color w:val="333333"/>
                <w:w w:val="105"/>
                <w:sz w:val="19"/>
                <w:szCs w:val="19"/>
              </w:rPr>
              <w:t>New article</w:t>
            </w:r>
          </w:p>
        </w:tc>
        <w:tc>
          <w:tcPr>
            <w:tcW w:w="4615" w:type="dxa"/>
          </w:tcPr>
          <w:p w14:paraId="1632456C" w14:textId="77777777" w:rsidR="00434D4E" w:rsidRDefault="00434D4E">
            <w:pPr>
              <w:pStyle w:val="TableParagraph"/>
              <w:rPr>
                <w:rFonts w:ascii="Times New Roman"/>
                <w:sz w:val="20"/>
              </w:rPr>
            </w:pPr>
          </w:p>
        </w:tc>
      </w:tr>
    </w:tbl>
    <w:p w14:paraId="45C625D4" w14:textId="77777777" w:rsidR="00434D4E" w:rsidRDefault="00434D4E">
      <w:pPr>
        <w:pStyle w:val="BodyText"/>
        <w:rPr>
          <w:sz w:val="26"/>
        </w:rPr>
      </w:pPr>
    </w:p>
    <w:p w14:paraId="5DA619AB" w14:textId="77777777" w:rsidR="00434D4E" w:rsidRDefault="00434D4E">
      <w:pPr>
        <w:pStyle w:val="BodyText"/>
        <w:spacing w:before="5"/>
        <w:rPr>
          <w:sz w:val="34"/>
        </w:rPr>
      </w:pPr>
    </w:p>
    <w:p w14:paraId="4833A54A" w14:textId="77777777" w:rsidR="00434D4E" w:rsidRDefault="002E7824">
      <w:pPr>
        <w:pStyle w:val="BodyText"/>
        <w:ind w:left="115"/>
      </w:pPr>
      <w:r>
        <w:rPr>
          <w:color w:val="333333"/>
        </w:rPr>
        <w:t>Please upload figures or tables if necessary</w:t>
      </w:r>
    </w:p>
    <w:p w14:paraId="0058DE81" w14:textId="77777777" w:rsidR="00434D4E" w:rsidRDefault="002E7824">
      <w:pPr>
        <w:spacing w:before="95"/>
        <w:ind w:left="265"/>
        <w:rPr>
          <w:sz w:val="16"/>
          <w:szCs w:val="16"/>
        </w:rPr>
      </w:pPr>
      <w:r w:rsidRPr="18A947CB">
        <w:rPr>
          <w:color w:val="A5A5A5"/>
          <w:w w:val="105"/>
          <w:sz w:val="16"/>
          <w:szCs w:val="16"/>
        </w:rPr>
        <w:t>The maximum file size is 1 MB</w:t>
      </w:r>
    </w:p>
    <w:p w14:paraId="6C5CAD70" w14:textId="77777777" w:rsidR="00434D4E" w:rsidRDefault="00434D4E">
      <w:pPr>
        <w:pStyle w:val="BodyText"/>
        <w:rPr>
          <w:sz w:val="20"/>
        </w:rPr>
      </w:pPr>
    </w:p>
    <w:p w14:paraId="3A7692D5" w14:textId="77777777" w:rsidR="00434D4E" w:rsidRDefault="00434D4E">
      <w:pPr>
        <w:pStyle w:val="BodyText"/>
        <w:rPr>
          <w:sz w:val="20"/>
        </w:rPr>
      </w:pPr>
    </w:p>
    <w:p w14:paraId="71EBC1E1" w14:textId="11D807AE" w:rsidR="00434D4E" w:rsidRDefault="002E7824">
      <w:pPr>
        <w:pStyle w:val="Heading1"/>
      </w:pPr>
      <w:r>
        <w:rPr>
          <w:noProof/>
        </w:rPr>
        <mc:AlternateContent>
          <mc:Choice Requires="wps">
            <w:drawing>
              <wp:anchor distT="0" distB="0" distL="0" distR="0" simplePos="0" relativeHeight="251658260" behindDoc="1" locked="0" layoutInCell="1" allowOverlap="1" wp14:anchorId="4CDE6016" wp14:editId="47869A3E">
                <wp:simplePos x="0" y="0"/>
                <wp:positionH relativeFrom="page">
                  <wp:posOffset>695325</wp:posOffset>
                </wp:positionH>
                <wp:positionV relativeFrom="paragraph">
                  <wp:posOffset>337185</wp:posOffset>
                </wp:positionV>
                <wp:extent cx="6169660" cy="19050"/>
                <wp:effectExtent l="0" t="0" r="0" b="0"/>
                <wp:wrapTopAndBottom/>
                <wp:docPr id="26" name="Rectangle 2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EAACE2" id="Rectangle 26" o:spid="_x0000_s1026" style="position:absolute;margin-left:54.75pt;margin-top:26.55pt;width:485.8pt;height:1.5pt;z-index:-25165822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 CHAPTER 1 - General</w:t>
      </w:r>
      <w:r>
        <w:rPr>
          <w:color w:val="004E98"/>
          <w:spacing w:val="57"/>
        </w:rPr>
        <w:t xml:space="preserve"> </w:t>
      </w:r>
      <w:r>
        <w:rPr>
          <w:color w:val="004E98"/>
        </w:rPr>
        <w:t>Requirements</w:t>
      </w:r>
    </w:p>
    <w:p w14:paraId="7C79C008" w14:textId="77777777" w:rsidR="00434D4E" w:rsidRDefault="00434D4E">
      <w:pPr>
        <w:pStyle w:val="BodyText"/>
        <w:spacing w:before="10"/>
        <w:rPr>
          <w:sz w:val="31"/>
        </w:rPr>
      </w:pPr>
    </w:p>
    <w:p w14:paraId="65C8F74D" w14:textId="77777777" w:rsidR="00434D4E" w:rsidRDefault="002E7824">
      <w:pPr>
        <w:pStyle w:val="BodyText"/>
        <w:ind w:left="115"/>
        <w:rPr>
          <w:b/>
        </w:rPr>
      </w:pPr>
      <w:r>
        <w:rPr>
          <w:b/>
          <w:color w:val="333333"/>
        </w:rPr>
        <w:t>General requirements for type A power-generating modules</w:t>
      </w:r>
    </w:p>
    <w:p w14:paraId="69C443AD" w14:textId="77777777" w:rsidR="00434D4E" w:rsidRDefault="00434D4E">
      <w:pPr>
        <w:pStyle w:val="BodyText"/>
        <w:rPr>
          <w:b/>
          <w:sz w:val="20"/>
        </w:rPr>
      </w:pPr>
    </w:p>
    <w:p w14:paraId="2965239C" w14:textId="77777777" w:rsidR="00434D4E" w:rsidRDefault="00434D4E">
      <w:pPr>
        <w:pStyle w:val="BodyText"/>
        <w:rPr>
          <w:b/>
          <w:sz w:val="20"/>
        </w:rPr>
      </w:pPr>
    </w:p>
    <w:p w14:paraId="2813D065" w14:textId="77777777" w:rsidR="00434D4E" w:rsidRDefault="00434D4E">
      <w:pPr>
        <w:pStyle w:val="BodyText"/>
        <w:rPr>
          <w:b/>
          <w:sz w:val="20"/>
        </w:rPr>
      </w:pPr>
    </w:p>
    <w:p w14:paraId="1B2E796D" w14:textId="77777777" w:rsidR="00434D4E" w:rsidRDefault="00434D4E">
      <w:pPr>
        <w:pStyle w:val="BodyText"/>
        <w:rPr>
          <w:b/>
          <w:sz w:val="20"/>
        </w:rPr>
      </w:pPr>
    </w:p>
    <w:p w14:paraId="60F5100E" w14:textId="77777777" w:rsidR="00434D4E" w:rsidRDefault="00434D4E">
      <w:pPr>
        <w:pStyle w:val="BodyText"/>
        <w:rPr>
          <w:b/>
          <w:sz w:val="20"/>
        </w:rPr>
      </w:pPr>
    </w:p>
    <w:p w14:paraId="3475D189" w14:textId="77777777" w:rsidR="00434D4E" w:rsidRDefault="00434D4E">
      <w:pPr>
        <w:pStyle w:val="BodyText"/>
        <w:rPr>
          <w:b/>
          <w:sz w:val="20"/>
        </w:rPr>
      </w:pPr>
    </w:p>
    <w:p w14:paraId="26F4568E" w14:textId="77777777" w:rsidR="00434D4E" w:rsidRDefault="00434D4E">
      <w:pPr>
        <w:pStyle w:val="BodyText"/>
        <w:rPr>
          <w:b/>
          <w:sz w:val="20"/>
        </w:rPr>
      </w:pPr>
    </w:p>
    <w:p w14:paraId="06A93AA4" w14:textId="77777777" w:rsidR="00434D4E" w:rsidRDefault="00434D4E">
      <w:pPr>
        <w:pStyle w:val="BodyText"/>
        <w:rPr>
          <w:b/>
          <w:sz w:val="20"/>
        </w:rPr>
      </w:pPr>
    </w:p>
    <w:p w14:paraId="253B49C5" w14:textId="77777777" w:rsidR="00434D4E" w:rsidRDefault="00434D4E">
      <w:pPr>
        <w:pStyle w:val="BodyText"/>
        <w:rPr>
          <w:b/>
          <w:sz w:val="20"/>
        </w:rPr>
      </w:pPr>
    </w:p>
    <w:p w14:paraId="6E89DA23" w14:textId="77777777" w:rsidR="00434D4E" w:rsidRDefault="00434D4E">
      <w:pPr>
        <w:pStyle w:val="BodyText"/>
        <w:rPr>
          <w:b/>
          <w:sz w:val="20"/>
        </w:rPr>
      </w:pPr>
    </w:p>
    <w:p w14:paraId="39826D2C" w14:textId="77777777" w:rsidR="00434D4E" w:rsidRDefault="00434D4E">
      <w:pPr>
        <w:pStyle w:val="BodyText"/>
        <w:rPr>
          <w:b/>
          <w:sz w:val="20"/>
        </w:rPr>
      </w:pPr>
    </w:p>
    <w:p w14:paraId="5BA2FF95" w14:textId="77777777" w:rsidR="00434D4E" w:rsidRDefault="00434D4E">
      <w:pPr>
        <w:pStyle w:val="BodyText"/>
        <w:rPr>
          <w:b/>
          <w:sz w:val="20"/>
        </w:rPr>
      </w:pPr>
    </w:p>
    <w:p w14:paraId="1733E5BA" w14:textId="77777777" w:rsidR="00434D4E" w:rsidRDefault="00434D4E">
      <w:pPr>
        <w:pStyle w:val="BodyText"/>
        <w:rPr>
          <w:b/>
          <w:sz w:val="20"/>
        </w:rPr>
      </w:pPr>
    </w:p>
    <w:p w14:paraId="3D00C7F1" w14:textId="77777777" w:rsidR="00434D4E" w:rsidRDefault="00434D4E">
      <w:pPr>
        <w:pStyle w:val="BodyText"/>
        <w:rPr>
          <w:b/>
          <w:sz w:val="20"/>
        </w:rPr>
      </w:pPr>
    </w:p>
    <w:p w14:paraId="62034B4E" w14:textId="77777777" w:rsidR="00434D4E" w:rsidRDefault="00434D4E">
      <w:pPr>
        <w:pStyle w:val="BodyText"/>
        <w:rPr>
          <w:b/>
          <w:sz w:val="20"/>
        </w:rPr>
      </w:pPr>
    </w:p>
    <w:p w14:paraId="336CD89C" w14:textId="77777777" w:rsidR="00434D4E" w:rsidRDefault="00434D4E">
      <w:pPr>
        <w:pStyle w:val="BodyText"/>
        <w:rPr>
          <w:b/>
          <w:sz w:val="20"/>
        </w:rPr>
      </w:pPr>
    </w:p>
    <w:p w14:paraId="71BEBA60" w14:textId="77777777" w:rsidR="00434D4E" w:rsidRDefault="00434D4E">
      <w:pPr>
        <w:pStyle w:val="BodyText"/>
        <w:rPr>
          <w:b/>
          <w:sz w:val="20"/>
        </w:rPr>
      </w:pPr>
    </w:p>
    <w:p w14:paraId="3D00EFAF" w14:textId="77777777" w:rsidR="00434D4E" w:rsidRDefault="00434D4E">
      <w:pPr>
        <w:pStyle w:val="BodyText"/>
        <w:rPr>
          <w:b/>
          <w:sz w:val="20"/>
        </w:rPr>
      </w:pPr>
    </w:p>
    <w:p w14:paraId="67F7DB52" w14:textId="77777777" w:rsidR="00434D4E" w:rsidRDefault="00434D4E">
      <w:pPr>
        <w:pStyle w:val="BodyText"/>
        <w:rPr>
          <w:b/>
          <w:sz w:val="20"/>
        </w:rPr>
      </w:pPr>
    </w:p>
    <w:p w14:paraId="2AA5D552" w14:textId="77777777" w:rsidR="00434D4E" w:rsidRDefault="00434D4E">
      <w:pPr>
        <w:pStyle w:val="BodyText"/>
        <w:rPr>
          <w:b/>
          <w:sz w:val="20"/>
        </w:rPr>
      </w:pPr>
    </w:p>
    <w:p w14:paraId="36F58048" w14:textId="77777777" w:rsidR="00434D4E" w:rsidRDefault="00434D4E">
      <w:pPr>
        <w:pStyle w:val="BodyText"/>
        <w:rPr>
          <w:b/>
          <w:sz w:val="20"/>
        </w:rPr>
      </w:pPr>
    </w:p>
    <w:p w14:paraId="03472DAA" w14:textId="77777777" w:rsidR="00434D4E" w:rsidRDefault="00434D4E">
      <w:pPr>
        <w:pStyle w:val="BodyText"/>
        <w:rPr>
          <w:b/>
          <w:sz w:val="20"/>
        </w:rPr>
      </w:pPr>
    </w:p>
    <w:p w14:paraId="5CAF8EA0" w14:textId="77777777" w:rsidR="00434D4E" w:rsidRDefault="00434D4E">
      <w:pPr>
        <w:pStyle w:val="BodyText"/>
        <w:rPr>
          <w:b/>
          <w:sz w:val="20"/>
        </w:rPr>
      </w:pPr>
    </w:p>
    <w:p w14:paraId="55FF6EFC" w14:textId="77777777" w:rsidR="00434D4E" w:rsidRDefault="00434D4E">
      <w:pPr>
        <w:pStyle w:val="BodyText"/>
        <w:rPr>
          <w:b/>
          <w:sz w:val="20"/>
        </w:rPr>
      </w:pPr>
    </w:p>
    <w:p w14:paraId="4351A8BE" w14:textId="77777777" w:rsidR="00434D4E" w:rsidRDefault="00434D4E">
      <w:pPr>
        <w:pStyle w:val="BodyText"/>
        <w:rPr>
          <w:b/>
          <w:sz w:val="20"/>
        </w:rPr>
      </w:pPr>
    </w:p>
    <w:p w14:paraId="2EC349C8" w14:textId="77777777" w:rsidR="00434D4E" w:rsidRDefault="00434D4E">
      <w:pPr>
        <w:pStyle w:val="BodyText"/>
        <w:rPr>
          <w:b/>
          <w:sz w:val="20"/>
        </w:rPr>
      </w:pPr>
    </w:p>
    <w:p w14:paraId="14F23F72" w14:textId="77777777" w:rsidR="00434D4E" w:rsidRDefault="00434D4E">
      <w:pPr>
        <w:pStyle w:val="BodyText"/>
        <w:rPr>
          <w:b/>
          <w:sz w:val="20"/>
        </w:rPr>
      </w:pPr>
    </w:p>
    <w:p w14:paraId="2C78BE53" w14:textId="77777777" w:rsidR="00434D4E" w:rsidRDefault="00434D4E">
      <w:pPr>
        <w:pStyle w:val="BodyText"/>
        <w:rPr>
          <w:b/>
          <w:sz w:val="20"/>
        </w:rPr>
      </w:pPr>
    </w:p>
    <w:p w14:paraId="2F2A3BB0" w14:textId="77777777" w:rsidR="00434D4E" w:rsidRDefault="00434D4E">
      <w:pPr>
        <w:pStyle w:val="BodyText"/>
        <w:rPr>
          <w:b/>
          <w:sz w:val="20"/>
        </w:rPr>
      </w:pPr>
    </w:p>
    <w:p w14:paraId="024097FF" w14:textId="77777777" w:rsidR="00434D4E" w:rsidRDefault="00434D4E">
      <w:pPr>
        <w:pStyle w:val="BodyText"/>
        <w:rPr>
          <w:b/>
          <w:sz w:val="20"/>
        </w:rPr>
      </w:pPr>
    </w:p>
    <w:p w14:paraId="0313C8F0" w14:textId="77777777" w:rsidR="00434D4E" w:rsidRDefault="00434D4E">
      <w:pPr>
        <w:pStyle w:val="BodyText"/>
        <w:rPr>
          <w:b/>
          <w:sz w:val="20"/>
        </w:rPr>
      </w:pPr>
    </w:p>
    <w:p w14:paraId="2910549E" w14:textId="77777777" w:rsidR="00434D4E" w:rsidRDefault="00434D4E">
      <w:pPr>
        <w:pStyle w:val="BodyText"/>
        <w:rPr>
          <w:b/>
          <w:sz w:val="20"/>
        </w:rPr>
      </w:pPr>
    </w:p>
    <w:p w14:paraId="728AE910" w14:textId="77777777" w:rsidR="00434D4E" w:rsidRDefault="00434D4E">
      <w:pPr>
        <w:pStyle w:val="BodyText"/>
        <w:rPr>
          <w:b/>
          <w:sz w:val="20"/>
        </w:rPr>
      </w:pPr>
    </w:p>
    <w:p w14:paraId="561C01CC" w14:textId="77777777" w:rsidR="00434D4E" w:rsidRDefault="00434D4E">
      <w:pPr>
        <w:pStyle w:val="BodyText"/>
        <w:rPr>
          <w:b/>
          <w:sz w:val="20"/>
        </w:rPr>
      </w:pPr>
    </w:p>
    <w:p w14:paraId="0B7DDA09" w14:textId="77777777" w:rsidR="00434D4E" w:rsidRDefault="00434D4E">
      <w:pPr>
        <w:pStyle w:val="BodyText"/>
        <w:rPr>
          <w:b/>
          <w:sz w:val="20"/>
        </w:rPr>
      </w:pPr>
    </w:p>
    <w:p w14:paraId="76224676" w14:textId="77777777" w:rsidR="00434D4E" w:rsidRDefault="00434D4E">
      <w:pPr>
        <w:pStyle w:val="BodyText"/>
        <w:rPr>
          <w:b/>
          <w:sz w:val="20"/>
        </w:rPr>
      </w:pPr>
    </w:p>
    <w:p w14:paraId="1BF609BE" w14:textId="77777777" w:rsidR="00434D4E" w:rsidRDefault="00434D4E">
      <w:pPr>
        <w:pStyle w:val="BodyText"/>
        <w:rPr>
          <w:b/>
          <w:sz w:val="20"/>
        </w:rPr>
      </w:pPr>
    </w:p>
    <w:p w14:paraId="48E06EA7" w14:textId="77777777" w:rsidR="00434D4E" w:rsidRDefault="00434D4E">
      <w:pPr>
        <w:pStyle w:val="BodyText"/>
        <w:rPr>
          <w:b/>
          <w:sz w:val="20"/>
        </w:rPr>
      </w:pPr>
    </w:p>
    <w:p w14:paraId="6501D216" w14:textId="77777777" w:rsidR="00434D4E" w:rsidRDefault="00434D4E">
      <w:pPr>
        <w:pStyle w:val="BodyText"/>
        <w:rPr>
          <w:b/>
          <w:sz w:val="20"/>
        </w:rPr>
      </w:pPr>
    </w:p>
    <w:p w14:paraId="11E57288" w14:textId="77777777" w:rsidR="00434D4E" w:rsidRDefault="00434D4E">
      <w:pPr>
        <w:pStyle w:val="BodyText"/>
        <w:rPr>
          <w:b/>
          <w:sz w:val="20"/>
        </w:rPr>
      </w:pPr>
    </w:p>
    <w:p w14:paraId="2A678B66" w14:textId="77777777" w:rsidR="00434D4E" w:rsidRDefault="00434D4E">
      <w:pPr>
        <w:pStyle w:val="BodyText"/>
        <w:rPr>
          <w:b/>
          <w:sz w:val="20"/>
        </w:rPr>
      </w:pPr>
    </w:p>
    <w:p w14:paraId="615B802D" w14:textId="77777777" w:rsidR="00434D4E" w:rsidRDefault="00434D4E">
      <w:pPr>
        <w:pStyle w:val="BodyText"/>
        <w:rPr>
          <w:b/>
          <w:sz w:val="20"/>
        </w:rPr>
      </w:pPr>
    </w:p>
    <w:p w14:paraId="0E511A10" w14:textId="77777777" w:rsidR="00434D4E" w:rsidRDefault="00434D4E">
      <w:pPr>
        <w:pStyle w:val="BodyText"/>
        <w:rPr>
          <w:b/>
          <w:sz w:val="20"/>
        </w:rPr>
      </w:pPr>
    </w:p>
    <w:p w14:paraId="586197E0" w14:textId="77777777" w:rsidR="00434D4E" w:rsidRDefault="00434D4E">
      <w:pPr>
        <w:pStyle w:val="BodyText"/>
        <w:rPr>
          <w:b/>
          <w:sz w:val="20"/>
        </w:rPr>
      </w:pPr>
    </w:p>
    <w:p w14:paraId="330C51D4" w14:textId="77777777" w:rsidR="00434D4E" w:rsidRDefault="00434D4E">
      <w:pPr>
        <w:pStyle w:val="BodyText"/>
        <w:rPr>
          <w:b/>
          <w:sz w:val="20"/>
        </w:rPr>
      </w:pPr>
    </w:p>
    <w:p w14:paraId="7AAC099B" w14:textId="77777777" w:rsidR="00434D4E" w:rsidRDefault="00434D4E">
      <w:pPr>
        <w:pStyle w:val="BodyText"/>
        <w:rPr>
          <w:b/>
          <w:sz w:val="20"/>
        </w:rPr>
      </w:pPr>
    </w:p>
    <w:p w14:paraId="34F9661C" w14:textId="77777777" w:rsidR="00434D4E" w:rsidRDefault="00434D4E">
      <w:pPr>
        <w:pStyle w:val="BodyText"/>
        <w:spacing w:before="5"/>
        <w:rPr>
          <w:b/>
          <w:sz w:val="22"/>
        </w:rPr>
      </w:pPr>
    </w:p>
    <w:p w14:paraId="5ECF221A" w14:textId="77777777" w:rsidR="00434D4E" w:rsidRDefault="002E7824">
      <w:pPr>
        <w:pStyle w:val="Heading2"/>
      </w:pPr>
      <w:r>
        <w:t>15</w:t>
      </w:r>
    </w:p>
    <w:p w14:paraId="4B5C28CB" w14:textId="77777777" w:rsidR="00434D4E" w:rsidRDefault="00434D4E">
      <w:pPr>
        <w:sectPr w:rsidR="00434D4E">
          <w:pgSz w:w="11910" w:h="16840"/>
          <w:pgMar w:top="860" w:right="620" w:bottom="0" w:left="980" w:header="720" w:footer="720" w:gutter="0"/>
          <w:cols w:space="720"/>
        </w:sectPr>
      </w:pPr>
    </w:p>
    <w:p w14:paraId="2995DC6C" w14:textId="77777777" w:rsidR="00434D4E" w:rsidRDefault="002E7824" w:rsidP="7E2971A9">
      <w:pPr>
        <w:pStyle w:val="BodyText"/>
        <w:spacing w:before="104" w:line="304" w:lineRule="auto"/>
        <w:ind w:left="115" w:right="5651"/>
        <w:rPr>
          <w:color w:val="333333"/>
          <w:sz w:val="18"/>
          <w:szCs w:val="18"/>
        </w:rPr>
      </w:pPr>
      <w:r w:rsidRPr="7E2971A9">
        <w:rPr>
          <w:color w:val="333333"/>
          <w:sz w:val="18"/>
          <w:szCs w:val="18"/>
        </w:rPr>
        <w:lastRenderedPageBreak/>
        <w:t>Please write your comments on the ACER draft amendments and your alternative text proposals, if any,   in the table below</w:t>
      </w:r>
    </w:p>
    <w:p w14:paraId="7535EB8E" w14:textId="77777777" w:rsidR="00434D4E" w:rsidRDefault="002E7824" w:rsidP="7E2971A9">
      <w:pPr>
        <w:spacing w:before="27" w:after="22"/>
        <w:ind w:left="265"/>
        <w:rPr>
          <w:sz w:val="18"/>
          <w:szCs w:val="18"/>
        </w:rPr>
      </w:pPr>
      <w:r w:rsidRPr="7E2971A9">
        <w:rPr>
          <w:color w:val="A5A5A5"/>
          <w:w w:val="105"/>
          <w:sz w:val="18"/>
          <w:szCs w:val="18"/>
        </w:rPr>
        <w:t>Includes new paragraphs</w:t>
      </w: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250"/>
        <w:gridCol w:w="6976"/>
        <w:gridCol w:w="4613"/>
      </w:tblGrid>
      <w:tr w:rsidR="00434D4E" w14:paraId="7EC4EAAD" w14:textId="77777777" w:rsidTr="1D45E349">
        <w:trPr>
          <w:trHeight w:val="592"/>
        </w:trPr>
        <w:tc>
          <w:tcPr>
            <w:tcW w:w="2250" w:type="dxa"/>
            <w:shd w:val="clear" w:color="auto" w:fill="EDEDED"/>
          </w:tcPr>
          <w:p w14:paraId="309A9C00" w14:textId="77777777" w:rsidR="00434D4E" w:rsidRDefault="00434D4E" w:rsidP="7E2971A9">
            <w:pPr>
              <w:pStyle w:val="TableParagraph"/>
              <w:rPr>
                <w:sz w:val="18"/>
                <w:szCs w:val="18"/>
              </w:rPr>
            </w:pPr>
          </w:p>
        </w:tc>
        <w:tc>
          <w:tcPr>
            <w:tcW w:w="6976" w:type="dxa"/>
            <w:shd w:val="clear" w:color="auto" w:fill="EDEDED"/>
          </w:tcPr>
          <w:p w14:paraId="365F77C1" w14:textId="41D82FDD" w:rsidR="00434D4E" w:rsidRPr="0076375C" w:rsidRDefault="00480F56" w:rsidP="7E2971A9">
            <w:pPr>
              <w:pStyle w:val="TableParagraph"/>
              <w:spacing w:before="181"/>
              <w:ind w:left="519"/>
              <w:rPr>
                <w:sz w:val="18"/>
                <w:szCs w:val="18"/>
                <w:highlight w:val="yellow"/>
              </w:rPr>
            </w:pPr>
            <w:r w:rsidRPr="00502161">
              <w:rPr>
                <w:b/>
                <w:bCs/>
                <w:color w:val="333333"/>
                <w:w w:val="105"/>
                <w:sz w:val="18"/>
                <w:szCs w:val="18"/>
              </w:rPr>
              <w:t>Alternative text amendment proposal</w:t>
            </w:r>
          </w:p>
        </w:tc>
        <w:tc>
          <w:tcPr>
            <w:tcW w:w="4613" w:type="dxa"/>
            <w:shd w:val="clear" w:color="auto" w:fill="EDEDED"/>
          </w:tcPr>
          <w:p w14:paraId="1F579A3D" w14:textId="6427D29A" w:rsidR="00434D4E" w:rsidRDefault="00480F56" w:rsidP="7E2971A9">
            <w:pPr>
              <w:pStyle w:val="TableParagraph"/>
              <w:spacing w:before="68"/>
              <w:ind w:left="611" w:right="507"/>
              <w:jc w:val="center"/>
              <w:rPr>
                <w:sz w:val="18"/>
                <w:szCs w:val="18"/>
              </w:rPr>
            </w:pPr>
            <w:r w:rsidRPr="7E2971A9">
              <w:rPr>
                <w:color w:val="333333"/>
                <w:w w:val="105"/>
                <w:sz w:val="18"/>
                <w:szCs w:val="18"/>
              </w:rPr>
              <w:t>Comment on the ACER draft amendments</w:t>
            </w:r>
          </w:p>
        </w:tc>
      </w:tr>
      <w:tr w:rsidR="00434D4E" w14:paraId="7356ED63" w14:textId="77777777" w:rsidTr="1D45E349">
        <w:trPr>
          <w:trHeight w:val="345"/>
        </w:trPr>
        <w:tc>
          <w:tcPr>
            <w:tcW w:w="2250" w:type="dxa"/>
            <w:shd w:val="clear" w:color="auto" w:fill="EDEDED"/>
          </w:tcPr>
          <w:p w14:paraId="636BEADA" w14:textId="77777777" w:rsidR="00434D4E" w:rsidRPr="00BB0CD5" w:rsidRDefault="002E7824" w:rsidP="7E2971A9">
            <w:pPr>
              <w:pStyle w:val="TableParagraph"/>
              <w:spacing w:before="57"/>
              <w:ind w:left="157"/>
              <w:rPr>
                <w:rFonts w:asciiTheme="majorHAnsi" w:hAnsiTheme="majorHAnsi"/>
              </w:rPr>
            </w:pPr>
            <w:r w:rsidRPr="00BB0CD5">
              <w:rPr>
                <w:rFonts w:asciiTheme="majorHAnsi" w:hAnsiTheme="majorHAnsi"/>
                <w:color w:val="333333"/>
                <w:w w:val="105"/>
              </w:rPr>
              <w:t>Article 13(1)</w:t>
            </w:r>
          </w:p>
        </w:tc>
        <w:tc>
          <w:tcPr>
            <w:tcW w:w="6976" w:type="dxa"/>
          </w:tcPr>
          <w:p w14:paraId="3E1D9EB6" w14:textId="77777777" w:rsidR="00434D4E" w:rsidRPr="00F27BBD" w:rsidRDefault="00434D4E" w:rsidP="7E2971A9">
            <w:pPr>
              <w:pStyle w:val="TableParagraph"/>
              <w:rPr>
                <w:rFonts w:asciiTheme="majorHAnsi" w:hAnsiTheme="majorHAnsi"/>
              </w:rPr>
            </w:pPr>
          </w:p>
        </w:tc>
        <w:tc>
          <w:tcPr>
            <w:tcW w:w="4613" w:type="dxa"/>
          </w:tcPr>
          <w:p w14:paraId="115E8D14" w14:textId="77777777" w:rsidR="00434D4E" w:rsidRPr="00F27BBD" w:rsidRDefault="00434D4E" w:rsidP="7E2971A9">
            <w:pPr>
              <w:pStyle w:val="TableParagraph"/>
              <w:rPr>
                <w:rFonts w:asciiTheme="majorHAnsi" w:hAnsiTheme="majorHAnsi"/>
              </w:rPr>
            </w:pPr>
          </w:p>
        </w:tc>
      </w:tr>
      <w:tr w:rsidR="00434D4E" w14:paraId="7BB6B8EE" w14:textId="77777777" w:rsidTr="1D45E349">
        <w:trPr>
          <w:trHeight w:val="345"/>
        </w:trPr>
        <w:tc>
          <w:tcPr>
            <w:tcW w:w="2250" w:type="dxa"/>
            <w:shd w:val="clear" w:color="auto" w:fill="EDEDED"/>
          </w:tcPr>
          <w:p w14:paraId="68DDE6D9" w14:textId="77777777" w:rsidR="00434D4E" w:rsidRPr="00BB0CD5" w:rsidRDefault="002E7824" w:rsidP="7E2971A9">
            <w:pPr>
              <w:pStyle w:val="TableParagraph"/>
              <w:spacing w:before="57"/>
              <w:ind w:left="157"/>
              <w:rPr>
                <w:rFonts w:asciiTheme="majorHAnsi" w:hAnsiTheme="majorHAnsi"/>
              </w:rPr>
            </w:pPr>
            <w:r w:rsidRPr="00BB0CD5">
              <w:rPr>
                <w:rFonts w:asciiTheme="majorHAnsi" w:hAnsiTheme="majorHAnsi"/>
                <w:color w:val="333333"/>
                <w:w w:val="105"/>
              </w:rPr>
              <w:t>Article 13(2)</w:t>
            </w:r>
          </w:p>
        </w:tc>
        <w:tc>
          <w:tcPr>
            <w:tcW w:w="6976" w:type="dxa"/>
          </w:tcPr>
          <w:p w14:paraId="0D065CBA" w14:textId="43830C51" w:rsidR="0254B35E" w:rsidRPr="00F27BBD" w:rsidRDefault="0254B35E" w:rsidP="7E2971A9">
            <w:pPr>
              <w:rPr>
                <w:rFonts w:asciiTheme="majorHAnsi" w:hAnsiTheme="majorHAnsi"/>
                <w:color w:val="000000" w:themeColor="text1"/>
              </w:rPr>
            </w:pPr>
          </w:p>
        </w:tc>
        <w:tc>
          <w:tcPr>
            <w:tcW w:w="4613" w:type="dxa"/>
          </w:tcPr>
          <w:p w14:paraId="47AC37FA" w14:textId="6A02F06D" w:rsidR="0254B35E" w:rsidRPr="00F27BBD" w:rsidRDefault="0254B35E" w:rsidP="7E2971A9">
            <w:pPr>
              <w:rPr>
                <w:rFonts w:asciiTheme="majorHAnsi" w:hAnsiTheme="majorHAnsi"/>
                <w:color w:val="000000" w:themeColor="text1"/>
              </w:rPr>
            </w:pPr>
          </w:p>
        </w:tc>
      </w:tr>
      <w:tr w:rsidR="7E2971A9" w14:paraId="37A71659" w14:textId="77777777" w:rsidTr="1D45E349">
        <w:trPr>
          <w:trHeight w:val="345"/>
        </w:trPr>
        <w:tc>
          <w:tcPr>
            <w:tcW w:w="2250" w:type="dxa"/>
            <w:shd w:val="clear" w:color="auto" w:fill="EDEDED"/>
          </w:tcPr>
          <w:p w14:paraId="75AD269A" w14:textId="77777777" w:rsidR="741F376F" w:rsidRPr="00502161" w:rsidRDefault="741F376F" w:rsidP="7E2971A9">
            <w:pPr>
              <w:pStyle w:val="TableParagraph"/>
              <w:spacing w:before="57"/>
              <w:ind w:left="157"/>
              <w:rPr>
                <w:rFonts w:asciiTheme="majorHAnsi" w:hAnsiTheme="majorHAnsi"/>
              </w:rPr>
            </w:pPr>
            <w:r w:rsidRPr="00502161">
              <w:rPr>
                <w:rFonts w:asciiTheme="majorHAnsi" w:hAnsiTheme="majorHAnsi"/>
                <w:color w:val="333333"/>
              </w:rPr>
              <w:t>Article 13(3)</w:t>
            </w:r>
          </w:p>
          <w:p w14:paraId="5CC808F3" w14:textId="7FC15FCC" w:rsidR="7E2971A9" w:rsidRPr="00502161" w:rsidRDefault="7E2971A9" w:rsidP="7E2971A9">
            <w:pPr>
              <w:pStyle w:val="TableParagraph"/>
              <w:rPr>
                <w:rFonts w:asciiTheme="majorHAnsi" w:hAnsiTheme="majorHAnsi"/>
                <w:color w:val="333333"/>
              </w:rPr>
            </w:pPr>
          </w:p>
        </w:tc>
        <w:tc>
          <w:tcPr>
            <w:tcW w:w="6976" w:type="dxa"/>
          </w:tcPr>
          <w:p w14:paraId="2F3FC351" w14:textId="59576459" w:rsidR="66C0E0A5" w:rsidRPr="00F27BBD" w:rsidRDefault="66C0E0A5" w:rsidP="000366C3">
            <w:pPr>
              <w:pStyle w:val="TableParagraph"/>
              <w:rPr>
                <w:rFonts w:asciiTheme="majorHAnsi" w:hAnsiTheme="majorHAnsi"/>
                <w:color w:val="333333"/>
              </w:rPr>
            </w:pPr>
          </w:p>
        </w:tc>
        <w:tc>
          <w:tcPr>
            <w:tcW w:w="4613" w:type="dxa"/>
          </w:tcPr>
          <w:p w14:paraId="5B7FB439" w14:textId="5A285BD2" w:rsidR="50C8A794" w:rsidRPr="00F27BBD" w:rsidRDefault="50C8A794" w:rsidP="7E2971A9">
            <w:pPr>
              <w:rPr>
                <w:rFonts w:asciiTheme="majorHAnsi" w:hAnsiTheme="majorHAnsi"/>
              </w:rPr>
            </w:pPr>
          </w:p>
        </w:tc>
      </w:tr>
      <w:tr w:rsidR="00434D4E" w14:paraId="4F39D090" w14:textId="77777777" w:rsidTr="1D45E349">
        <w:trPr>
          <w:trHeight w:val="345"/>
        </w:trPr>
        <w:tc>
          <w:tcPr>
            <w:tcW w:w="2250" w:type="dxa"/>
            <w:shd w:val="clear" w:color="auto" w:fill="EDEDED"/>
          </w:tcPr>
          <w:p w14:paraId="2BE17BEC" w14:textId="77777777" w:rsidR="00434D4E" w:rsidRPr="00502161" w:rsidRDefault="002E7824" w:rsidP="7E2971A9">
            <w:pPr>
              <w:pStyle w:val="TableParagraph"/>
              <w:spacing w:before="57"/>
              <w:ind w:left="157"/>
              <w:rPr>
                <w:rFonts w:asciiTheme="majorHAnsi" w:hAnsiTheme="majorHAnsi"/>
              </w:rPr>
            </w:pPr>
            <w:r w:rsidRPr="00502161">
              <w:rPr>
                <w:rFonts w:asciiTheme="majorHAnsi" w:hAnsiTheme="majorHAnsi"/>
                <w:color w:val="333333"/>
                <w:w w:val="105"/>
              </w:rPr>
              <w:t>Article 13(3)</w:t>
            </w:r>
          </w:p>
        </w:tc>
        <w:tc>
          <w:tcPr>
            <w:tcW w:w="6976" w:type="dxa"/>
          </w:tcPr>
          <w:p w14:paraId="045BD126" w14:textId="155FE08B" w:rsidR="00434D4E" w:rsidRPr="00F27BBD" w:rsidRDefault="00434D4E" w:rsidP="7E2971A9">
            <w:pPr>
              <w:pStyle w:val="TableParagraph"/>
              <w:rPr>
                <w:rFonts w:asciiTheme="majorHAnsi" w:hAnsiTheme="majorHAnsi"/>
              </w:rPr>
            </w:pPr>
          </w:p>
        </w:tc>
        <w:tc>
          <w:tcPr>
            <w:tcW w:w="4613" w:type="dxa"/>
          </w:tcPr>
          <w:p w14:paraId="51734C10" w14:textId="08B19B1A" w:rsidR="00434D4E" w:rsidRPr="00F27BBD" w:rsidRDefault="00434D4E" w:rsidP="7E2971A9">
            <w:pPr>
              <w:pStyle w:val="TableParagraph"/>
              <w:rPr>
                <w:rFonts w:asciiTheme="majorHAnsi" w:hAnsiTheme="majorHAnsi"/>
              </w:rPr>
            </w:pPr>
          </w:p>
        </w:tc>
      </w:tr>
      <w:tr w:rsidR="00505923" w14:paraId="696793D4" w14:textId="77777777" w:rsidTr="1D45E349">
        <w:trPr>
          <w:trHeight w:val="345"/>
        </w:trPr>
        <w:tc>
          <w:tcPr>
            <w:tcW w:w="2250" w:type="dxa"/>
            <w:shd w:val="clear" w:color="auto" w:fill="EDEDED"/>
          </w:tcPr>
          <w:p w14:paraId="30EAC0F8" w14:textId="77777777" w:rsidR="00505923" w:rsidRPr="00BB0CD5" w:rsidRDefault="00505923" w:rsidP="00505923">
            <w:pPr>
              <w:pStyle w:val="TableParagraph"/>
              <w:spacing w:before="57"/>
              <w:ind w:left="157"/>
              <w:rPr>
                <w:rFonts w:asciiTheme="majorHAnsi" w:hAnsiTheme="majorHAnsi"/>
              </w:rPr>
            </w:pPr>
            <w:r w:rsidRPr="00E976C2">
              <w:rPr>
                <w:rFonts w:asciiTheme="majorHAnsi" w:hAnsiTheme="majorHAnsi"/>
                <w:color w:val="333333"/>
                <w:highlight w:val="yellow"/>
              </w:rPr>
              <w:t>Article 13(3)</w:t>
            </w:r>
          </w:p>
          <w:p w14:paraId="15B76F51" w14:textId="1950A60E" w:rsidR="00505923" w:rsidRPr="00BB0CD5" w:rsidRDefault="00505923" w:rsidP="00505923">
            <w:pPr>
              <w:pStyle w:val="TableParagraph"/>
              <w:rPr>
                <w:rFonts w:asciiTheme="majorHAnsi" w:hAnsiTheme="majorHAnsi"/>
                <w:color w:val="333333"/>
              </w:rPr>
            </w:pPr>
          </w:p>
        </w:tc>
        <w:tc>
          <w:tcPr>
            <w:tcW w:w="6976" w:type="dxa"/>
          </w:tcPr>
          <w:p w14:paraId="50D70ADD" w14:textId="01FAD3D1" w:rsidR="00505923" w:rsidRPr="00F27BBD" w:rsidRDefault="00505923" w:rsidP="00505923">
            <w:pPr>
              <w:spacing w:before="120"/>
              <w:jc w:val="both"/>
              <w:rPr>
                <w:rFonts w:asciiTheme="majorHAnsi" w:hAnsiTheme="majorHAnsi"/>
                <w:color w:val="333333"/>
              </w:rPr>
            </w:pPr>
          </w:p>
        </w:tc>
        <w:tc>
          <w:tcPr>
            <w:tcW w:w="4613" w:type="dxa"/>
          </w:tcPr>
          <w:p w14:paraId="0E1E13D6" w14:textId="240B221C" w:rsidR="00505923" w:rsidRPr="00F34B74" w:rsidRDefault="00505923" w:rsidP="00505923">
            <w:pPr>
              <w:pStyle w:val="TableParagraph"/>
              <w:rPr>
                <w:rFonts w:asciiTheme="majorHAnsi" w:hAnsiTheme="majorHAnsi"/>
                <w:i/>
                <w:iCs/>
                <w:color w:val="FF0000"/>
              </w:rPr>
            </w:pPr>
          </w:p>
        </w:tc>
      </w:tr>
      <w:tr w:rsidR="00505923" w14:paraId="5797FEE1" w14:textId="77777777" w:rsidTr="1D45E349">
        <w:trPr>
          <w:trHeight w:val="345"/>
        </w:trPr>
        <w:tc>
          <w:tcPr>
            <w:tcW w:w="2250" w:type="dxa"/>
            <w:shd w:val="clear" w:color="auto" w:fill="EDEDED"/>
          </w:tcPr>
          <w:p w14:paraId="7BE7199C" w14:textId="77777777" w:rsidR="00505923" w:rsidRPr="00BB0CD5" w:rsidRDefault="00505923" w:rsidP="00505923">
            <w:pPr>
              <w:pStyle w:val="TableParagraph"/>
              <w:spacing w:before="57"/>
              <w:ind w:left="157"/>
              <w:rPr>
                <w:rFonts w:asciiTheme="majorHAnsi" w:hAnsiTheme="majorHAnsi"/>
              </w:rPr>
            </w:pPr>
            <w:r w:rsidRPr="00502161">
              <w:rPr>
                <w:rFonts w:asciiTheme="majorHAnsi" w:hAnsiTheme="majorHAnsi"/>
                <w:color w:val="333333"/>
              </w:rPr>
              <w:t>Article 13(3)</w:t>
            </w:r>
          </w:p>
          <w:p w14:paraId="593771BA" w14:textId="3D31DFFC" w:rsidR="00505923" w:rsidRPr="00BB0CD5" w:rsidRDefault="00505923" w:rsidP="00505923">
            <w:pPr>
              <w:pStyle w:val="TableParagraph"/>
              <w:rPr>
                <w:rFonts w:asciiTheme="majorHAnsi" w:hAnsiTheme="majorHAnsi"/>
                <w:color w:val="333333"/>
              </w:rPr>
            </w:pPr>
          </w:p>
        </w:tc>
        <w:tc>
          <w:tcPr>
            <w:tcW w:w="6976" w:type="dxa"/>
          </w:tcPr>
          <w:p w14:paraId="149B02C8" w14:textId="35553CC2" w:rsidR="00505923" w:rsidRPr="00F27BBD" w:rsidRDefault="00505923" w:rsidP="00505923">
            <w:pPr>
              <w:pStyle w:val="TableParagraph"/>
              <w:rPr>
                <w:rFonts w:asciiTheme="majorHAnsi" w:hAnsiTheme="majorHAnsi"/>
                <w:color w:val="333333"/>
              </w:rPr>
            </w:pPr>
          </w:p>
        </w:tc>
        <w:tc>
          <w:tcPr>
            <w:tcW w:w="4613" w:type="dxa"/>
          </w:tcPr>
          <w:p w14:paraId="0F31F17D" w14:textId="7DA84E6B" w:rsidR="00505923" w:rsidRPr="00F27BBD" w:rsidRDefault="00505923" w:rsidP="00505923">
            <w:pPr>
              <w:pStyle w:val="TableParagraph"/>
              <w:rPr>
                <w:rFonts w:asciiTheme="majorHAnsi" w:hAnsiTheme="majorHAnsi"/>
              </w:rPr>
            </w:pPr>
          </w:p>
        </w:tc>
      </w:tr>
      <w:tr w:rsidR="00505923" w14:paraId="3157304C" w14:textId="77777777" w:rsidTr="1D45E349">
        <w:trPr>
          <w:trHeight w:val="345"/>
        </w:trPr>
        <w:tc>
          <w:tcPr>
            <w:tcW w:w="2250" w:type="dxa"/>
            <w:shd w:val="clear" w:color="auto" w:fill="EDEDED"/>
          </w:tcPr>
          <w:p w14:paraId="7802FA7A" w14:textId="77777777" w:rsidR="00505923" w:rsidRPr="00BB0CD5" w:rsidRDefault="00505923" w:rsidP="00505923">
            <w:pPr>
              <w:pStyle w:val="TableParagraph"/>
              <w:spacing w:before="57"/>
              <w:ind w:left="157"/>
              <w:rPr>
                <w:rFonts w:asciiTheme="majorHAnsi" w:hAnsiTheme="majorHAnsi"/>
              </w:rPr>
            </w:pPr>
            <w:r w:rsidRPr="00BB0CD5">
              <w:rPr>
                <w:rFonts w:asciiTheme="majorHAnsi" w:hAnsiTheme="majorHAnsi"/>
                <w:color w:val="333333"/>
                <w:w w:val="105"/>
              </w:rPr>
              <w:t>Article 13(4)</w:t>
            </w:r>
          </w:p>
        </w:tc>
        <w:tc>
          <w:tcPr>
            <w:tcW w:w="6976" w:type="dxa"/>
          </w:tcPr>
          <w:p w14:paraId="2550162E" w14:textId="77777777" w:rsidR="00505923" w:rsidRPr="00F27BBD" w:rsidRDefault="00505923" w:rsidP="00505923">
            <w:pPr>
              <w:pStyle w:val="TableParagraph"/>
              <w:rPr>
                <w:rFonts w:asciiTheme="majorHAnsi" w:hAnsiTheme="majorHAnsi"/>
              </w:rPr>
            </w:pPr>
          </w:p>
        </w:tc>
        <w:tc>
          <w:tcPr>
            <w:tcW w:w="4613" w:type="dxa"/>
          </w:tcPr>
          <w:p w14:paraId="0C6F9FEE" w14:textId="77777777" w:rsidR="00505923" w:rsidRPr="00F27BBD" w:rsidRDefault="00505923" w:rsidP="00505923">
            <w:pPr>
              <w:pStyle w:val="TableParagraph"/>
              <w:rPr>
                <w:rFonts w:asciiTheme="majorHAnsi" w:hAnsiTheme="majorHAnsi"/>
              </w:rPr>
            </w:pPr>
          </w:p>
        </w:tc>
      </w:tr>
      <w:tr w:rsidR="00505923" w14:paraId="5B88F918" w14:textId="77777777" w:rsidTr="1D45E349">
        <w:trPr>
          <w:trHeight w:val="315"/>
        </w:trPr>
        <w:tc>
          <w:tcPr>
            <w:tcW w:w="2250" w:type="dxa"/>
            <w:shd w:val="clear" w:color="auto" w:fill="EDEDED"/>
          </w:tcPr>
          <w:p w14:paraId="78E4AE58" w14:textId="77777777" w:rsidR="00505923" w:rsidRPr="00BB0CD5" w:rsidRDefault="00505923" w:rsidP="00505923">
            <w:pPr>
              <w:pStyle w:val="TableParagraph"/>
              <w:spacing w:before="57"/>
              <w:ind w:left="157"/>
              <w:rPr>
                <w:rFonts w:asciiTheme="majorHAnsi" w:hAnsiTheme="majorHAnsi"/>
              </w:rPr>
            </w:pPr>
            <w:r w:rsidRPr="00BB0CD5">
              <w:rPr>
                <w:rFonts w:asciiTheme="majorHAnsi" w:hAnsiTheme="majorHAnsi"/>
                <w:color w:val="333333"/>
                <w:w w:val="105"/>
              </w:rPr>
              <w:t>Article 13(5)</w:t>
            </w:r>
          </w:p>
        </w:tc>
        <w:tc>
          <w:tcPr>
            <w:tcW w:w="6976" w:type="dxa"/>
          </w:tcPr>
          <w:p w14:paraId="780164E5" w14:textId="77777777" w:rsidR="00505923" w:rsidRPr="00F27BBD" w:rsidRDefault="00505923" w:rsidP="00505923">
            <w:pPr>
              <w:pStyle w:val="TableParagraph"/>
              <w:rPr>
                <w:rFonts w:asciiTheme="majorHAnsi" w:hAnsiTheme="majorHAnsi"/>
              </w:rPr>
            </w:pPr>
          </w:p>
        </w:tc>
        <w:tc>
          <w:tcPr>
            <w:tcW w:w="4613" w:type="dxa"/>
          </w:tcPr>
          <w:p w14:paraId="68889A01" w14:textId="77777777" w:rsidR="00505923" w:rsidRPr="00F27BBD" w:rsidRDefault="00505923" w:rsidP="00505923">
            <w:pPr>
              <w:pStyle w:val="TableParagraph"/>
              <w:rPr>
                <w:rFonts w:asciiTheme="majorHAnsi" w:hAnsiTheme="majorHAnsi"/>
              </w:rPr>
            </w:pPr>
          </w:p>
        </w:tc>
      </w:tr>
      <w:tr w:rsidR="00505923" w14:paraId="16E25D1A" w14:textId="77777777" w:rsidTr="1D45E349">
        <w:trPr>
          <w:trHeight w:val="345"/>
        </w:trPr>
        <w:tc>
          <w:tcPr>
            <w:tcW w:w="2250" w:type="dxa"/>
            <w:shd w:val="clear" w:color="auto" w:fill="EDEDED"/>
          </w:tcPr>
          <w:p w14:paraId="30C8FAAA" w14:textId="77777777" w:rsidR="00505923" w:rsidRPr="00BB0CD5" w:rsidRDefault="00505923" w:rsidP="00505923">
            <w:pPr>
              <w:pStyle w:val="TableParagraph"/>
              <w:spacing w:before="57"/>
              <w:ind w:left="157"/>
              <w:rPr>
                <w:rFonts w:asciiTheme="majorHAnsi" w:hAnsiTheme="majorHAnsi"/>
              </w:rPr>
            </w:pPr>
            <w:r w:rsidRPr="00BB0CD5">
              <w:rPr>
                <w:rFonts w:asciiTheme="majorHAnsi" w:hAnsiTheme="majorHAnsi"/>
                <w:color w:val="333333"/>
                <w:w w:val="105"/>
              </w:rPr>
              <w:t>Article 13(6)</w:t>
            </w:r>
          </w:p>
        </w:tc>
        <w:tc>
          <w:tcPr>
            <w:tcW w:w="6976" w:type="dxa"/>
          </w:tcPr>
          <w:p w14:paraId="294529A5" w14:textId="77777777" w:rsidR="00505923" w:rsidRPr="00F27BBD" w:rsidRDefault="00505923" w:rsidP="00505923">
            <w:pPr>
              <w:pStyle w:val="TableParagraph"/>
              <w:rPr>
                <w:rFonts w:asciiTheme="majorHAnsi" w:hAnsiTheme="majorHAnsi"/>
              </w:rPr>
            </w:pPr>
          </w:p>
        </w:tc>
        <w:tc>
          <w:tcPr>
            <w:tcW w:w="4613" w:type="dxa"/>
          </w:tcPr>
          <w:p w14:paraId="5D5B6945" w14:textId="77777777" w:rsidR="00505923" w:rsidRPr="00F27BBD" w:rsidRDefault="00505923" w:rsidP="00505923">
            <w:pPr>
              <w:pStyle w:val="TableParagraph"/>
              <w:rPr>
                <w:rFonts w:asciiTheme="majorHAnsi" w:hAnsiTheme="majorHAnsi"/>
              </w:rPr>
            </w:pPr>
          </w:p>
        </w:tc>
      </w:tr>
      <w:tr w:rsidR="00505923" w14:paraId="4CFD8C87" w14:textId="77777777" w:rsidTr="1D45E349">
        <w:trPr>
          <w:trHeight w:val="345"/>
        </w:trPr>
        <w:tc>
          <w:tcPr>
            <w:tcW w:w="2250" w:type="dxa"/>
            <w:shd w:val="clear" w:color="auto" w:fill="EDEDED"/>
          </w:tcPr>
          <w:p w14:paraId="051A6A8B" w14:textId="77777777" w:rsidR="00505923" w:rsidRPr="00BB0CD5" w:rsidRDefault="00505923" w:rsidP="00505923">
            <w:pPr>
              <w:pStyle w:val="TableParagraph"/>
              <w:spacing w:before="57"/>
              <w:ind w:left="157"/>
              <w:rPr>
                <w:rFonts w:asciiTheme="majorHAnsi" w:hAnsiTheme="majorHAnsi"/>
              </w:rPr>
            </w:pPr>
            <w:r w:rsidRPr="00BB0CD5">
              <w:rPr>
                <w:rFonts w:asciiTheme="majorHAnsi" w:hAnsiTheme="majorHAnsi"/>
                <w:color w:val="333333"/>
                <w:w w:val="105"/>
              </w:rPr>
              <w:t>Article 13(7)</w:t>
            </w:r>
          </w:p>
        </w:tc>
        <w:tc>
          <w:tcPr>
            <w:tcW w:w="6976" w:type="dxa"/>
          </w:tcPr>
          <w:p w14:paraId="6175FD88" w14:textId="77777777" w:rsidR="00505923" w:rsidRPr="00F27BBD" w:rsidRDefault="00505923" w:rsidP="00505923">
            <w:pPr>
              <w:pStyle w:val="TableParagraph"/>
              <w:rPr>
                <w:rFonts w:asciiTheme="majorHAnsi" w:hAnsiTheme="majorHAnsi"/>
              </w:rPr>
            </w:pPr>
          </w:p>
        </w:tc>
        <w:tc>
          <w:tcPr>
            <w:tcW w:w="4613" w:type="dxa"/>
          </w:tcPr>
          <w:p w14:paraId="068C3C9A" w14:textId="77777777" w:rsidR="00505923" w:rsidRPr="00F27BBD" w:rsidRDefault="00505923" w:rsidP="00505923">
            <w:pPr>
              <w:pStyle w:val="TableParagraph"/>
              <w:rPr>
                <w:rFonts w:asciiTheme="majorHAnsi" w:hAnsiTheme="majorHAnsi"/>
              </w:rPr>
            </w:pPr>
          </w:p>
        </w:tc>
      </w:tr>
      <w:tr w:rsidR="00505923" w14:paraId="635CB7EC" w14:textId="77777777" w:rsidTr="1D45E349">
        <w:trPr>
          <w:trHeight w:val="345"/>
        </w:trPr>
        <w:tc>
          <w:tcPr>
            <w:tcW w:w="2250" w:type="dxa"/>
            <w:shd w:val="clear" w:color="auto" w:fill="EDEDED"/>
          </w:tcPr>
          <w:p w14:paraId="3604F3CE" w14:textId="77777777" w:rsidR="00505923" w:rsidRPr="00BB0CD5" w:rsidRDefault="00505923" w:rsidP="00505923">
            <w:pPr>
              <w:pStyle w:val="TableParagraph"/>
              <w:spacing w:before="57"/>
              <w:ind w:left="157"/>
              <w:rPr>
                <w:rFonts w:asciiTheme="majorHAnsi" w:hAnsiTheme="majorHAnsi"/>
              </w:rPr>
            </w:pPr>
            <w:r w:rsidRPr="005F60AF">
              <w:rPr>
                <w:rFonts w:asciiTheme="majorHAnsi" w:hAnsiTheme="majorHAnsi"/>
                <w:color w:val="333333"/>
                <w:w w:val="105"/>
                <w:highlight w:val="cyan"/>
              </w:rPr>
              <w:t>Article 13(8)</w:t>
            </w:r>
          </w:p>
        </w:tc>
        <w:tc>
          <w:tcPr>
            <w:tcW w:w="6976" w:type="dxa"/>
          </w:tcPr>
          <w:p w14:paraId="2CCF0137" w14:textId="169BB5B6" w:rsidR="00505923" w:rsidRPr="00F27BBD" w:rsidRDefault="00505923" w:rsidP="00505923">
            <w:pPr>
              <w:rPr>
                <w:rFonts w:asciiTheme="majorHAnsi" w:hAnsiTheme="majorHAnsi"/>
                <w:color w:val="000000" w:themeColor="text1"/>
              </w:rPr>
            </w:pPr>
            <w:r w:rsidRPr="00502161">
              <w:rPr>
                <w:rFonts w:asciiTheme="majorHAnsi" w:hAnsiTheme="majorHAnsi"/>
                <w:color w:val="000000" w:themeColor="text1"/>
              </w:rPr>
              <w:br/>
            </w:r>
            <w:r w:rsidRPr="00F27BBD">
              <w:rPr>
                <w:rFonts w:asciiTheme="majorHAnsi" w:hAnsiTheme="majorHAnsi"/>
                <w:color w:val="000000" w:themeColor="text1"/>
              </w:rPr>
              <w:t xml:space="preserve"> </w:t>
            </w:r>
          </w:p>
        </w:tc>
        <w:tc>
          <w:tcPr>
            <w:tcW w:w="4613" w:type="dxa"/>
          </w:tcPr>
          <w:p w14:paraId="0678E766" w14:textId="6E96B259" w:rsidR="00505923" w:rsidRPr="00F27BBD" w:rsidRDefault="00505923" w:rsidP="00505923">
            <w:pPr>
              <w:rPr>
                <w:rFonts w:asciiTheme="majorHAnsi" w:hAnsiTheme="majorHAnsi"/>
                <w:color w:val="000000" w:themeColor="text1"/>
              </w:rPr>
            </w:pPr>
          </w:p>
        </w:tc>
      </w:tr>
      <w:tr w:rsidR="00505923" w14:paraId="6113E5D1" w14:textId="77777777" w:rsidTr="1D45E349">
        <w:trPr>
          <w:trHeight w:val="345"/>
        </w:trPr>
        <w:tc>
          <w:tcPr>
            <w:tcW w:w="2250" w:type="dxa"/>
            <w:shd w:val="clear" w:color="auto" w:fill="EDEDED"/>
          </w:tcPr>
          <w:p w14:paraId="7708B498" w14:textId="77777777" w:rsidR="00505923" w:rsidRPr="00BB0CD5" w:rsidRDefault="00505923" w:rsidP="00505923">
            <w:pPr>
              <w:pStyle w:val="TableParagraph"/>
              <w:spacing w:before="57"/>
              <w:ind w:left="157"/>
              <w:rPr>
                <w:rFonts w:asciiTheme="majorHAnsi" w:hAnsiTheme="majorHAnsi"/>
              </w:rPr>
            </w:pPr>
            <w:r w:rsidRPr="005F60AF">
              <w:rPr>
                <w:rFonts w:asciiTheme="majorHAnsi" w:hAnsiTheme="majorHAnsi"/>
                <w:color w:val="333333"/>
                <w:w w:val="105"/>
                <w:highlight w:val="cyan"/>
              </w:rPr>
              <w:t>Article 13(9)</w:t>
            </w:r>
          </w:p>
        </w:tc>
        <w:tc>
          <w:tcPr>
            <w:tcW w:w="6976" w:type="dxa"/>
          </w:tcPr>
          <w:p w14:paraId="1949485F" w14:textId="2644F91E" w:rsidR="00505923" w:rsidRPr="00F27BBD" w:rsidRDefault="00505923" w:rsidP="00505923">
            <w:pPr>
              <w:rPr>
                <w:rFonts w:asciiTheme="majorHAnsi" w:hAnsiTheme="majorHAnsi"/>
                <w:color w:val="000000" w:themeColor="text1"/>
              </w:rPr>
            </w:pPr>
            <w:r w:rsidRPr="00AA4BF2">
              <w:rPr>
                <w:rFonts w:asciiTheme="majorHAnsi" w:hAnsiTheme="majorHAnsi"/>
                <w:color w:val="0070C0"/>
              </w:rPr>
              <w:br/>
            </w:r>
          </w:p>
        </w:tc>
        <w:tc>
          <w:tcPr>
            <w:tcW w:w="4613" w:type="dxa"/>
          </w:tcPr>
          <w:p w14:paraId="7B2AF0BA" w14:textId="3F15C63F" w:rsidR="00505923" w:rsidRPr="00F27BBD" w:rsidRDefault="00505923" w:rsidP="00505923">
            <w:pPr>
              <w:rPr>
                <w:rFonts w:asciiTheme="majorHAnsi" w:hAnsiTheme="majorHAnsi"/>
                <w:color w:val="000000" w:themeColor="text1"/>
              </w:rPr>
            </w:pPr>
          </w:p>
        </w:tc>
      </w:tr>
      <w:tr w:rsidR="00505923" w14:paraId="544FB04B" w14:textId="77777777" w:rsidTr="1D45E349">
        <w:trPr>
          <w:trHeight w:val="345"/>
        </w:trPr>
        <w:tc>
          <w:tcPr>
            <w:tcW w:w="2250" w:type="dxa"/>
            <w:shd w:val="clear" w:color="auto" w:fill="EDEDED"/>
          </w:tcPr>
          <w:p w14:paraId="53645E90" w14:textId="77777777" w:rsidR="00505923" w:rsidRPr="00526823" w:rsidRDefault="00505923" w:rsidP="00505923">
            <w:pPr>
              <w:pStyle w:val="TableParagraph"/>
              <w:spacing w:before="57"/>
              <w:ind w:left="157"/>
              <w:rPr>
                <w:rFonts w:asciiTheme="majorHAnsi" w:hAnsiTheme="majorHAnsi"/>
              </w:rPr>
            </w:pPr>
            <w:r w:rsidRPr="00526823">
              <w:rPr>
                <w:rFonts w:asciiTheme="majorHAnsi" w:hAnsiTheme="majorHAnsi"/>
                <w:color w:val="333333"/>
                <w:w w:val="105"/>
              </w:rPr>
              <w:t>Article 13(10)</w:t>
            </w:r>
          </w:p>
        </w:tc>
        <w:tc>
          <w:tcPr>
            <w:tcW w:w="6976" w:type="dxa"/>
          </w:tcPr>
          <w:p w14:paraId="4C8C99C5" w14:textId="5DA7301F" w:rsidR="00505923" w:rsidRPr="00F27BBD" w:rsidRDefault="00505923" w:rsidP="00505923">
            <w:pPr>
              <w:pStyle w:val="TableParagraph"/>
              <w:rPr>
                <w:rFonts w:asciiTheme="majorHAnsi" w:hAnsiTheme="majorHAnsi"/>
              </w:rPr>
            </w:pPr>
          </w:p>
        </w:tc>
        <w:tc>
          <w:tcPr>
            <w:tcW w:w="4613" w:type="dxa"/>
          </w:tcPr>
          <w:p w14:paraId="48F40424" w14:textId="41632A44" w:rsidR="00505923" w:rsidRPr="007D57A5" w:rsidRDefault="00505923" w:rsidP="00505923">
            <w:pPr>
              <w:pStyle w:val="TableParagraph"/>
              <w:rPr>
                <w:rFonts w:asciiTheme="majorHAnsi" w:hAnsiTheme="majorHAnsi"/>
                <w:i/>
                <w:iCs/>
                <w:color w:val="000000" w:themeColor="text1"/>
              </w:rPr>
            </w:pPr>
          </w:p>
        </w:tc>
      </w:tr>
      <w:tr w:rsidR="00505923" w14:paraId="79447BA3" w14:textId="77777777" w:rsidTr="1D45E349">
        <w:trPr>
          <w:trHeight w:val="345"/>
        </w:trPr>
        <w:tc>
          <w:tcPr>
            <w:tcW w:w="2250" w:type="dxa"/>
            <w:shd w:val="clear" w:color="auto" w:fill="EDEDED"/>
          </w:tcPr>
          <w:p w14:paraId="102B1793" w14:textId="77777777" w:rsidR="00505923" w:rsidRPr="00526823" w:rsidRDefault="00505923" w:rsidP="00505923">
            <w:pPr>
              <w:pStyle w:val="TableParagraph"/>
              <w:spacing w:before="57"/>
              <w:ind w:left="157"/>
              <w:rPr>
                <w:rFonts w:asciiTheme="majorHAnsi" w:hAnsiTheme="majorHAnsi"/>
              </w:rPr>
            </w:pPr>
            <w:r w:rsidRPr="00526823">
              <w:rPr>
                <w:rFonts w:asciiTheme="majorHAnsi" w:hAnsiTheme="majorHAnsi"/>
                <w:color w:val="333333"/>
                <w:w w:val="105"/>
              </w:rPr>
              <w:t>Article 13(11)</w:t>
            </w:r>
          </w:p>
        </w:tc>
        <w:tc>
          <w:tcPr>
            <w:tcW w:w="6976" w:type="dxa"/>
          </w:tcPr>
          <w:p w14:paraId="60340C36" w14:textId="77777777" w:rsidR="00505923" w:rsidRPr="00F27BBD" w:rsidRDefault="00505923" w:rsidP="00505923">
            <w:pPr>
              <w:pStyle w:val="TableParagraph"/>
              <w:rPr>
                <w:rFonts w:asciiTheme="majorHAnsi" w:hAnsiTheme="majorHAnsi"/>
              </w:rPr>
            </w:pPr>
          </w:p>
        </w:tc>
        <w:tc>
          <w:tcPr>
            <w:tcW w:w="4613" w:type="dxa"/>
          </w:tcPr>
          <w:p w14:paraId="47C55B18" w14:textId="77777777" w:rsidR="00505923" w:rsidRPr="00F27BBD" w:rsidRDefault="00505923" w:rsidP="00505923">
            <w:pPr>
              <w:pStyle w:val="TableParagraph"/>
              <w:rPr>
                <w:rFonts w:asciiTheme="majorHAnsi" w:hAnsiTheme="majorHAnsi"/>
              </w:rPr>
            </w:pPr>
          </w:p>
        </w:tc>
      </w:tr>
      <w:tr w:rsidR="00505923" w14:paraId="7566912E" w14:textId="77777777" w:rsidTr="1D45E349">
        <w:trPr>
          <w:trHeight w:val="342"/>
        </w:trPr>
        <w:tc>
          <w:tcPr>
            <w:tcW w:w="2250" w:type="dxa"/>
            <w:tcBorders>
              <w:bottom w:val="single" w:sz="8" w:space="0" w:color="BABABA"/>
            </w:tcBorders>
            <w:shd w:val="clear" w:color="auto" w:fill="EDEDED"/>
          </w:tcPr>
          <w:p w14:paraId="534806D6" w14:textId="77777777" w:rsidR="00505923" w:rsidRPr="00526823" w:rsidRDefault="00505923" w:rsidP="00505923">
            <w:pPr>
              <w:pStyle w:val="TableParagraph"/>
              <w:spacing w:before="57"/>
              <w:ind w:left="157"/>
              <w:rPr>
                <w:rFonts w:asciiTheme="majorHAnsi" w:hAnsiTheme="majorHAnsi"/>
              </w:rPr>
            </w:pPr>
            <w:r w:rsidRPr="00526823">
              <w:rPr>
                <w:rFonts w:asciiTheme="majorHAnsi" w:hAnsiTheme="majorHAnsi"/>
                <w:color w:val="333333"/>
                <w:w w:val="105"/>
              </w:rPr>
              <w:t>Article 13(12)</w:t>
            </w:r>
          </w:p>
        </w:tc>
        <w:tc>
          <w:tcPr>
            <w:tcW w:w="6976" w:type="dxa"/>
            <w:tcBorders>
              <w:bottom w:val="single" w:sz="8" w:space="0" w:color="BABABA"/>
            </w:tcBorders>
          </w:tcPr>
          <w:p w14:paraId="0D3B2BDE" w14:textId="77777777" w:rsidR="00505923" w:rsidRPr="00F27BBD" w:rsidRDefault="00505923" w:rsidP="00505923">
            <w:pPr>
              <w:pStyle w:val="TableParagraph"/>
              <w:rPr>
                <w:rFonts w:asciiTheme="majorHAnsi" w:hAnsiTheme="majorHAnsi"/>
              </w:rPr>
            </w:pPr>
          </w:p>
        </w:tc>
        <w:tc>
          <w:tcPr>
            <w:tcW w:w="4613" w:type="dxa"/>
            <w:tcBorders>
              <w:bottom w:val="single" w:sz="8" w:space="0" w:color="BABABA"/>
            </w:tcBorders>
          </w:tcPr>
          <w:p w14:paraId="320E9B3F" w14:textId="77777777" w:rsidR="00505923" w:rsidRPr="00F27BBD" w:rsidRDefault="00505923" w:rsidP="00505923">
            <w:pPr>
              <w:pStyle w:val="TableParagraph"/>
              <w:rPr>
                <w:rFonts w:asciiTheme="majorHAnsi" w:hAnsiTheme="majorHAnsi"/>
              </w:rPr>
            </w:pPr>
          </w:p>
        </w:tc>
      </w:tr>
      <w:tr w:rsidR="00505923" w14:paraId="51949D6E" w14:textId="77777777" w:rsidTr="1D45E349">
        <w:trPr>
          <w:trHeight w:val="342"/>
        </w:trPr>
        <w:tc>
          <w:tcPr>
            <w:tcW w:w="2250" w:type="dxa"/>
            <w:tcBorders>
              <w:top w:val="single" w:sz="8" w:space="0" w:color="BABABA"/>
            </w:tcBorders>
            <w:shd w:val="clear" w:color="auto" w:fill="EDEDED"/>
          </w:tcPr>
          <w:p w14:paraId="7ADC94FB" w14:textId="77777777" w:rsidR="00505923" w:rsidRPr="00526823" w:rsidRDefault="00505923" w:rsidP="00505923">
            <w:pPr>
              <w:pStyle w:val="TableParagraph"/>
              <w:spacing w:before="55"/>
              <w:ind w:left="157"/>
              <w:rPr>
                <w:rFonts w:asciiTheme="majorHAnsi" w:hAnsiTheme="majorHAnsi"/>
              </w:rPr>
            </w:pPr>
            <w:r w:rsidRPr="00526823">
              <w:rPr>
                <w:rFonts w:asciiTheme="majorHAnsi" w:hAnsiTheme="majorHAnsi"/>
                <w:color w:val="333333"/>
                <w:w w:val="105"/>
              </w:rPr>
              <w:t>Article 13(13)</w:t>
            </w:r>
          </w:p>
        </w:tc>
        <w:tc>
          <w:tcPr>
            <w:tcW w:w="6976" w:type="dxa"/>
            <w:tcBorders>
              <w:top w:val="single" w:sz="8" w:space="0" w:color="BABABA"/>
            </w:tcBorders>
          </w:tcPr>
          <w:p w14:paraId="7B4C6A60" w14:textId="0AC248BB" w:rsidR="00505923" w:rsidRPr="00F27BBD" w:rsidRDefault="00505923" w:rsidP="00505923">
            <w:pPr>
              <w:pStyle w:val="TableParagraph"/>
              <w:rPr>
                <w:rFonts w:asciiTheme="majorHAnsi" w:hAnsiTheme="majorHAnsi"/>
              </w:rPr>
            </w:pPr>
          </w:p>
        </w:tc>
        <w:tc>
          <w:tcPr>
            <w:tcW w:w="4613" w:type="dxa"/>
            <w:tcBorders>
              <w:top w:val="single" w:sz="8" w:space="0" w:color="BABABA"/>
            </w:tcBorders>
          </w:tcPr>
          <w:p w14:paraId="3D99D531" w14:textId="750325D3" w:rsidR="00505923" w:rsidRPr="00F27BBD" w:rsidRDefault="00505923" w:rsidP="00505923">
            <w:pPr>
              <w:pStyle w:val="TableParagraph"/>
              <w:rPr>
                <w:rFonts w:asciiTheme="majorHAnsi" w:hAnsiTheme="majorHAnsi"/>
              </w:rPr>
            </w:pPr>
          </w:p>
        </w:tc>
      </w:tr>
      <w:tr w:rsidR="00505923" w14:paraId="429927B9" w14:textId="77777777" w:rsidTr="1D45E349">
        <w:trPr>
          <w:trHeight w:val="345"/>
        </w:trPr>
        <w:tc>
          <w:tcPr>
            <w:tcW w:w="2250" w:type="dxa"/>
            <w:shd w:val="clear" w:color="auto" w:fill="EDEDED"/>
          </w:tcPr>
          <w:p w14:paraId="4D685CA0" w14:textId="77777777" w:rsidR="00505923" w:rsidRPr="00BB0CD5" w:rsidRDefault="00505923" w:rsidP="00505923">
            <w:pPr>
              <w:pStyle w:val="TableParagraph"/>
              <w:spacing w:before="57"/>
              <w:ind w:left="157"/>
              <w:rPr>
                <w:rFonts w:asciiTheme="majorHAnsi" w:hAnsiTheme="majorHAnsi"/>
              </w:rPr>
            </w:pPr>
            <w:r w:rsidRPr="00BB0CD5">
              <w:rPr>
                <w:rFonts w:asciiTheme="majorHAnsi" w:hAnsiTheme="majorHAnsi"/>
                <w:color w:val="333333"/>
                <w:w w:val="105"/>
              </w:rPr>
              <w:t>Article 13(14)</w:t>
            </w:r>
          </w:p>
        </w:tc>
        <w:tc>
          <w:tcPr>
            <w:tcW w:w="6976" w:type="dxa"/>
          </w:tcPr>
          <w:p w14:paraId="37B653E5" w14:textId="77777777" w:rsidR="00505923" w:rsidRPr="00F27BBD" w:rsidRDefault="00505923" w:rsidP="00505923">
            <w:pPr>
              <w:pStyle w:val="TableParagraph"/>
              <w:rPr>
                <w:rFonts w:asciiTheme="majorHAnsi" w:hAnsiTheme="majorHAnsi"/>
              </w:rPr>
            </w:pPr>
          </w:p>
        </w:tc>
        <w:tc>
          <w:tcPr>
            <w:tcW w:w="4613" w:type="dxa"/>
          </w:tcPr>
          <w:p w14:paraId="68BD5600" w14:textId="77777777" w:rsidR="00505923" w:rsidRPr="00F27BBD" w:rsidRDefault="00505923" w:rsidP="00505923">
            <w:pPr>
              <w:pStyle w:val="TableParagraph"/>
              <w:rPr>
                <w:rFonts w:asciiTheme="majorHAnsi" w:hAnsiTheme="majorHAnsi"/>
              </w:rPr>
            </w:pPr>
          </w:p>
        </w:tc>
      </w:tr>
    </w:tbl>
    <w:p w14:paraId="0895C95D" w14:textId="77777777" w:rsidR="00434D4E" w:rsidRDefault="00434D4E" w:rsidP="7E2971A9">
      <w:pPr>
        <w:pStyle w:val="BodyText"/>
        <w:rPr>
          <w:sz w:val="18"/>
          <w:szCs w:val="18"/>
        </w:rPr>
      </w:pPr>
    </w:p>
    <w:p w14:paraId="755AB080" w14:textId="77777777" w:rsidR="00434D4E" w:rsidRDefault="00434D4E" w:rsidP="7E2971A9">
      <w:pPr>
        <w:pStyle w:val="BodyText"/>
        <w:rPr>
          <w:sz w:val="18"/>
          <w:szCs w:val="18"/>
        </w:rPr>
      </w:pPr>
    </w:p>
    <w:p w14:paraId="333215C9" w14:textId="77777777" w:rsidR="00434D4E" w:rsidRDefault="00434D4E" w:rsidP="7E2971A9">
      <w:pPr>
        <w:pStyle w:val="BodyText"/>
        <w:rPr>
          <w:sz w:val="18"/>
          <w:szCs w:val="18"/>
        </w:rPr>
      </w:pPr>
    </w:p>
    <w:p w14:paraId="237AA074" w14:textId="77777777" w:rsidR="00434D4E" w:rsidRDefault="00434D4E" w:rsidP="7E2971A9">
      <w:pPr>
        <w:pStyle w:val="BodyText"/>
        <w:rPr>
          <w:sz w:val="18"/>
          <w:szCs w:val="18"/>
        </w:rPr>
      </w:pPr>
    </w:p>
    <w:p w14:paraId="326A5337" w14:textId="77777777" w:rsidR="00434D4E" w:rsidRDefault="00434D4E" w:rsidP="7E2971A9">
      <w:pPr>
        <w:pStyle w:val="BodyText"/>
        <w:rPr>
          <w:sz w:val="18"/>
          <w:szCs w:val="18"/>
        </w:rPr>
      </w:pPr>
    </w:p>
    <w:p w14:paraId="34072CFD" w14:textId="77777777" w:rsidR="00434D4E" w:rsidRDefault="00434D4E" w:rsidP="7E2971A9">
      <w:pPr>
        <w:pStyle w:val="BodyText"/>
        <w:rPr>
          <w:sz w:val="18"/>
          <w:szCs w:val="18"/>
        </w:rPr>
      </w:pPr>
    </w:p>
    <w:p w14:paraId="1255AEBE" w14:textId="77777777" w:rsidR="00434D4E" w:rsidRDefault="00434D4E" w:rsidP="7E2971A9">
      <w:pPr>
        <w:pStyle w:val="BodyText"/>
        <w:rPr>
          <w:sz w:val="18"/>
          <w:szCs w:val="18"/>
        </w:rPr>
      </w:pPr>
    </w:p>
    <w:p w14:paraId="7C1D77C7" w14:textId="77777777" w:rsidR="00434D4E" w:rsidRDefault="00434D4E" w:rsidP="7E2971A9">
      <w:pPr>
        <w:pStyle w:val="BodyText"/>
        <w:rPr>
          <w:sz w:val="18"/>
          <w:szCs w:val="18"/>
        </w:rPr>
      </w:pPr>
    </w:p>
    <w:p w14:paraId="1188F572" w14:textId="77777777" w:rsidR="00434D4E" w:rsidRDefault="00434D4E" w:rsidP="7E2971A9">
      <w:pPr>
        <w:pStyle w:val="BodyText"/>
        <w:rPr>
          <w:sz w:val="18"/>
          <w:szCs w:val="18"/>
        </w:rPr>
      </w:pPr>
    </w:p>
    <w:p w14:paraId="4E3CDC79" w14:textId="77777777" w:rsidR="00434D4E" w:rsidRDefault="00434D4E" w:rsidP="7E2971A9">
      <w:pPr>
        <w:pStyle w:val="BodyText"/>
        <w:rPr>
          <w:sz w:val="18"/>
          <w:szCs w:val="18"/>
        </w:rPr>
      </w:pPr>
    </w:p>
    <w:p w14:paraId="0FE2E16E" w14:textId="77777777" w:rsidR="00434D4E" w:rsidRDefault="00434D4E" w:rsidP="7E2971A9">
      <w:pPr>
        <w:pStyle w:val="BodyText"/>
        <w:rPr>
          <w:sz w:val="18"/>
          <w:szCs w:val="18"/>
        </w:rPr>
      </w:pPr>
    </w:p>
    <w:p w14:paraId="0DEEF9C7" w14:textId="77777777" w:rsidR="00434D4E" w:rsidRDefault="00434D4E" w:rsidP="7E2971A9">
      <w:pPr>
        <w:pStyle w:val="BodyText"/>
        <w:rPr>
          <w:sz w:val="18"/>
          <w:szCs w:val="18"/>
        </w:rPr>
      </w:pPr>
    </w:p>
    <w:p w14:paraId="23F0FF57" w14:textId="77777777" w:rsidR="00434D4E" w:rsidRDefault="00434D4E" w:rsidP="7E2971A9">
      <w:pPr>
        <w:pStyle w:val="BodyText"/>
        <w:rPr>
          <w:sz w:val="18"/>
          <w:szCs w:val="18"/>
        </w:rPr>
      </w:pPr>
    </w:p>
    <w:p w14:paraId="6F808159" w14:textId="77777777" w:rsidR="00434D4E" w:rsidRDefault="00434D4E" w:rsidP="7E2971A9">
      <w:pPr>
        <w:pStyle w:val="BodyText"/>
        <w:rPr>
          <w:sz w:val="18"/>
          <w:szCs w:val="18"/>
        </w:rPr>
      </w:pPr>
    </w:p>
    <w:p w14:paraId="2FEF1DE2" w14:textId="77777777" w:rsidR="00434D4E" w:rsidRDefault="00434D4E" w:rsidP="7E2971A9">
      <w:pPr>
        <w:pStyle w:val="BodyText"/>
        <w:rPr>
          <w:sz w:val="18"/>
          <w:szCs w:val="18"/>
        </w:rPr>
      </w:pPr>
    </w:p>
    <w:p w14:paraId="035A25F8" w14:textId="77777777" w:rsidR="00434D4E" w:rsidRDefault="00434D4E" w:rsidP="7E2971A9">
      <w:pPr>
        <w:pStyle w:val="BodyText"/>
        <w:rPr>
          <w:sz w:val="18"/>
          <w:szCs w:val="18"/>
        </w:rPr>
      </w:pPr>
    </w:p>
    <w:p w14:paraId="346F5DC8" w14:textId="77777777" w:rsidR="00434D4E" w:rsidRDefault="002E7824" w:rsidP="7E2971A9">
      <w:pPr>
        <w:pStyle w:val="Heading2"/>
        <w:spacing w:before="1"/>
        <w:ind w:right="119"/>
        <w:rPr>
          <w:rFonts w:ascii="FreeSans" w:eastAsia="FreeSans" w:hAnsi="FreeSans" w:cs="FreeSans"/>
          <w:sz w:val="18"/>
          <w:szCs w:val="18"/>
        </w:rPr>
      </w:pPr>
      <w:r w:rsidRPr="7E2971A9">
        <w:rPr>
          <w:rFonts w:ascii="FreeSans" w:eastAsia="FreeSans" w:hAnsi="FreeSans" w:cs="FreeSans"/>
          <w:sz w:val="18"/>
          <w:szCs w:val="18"/>
        </w:rPr>
        <w:t>16</w:t>
      </w:r>
    </w:p>
    <w:p w14:paraId="2F6D8E76" w14:textId="77777777" w:rsidR="00434D4E" w:rsidRDefault="00434D4E" w:rsidP="7E2971A9">
      <w:pPr>
        <w:rPr>
          <w:sz w:val="18"/>
          <w:szCs w:val="18"/>
        </w:rPr>
        <w:sectPr w:rsidR="00434D4E">
          <w:pgSz w:w="16840" w:h="11910" w:orient="landscape"/>
          <w:pgMar w:top="860" w:right="600" w:bottom="0" w:left="980" w:header="720" w:footer="720" w:gutter="0"/>
          <w:cols w:space="720"/>
        </w:sectPr>
      </w:pPr>
    </w:p>
    <w:p w14:paraId="18FEFF50"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86DF82E" w14:textId="77777777">
        <w:trPr>
          <w:trHeight w:val="296"/>
        </w:trPr>
        <w:tc>
          <w:tcPr>
            <w:tcW w:w="4615" w:type="dxa"/>
            <w:shd w:val="clear" w:color="auto" w:fill="EDEDED"/>
          </w:tcPr>
          <w:p w14:paraId="09956D9E" w14:textId="77777777" w:rsidR="00434D4E" w:rsidRDefault="00434D4E">
            <w:pPr>
              <w:pStyle w:val="TableParagraph"/>
              <w:rPr>
                <w:rFonts w:ascii="Times New Roman"/>
                <w:sz w:val="18"/>
              </w:rPr>
            </w:pPr>
          </w:p>
        </w:tc>
        <w:tc>
          <w:tcPr>
            <w:tcW w:w="4615" w:type="dxa"/>
            <w:shd w:val="clear" w:color="auto" w:fill="EDEDED"/>
          </w:tcPr>
          <w:p w14:paraId="449AF9CD"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22C29748" w14:textId="77777777">
        <w:trPr>
          <w:trHeight w:val="345"/>
        </w:trPr>
        <w:tc>
          <w:tcPr>
            <w:tcW w:w="4615" w:type="dxa"/>
            <w:shd w:val="clear" w:color="auto" w:fill="EDEDED"/>
          </w:tcPr>
          <w:p w14:paraId="7DD6B3DB"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30BECCC6" w14:textId="77777777" w:rsidR="00434D4E" w:rsidRDefault="00434D4E">
            <w:pPr>
              <w:pStyle w:val="TableParagraph"/>
              <w:rPr>
                <w:rFonts w:ascii="Times New Roman"/>
                <w:sz w:val="18"/>
              </w:rPr>
            </w:pPr>
          </w:p>
        </w:tc>
      </w:tr>
    </w:tbl>
    <w:p w14:paraId="1E326659" w14:textId="77777777" w:rsidR="00434D4E" w:rsidRDefault="00434D4E">
      <w:pPr>
        <w:pStyle w:val="BodyText"/>
        <w:rPr>
          <w:sz w:val="26"/>
        </w:rPr>
      </w:pPr>
    </w:p>
    <w:p w14:paraId="0E8D18DC" w14:textId="77777777" w:rsidR="00434D4E" w:rsidRDefault="00434D4E">
      <w:pPr>
        <w:pStyle w:val="BodyText"/>
        <w:spacing w:before="5"/>
        <w:rPr>
          <w:sz w:val="34"/>
        </w:rPr>
      </w:pPr>
    </w:p>
    <w:p w14:paraId="55FF700F" w14:textId="77777777" w:rsidR="00434D4E" w:rsidRDefault="002E7824">
      <w:pPr>
        <w:pStyle w:val="BodyText"/>
        <w:ind w:left="115"/>
      </w:pPr>
      <w:r>
        <w:rPr>
          <w:color w:val="333333"/>
        </w:rPr>
        <w:t>Please upload figures or tables if necessary</w:t>
      </w:r>
    </w:p>
    <w:p w14:paraId="437ADBDF" w14:textId="77777777" w:rsidR="00434D4E" w:rsidRDefault="002E7824">
      <w:pPr>
        <w:spacing w:before="95"/>
        <w:ind w:left="265"/>
        <w:rPr>
          <w:sz w:val="16"/>
          <w:szCs w:val="16"/>
        </w:rPr>
      </w:pPr>
      <w:r w:rsidRPr="18A947CB">
        <w:rPr>
          <w:color w:val="A5A5A5"/>
          <w:w w:val="105"/>
          <w:sz w:val="16"/>
          <w:szCs w:val="16"/>
        </w:rPr>
        <w:t>The maximum file size is 1 MB</w:t>
      </w:r>
    </w:p>
    <w:p w14:paraId="5B51CD7B" w14:textId="77777777" w:rsidR="00434D4E" w:rsidRDefault="00434D4E">
      <w:pPr>
        <w:pStyle w:val="BodyText"/>
        <w:rPr>
          <w:sz w:val="20"/>
        </w:rPr>
      </w:pPr>
    </w:p>
    <w:p w14:paraId="6C44CEDC" w14:textId="77777777" w:rsidR="00434D4E" w:rsidRDefault="00434D4E">
      <w:pPr>
        <w:pStyle w:val="BodyText"/>
        <w:rPr>
          <w:sz w:val="20"/>
        </w:rPr>
      </w:pPr>
    </w:p>
    <w:p w14:paraId="26C0AC55" w14:textId="77777777" w:rsidR="00434D4E" w:rsidRDefault="00434D4E">
      <w:pPr>
        <w:pStyle w:val="BodyText"/>
        <w:rPr>
          <w:sz w:val="20"/>
        </w:rPr>
      </w:pPr>
    </w:p>
    <w:p w14:paraId="48A00D9F" w14:textId="77777777" w:rsidR="00434D4E" w:rsidRDefault="00434D4E">
      <w:pPr>
        <w:pStyle w:val="BodyText"/>
        <w:spacing w:before="1"/>
        <w:rPr>
          <w:sz w:val="16"/>
        </w:rPr>
      </w:pPr>
    </w:p>
    <w:p w14:paraId="664C40E6" w14:textId="55A1DB0B" w:rsidR="00434D4E" w:rsidRDefault="002E7824">
      <w:pPr>
        <w:pStyle w:val="BodyText"/>
        <w:rPr>
          <w:sz w:val="23"/>
        </w:rPr>
      </w:pPr>
      <w:r>
        <w:rPr>
          <w:noProof/>
        </w:rPr>
        <mc:AlternateContent>
          <mc:Choice Requires="wps">
            <w:drawing>
              <wp:anchor distT="0" distB="0" distL="0" distR="0" simplePos="0" relativeHeight="251658261" behindDoc="1" locked="0" layoutInCell="1" allowOverlap="1" wp14:anchorId="0A190CBA" wp14:editId="78A4641E">
                <wp:simplePos x="0" y="0"/>
                <wp:positionH relativeFrom="page">
                  <wp:posOffset>695325</wp:posOffset>
                </wp:positionH>
                <wp:positionV relativeFrom="paragraph">
                  <wp:posOffset>200660</wp:posOffset>
                </wp:positionV>
                <wp:extent cx="6169660" cy="9525"/>
                <wp:effectExtent l="0" t="0" r="0" b="0"/>
                <wp:wrapTopAndBottom/>
                <wp:docPr id="25" name="Rectangle 2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563D795" id="Rectangle 25" o:spid="_x0000_s1026" style="position:absolute;margin-left:54.75pt;margin-top:15.8pt;width:485.8pt;height:.75pt;z-index:-25165821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1662B836" w14:textId="77777777" w:rsidR="00434D4E" w:rsidRDefault="00434D4E">
      <w:pPr>
        <w:pStyle w:val="BodyText"/>
        <w:rPr>
          <w:sz w:val="23"/>
        </w:rPr>
      </w:pPr>
    </w:p>
    <w:p w14:paraId="64419E5F" w14:textId="77777777" w:rsidR="00434D4E" w:rsidRDefault="002E7824">
      <w:pPr>
        <w:pStyle w:val="BodyText"/>
        <w:spacing w:before="121" w:line="307" w:lineRule="auto"/>
        <w:ind w:left="115" w:right="860"/>
        <w:rPr>
          <w:b/>
        </w:rPr>
      </w:pPr>
      <w:r>
        <w:rPr>
          <w:b/>
          <w:color w:val="FF0000"/>
        </w:rPr>
        <w:t xml:space="preserve">[NEW] </w:t>
      </w:r>
      <w:r>
        <w:rPr>
          <w:b/>
          <w:color w:val="333333"/>
        </w:rPr>
        <w:t xml:space="preserve">General requirements for type EV1 and EV2 V2G electric vehicles and associated </w:t>
      </w:r>
      <w:r>
        <w:rPr>
          <w:b/>
          <w:color w:val="333333"/>
          <w:spacing w:val="-6"/>
        </w:rPr>
        <w:t xml:space="preserve">V2G </w:t>
      </w:r>
      <w:r>
        <w:rPr>
          <w:b/>
          <w:color w:val="333333"/>
        </w:rPr>
        <w:t>electric vehicle supply equipment</w:t>
      </w:r>
    </w:p>
    <w:p w14:paraId="4465898A" w14:textId="77777777" w:rsidR="00434D4E" w:rsidRDefault="00434D4E">
      <w:pPr>
        <w:pStyle w:val="BodyText"/>
        <w:rPr>
          <w:b/>
          <w:sz w:val="20"/>
        </w:rPr>
      </w:pPr>
    </w:p>
    <w:p w14:paraId="065A439C" w14:textId="77777777" w:rsidR="00434D4E" w:rsidRDefault="00434D4E">
      <w:pPr>
        <w:pStyle w:val="BodyText"/>
        <w:rPr>
          <w:b/>
          <w:sz w:val="20"/>
        </w:rPr>
      </w:pPr>
    </w:p>
    <w:p w14:paraId="4FE06E4B" w14:textId="77777777" w:rsidR="00434D4E" w:rsidRDefault="00434D4E">
      <w:pPr>
        <w:pStyle w:val="BodyText"/>
        <w:rPr>
          <w:b/>
          <w:sz w:val="20"/>
        </w:rPr>
      </w:pPr>
    </w:p>
    <w:p w14:paraId="6FF41D0B" w14:textId="77777777" w:rsidR="00434D4E" w:rsidRDefault="00434D4E">
      <w:pPr>
        <w:pStyle w:val="BodyText"/>
        <w:rPr>
          <w:b/>
          <w:sz w:val="20"/>
        </w:rPr>
      </w:pPr>
    </w:p>
    <w:p w14:paraId="030B1B1F" w14:textId="77777777" w:rsidR="00434D4E" w:rsidRDefault="00434D4E">
      <w:pPr>
        <w:pStyle w:val="BodyText"/>
        <w:rPr>
          <w:b/>
          <w:sz w:val="20"/>
        </w:rPr>
      </w:pPr>
    </w:p>
    <w:p w14:paraId="5C1C2BEF" w14:textId="77777777" w:rsidR="00434D4E" w:rsidRDefault="00434D4E">
      <w:pPr>
        <w:pStyle w:val="BodyText"/>
        <w:rPr>
          <w:b/>
          <w:sz w:val="20"/>
        </w:rPr>
      </w:pPr>
    </w:p>
    <w:p w14:paraId="3FCE4818" w14:textId="77777777" w:rsidR="00434D4E" w:rsidRDefault="00434D4E">
      <w:pPr>
        <w:pStyle w:val="BodyText"/>
        <w:rPr>
          <w:b/>
          <w:sz w:val="20"/>
        </w:rPr>
      </w:pPr>
    </w:p>
    <w:p w14:paraId="67B08A25" w14:textId="77777777" w:rsidR="00434D4E" w:rsidRDefault="00434D4E">
      <w:pPr>
        <w:pStyle w:val="BodyText"/>
        <w:rPr>
          <w:b/>
          <w:sz w:val="20"/>
        </w:rPr>
      </w:pPr>
    </w:p>
    <w:p w14:paraId="7AB0ADF1" w14:textId="77777777" w:rsidR="00434D4E" w:rsidRDefault="00434D4E">
      <w:pPr>
        <w:pStyle w:val="BodyText"/>
        <w:rPr>
          <w:b/>
          <w:sz w:val="20"/>
        </w:rPr>
      </w:pPr>
    </w:p>
    <w:p w14:paraId="670DE418" w14:textId="77777777" w:rsidR="00434D4E" w:rsidRDefault="00434D4E">
      <w:pPr>
        <w:pStyle w:val="BodyText"/>
        <w:rPr>
          <w:b/>
          <w:sz w:val="20"/>
        </w:rPr>
      </w:pPr>
    </w:p>
    <w:p w14:paraId="1AF45C24" w14:textId="77777777" w:rsidR="00434D4E" w:rsidRDefault="00434D4E">
      <w:pPr>
        <w:pStyle w:val="BodyText"/>
        <w:spacing w:before="8"/>
        <w:rPr>
          <w:b/>
        </w:rPr>
      </w:pPr>
    </w:p>
    <w:p w14:paraId="2B7F8860" w14:textId="77777777" w:rsidR="00434D4E" w:rsidRDefault="002E7824">
      <w:pPr>
        <w:pStyle w:val="Heading2"/>
      </w:pPr>
      <w:r>
        <w:t>17</w:t>
      </w:r>
    </w:p>
    <w:p w14:paraId="569FA6A9" w14:textId="77777777" w:rsidR="00434D4E" w:rsidRDefault="00434D4E">
      <w:pPr>
        <w:sectPr w:rsidR="00434D4E">
          <w:pgSz w:w="11910" w:h="16840"/>
          <w:pgMar w:top="860" w:right="620" w:bottom="0" w:left="980" w:header="720" w:footer="720" w:gutter="0"/>
          <w:cols w:space="720"/>
        </w:sectPr>
      </w:pPr>
    </w:p>
    <w:p w14:paraId="45C98ECA" w14:textId="77777777" w:rsidR="00434D4E" w:rsidRDefault="002E7824">
      <w:pPr>
        <w:pStyle w:val="BodyText"/>
        <w:spacing w:before="104" w:line="304" w:lineRule="auto"/>
        <w:ind w:left="115" w:right="57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44"/>
        <w:gridCol w:w="4645"/>
        <w:gridCol w:w="4645"/>
      </w:tblGrid>
      <w:tr w:rsidR="00434D4E" w14:paraId="11E2A211" w14:textId="77777777">
        <w:trPr>
          <w:trHeight w:val="296"/>
        </w:trPr>
        <w:tc>
          <w:tcPr>
            <w:tcW w:w="4644" w:type="dxa"/>
            <w:shd w:val="clear" w:color="auto" w:fill="EDEDED"/>
          </w:tcPr>
          <w:p w14:paraId="6077BCB7" w14:textId="77777777" w:rsidR="00434D4E" w:rsidRDefault="00434D4E">
            <w:pPr>
              <w:pStyle w:val="TableParagraph"/>
              <w:rPr>
                <w:rFonts w:ascii="Times New Roman"/>
                <w:sz w:val="18"/>
              </w:rPr>
            </w:pPr>
          </w:p>
        </w:tc>
        <w:tc>
          <w:tcPr>
            <w:tcW w:w="4645" w:type="dxa"/>
            <w:shd w:val="clear" w:color="auto" w:fill="EDEDED"/>
          </w:tcPr>
          <w:p w14:paraId="6C8F9072" w14:textId="080C59A5" w:rsidR="00434D4E" w:rsidRPr="0076375C" w:rsidRDefault="00480F56">
            <w:pPr>
              <w:pStyle w:val="TableParagraph"/>
              <w:spacing w:before="24"/>
              <w:ind w:left="534"/>
              <w:rPr>
                <w:sz w:val="19"/>
                <w:szCs w:val="19"/>
                <w:highlight w:val="yellow"/>
              </w:rPr>
            </w:pPr>
            <w:r w:rsidRPr="00857BF6">
              <w:rPr>
                <w:b/>
                <w:bCs/>
                <w:color w:val="333333"/>
                <w:w w:val="105"/>
                <w:sz w:val="20"/>
                <w:szCs w:val="20"/>
              </w:rPr>
              <w:t>Alternative text amendment proposal</w:t>
            </w:r>
          </w:p>
        </w:tc>
        <w:tc>
          <w:tcPr>
            <w:tcW w:w="4645" w:type="dxa"/>
            <w:shd w:val="clear" w:color="auto" w:fill="EDEDED"/>
          </w:tcPr>
          <w:p w14:paraId="5AA548B1" w14:textId="7307CC37" w:rsidR="00434D4E" w:rsidRDefault="00480F56">
            <w:pPr>
              <w:pStyle w:val="TableParagraph"/>
              <w:spacing w:before="24"/>
              <w:ind w:left="170"/>
              <w:rPr>
                <w:sz w:val="19"/>
                <w:szCs w:val="19"/>
              </w:rPr>
            </w:pPr>
            <w:r w:rsidRPr="18A947CB">
              <w:rPr>
                <w:color w:val="333333"/>
                <w:w w:val="105"/>
                <w:sz w:val="19"/>
                <w:szCs w:val="19"/>
              </w:rPr>
              <w:t>Comment on the ACER draft amendments</w:t>
            </w:r>
          </w:p>
        </w:tc>
      </w:tr>
      <w:tr w:rsidR="00434D4E" w14:paraId="4AEF05E9" w14:textId="77777777">
        <w:trPr>
          <w:trHeight w:val="345"/>
        </w:trPr>
        <w:tc>
          <w:tcPr>
            <w:tcW w:w="4644" w:type="dxa"/>
            <w:shd w:val="clear" w:color="auto" w:fill="EDEDED"/>
          </w:tcPr>
          <w:p w14:paraId="3E703201" w14:textId="77777777" w:rsidR="00434D4E" w:rsidRDefault="002E7824">
            <w:pPr>
              <w:pStyle w:val="TableParagraph"/>
              <w:spacing w:before="48"/>
              <w:ind w:left="157"/>
              <w:rPr>
                <w:sz w:val="19"/>
                <w:szCs w:val="19"/>
              </w:rPr>
            </w:pPr>
            <w:r w:rsidRPr="18A947CB">
              <w:rPr>
                <w:color w:val="333333"/>
                <w:w w:val="105"/>
                <w:sz w:val="19"/>
                <w:szCs w:val="19"/>
              </w:rPr>
              <w:t>Article 13a(1)</w:t>
            </w:r>
          </w:p>
        </w:tc>
        <w:tc>
          <w:tcPr>
            <w:tcW w:w="4645" w:type="dxa"/>
          </w:tcPr>
          <w:p w14:paraId="713B234E" w14:textId="77777777" w:rsidR="00434D4E" w:rsidRDefault="00434D4E">
            <w:pPr>
              <w:pStyle w:val="TableParagraph"/>
              <w:rPr>
                <w:rFonts w:ascii="Times New Roman"/>
                <w:sz w:val="18"/>
              </w:rPr>
            </w:pPr>
          </w:p>
        </w:tc>
        <w:tc>
          <w:tcPr>
            <w:tcW w:w="4645" w:type="dxa"/>
          </w:tcPr>
          <w:p w14:paraId="04C66A77" w14:textId="77777777" w:rsidR="00434D4E" w:rsidRDefault="00434D4E">
            <w:pPr>
              <w:pStyle w:val="TableParagraph"/>
              <w:rPr>
                <w:rFonts w:ascii="Times New Roman"/>
                <w:sz w:val="18"/>
              </w:rPr>
            </w:pPr>
          </w:p>
        </w:tc>
      </w:tr>
      <w:tr w:rsidR="00434D4E" w14:paraId="7BB507D9" w14:textId="77777777">
        <w:trPr>
          <w:trHeight w:val="345"/>
        </w:trPr>
        <w:tc>
          <w:tcPr>
            <w:tcW w:w="4644" w:type="dxa"/>
            <w:shd w:val="clear" w:color="auto" w:fill="EDEDED"/>
          </w:tcPr>
          <w:p w14:paraId="4EC29BB4" w14:textId="77777777" w:rsidR="00434D4E" w:rsidRDefault="002E7824">
            <w:pPr>
              <w:pStyle w:val="TableParagraph"/>
              <w:spacing w:before="48"/>
              <w:ind w:left="157"/>
              <w:rPr>
                <w:sz w:val="19"/>
                <w:szCs w:val="19"/>
              </w:rPr>
            </w:pPr>
            <w:r w:rsidRPr="18A947CB">
              <w:rPr>
                <w:color w:val="333333"/>
                <w:w w:val="105"/>
                <w:sz w:val="19"/>
                <w:szCs w:val="19"/>
              </w:rPr>
              <w:t>Article 13a(2)</w:t>
            </w:r>
          </w:p>
        </w:tc>
        <w:tc>
          <w:tcPr>
            <w:tcW w:w="4645" w:type="dxa"/>
          </w:tcPr>
          <w:p w14:paraId="1ADC1CFD" w14:textId="77777777" w:rsidR="00434D4E" w:rsidRDefault="00434D4E">
            <w:pPr>
              <w:pStyle w:val="TableParagraph"/>
              <w:rPr>
                <w:rFonts w:ascii="Times New Roman"/>
                <w:sz w:val="18"/>
              </w:rPr>
            </w:pPr>
          </w:p>
        </w:tc>
        <w:tc>
          <w:tcPr>
            <w:tcW w:w="4645" w:type="dxa"/>
          </w:tcPr>
          <w:p w14:paraId="0950CC29" w14:textId="77777777" w:rsidR="00434D4E" w:rsidRDefault="00434D4E">
            <w:pPr>
              <w:pStyle w:val="TableParagraph"/>
              <w:rPr>
                <w:rFonts w:ascii="Times New Roman"/>
                <w:sz w:val="18"/>
              </w:rPr>
            </w:pPr>
          </w:p>
        </w:tc>
      </w:tr>
      <w:tr w:rsidR="00434D4E" w14:paraId="28AC78D9" w14:textId="77777777">
        <w:trPr>
          <w:trHeight w:val="345"/>
        </w:trPr>
        <w:tc>
          <w:tcPr>
            <w:tcW w:w="4644" w:type="dxa"/>
            <w:shd w:val="clear" w:color="auto" w:fill="EDEDED"/>
          </w:tcPr>
          <w:p w14:paraId="6AFB108E" w14:textId="77777777" w:rsidR="00434D4E" w:rsidRDefault="002E7824">
            <w:pPr>
              <w:pStyle w:val="TableParagraph"/>
              <w:spacing w:before="48"/>
              <w:ind w:left="157"/>
              <w:rPr>
                <w:sz w:val="19"/>
                <w:szCs w:val="19"/>
              </w:rPr>
            </w:pPr>
            <w:r w:rsidRPr="18A947CB">
              <w:rPr>
                <w:color w:val="333333"/>
                <w:w w:val="105"/>
                <w:sz w:val="19"/>
                <w:szCs w:val="19"/>
              </w:rPr>
              <w:t>Article 13a(3)</w:t>
            </w:r>
          </w:p>
        </w:tc>
        <w:tc>
          <w:tcPr>
            <w:tcW w:w="4645" w:type="dxa"/>
          </w:tcPr>
          <w:p w14:paraId="3CB71A30" w14:textId="77777777" w:rsidR="00434D4E" w:rsidRDefault="00434D4E">
            <w:pPr>
              <w:pStyle w:val="TableParagraph"/>
              <w:rPr>
                <w:rFonts w:ascii="Times New Roman"/>
                <w:sz w:val="18"/>
              </w:rPr>
            </w:pPr>
          </w:p>
        </w:tc>
        <w:tc>
          <w:tcPr>
            <w:tcW w:w="4645" w:type="dxa"/>
          </w:tcPr>
          <w:p w14:paraId="57746DFD" w14:textId="77777777" w:rsidR="00434D4E" w:rsidRDefault="00434D4E">
            <w:pPr>
              <w:pStyle w:val="TableParagraph"/>
              <w:rPr>
                <w:rFonts w:ascii="Times New Roman"/>
                <w:sz w:val="18"/>
              </w:rPr>
            </w:pPr>
          </w:p>
        </w:tc>
      </w:tr>
      <w:tr w:rsidR="00434D4E" w14:paraId="5BF8C2D2" w14:textId="77777777">
        <w:trPr>
          <w:trHeight w:val="345"/>
        </w:trPr>
        <w:tc>
          <w:tcPr>
            <w:tcW w:w="4644" w:type="dxa"/>
            <w:shd w:val="clear" w:color="auto" w:fill="EDEDED"/>
          </w:tcPr>
          <w:p w14:paraId="7BA4F2EC" w14:textId="77777777" w:rsidR="00434D4E" w:rsidRDefault="002E7824">
            <w:pPr>
              <w:pStyle w:val="TableParagraph"/>
              <w:spacing w:before="48"/>
              <w:ind w:left="157"/>
              <w:rPr>
                <w:sz w:val="19"/>
                <w:szCs w:val="19"/>
              </w:rPr>
            </w:pPr>
            <w:r w:rsidRPr="18A947CB">
              <w:rPr>
                <w:color w:val="333333"/>
                <w:w w:val="105"/>
                <w:sz w:val="19"/>
                <w:szCs w:val="19"/>
              </w:rPr>
              <w:t>Article 13a(4)</w:t>
            </w:r>
          </w:p>
        </w:tc>
        <w:tc>
          <w:tcPr>
            <w:tcW w:w="4645" w:type="dxa"/>
          </w:tcPr>
          <w:p w14:paraId="02083CA0" w14:textId="77777777" w:rsidR="00434D4E" w:rsidRDefault="00434D4E">
            <w:pPr>
              <w:pStyle w:val="TableParagraph"/>
              <w:rPr>
                <w:rFonts w:ascii="Times New Roman"/>
                <w:sz w:val="18"/>
              </w:rPr>
            </w:pPr>
          </w:p>
        </w:tc>
        <w:tc>
          <w:tcPr>
            <w:tcW w:w="4645" w:type="dxa"/>
          </w:tcPr>
          <w:p w14:paraId="110A8764" w14:textId="77777777" w:rsidR="00434D4E" w:rsidRDefault="00434D4E">
            <w:pPr>
              <w:pStyle w:val="TableParagraph"/>
              <w:rPr>
                <w:rFonts w:ascii="Times New Roman"/>
                <w:sz w:val="18"/>
              </w:rPr>
            </w:pPr>
          </w:p>
        </w:tc>
      </w:tr>
      <w:tr w:rsidR="00434D4E" w14:paraId="140EC57C" w14:textId="77777777">
        <w:trPr>
          <w:trHeight w:val="345"/>
        </w:trPr>
        <w:tc>
          <w:tcPr>
            <w:tcW w:w="4644" w:type="dxa"/>
            <w:shd w:val="clear" w:color="auto" w:fill="EDEDED"/>
          </w:tcPr>
          <w:p w14:paraId="7156EBAC" w14:textId="77777777" w:rsidR="00434D4E" w:rsidRDefault="002E7824">
            <w:pPr>
              <w:pStyle w:val="TableParagraph"/>
              <w:spacing w:before="48"/>
              <w:ind w:left="157"/>
              <w:rPr>
                <w:sz w:val="19"/>
                <w:szCs w:val="19"/>
              </w:rPr>
            </w:pPr>
            <w:r w:rsidRPr="18A947CB">
              <w:rPr>
                <w:color w:val="333333"/>
                <w:w w:val="105"/>
                <w:sz w:val="19"/>
                <w:szCs w:val="19"/>
              </w:rPr>
              <w:t>Article 13a(5)</w:t>
            </w:r>
          </w:p>
        </w:tc>
        <w:tc>
          <w:tcPr>
            <w:tcW w:w="4645" w:type="dxa"/>
          </w:tcPr>
          <w:p w14:paraId="2E9C0937" w14:textId="77777777" w:rsidR="00434D4E" w:rsidRDefault="00434D4E">
            <w:pPr>
              <w:pStyle w:val="TableParagraph"/>
              <w:rPr>
                <w:rFonts w:ascii="Times New Roman"/>
                <w:sz w:val="18"/>
              </w:rPr>
            </w:pPr>
          </w:p>
        </w:tc>
        <w:tc>
          <w:tcPr>
            <w:tcW w:w="4645" w:type="dxa"/>
          </w:tcPr>
          <w:p w14:paraId="331A53D4" w14:textId="77777777" w:rsidR="00434D4E" w:rsidRDefault="00434D4E">
            <w:pPr>
              <w:pStyle w:val="TableParagraph"/>
              <w:rPr>
                <w:rFonts w:ascii="Times New Roman"/>
                <w:sz w:val="18"/>
              </w:rPr>
            </w:pPr>
          </w:p>
        </w:tc>
      </w:tr>
      <w:tr w:rsidR="00434D4E" w14:paraId="01BABEA6" w14:textId="77777777">
        <w:trPr>
          <w:trHeight w:val="345"/>
        </w:trPr>
        <w:tc>
          <w:tcPr>
            <w:tcW w:w="4644" w:type="dxa"/>
            <w:shd w:val="clear" w:color="auto" w:fill="EDEDED"/>
          </w:tcPr>
          <w:p w14:paraId="15BAD4E1" w14:textId="77777777" w:rsidR="00434D4E" w:rsidRDefault="002E7824">
            <w:pPr>
              <w:pStyle w:val="TableParagraph"/>
              <w:spacing w:before="48"/>
              <w:ind w:left="157"/>
              <w:rPr>
                <w:sz w:val="19"/>
                <w:szCs w:val="19"/>
              </w:rPr>
            </w:pPr>
            <w:r w:rsidRPr="18A947CB">
              <w:rPr>
                <w:color w:val="333333"/>
                <w:w w:val="105"/>
                <w:sz w:val="19"/>
                <w:szCs w:val="19"/>
              </w:rPr>
              <w:t>Article 13a(6)</w:t>
            </w:r>
          </w:p>
        </w:tc>
        <w:tc>
          <w:tcPr>
            <w:tcW w:w="4645" w:type="dxa"/>
          </w:tcPr>
          <w:p w14:paraId="3B85835F" w14:textId="77777777" w:rsidR="00434D4E" w:rsidRDefault="00434D4E">
            <w:pPr>
              <w:pStyle w:val="TableParagraph"/>
              <w:rPr>
                <w:rFonts w:ascii="Times New Roman"/>
                <w:sz w:val="18"/>
              </w:rPr>
            </w:pPr>
          </w:p>
        </w:tc>
        <w:tc>
          <w:tcPr>
            <w:tcW w:w="4645" w:type="dxa"/>
          </w:tcPr>
          <w:p w14:paraId="0C0D9FDE" w14:textId="77777777" w:rsidR="00434D4E" w:rsidRDefault="00434D4E">
            <w:pPr>
              <w:pStyle w:val="TableParagraph"/>
              <w:rPr>
                <w:rFonts w:ascii="Times New Roman"/>
                <w:sz w:val="18"/>
              </w:rPr>
            </w:pPr>
          </w:p>
        </w:tc>
      </w:tr>
      <w:tr w:rsidR="00434D4E" w14:paraId="5A0DD655" w14:textId="77777777">
        <w:trPr>
          <w:trHeight w:val="345"/>
        </w:trPr>
        <w:tc>
          <w:tcPr>
            <w:tcW w:w="4644" w:type="dxa"/>
            <w:shd w:val="clear" w:color="auto" w:fill="EDEDED"/>
          </w:tcPr>
          <w:p w14:paraId="7430A637" w14:textId="77777777" w:rsidR="00434D4E" w:rsidRDefault="002E7824">
            <w:pPr>
              <w:pStyle w:val="TableParagraph"/>
              <w:spacing w:before="48"/>
              <w:ind w:left="157"/>
              <w:rPr>
                <w:sz w:val="19"/>
                <w:szCs w:val="19"/>
              </w:rPr>
            </w:pPr>
            <w:r w:rsidRPr="18A947CB">
              <w:rPr>
                <w:color w:val="333333"/>
                <w:w w:val="105"/>
                <w:sz w:val="19"/>
                <w:szCs w:val="19"/>
              </w:rPr>
              <w:t>Article 13a(7)</w:t>
            </w:r>
          </w:p>
        </w:tc>
        <w:tc>
          <w:tcPr>
            <w:tcW w:w="4645" w:type="dxa"/>
          </w:tcPr>
          <w:p w14:paraId="096589DE" w14:textId="77777777" w:rsidR="00434D4E" w:rsidRDefault="00434D4E">
            <w:pPr>
              <w:pStyle w:val="TableParagraph"/>
              <w:rPr>
                <w:rFonts w:ascii="Times New Roman"/>
                <w:sz w:val="18"/>
              </w:rPr>
            </w:pPr>
          </w:p>
        </w:tc>
        <w:tc>
          <w:tcPr>
            <w:tcW w:w="4645" w:type="dxa"/>
          </w:tcPr>
          <w:p w14:paraId="1766B3D6" w14:textId="77777777" w:rsidR="00434D4E" w:rsidRDefault="00434D4E">
            <w:pPr>
              <w:pStyle w:val="TableParagraph"/>
              <w:rPr>
                <w:rFonts w:ascii="Times New Roman"/>
                <w:sz w:val="18"/>
              </w:rPr>
            </w:pPr>
          </w:p>
        </w:tc>
      </w:tr>
      <w:tr w:rsidR="00434D4E" w14:paraId="1494233C" w14:textId="77777777">
        <w:trPr>
          <w:trHeight w:val="345"/>
        </w:trPr>
        <w:tc>
          <w:tcPr>
            <w:tcW w:w="4644" w:type="dxa"/>
            <w:shd w:val="clear" w:color="auto" w:fill="EDEDED"/>
          </w:tcPr>
          <w:p w14:paraId="5FE4608E" w14:textId="77777777" w:rsidR="00434D4E" w:rsidRDefault="002E7824">
            <w:pPr>
              <w:pStyle w:val="TableParagraph"/>
              <w:spacing w:before="48"/>
              <w:ind w:left="157"/>
              <w:rPr>
                <w:sz w:val="19"/>
                <w:szCs w:val="19"/>
              </w:rPr>
            </w:pPr>
            <w:r w:rsidRPr="18A947CB">
              <w:rPr>
                <w:color w:val="333333"/>
                <w:w w:val="105"/>
                <w:sz w:val="19"/>
                <w:szCs w:val="19"/>
              </w:rPr>
              <w:t>Article 13a(8)</w:t>
            </w:r>
          </w:p>
        </w:tc>
        <w:tc>
          <w:tcPr>
            <w:tcW w:w="4645" w:type="dxa"/>
          </w:tcPr>
          <w:p w14:paraId="57591415" w14:textId="77777777" w:rsidR="00434D4E" w:rsidRDefault="00434D4E">
            <w:pPr>
              <w:pStyle w:val="TableParagraph"/>
              <w:rPr>
                <w:rFonts w:ascii="Times New Roman"/>
                <w:sz w:val="18"/>
              </w:rPr>
            </w:pPr>
          </w:p>
        </w:tc>
        <w:tc>
          <w:tcPr>
            <w:tcW w:w="4645" w:type="dxa"/>
          </w:tcPr>
          <w:p w14:paraId="0F644412" w14:textId="77777777" w:rsidR="00434D4E" w:rsidRDefault="00434D4E">
            <w:pPr>
              <w:pStyle w:val="TableParagraph"/>
              <w:rPr>
                <w:rFonts w:ascii="Times New Roman"/>
                <w:sz w:val="18"/>
              </w:rPr>
            </w:pPr>
          </w:p>
        </w:tc>
      </w:tr>
      <w:tr w:rsidR="00434D4E" w14:paraId="557CA259" w14:textId="77777777">
        <w:trPr>
          <w:trHeight w:val="345"/>
        </w:trPr>
        <w:tc>
          <w:tcPr>
            <w:tcW w:w="4644" w:type="dxa"/>
            <w:shd w:val="clear" w:color="auto" w:fill="EDEDED"/>
          </w:tcPr>
          <w:p w14:paraId="12186D39" w14:textId="77777777" w:rsidR="00434D4E" w:rsidRDefault="002E7824">
            <w:pPr>
              <w:pStyle w:val="TableParagraph"/>
              <w:spacing w:before="48"/>
              <w:ind w:left="157"/>
              <w:rPr>
                <w:sz w:val="19"/>
                <w:szCs w:val="19"/>
              </w:rPr>
            </w:pPr>
            <w:r w:rsidRPr="18A947CB">
              <w:rPr>
                <w:color w:val="333333"/>
                <w:w w:val="105"/>
                <w:sz w:val="19"/>
                <w:szCs w:val="19"/>
              </w:rPr>
              <w:t>Article 13a(9)</w:t>
            </w:r>
          </w:p>
        </w:tc>
        <w:tc>
          <w:tcPr>
            <w:tcW w:w="4645" w:type="dxa"/>
          </w:tcPr>
          <w:p w14:paraId="4E22CE91" w14:textId="77777777" w:rsidR="00434D4E" w:rsidRDefault="00434D4E">
            <w:pPr>
              <w:pStyle w:val="TableParagraph"/>
              <w:rPr>
                <w:rFonts w:ascii="Times New Roman"/>
                <w:sz w:val="18"/>
              </w:rPr>
            </w:pPr>
          </w:p>
        </w:tc>
        <w:tc>
          <w:tcPr>
            <w:tcW w:w="4645" w:type="dxa"/>
          </w:tcPr>
          <w:p w14:paraId="285B669F" w14:textId="77777777" w:rsidR="00434D4E" w:rsidRDefault="00434D4E">
            <w:pPr>
              <w:pStyle w:val="TableParagraph"/>
              <w:rPr>
                <w:rFonts w:ascii="Times New Roman"/>
                <w:sz w:val="18"/>
              </w:rPr>
            </w:pPr>
          </w:p>
        </w:tc>
      </w:tr>
      <w:tr w:rsidR="00434D4E" w14:paraId="1128EA13" w14:textId="77777777">
        <w:trPr>
          <w:trHeight w:val="345"/>
        </w:trPr>
        <w:tc>
          <w:tcPr>
            <w:tcW w:w="4644" w:type="dxa"/>
            <w:shd w:val="clear" w:color="auto" w:fill="EDEDED"/>
          </w:tcPr>
          <w:p w14:paraId="296D2034" w14:textId="77777777" w:rsidR="00434D4E" w:rsidRDefault="002E7824">
            <w:pPr>
              <w:pStyle w:val="TableParagraph"/>
              <w:spacing w:before="48"/>
              <w:ind w:left="157"/>
              <w:rPr>
                <w:sz w:val="19"/>
                <w:szCs w:val="19"/>
              </w:rPr>
            </w:pPr>
            <w:r w:rsidRPr="18A947CB">
              <w:rPr>
                <w:color w:val="333333"/>
                <w:w w:val="105"/>
                <w:sz w:val="19"/>
                <w:szCs w:val="19"/>
              </w:rPr>
              <w:t>Article 13a(10)</w:t>
            </w:r>
          </w:p>
        </w:tc>
        <w:tc>
          <w:tcPr>
            <w:tcW w:w="4645" w:type="dxa"/>
          </w:tcPr>
          <w:p w14:paraId="5A7925A2" w14:textId="77777777" w:rsidR="00434D4E" w:rsidRDefault="00434D4E">
            <w:pPr>
              <w:pStyle w:val="TableParagraph"/>
              <w:rPr>
                <w:rFonts w:ascii="Times New Roman"/>
                <w:sz w:val="18"/>
              </w:rPr>
            </w:pPr>
          </w:p>
        </w:tc>
        <w:tc>
          <w:tcPr>
            <w:tcW w:w="4645" w:type="dxa"/>
          </w:tcPr>
          <w:p w14:paraId="74A5A146" w14:textId="77777777" w:rsidR="00434D4E" w:rsidRDefault="00434D4E">
            <w:pPr>
              <w:pStyle w:val="TableParagraph"/>
              <w:rPr>
                <w:rFonts w:ascii="Times New Roman"/>
                <w:sz w:val="18"/>
              </w:rPr>
            </w:pPr>
          </w:p>
        </w:tc>
      </w:tr>
      <w:tr w:rsidR="00434D4E" w14:paraId="429ECED0" w14:textId="77777777">
        <w:trPr>
          <w:trHeight w:val="345"/>
        </w:trPr>
        <w:tc>
          <w:tcPr>
            <w:tcW w:w="4644" w:type="dxa"/>
            <w:shd w:val="clear" w:color="auto" w:fill="EDEDED"/>
          </w:tcPr>
          <w:p w14:paraId="69A8A741" w14:textId="77777777" w:rsidR="00434D4E" w:rsidRDefault="002E7824">
            <w:pPr>
              <w:pStyle w:val="TableParagraph"/>
              <w:spacing w:before="48"/>
              <w:ind w:left="157"/>
              <w:rPr>
                <w:sz w:val="19"/>
                <w:szCs w:val="19"/>
              </w:rPr>
            </w:pPr>
            <w:r w:rsidRPr="18A947CB">
              <w:rPr>
                <w:color w:val="333333"/>
                <w:w w:val="105"/>
                <w:sz w:val="19"/>
                <w:szCs w:val="19"/>
              </w:rPr>
              <w:t>Article 13a(11)</w:t>
            </w:r>
          </w:p>
        </w:tc>
        <w:tc>
          <w:tcPr>
            <w:tcW w:w="4645" w:type="dxa"/>
          </w:tcPr>
          <w:p w14:paraId="062545FA" w14:textId="77777777" w:rsidR="00434D4E" w:rsidRDefault="00434D4E">
            <w:pPr>
              <w:pStyle w:val="TableParagraph"/>
              <w:rPr>
                <w:rFonts w:ascii="Times New Roman"/>
                <w:sz w:val="18"/>
              </w:rPr>
            </w:pPr>
          </w:p>
        </w:tc>
        <w:tc>
          <w:tcPr>
            <w:tcW w:w="4645" w:type="dxa"/>
          </w:tcPr>
          <w:p w14:paraId="5EFA47BC" w14:textId="77777777" w:rsidR="00434D4E" w:rsidRDefault="00434D4E">
            <w:pPr>
              <w:pStyle w:val="TableParagraph"/>
              <w:rPr>
                <w:rFonts w:ascii="Times New Roman"/>
                <w:sz w:val="18"/>
              </w:rPr>
            </w:pPr>
          </w:p>
        </w:tc>
      </w:tr>
    </w:tbl>
    <w:p w14:paraId="6170E165" w14:textId="77777777" w:rsidR="00434D4E" w:rsidRDefault="00434D4E">
      <w:pPr>
        <w:pStyle w:val="BodyText"/>
        <w:rPr>
          <w:sz w:val="26"/>
        </w:rPr>
      </w:pPr>
    </w:p>
    <w:p w14:paraId="4283C5BE" w14:textId="77777777" w:rsidR="00434D4E" w:rsidRDefault="00434D4E">
      <w:pPr>
        <w:pStyle w:val="BodyText"/>
        <w:rPr>
          <w:sz w:val="26"/>
        </w:rPr>
      </w:pPr>
    </w:p>
    <w:p w14:paraId="5445F2FF" w14:textId="77777777" w:rsidR="00434D4E" w:rsidRDefault="00434D4E">
      <w:pPr>
        <w:pStyle w:val="BodyText"/>
        <w:rPr>
          <w:sz w:val="26"/>
        </w:rPr>
      </w:pPr>
    </w:p>
    <w:p w14:paraId="1A880CD6" w14:textId="77777777" w:rsidR="00434D4E" w:rsidRDefault="00434D4E">
      <w:pPr>
        <w:pStyle w:val="BodyText"/>
        <w:rPr>
          <w:sz w:val="26"/>
        </w:rPr>
      </w:pPr>
    </w:p>
    <w:p w14:paraId="70612C4E" w14:textId="77777777" w:rsidR="00434D4E" w:rsidRDefault="00434D4E">
      <w:pPr>
        <w:pStyle w:val="BodyText"/>
        <w:rPr>
          <w:sz w:val="26"/>
        </w:rPr>
      </w:pPr>
    </w:p>
    <w:p w14:paraId="5AED9FE0" w14:textId="77777777" w:rsidR="00434D4E" w:rsidRDefault="00434D4E">
      <w:pPr>
        <w:pStyle w:val="BodyText"/>
        <w:rPr>
          <w:sz w:val="26"/>
        </w:rPr>
      </w:pPr>
    </w:p>
    <w:p w14:paraId="691B31CF" w14:textId="77777777" w:rsidR="00434D4E" w:rsidRDefault="00434D4E">
      <w:pPr>
        <w:pStyle w:val="BodyText"/>
        <w:rPr>
          <w:sz w:val="26"/>
        </w:rPr>
      </w:pPr>
    </w:p>
    <w:p w14:paraId="5352BF72" w14:textId="77777777" w:rsidR="00434D4E" w:rsidRDefault="00434D4E">
      <w:pPr>
        <w:pStyle w:val="BodyText"/>
        <w:rPr>
          <w:sz w:val="26"/>
        </w:rPr>
      </w:pPr>
    </w:p>
    <w:p w14:paraId="28874BD0" w14:textId="77777777" w:rsidR="00434D4E" w:rsidRDefault="00434D4E">
      <w:pPr>
        <w:pStyle w:val="BodyText"/>
        <w:rPr>
          <w:sz w:val="26"/>
        </w:rPr>
      </w:pPr>
    </w:p>
    <w:p w14:paraId="69742468" w14:textId="77777777" w:rsidR="00434D4E" w:rsidRDefault="00434D4E">
      <w:pPr>
        <w:pStyle w:val="BodyText"/>
        <w:rPr>
          <w:sz w:val="26"/>
        </w:rPr>
      </w:pPr>
    </w:p>
    <w:p w14:paraId="27A58C50" w14:textId="77777777" w:rsidR="00434D4E" w:rsidRDefault="00434D4E">
      <w:pPr>
        <w:pStyle w:val="BodyText"/>
        <w:rPr>
          <w:sz w:val="26"/>
        </w:rPr>
      </w:pPr>
    </w:p>
    <w:p w14:paraId="1504AD6F" w14:textId="77777777" w:rsidR="00434D4E" w:rsidRDefault="00434D4E">
      <w:pPr>
        <w:pStyle w:val="BodyText"/>
        <w:rPr>
          <w:sz w:val="26"/>
        </w:rPr>
      </w:pPr>
    </w:p>
    <w:p w14:paraId="6F7E4307" w14:textId="77777777" w:rsidR="00434D4E" w:rsidRDefault="00434D4E">
      <w:pPr>
        <w:pStyle w:val="BodyText"/>
        <w:rPr>
          <w:sz w:val="26"/>
        </w:rPr>
      </w:pPr>
    </w:p>
    <w:p w14:paraId="59DE5D3A" w14:textId="77777777" w:rsidR="00434D4E" w:rsidRDefault="00434D4E">
      <w:pPr>
        <w:pStyle w:val="BodyText"/>
        <w:rPr>
          <w:sz w:val="26"/>
        </w:rPr>
      </w:pPr>
    </w:p>
    <w:p w14:paraId="42AB534F" w14:textId="77777777" w:rsidR="00434D4E" w:rsidRDefault="00434D4E">
      <w:pPr>
        <w:pStyle w:val="BodyText"/>
        <w:rPr>
          <w:sz w:val="26"/>
        </w:rPr>
      </w:pPr>
    </w:p>
    <w:p w14:paraId="41A7E45A" w14:textId="77777777" w:rsidR="00434D4E" w:rsidRDefault="00434D4E">
      <w:pPr>
        <w:pStyle w:val="BodyText"/>
        <w:rPr>
          <w:sz w:val="26"/>
        </w:rPr>
      </w:pPr>
    </w:p>
    <w:p w14:paraId="60F024B0" w14:textId="77777777" w:rsidR="00434D4E" w:rsidRDefault="00434D4E">
      <w:pPr>
        <w:pStyle w:val="BodyText"/>
        <w:rPr>
          <w:sz w:val="26"/>
        </w:rPr>
      </w:pPr>
    </w:p>
    <w:p w14:paraId="77BC6587" w14:textId="77777777" w:rsidR="00434D4E" w:rsidRDefault="002E7824">
      <w:pPr>
        <w:pStyle w:val="Heading2"/>
        <w:spacing w:before="202"/>
        <w:ind w:right="119"/>
      </w:pPr>
      <w:r>
        <w:t>18</w:t>
      </w:r>
    </w:p>
    <w:p w14:paraId="118FD3F9" w14:textId="77777777" w:rsidR="00434D4E" w:rsidRDefault="00434D4E">
      <w:pPr>
        <w:sectPr w:rsidR="00434D4E">
          <w:pgSz w:w="16940" w:h="11910" w:orient="landscape"/>
          <w:pgMar w:top="860" w:right="600" w:bottom="0" w:left="980" w:header="720" w:footer="720" w:gutter="0"/>
          <w:cols w:space="720"/>
        </w:sectPr>
      </w:pPr>
    </w:p>
    <w:p w14:paraId="55C3A889"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DFD43C8" w14:textId="77777777">
        <w:trPr>
          <w:trHeight w:val="296"/>
        </w:trPr>
        <w:tc>
          <w:tcPr>
            <w:tcW w:w="4615" w:type="dxa"/>
            <w:shd w:val="clear" w:color="auto" w:fill="EDEDED"/>
          </w:tcPr>
          <w:p w14:paraId="4E2568A2" w14:textId="77777777" w:rsidR="00434D4E" w:rsidRDefault="00434D4E">
            <w:pPr>
              <w:pStyle w:val="TableParagraph"/>
              <w:rPr>
                <w:rFonts w:ascii="Times New Roman"/>
                <w:sz w:val="18"/>
              </w:rPr>
            </w:pPr>
          </w:p>
        </w:tc>
        <w:tc>
          <w:tcPr>
            <w:tcW w:w="4615" w:type="dxa"/>
            <w:shd w:val="clear" w:color="auto" w:fill="EDEDED"/>
          </w:tcPr>
          <w:p w14:paraId="0C2BF907"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6663E4A4" w14:textId="77777777">
        <w:trPr>
          <w:trHeight w:val="345"/>
        </w:trPr>
        <w:tc>
          <w:tcPr>
            <w:tcW w:w="4615" w:type="dxa"/>
            <w:shd w:val="clear" w:color="auto" w:fill="EDEDED"/>
          </w:tcPr>
          <w:p w14:paraId="481E1903"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45B25B43" w14:textId="77777777" w:rsidR="00434D4E" w:rsidRDefault="00434D4E">
            <w:pPr>
              <w:pStyle w:val="TableParagraph"/>
              <w:rPr>
                <w:rFonts w:ascii="Times New Roman"/>
                <w:sz w:val="18"/>
              </w:rPr>
            </w:pPr>
          </w:p>
        </w:tc>
      </w:tr>
    </w:tbl>
    <w:p w14:paraId="21475679" w14:textId="77777777" w:rsidR="00434D4E" w:rsidRDefault="00434D4E">
      <w:pPr>
        <w:pStyle w:val="BodyText"/>
        <w:rPr>
          <w:sz w:val="26"/>
        </w:rPr>
      </w:pPr>
    </w:p>
    <w:p w14:paraId="48CD3334" w14:textId="77777777" w:rsidR="00434D4E" w:rsidRDefault="00434D4E">
      <w:pPr>
        <w:pStyle w:val="BodyText"/>
        <w:spacing w:before="5"/>
        <w:rPr>
          <w:sz w:val="34"/>
        </w:rPr>
      </w:pPr>
    </w:p>
    <w:p w14:paraId="0332242A" w14:textId="77777777" w:rsidR="00434D4E" w:rsidRDefault="002E7824">
      <w:pPr>
        <w:pStyle w:val="BodyText"/>
        <w:ind w:left="115"/>
      </w:pPr>
      <w:r>
        <w:rPr>
          <w:color w:val="333333"/>
        </w:rPr>
        <w:t>Please upload figures or tables if necessary</w:t>
      </w:r>
    </w:p>
    <w:p w14:paraId="35A223AB" w14:textId="77777777" w:rsidR="00434D4E" w:rsidRDefault="002E7824">
      <w:pPr>
        <w:spacing w:before="95"/>
        <w:ind w:left="265"/>
        <w:rPr>
          <w:sz w:val="16"/>
          <w:szCs w:val="16"/>
        </w:rPr>
      </w:pPr>
      <w:r w:rsidRPr="18A947CB">
        <w:rPr>
          <w:color w:val="A5A5A5"/>
          <w:w w:val="105"/>
          <w:sz w:val="16"/>
          <w:szCs w:val="16"/>
        </w:rPr>
        <w:t>The maximum file size is 1 MB</w:t>
      </w:r>
    </w:p>
    <w:p w14:paraId="283F2ABF" w14:textId="77777777" w:rsidR="00434D4E" w:rsidRDefault="00434D4E">
      <w:pPr>
        <w:pStyle w:val="BodyText"/>
        <w:rPr>
          <w:sz w:val="20"/>
        </w:rPr>
      </w:pPr>
    </w:p>
    <w:p w14:paraId="1A57A0C7" w14:textId="77777777" w:rsidR="00434D4E" w:rsidRDefault="00434D4E">
      <w:pPr>
        <w:pStyle w:val="BodyText"/>
        <w:rPr>
          <w:sz w:val="20"/>
        </w:rPr>
      </w:pPr>
    </w:p>
    <w:p w14:paraId="2EBFBF65" w14:textId="77777777" w:rsidR="00434D4E" w:rsidRDefault="00434D4E">
      <w:pPr>
        <w:pStyle w:val="BodyText"/>
        <w:rPr>
          <w:sz w:val="20"/>
        </w:rPr>
      </w:pPr>
    </w:p>
    <w:p w14:paraId="0D1E5C03" w14:textId="77777777" w:rsidR="00434D4E" w:rsidRDefault="00434D4E">
      <w:pPr>
        <w:pStyle w:val="BodyText"/>
        <w:spacing w:before="1"/>
        <w:rPr>
          <w:sz w:val="16"/>
        </w:rPr>
      </w:pPr>
    </w:p>
    <w:p w14:paraId="69C955E1" w14:textId="22572B23" w:rsidR="00434D4E" w:rsidRDefault="002E7824">
      <w:pPr>
        <w:pStyle w:val="BodyText"/>
        <w:rPr>
          <w:sz w:val="23"/>
        </w:rPr>
      </w:pPr>
      <w:r>
        <w:rPr>
          <w:noProof/>
        </w:rPr>
        <mc:AlternateContent>
          <mc:Choice Requires="wps">
            <w:drawing>
              <wp:anchor distT="0" distB="0" distL="0" distR="0" simplePos="0" relativeHeight="251658262" behindDoc="1" locked="0" layoutInCell="1" allowOverlap="1" wp14:anchorId="7E0A0226" wp14:editId="5D8A6BD1">
                <wp:simplePos x="0" y="0"/>
                <wp:positionH relativeFrom="page">
                  <wp:posOffset>695325</wp:posOffset>
                </wp:positionH>
                <wp:positionV relativeFrom="paragraph">
                  <wp:posOffset>200025</wp:posOffset>
                </wp:positionV>
                <wp:extent cx="6169660" cy="9525"/>
                <wp:effectExtent l="0" t="0" r="0" b="0"/>
                <wp:wrapTopAndBottom/>
                <wp:docPr id="24" name="Rectangle 2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71BBE3" id="Rectangle 24" o:spid="_x0000_s1026" style="position:absolute;margin-left:54.75pt;margin-top:15.75pt;width:485.8pt;height:.75pt;z-index:-25165821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6BF077F8" w14:textId="77777777" w:rsidR="00434D4E" w:rsidRDefault="00434D4E">
      <w:pPr>
        <w:pStyle w:val="BodyText"/>
        <w:rPr>
          <w:sz w:val="20"/>
        </w:rPr>
      </w:pPr>
    </w:p>
    <w:p w14:paraId="03376021" w14:textId="77777777" w:rsidR="00434D4E" w:rsidRDefault="002E7824">
      <w:pPr>
        <w:pStyle w:val="BodyText"/>
        <w:spacing w:before="157"/>
        <w:ind w:left="115"/>
        <w:rPr>
          <w:b/>
        </w:rPr>
      </w:pPr>
      <w:r>
        <w:rPr>
          <w:b/>
          <w:color w:val="333333"/>
        </w:rPr>
        <w:t>General requirements for type B power-generating modules</w:t>
      </w:r>
    </w:p>
    <w:p w14:paraId="7E6F8F5A" w14:textId="77777777" w:rsidR="00434D4E" w:rsidRDefault="00434D4E">
      <w:pPr>
        <w:pStyle w:val="BodyText"/>
        <w:rPr>
          <w:b/>
          <w:sz w:val="20"/>
        </w:rPr>
      </w:pPr>
    </w:p>
    <w:p w14:paraId="18DB66D6" w14:textId="77777777" w:rsidR="00434D4E" w:rsidRDefault="00434D4E">
      <w:pPr>
        <w:pStyle w:val="BodyText"/>
        <w:rPr>
          <w:b/>
          <w:sz w:val="20"/>
        </w:rPr>
      </w:pPr>
    </w:p>
    <w:p w14:paraId="3404E2F4" w14:textId="77777777" w:rsidR="00434D4E" w:rsidRDefault="00434D4E">
      <w:pPr>
        <w:pStyle w:val="BodyText"/>
        <w:rPr>
          <w:b/>
          <w:sz w:val="20"/>
        </w:rPr>
      </w:pPr>
    </w:p>
    <w:p w14:paraId="3A8381DC" w14:textId="77777777" w:rsidR="00434D4E" w:rsidRDefault="00434D4E">
      <w:pPr>
        <w:pStyle w:val="BodyText"/>
        <w:rPr>
          <w:b/>
          <w:sz w:val="20"/>
        </w:rPr>
      </w:pPr>
    </w:p>
    <w:p w14:paraId="621998E1" w14:textId="77777777" w:rsidR="00434D4E" w:rsidRDefault="00434D4E">
      <w:pPr>
        <w:pStyle w:val="BodyText"/>
        <w:rPr>
          <w:b/>
          <w:sz w:val="20"/>
        </w:rPr>
      </w:pPr>
    </w:p>
    <w:p w14:paraId="0B0AE647" w14:textId="77777777" w:rsidR="00434D4E" w:rsidRDefault="00434D4E">
      <w:pPr>
        <w:pStyle w:val="BodyText"/>
        <w:rPr>
          <w:b/>
          <w:sz w:val="20"/>
        </w:rPr>
      </w:pPr>
    </w:p>
    <w:p w14:paraId="72AB6B1C" w14:textId="77777777" w:rsidR="004E1AE0" w:rsidRDefault="004E1AE0">
      <w:pPr>
        <w:pStyle w:val="BodyText"/>
        <w:rPr>
          <w:b/>
          <w:sz w:val="20"/>
        </w:rPr>
      </w:pPr>
    </w:p>
    <w:p w14:paraId="64F8741C" w14:textId="77777777" w:rsidR="004E1AE0" w:rsidRDefault="004E1AE0">
      <w:pPr>
        <w:pStyle w:val="BodyText"/>
        <w:rPr>
          <w:b/>
          <w:sz w:val="20"/>
        </w:rPr>
      </w:pPr>
    </w:p>
    <w:p w14:paraId="3E6F1332" w14:textId="77777777" w:rsidR="004E1AE0" w:rsidRDefault="004E1AE0">
      <w:pPr>
        <w:pStyle w:val="BodyText"/>
        <w:rPr>
          <w:b/>
          <w:sz w:val="20"/>
        </w:rPr>
      </w:pPr>
    </w:p>
    <w:p w14:paraId="27035A77" w14:textId="77777777" w:rsidR="004E1AE0" w:rsidRDefault="004E1AE0">
      <w:pPr>
        <w:pStyle w:val="BodyText"/>
        <w:rPr>
          <w:b/>
          <w:sz w:val="20"/>
        </w:rPr>
      </w:pPr>
    </w:p>
    <w:p w14:paraId="3F0A1D59" w14:textId="77777777" w:rsidR="004E1AE0" w:rsidRDefault="004E1AE0">
      <w:pPr>
        <w:pStyle w:val="BodyText"/>
        <w:rPr>
          <w:b/>
          <w:sz w:val="20"/>
        </w:rPr>
      </w:pPr>
    </w:p>
    <w:p w14:paraId="6FB782AA" w14:textId="77777777" w:rsidR="004E1AE0" w:rsidRDefault="004E1AE0">
      <w:pPr>
        <w:pStyle w:val="BodyText"/>
        <w:rPr>
          <w:b/>
          <w:sz w:val="20"/>
        </w:rPr>
      </w:pPr>
    </w:p>
    <w:p w14:paraId="5A459A40" w14:textId="77777777" w:rsidR="004E1AE0" w:rsidRDefault="004E1AE0">
      <w:pPr>
        <w:pStyle w:val="BodyText"/>
        <w:rPr>
          <w:b/>
          <w:sz w:val="20"/>
        </w:rPr>
      </w:pPr>
    </w:p>
    <w:p w14:paraId="72C7DED5" w14:textId="77777777" w:rsidR="004E1AE0" w:rsidRDefault="004E1AE0">
      <w:pPr>
        <w:pStyle w:val="BodyText"/>
        <w:rPr>
          <w:b/>
          <w:sz w:val="20"/>
        </w:rPr>
      </w:pPr>
    </w:p>
    <w:p w14:paraId="72B16F53" w14:textId="77777777" w:rsidR="004E1AE0" w:rsidRDefault="004E1AE0">
      <w:pPr>
        <w:pStyle w:val="BodyText"/>
        <w:rPr>
          <w:b/>
          <w:sz w:val="20"/>
        </w:rPr>
      </w:pPr>
    </w:p>
    <w:p w14:paraId="161BD8BE" w14:textId="77777777" w:rsidR="004E1AE0" w:rsidRDefault="004E1AE0">
      <w:pPr>
        <w:pStyle w:val="BodyText"/>
        <w:rPr>
          <w:b/>
          <w:sz w:val="20"/>
        </w:rPr>
      </w:pPr>
    </w:p>
    <w:p w14:paraId="277039FE" w14:textId="77777777" w:rsidR="004E1AE0" w:rsidRDefault="004E1AE0">
      <w:pPr>
        <w:pStyle w:val="BodyText"/>
        <w:rPr>
          <w:b/>
          <w:sz w:val="20"/>
        </w:rPr>
      </w:pPr>
    </w:p>
    <w:p w14:paraId="627858F9" w14:textId="77777777" w:rsidR="004E1AE0" w:rsidRDefault="004E1AE0">
      <w:pPr>
        <w:pStyle w:val="BodyText"/>
        <w:rPr>
          <w:b/>
          <w:sz w:val="20"/>
        </w:rPr>
      </w:pPr>
    </w:p>
    <w:p w14:paraId="44667CB7" w14:textId="77777777" w:rsidR="004E1AE0" w:rsidRDefault="004E1AE0">
      <w:pPr>
        <w:pStyle w:val="BodyText"/>
        <w:rPr>
          <w:b/>
          <w:sz w:val="20"/>
        </w:rPr>
      </w:pPr>
    </w:p>
    <w:p w14:paraId="550DC65D" w14:textId="77777777" w:rsidR="004E1AE0" w:rsidRDefault="004E1AE0">
      <w:pPr>
        <w:pStyle w:val="BodyText"/>
        <w:rPr>
          <w:b/>
          <w:sz w:val="20"/>
        </w:rPr>
      </w:pPr>
    </w:p>
    <w:p w14:paraId="1EF5B5C9" w14:textId="77777777" w:rsidR="004E1AE0" w:rsidRDefault="004E1AE0">
      <w:pPr>
        <w:pStyle w:val="BodyText"/>
        <w:rPr>
          <w:b/>
          <w:sz w:val="20"/>
        </w:rPr>
      </w:pPr>
    </w:p>
    <w:p w14:paraId="16FB8E94" w14:textId="77777777" w:rsidR="004E1AE0" w:rsidRDefault="004E1AE0">
      <w:pPr>
        <w:pStyle w:val="BodyText"/>
        <w:rPr>
          <w:b/>
          <w:sz w:val="20"/>
        </w:rPr>
      </w:pPr>
    </w:p>
    <w:p w14:paraId="589781AB" w14:textId="77777777" w:rsidR="004E1AE0" w:rsidRDefault="004E1AE0">
      <w:pPr>
        <w:pStyle w:val="BodyText"/>
        <w:rPr>
          <w:b/>
          <w:sz w:val="20"/>
        </w:rPr>
      </w:pPr>
    </w:p>
    <w:p w14:paraId="5A499F63" w14:textId="77777777" w:rsidR="004E1AE0" w:rsidRDefault="004E1AE0">
      <w:pPr>
        <w:pStyle w:val="BodyText"/>
        <w:rPr>
          <w:b/>
          <w:sz w:val="20"/>
        </w:rPr>
      </w:pPr>
    </w:p>
    <w:p w14:paraId="6FC9B5FB" w14:textId="77777777" w:rsidR="004E1AE0" w:rsidRDefault="004E1AE0">
      <w:pPr>
        <w:pStyle w:val="BodyText"/>
        <w:rPr>
          <w:b/>
          <w:sz w:val="20"/>
        </w:rPr>
      </w:pPr>
    </w:p>
    <w:p w14:paraId="365D60B9" w14:textId="77777777" w:rsidR="004E1AE0" w:rsidRDefault="004E1AE0">
      <w:pPr>
        <w:pStyle w:val="BodyText"/>
        <w:rPr>
          <w:b/>
          <w:sz w:val="20"/>
        </w:rPr>
      </w:pPr>
    </w:p>
    <w:p w14:paraId="3A78AB71" w14:textId="77777777" w:rsidR="004E1AE0" w:rsidRDefault="004E1AE0">
      <w:pPr>
        <w:pStyle w:val="BodyText"/>
        <w:rPr>
          <w:b/>
          <w:sz w:val="20"/>
        </w:rPr>
      </w:pPr>
    </w:p>
    <w:p w14:paraId="740FCE9C" w14:textId="77777777" w:rsidR="004E1AE0" w:rsidRDefault="004E1AE0">
      <w:pPr>
        <w:pStyle w:val="BodyText"/>
        <w:rPr>
          <w:b/>
          <w:sz w:val="20"/>
        </w:rPr>
      </w:pPr>
    </w:p>
    <w:p w14:paraId="5A8BA80D" w14:textId="77777777" w:rsidR="004E1AE0" w:rsidRDefault="004E1AE0">
      <w:pPr>
        <w:pStyle w:val="BodyText"/>
        <w:rPr>
          <w:b/>
          <w:sz w:val="20"/>
        </w:rPr>
      </w:pPr>
    </w:p>
    <w:p w14:paraId="2CBB8703" w14:textId="77777777" w:rsidR="004E1AE0" w:rsidRDefault="004E1AE0">
      <w:pPr>
        <w:pStyle w:val="BodyText"/>
        <w:rPr>
          <w:b/>
          <w:sz w:val="20"/>
        </w:rPr>
      </w:pPr>
    </w:p>
    <w:p w14:paraId="306F1714" w14:textId="77777777" w:rsidR="004E1AE0" w:rsidRDefault="004E1AE0">
      <w:pPr>
        <w:pStyle w:val="BodyText"/>
        <w:rPr>
          <w:b/>
          <w:sz w:val="20"/>
        </w:rPr>
      </w:pPr>
    </w:p>
    <w:p w14:paraId="7B7C8129" w14:textId="77777777" w:rsidR="004E1AE0" w:rsidRDefault="004E1AE0">
      <w:pPr>
        <w:pStyle w:val="BodyText"/>
        <w:rPr>
          <w:b/>
          <w:sz w:val="20"/>
        </w:rPr>
      </w:pPr>
    </w:p>
    <w:p w14:paraId="69449673" w14:textId="77777777" w:rsidR="004E1AE0" w:rsidRDefault="004E1AE0">
      <w:pPr>
        <w:pStyle w:val="BodyText"/>
        <w:rPr>
          <w:b/>
          <w:sz w:val="20"/>
        </w:rPr>
      </w:pPr>
    </w:p>
    <w:p w14:paraId="207FDDCC" w14:textId="77777777" w:rsidR="004E1AE0" w:rsidRDefault="004E1AE0">
      <w:pPr>
        <w:pStyle w:val="BodyText"/>
        <w:rPr>
          <w:b/>
          <w:sz w:val="20"/>
        </w:rPr>
      </w:pPr>
    </w:p>
    <w:p w14:paraId="344D9AAA" w14:textId="77777777" w:rsidR="004E1AE0" w:rsidRDefault="004E1AE0">
      <w:pPr>
        <w:pStyle w:val="BodyText"/>
        <w:rPr>
          <w:b/>
          <w:sz w:val="20"/>
        </w:rPr>
      </w:pPr>
    </w:p>
    <w:p w14:paraId="689D604A" w14:textId="77777777" w:rsidR="004E1AE0" w:rsidRDefault="004E1AE0">
      <w:pPr>
        <w:pStyle w:val="BodyText"/>
        <w:rPr>
          <w:b/>
          <w:sz w:val="20"/>
        </w:rPr>
      </w:pPr>
    </w:p>
    <w:p w14:paraId="3C30F2E8" w14:textId="77777777" w:rsidR="00434D4E" w:rsidRDefault="00434D4E">
      <w:pPr>
        <w:pStyle w:val="BodyText"/>
        <w:spacing w:before="11"/>
        <w:rPr>
          <w:b/>
          <w:sz w:val="20"/>
        </w:rPr>
      </w:pPr>
    </w:p>
    <w:p w14:paraId="3CE38234" w14:textId="77777777" w:rsidR="00434D4E" w:rsidRDefault="002E7824">
      <w:pPr>
        <w:pStyle w:val="Heading2"/>
        <w:spacing w:before="0"/>
      </w:pPr>
      <w:r>
        <w:t>19</w:t>
      </w:r>
    </w:p>
    <w:p w14:paraId="7F06C926" w14:textId="77777777" w:rsidR="00434D4E" w:rsidRDefault="00434D4E">
      <w:pPr>
        <w:sectPr w:rsidR="00434D4E">
          <w:pgSz w:w="11910" w:h="16840"/>
          <w:pgMar w:top="860" w:right="620" w:bottom="0" w:left="980" w:header="720" w:footer="720" w:gutter="0"/>
          <w:cols w:space="720"/>
        </w:sectPr>
      </w:pPr>
    </w:p>
    <w:p w14:paraId="425FA2DA" w14:textId="77777777" w:rsidR="00434D4E" w:rsidRDefault="755DA626" w:rsidP="1D45E349">
      <w:pPr>
        <w:pStyle w:val="BodyText"/>
        <w:spacing w:before="104" w:line="304" w:lineRule="auto"/>
        <w:ind w:left="115" w:right="6661"/>
        <w:rPr>
          <w:color w:val="333333"/>
        </w:rPr>
      </w:pPr>
      <w:r w:rsidRPr="1D45E349">
        <w:rPr>
          <w:color w:val="333333"/>
        </w:rPr>
        <w:lastRenderedPageBreak/>
        <w:t>Please write your comments on the ACER draft amendments and your alternative text proposals, if any,   in the table below</w:t>
      </w:r>
    </w:p>
    <w:tbl>
      <w:tblPr>
        <w:tblW w:w="14866"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805"/>
        <w:gridCol w:w="7105"/>
        <w:gridCol w:w="4956"/>
      </w:tblGrid>
      <w:tr w:rsidR="00434D4E" w14:paraId="73F0D779" w14:textId="77777777" w:rsidTr="1D45E349">
        <w:trPr>
          <w:trHeight w:val="296"/>
        </w:trPr>
        <w:tc>
          <w:tcPr>
            <w:tcW w:w="2805" w:type="dxa"/>
            <w:shd w:val="clear" w:color="auto" w:fill="EDEDED"/>
          </w:tcPr>
          <w:p w14:paraId="69F75C56" w14:textId="77777777" w:rsidR="00434D4E" w:rsidRDefault="00434D4E" w:rsidP="1D45E349">
            <w:pPr>
              <w:pStyle w:val="TableParagraph"/>
              <w:rPr>
                <w:sz w:val="20"/>
                <w:szCs w:val="20"/>
              </w:rPr>
            </w:pPr>
          </w:p>
        </w:tc>
        <w:tc>
          <w:tcPr>
            <w:tcW w:w="7105" w:type="dxa"/>
            <w:shd w:val="clear" w:color="auto" w:fill="EDEDED"/>
          </w:tcPr>
          <w:p w14:paraId="519E3299" w14:textId="5EAF51DA" w:rsidR="00434D4E" w:rsidRPr="0076375C" w:rsidRDefault="7EB3AD05" w:rsidP="1D45E349">
            <w:pPr>
              <w:pStyle w:val="TableParagraph"/>
              <w:spacing w:before="24"/>
              <w:ind w:left="690"/>
              <w:rPr>
                <w:sz w:val="19"/>
                <w:szCs w:val="19"/>
                <w:highlight w:val="yellow"/>
              </w:rPr>
            </w:pPr>
            <w:r w:rsidRPr="00890D43">
              <w:rPr>
                <w:b/>
                <w:bCs/>
                <w:color w:val="333333"/>
                <w:w w:val="105"/>
                <w:sz w:val="20"/>
                <w:szCs w:val="20"/>
              </w:rPr>
              <w:t>Alternative text amendment proposal</w:t>
            </w:r>
          </w:p>
        </w:tc>
        <w:tc>
          <w:tcPr>
            <w:tcW w:w="4956" w:type="dxa"/>
            <w:shd w:val="clear" w:color="auto" w:fill="EDEDED"/>
          </w:tcPr>
          <w:p w14:paraId="3D07EBE0" w14:textId="21B330D5" w:rsidR="00434D4E" w:rsidRDefault="7EB3AD05" w:rsidP="1D45E349">
            <w:pPr>
              <w:pStyle w:val="TableParagraph"/>
              <w:spacing w:before="24"/>
              <w:ind w:left="327"/>
              <w:rPr>
                <w:sz w:val="19"/>
                <w:szCs w:val="19"/>
              </w:rPr>
            </w:pPr>
            <w:r w:rsidRPr="1D45E349">
              <w:rPr>
                <w:color w:val="333333"/>
                <w:w w:val="105"/>
                <w:sz w:val="19"/>
                <w:szCs w:val="19"/>
              </w:rPr>
              <w:t>Comment on the ACER draft amendments</w:t>
            </w:r>
          </w:p>
        </w:tc>
      </w:tr>
      <w:tr w:rsidR="00434D4E" w14:paraId="3723B8AD" w14:textId="77777777" w:rsidTr="1D45E349">
        <w:trPr>
          <w:trHeight w:val="345"/>
        </w:trPr>
        <w:tc>
          <w:tcPr>
            <w:tcW w:w="2805" w:type="dxa"/>
            <w:shd w:val="clear" w:color="auto" w:fill="EDEDED"/>
          </w:tcPr>
          <w:p w14:paraId="79873AC2" w14:textId="77777777" w:rsidR="00434D4E" w:rsidRPr="007E70AE" w:rsidRDefault="755DA626" w:rsidP="1D45E349">
            <w:pPr>
              <w:pStyle w:val="TableParagraph"/>
              <w:spacing w:before="48"/>
              <w:ind w:left="157"/>
              <w:rPr>
                <w:rFonts w:asciiTheme="majorHAnsi" w:hAnsiTheme="majorHAnsi"/>
              </w:rPr>
            </w:pPr>
            <w:r w:rsidRPr="007E70AE">
              <w:rPr>
                <w:rFonts w:asciiTheme="majorHAnsi" w:hAnsiTheme="majorHAnsi"/>
                <w:color w:val="333333"/>
                <w:w w:val="105"/>
              </w:rPr>
              <w:t>Article 14(1)</w:t>
            </w:r>
          </w:p>
        </w:tc>
        <w:tc>
          <w:tcPr>
            <w:tcW w:w="7105" w:type="dxa"/>
          </w:tcPr>
          <w:p w14:paraId="53E623C7" w14:textId="77777777" w:rsidR="00434D4E" w:rsidRPr="007E70AE" w:rsidRDefault="00434D4E" w:rsidP="1D45E349">
            <w:pPr>
              <w:pStyle w:val="TableParagraph"/>
              <w:rPr>
                <w:rFonts w:asciiTheme="majorHAnsi" w:hAnsiTheme="majorHAnsi"/>
              </w:rPr>
            </w:pPr>
          </w:p>
        </w:tc>
        <w:tc>
          <w:tcPr>
            <w:tcW w:w="4956" w:type="dxa"/>
          </w:tcPr>
          <w:p w14:paraId="3EF77A83" w14:textId="77777777" w:rsidR="00434D4E" w:rsidRPr="007E70AE" w:rsidRDefault="00434D4E" w:rsidP="1D45E349">
            <w:pPr>
              <w:pStyle w:val="TableParagraph"/>
              <w:rPr>
                <w:rFonts w:asciiTheme="majorHAnsi" w:hAnsiTheme="majorHAnsi"/>
              </w:rPr>
            </w:pPr>
          </w:p>
        </w:tc>
      </w:tr>
      <w:tr w:rsidR="00434D4E" w14:paraId="14ED3E4B" w14:textId="77777777" w:rsidTr="1D45E349">
        <w:trPr>
          <w:trHeight w:val="345"/>
        </w:trPr>
        <w:tc>
          <w:tcPr>
            <w:tcW w:w="2805" w:type="dxa"/>
            <w:shd w:val="clear" w:color="auto" w:fill="EDEDED"/>
          </w:tcPr>
          <w:p w14:paraId="70708A74" w14:textId="77777777" w:rsidR="00434D4E" w:rsidRPr="007E70AE" w:rsidRDefault="755DA626" w:rsidP="1D45E349">
            <w:pPr>
              <w:pStyle w:val="TableParagraph"/>
              <w:spacing w:before="48"/>
              <w:ind w:left="157"/>
              <w:rPr>
                <w:rFonts w:asciiTheme="majorHAnsi" w:hAnsiTheme="majorHAnsi"/>
              </w:rPr>
            </w:pPr>
            <w:r w:rsidRPr="007E70AE">
              <w:rPr>
                <w:rFonts w:asciiTheme="majorHAnsi" w:hAnsiTheme="majorHAnsi"/>
                <w:color w:val="333333"/>
                <w:w w:val="105"/>
              </w:rPr>
              <w:t>Article 14(2)[deleted]</w:t>
            </w:r>
          </w:p>
        </w:tc>
        <w:tc>
          <w:tcPr>
            <w:tcW w:w="7105" w:type="dxa"/>
          </w:tcPr>
          <w:p w14:paraId="287C7A87" w14:textId="77777777" w:rsidR="00434D4E" w:rsidRPr="007E70AE" w:rsidRDefault="00434D4E" w:rsidP="1D45E349">
            <w:pPr>
              <w:pStyle w:val="TableParagraph"/>
              <w:rPr>
                <w:rFonts w:asciiTheme="majorHAnsi" w:hAnsiTheme="majorHAnsi"/>
              </w:rPr>
            </w:pPr>
          </w:p>
        </w:tc>
        <w:tc>
          <w:tcPr>
            <w:tcW w:w="4956" w:type="dxa"/>
          </w:tcPr>
          <w:p w14:paraId="4A756695" w14:textId="77777777" w:rsidR="00434D4E" w:rsidRPr="007E70AE" w:rsidRDefault="00434D4E" w:rsidP="1D45E349">
            <w:pPr>
              <w:pStyle w:val="TableParagraph"/>
              <w:rPr>
                <w:rFonts w:asciiTheme="majorHAnsi" w:hAnsiTheme="majorHAnsi"/>
              </w:rPr>
            </w:pPr>
          </w:p>
        </w:tc>
      </w:tr>
      <w:tr w:rsidR="1D45E349" w14:paraId="7FA999BD" w14:textId="77777777" w:rsidTr="1D45E349">
        <w:trPr>
          <w:trHeight w:val="345"/>
        </w:trPr>
        <w:tc>
          <w:tcPr>
            <w:tcW w:w="2805" w:type="dxa"/>
            <w:shd w:val="clear" w:color="auto" w:fill="EDEDED"/>
          </w:tcPr>
          <w:p w14:paraId="2C582190" w14:textId="178F2400" w:rsidR="6AF18055" w:rsidRPr="007E70AE" w:rsidRDefault="6AF18055" w:rsidP="1D45E349">
            <w:pPr>
              <w:pStyle w:val="TableParagraph"/>
              <w:spacing w:before="48"/>
              <w:ind w:left="157"/>
              <w:rPr>
                <w:rFonts w:asciiTheme="majorHAnsi" w:hAnsiTheme="majorHAnsi"/>
              </w:rPr>
            </w:pPr>
            <w:r w:rsidRPr="007E70AE">
              <w:rPr>
                <w:rFonts w:asciiTheme="majorHAnsi" w:hAnsiTheme="majorHAnsi"/>
                <w:color w:val="333333"/>
              </w:rPr>
              <w:t>Article 14(2)</w:t>
            </w:r>
          </w:p>
        </w:tc>
        <w:tc>
          <w:tcPr>
            <w:tcW w:w="7105" w:type="dxa"/>
          </w:tcPr>
          <w:p w14:paraId="21890248" w14:textId="3D5F2349" w:rsidR="00505923" w:rsidRPr="007E70AE" w:rsidRDefault="00505923" w:rsidP="0095375C">
            <w:pPr>
              <w:rPr>
                <w:rFonts w:asciiTheme="majorHAnsi" w:hAnsiTheme="majorHAnsi"/>
                <w:color w:val="000000" w:themeColor="text1"/>
              </w:rPr>
            </w:pPr>
          </w:p>
        </w:tc>
        <w:tc>
          <w:tcPr>
            <w:tcW w:w="4956" w:type="dxa"/>
          </w:tcPr>
          <w:p w14:paraId="64378CA8" w14:textId="650E5082" w:rsidR="6AF18055" w:rsidRPr="007E70AE" w:rsidRDefault="6AF18055" w:rsidP="1D45E349">
            <w:pPr>
              <w:rPr>
                <w:rFonts w:asciiTheme="majorHAnsi" w:hAnsiTheme="majorHAnsi"/>
                <w:color w:val="000000" w:themeColor="text1"/>
              </w:rPr>
            </w:pPr>
          </w:p>
        </w:tc>
      </w:tr>
      <w:tr w:rsidR="00434D4E" w14:paraId="164E8F21" w14:textId="77777777" w:rsidTr="1D45E349">
        <w:trPr>
          <w:trHeight w:val="345"/>
        </w:trPr>
        <w:tc>
          <w:tcPr>
            <w:tcW w:w="2805" w:type="dxa"/>
            <w:shd w:val="clear" w:color="auto" w:fill="EDEDED"/>
          </w:tcPr>
          <w:p w14:paraId="73F8B3B2" w14:textId="77777777" w:rsidR="00434D4E" w:rsidRPr="007E70AE" w:rsidRDefault="755DA626" w:rsidP="1D45E349">
            <w:pPr>
              <w:pStyle w:val="TableParagraph"/>
              <w:spacing w:before="48"/>
              <w:ind w:left="157"/>
              <w:rPr>
                <w:rFonts w:asciiTheme="majorHAnsi" w:hAnsiTheme="majorHAnsi"/>
              </w:rPr>
            </w:pPr>
            <w:r w:rsidRPr="002D700F">
              <w:rPr>
                <w:rFonts w:asciiTheme="majorHAnsi" w:hAnsiTheme="majorHAnsi"/>
                <w:color w:val="333333"/>
                <w:w w:val="105"/>
                <w:highlight w:val="cyan"/>
              </w:rPr>
              <w:t>Article 14(3)</w:t>
            </w:r>
          </w:p>
        </w:tc>
        <w:tc>
          <w:tcPr>
            <w:tcW w:w="7105" w:type="dxa"/>
          </w:tcPr>
          <w:p w14:paraId="5B78CD44" w14:textId="78E432A9" w:rsidR="0254B35E" w:rsidRPr="007E70AE" w:rsidRDefault="5E5A407E" w:rsidP="1D45E349">
            <w:pPr>
              <w:rPr>
                <w:rFonts w:asciiTheme="majorHAnsi" w:hAnsiTheme="majorHAnsi"/>
                <w:strike/>
                <w:color w:val="000000" w:themeColor="text1"/>
              </w:rPr>
            </w:pPr>
            <w:r w:rsidRPr="007E70AE">
              <w:rPr>
                <w:rFonts w:asciiTheme="majorHAnsi" w:hAnsiTheme="majorHAnsi"/>
                <w:color w:val="000000" w:themeColor="text1"/>
              </w:rPr>
              <w:t xml:space="preserve"> (c) </w:t>
            </w:r>
            <w:r w:rsidRPr="005575E9">
              <w:rPr>
                <w:rFonts w:asciiTheme="majorHAnsi" w:hAnsiTheme="majorHAnsi"/>
                <w:color w:val="000000" w:themeColor="text1"/>
              </w:rPr>
              <w:t xml:space="preserve">The power-generating module shall be capable of operating stably without disconnecting from the network, if none of the phase-to-phase voltages exceeds the voltage-against-time-profile defined in Figure X at the </w:t>
            </w:r>
            <w:r w:rsidRPr="005575E9">
              <w:rPr>
                <w:rFonts w:asciiTheme="majorHAnsi" w:hAnsiTheme="majorHAnsi"/>
                <w:color w:val="FF0000"/>
              </w:rPr>
              <w:t xml:space="preserve">connection point. </w:t>
            </w:r>
          </w:p>
        </w:tc>
        <w:tc>
          <w:tcPr>
            <w:tcW w:w="4956" w:type="dxa"/>
          </w:tcPr>
          <w:p w14:paraId="1F0B73FA" w14:textId="2E26D725" w:rsidR="0254B35E" w:rsidRPr="00494F5B" w:rsidRDefault="00494F5B" w:rsidP="00494F5B">
            <w:pPr>
              <w:jc w:val="both"/>
              <w:rPr>
                <w:rFonts w:asciiTheme="majorHAnsi" w:hAnsiTheme="majorHAnsi"/>
                <w:color w:val="000000" w:themeColor="text1"/>
              </w:rPr>
            </w:pPr>
            <w:r w:rsidRPr="00494F5B">
              <w:rPr>
                <w:rFonts w:asciiTheme="majorHAnsi" w:hAnsiTheme="majorHAnsi"/>
                <w:color w:val="000000" w:themeColor="text1"/>
              </w:rPr>
              <w:t>At connection points where multiple plants are connected and with long connection lines this requirement is not possible to comply with.</w:t>
            </w:r>
            <w:r w:rsidR="006B44A7">
              <w:rPr>
                <w:rFonts w:asciiTheme="majorHAnsi" w:hAnsiTheme="majorHAnsi"/>
                <w:color w:val="000000" w:themeColor="text1"/>
              </w:rPr>
              <w:t xml:space="preserve"> This configuration is very popular in SPAIN.</w:t>
            </w:r>
          </w:p>
          <w:p w14:paraId="2525AA46" w14:textId="3174A96E" w:rsidR="00494F5B" w:rsidRPr="00494F5B" w:rsidRDefault="00494F5B" w:rsidP="00494F5B">
            <w:pPr>
              <w:jc w:val="both"/>
              <w:rPr>
                <w:rFonts w:asciiTheme="majorHAnsi" w:hAnsiTheme="majorHAnsi"/>
                <w:color w:val="000000" w:themeColor="text1"/>
              </w:rPr>
            </w:pPr>
            <w:r w:rsidRPr="00494F5B">
              <w:rPr>
                <w:rFonts w:asciiTheme="majorHAnsi" w:hAnsiTheme="majorHAnsi"/>
                <w:color w:val="000000" w:themeColor="text1"/>
              </w:rPr>
              <w:t>There shall be and exception on this kind of configurations.</w:t>
            </w:r>
          </w:p>
          <w:p w14:paraId="754877E0" w14:textId="25DA89CF" w:rsidR="00494F5B" w:rsidRPr="00890D43" w:rsidRDefault="006B44A7" w:rsidP="00494F5B">
            <w:pPr>
              <w:jc w:val="both"/>
              <w:rPr>
                <w:rFonts w:asciiTheme="majorHAnsi" w:hAnsiTheme="majorHAnsi"/>
                <w:color w:val="000000" w:themeColor="text1"/>
                <w:highlight w:val="cyan"/>
              </w:rPr>
            </w:pPr>
            <w:r>
              <w:object w:dxaOrig="3250" w:dyaOrig="2900" w14:anchorId="76CB5C8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43.3pt;height:217.25pt" o:ole="">
                  <v:imagedata r:id="rId20" o:title=""/>
                </v:shape>
                <o:OLEObject Type="Embed" ProgID="PBrush" ShapeID="_x0000_i1025" DrawAspect="Content" ObjectID="_1757164418" r:id="rId21"/>
              </w:object>
            </w:r>
          </w:p>
          <w:p w14:paraId="435A2ABD" w14:textId="77777777" w:rsidR="00206B22" w:rsidRDefault="00206B22" w:rsidP="00494F5B">
            <w:pPr>
              <w:jc w:val="both"/>
              <w:rPr>
                <w:rFonts w:asciiTheme="majorHAnsi" w:hAnsiTheme="majorHAnsi"/>
                <w:color w:val="000000" w:themeColor="text1"/>
              </w:rPr>
            </w:pPr>
          </w:p>
          <w:p w14:paraId="5B8A1747" w14:textId="54525B31" w:rsidR="006B44A7" w:rsidRDefault="006B44A7" w:rsidP="00494F5B">
            <w:pPr>
              <w:jc w:val="both"/>
              <w:rPr>
                <w:rFonts w:asciiTheme="majorHAnsi" w:hAnsiTheme="majorHAnsi"/>
                <w:color w:val="000000" w:themeColor="text1"/>
              </w:rPr>
            </w:pPr>
            <w:r>
              <w:rPr>
                <w:rFonts w:asciiTheme="majorHAnsi" w:hAnsiTheme="majorHAnsi"/>
                <w:color w:val="000000" w:themeColor="text1"/>
              </w:rPr>
              <w:t>The Q injection/consumption in this configuration, do not have too much influence in the CP. For this reason, it does not make sense to try to regulate Voltage in CP, demanding Q to the power plants downstream. It would make sense that the owner of the CT, usually the local TSO, installs the devices to control, the voltages in the CT point.</w:t>
            </w:r>
          </w:p>
          <w:p w14:paraId="053BE5D1" w14:textId="75265B51" w:rsidR="006B44A7" w:rsidRPr="007E70AE" w:rsidRDefault="006B44A7" w:rsidP="00494F5B">
            <w:pPr>
              <w:jc w:val="both"/>
              <w:rPr>
                <w:rFonts w:asciiTheme="majorHAnsi" w:hAnsiTheme="majorHAnsi"/>
                <w:color w:val="000000" w:themeColor="text1"/>
              </w:rPr>
            </w:pPr>
          </w:p>
        </w:tc>
      </w:tr>
      <w:tr w:rsidR="00627355" w14:paraId="3416D447" w14:textId="77777777" w:rsidTr="1D45E349">
        <w:trPr>
          <w:trHeight w:val="345"/>
        </w:trPr>
        <w:tc>
          <w:tcPr>
            <w:tcW w:w="2805" w:type="dxa"/>
            <w:shd w:val="clear" w:color="auto" w:fill="EDEDED"/>
          </w:tcPr>
          <w:p w14:paraId="16EBCE4B" w14:textId="05B02ABC" w:rsidR="00627355" w:rsidRPr="002D700F" w:rsidRDefault="00627355" w:rsidP="1D45E349">
            <w:pPr>
              <w:pStyle w:val="TableParagraph"/>
              <w:spacing w:before="48"/>
              <w:ind w:left="157"/>
              <w:rPr>
                <w:rFonts w:asciiTheme="majorHAnsi" w:hAnsiTheme="majorHAnsi"/>
                <w:color w:val="333333"/>
                <w:w w:val="105"/>
                <w:highlight w:val="cyan"/>
              </w:rPr>
            </w:pPr>
            <w:r w:rsidRPr="002D700F">
              <w:rPr>
                <w:rFonts w:asciiTheme="majorHAnsi" w:hAnsiTheme="majorHAnsi"/>
                <w:color w:val="333333"/>
                <w:w w:val="105"/>
                <w:highlight w:val="cyan"/>
              </w:rPr>
              <w:t>Article 14(</w:t>
            </w:r>
            <w:r>
              <w:rPr>
                <w:rFonts w:asciiTheme="majorHAnsi" w:hAnsiTheme="majorHAnsi"/>
                <w:color w:val="333333"/>
                <w:w w:val="105"/>
                <w:highlight w:val="cyan"/>
              </w:rPr>
              <w:t>4</w:t>
            </w:r>
            <w:r w:rsidRPr="002D700F">
              <w:rPr>
                <w:rFonts w:asciiTheme="majorHAnsi" w:hAnsiTheme="majorHAnsi"/>
                <w:color w:val="333333"/>
                <w:w w:val="105"/>
                <w:highlight w:val="cyan"/>
              </w:rPr>
              <w:t>)</w:t>
            </w:r>
          </w:p>
        </w:tc>
        <w:tc>
          <w:tcPr>
            <w:tcW w:w="7105" w:type="dxa"/>
          </w:tcPr>
          <w:p w14:paraId="6A0D11CC" w14:textId="28B5D81E" w:rsidR="00C2697C" w:rsidRPr="007E70AE" w:rsidRDefault="00627355" w:rsidP="00C2697C">
            <w:pPr>
              <w:rPr>
                <w:rFonts w:asciiTheme="majorHAnsi" w:hAnsiTheme="majorHAnsi"/>
                <w:color w:val="000000" w:themeColor="text1"/>
              </w:rPr>
            </w:pPr>
            <w:r>
              <w:rPr>
                <w:rFonts w:asciiTheme="majorHAnsi" w:hAnsiTheme="majorHAnsi"/>
                <w:color w:val="000000" w:themeColor="text1"/>
              </w:rPr>
              <w:t xml:space="preserve"> </w:t>
            </w:r>
          </w:p>
          <w:p w14:paraId="6F55C080" w14:textId="14DEE8A9" w:rsidR="0056131B" w:rsidRPr="007E70AE" w:rsidRDefault="0056131B" w:rsidP="1D45E349">
            <w:pPr>
              <w:rPr>
                <w:rFonts w:asciiTheme="majorHAnsi" w:hAnsiTheme="majorHAnsi"/>
                <w:color w:val="000000" w:themeColor="text1"/>
              </w:rPr>
            </w:pPr>
          </w:p>
        </w:tc>
        <w:tc>
          <w:tcPr>
            <w:tcW w:w="4956" w:type="dxa"/>
          </w:tcPr>
          <w:p w14:paraId="47C6E39D" w14:textId="198E8423" w:rsidR="00627355" w:rsidRPr="00890D43" w:rsidRDefault="00627355" w:rsidP="00D77291">
            <w:pPr>
              <w:rPr>
                <w:rFonts w:asciiTheme="majorHAnsi" w:hAnsiTheme="majorHAnsi"/>
                <w:color w:val="000000" w:themeColor="text1"/>
                <w:highlight w:val="cyan"/>
              </w:rPr>
            </w:pPr>
          </w:p>
        </w:tc>
      </w:tr>
      <w:tr w:rsidR="00434D4E" w14:paraId="65C3E703" w14:textId="77777777" w:rsidTr="1D45E349">
        <w:trPr>
          <w:trHeight w:val="345"/>
        </w:trPr>
        <w:tc>
          <w:tcPr>
            <w:tcW w:w="2805" w:type="dxa"/>
            <w:shd w:val="clear" w:color="auto" w:fill="EDEDED"/>
          </w:tcPr>
          <w:p w14:paraId="5E7CBD89" w14:textId="77777777" w:rsidR="00434D4E" w:rsidRPr="007E70AE" w:rsidRDefault="755DA626" w:rsidP="1D45E349">
            <w:pPr>
              <w:pStyle w:val="TableParagraph"/>
              <w:spacing w:before="48"/>
              <w:ind w:left="157"/>
              <w:rPr>
                <w:rFonts w:asciiTheme="majorHAnsi" w:hAnsiTheme="majorHAnsi"/>
              </w:rPr>
            </w:pPr>
            <w:r w:rsidRPr="005575E9">
              <w:rPr>
                <w:rFonts w:asciiTheme="majorHAnsi" w:hAnsiTheme="majorHAnsi"/>
                <w:color w:val="333333"/>
                <w:w w:val="105"/>
                <w:highlight w:val="cyan"/>
              </w:rPr>
              <w:lastRenderedPageBreak/>
              <w:t>Article 14(5)</w:t>
            </w:r>
          </w:p>
        </w:tc>
        <w:tc>
          <w:tcPr>
            <w:tcW w:w="7105" w:type="dxa"/>
          </w:tcPr>
          <w:p w14:paraId="07ADD9F3" w14:textId="77777777" w:rsidR="00EC31B6" w:rsidRPr="005575E9" w:rsidRDefault="00EC31B6" w:rsidP="1D45E349">
            <w:pPr>
              <w:rPr>
                <w:rFonts w:asciiTheme="majorHAnsi" w:hAnsiTheme="majorHAnsi"/>
                <w:color w:val="000000" w:themeColor="text1"/>
              </w:rPr>
            </w:pPr>
          </w:p>
          <w:p w14:paraId="534B8ADC" w14:textId="20CAF262" w:rsidR="0254B35E" w:rsidRPr="007E70AE" w:rsidRDefault="005575E9" w:rsidP="1D45E349">
            <w:pPr>
              <w:rPr>
                <w:rFonts w:asciiTheme="majorHAnsi" w:hAnsiTheme="majorHAnsi"/>
                <w:color w:val="000000" w:themeColor="text1"/>
              </w:rPr>
            </w:pPr>
            <w:r w:rsidRPr="005575E9">
              <w:rPr>
                <w:rFonts w:asciiTheme="majorHAnsi" w:hAnsiTheme="majorHAnsi"/>
                <w:color w:val="000000" w:themeColor="text1"/>
              </w:rPr>
              <w:t>d</w:t>
            </w:r>
            <w:r w:rsidR="00117193" w:rsidRPr="005575E9">
              <w:rPr>
                <w:rFonts w:asciiTheme="majorHAnsi" w:hAnsiTheme="majorHAnsi"/>
                <w:color w:val="000000" w:themeColor="text1"/>
              </w:rPr>
              <w:t xml:space="preserve">(ii) </w:t>
            </w:r>
            <w:r w:rsidR="00EC31B6" w:rsidRPr="005575E9">
              <w:rPr>
                <w:rFonts w:asciiTheme="majorHAnsi" w:hAnsiTheme="majorHAnsi"/>
                <w:color w:val="000000" w:themeColor="text1"/>
              </w:rPr>
              <w:t>power-generating facilities shall be capable of exchanging real time data for metering with the relevant system operator or the relevant TSO.</w:t>
            </w:r>
            <w:r w:rsidR="0254B35E" w:rsidRPr="005575E9">
              <w:rPr>
                <w:rFonts w:asciiTheme="majorHAnsi" w:hAnsiTheme="majorHAnsi"/>
                <w:color w:val="000000" w:themeColor="text1"/>
              </w:rPr>
              <w:br/>
            </w:r>
            <w:r w:rsidR="5E5A407E" w:rsidRPr="007E70AE">
              <w:rPr>
                <w:rFonts w:asciiTheme="majorHAnsi" w:hAnsiTheme="majorHAnsi"/>
                <w:color w:val="000000" w:themeColor="text1"/>
              </w:rPr>
              <w:t xml:space="preserve"> </w:t>
            </w:r>
          </w:p>
        </w:tc>
        <w:tc>
          <w:tcPr>
            <w:tcW w:w="4956" w:type="dxa"/>
          </w:tcPr>
          <w:p w14:paraId="551C21A7" w14:textId="7B73B47F" w:rsidR="005575E9" w:rsidRPr="008D696B" w:rsidRDefault="005575E9" w:rsidP="1D45E349">
            <w:pPr>
              <w:rPr>
                <w:rFonts w:asciiTheme="majorHAnsi" w:hAnsiTheme="majorHAnsi"/>
                <w:i/>
                <w:iCs/>
                <w:color w:val="000000" w:themeColor="text1"/>
              </w:rPr>
            </w:pPr>
            <w:r>
              <w:rPr>
                <w:rFonts w:asciiTheme="majorHAnsi" w:hAnsiTheme="majorHAnsi"/>
                <w:color w:val="000000" w:themeColor="text1"/>
              </w:rPr>
              <w:t>Metering device and communication link shall be defined</w:t>
            </w:r>
          </w:p>
        </w:tc>
      </w:tr>
    </w:tbl>
    <w:p w14:paraId="27825022" w14:textId="77777777" w:rsidR="00434D4E" w:rsidRDefault="00434D4E" w:rsidP="1D45E349">
      <w:pPr>
        <w:pStyle w:val="BodyText"/>
        <w:rPr>
          <w:sz w:val="26"/>
          <w:szCs w:val="26"/>
        </w:rPr>
      </w:pPr>
    </w:p>
    <w:p w14:paraId="4D48ED5C" w14:textId="77777777" w:rsidR="00434D4E" w:rsidRDefault="00434D4E" w:rsidP="1D45E349">
      <w:pPr>
        <w:pStyle w:val="BodyText"/>
        <w:rPr>
          <w:sz w:val="26"/>
          <w:szCs w:val="26"/>
        </w:rPr>
      </w:pPr>
    </w:p>
    <w:p w14:paraId="01C6C76E" w14:textId="77777777" w:rsidR="00434D4E" w:rsidRDefault="00434D4E" w:rsidP="1D45E349">
      <w:pPr>
        <w:pStyle w:val="BodyText"/>
        <w:rPr>
          <w:sz w:val="26"/>
          <w:szCs w:val="26"/>
        </w:rPr>
      </w:pPr>
    </w:p>
    <w:p w14:paraId="41DD74BE" w14:textId="77777777" w:rsidR="00434D4E" w:rsidRDefault="00434D4E" w:rsidP="1D45E349">
      <w:pPr>
        <w:pStyle w:val="BodyText"/>
        <w:rPr>
          <w:sz w:val="26"/>
          <w:szCs w:val="26"/>
        </w:rPr>
      </w:pPr>
    </w:p>
    <w:p w14:paraId="67D47630" w14:textId="77777777" w:rsidR="00434D4E" w:rsidRDefault="00434D4E" w:rsidP="1D45E349">
      <w:pPr>
        <w:pStyle w:val="BodyText"/>
        <w:rPr>
          <w:sz w:val="26"/>
          <w:szCs w:val="26"/>
        </w:rPr>
      </w:pPr>
    </w:p>
    <w:p w14:paraId="5CC7061F" w14:textId="77777777" w:rsidR="00434D4E" w:rsidRDefault="00434D4E" w:rsidP="1D45E349">
      <w:pPr>
        <w:pStyle w:val="BodyText"/>
        <w:rPr>
          <w:sz w:val="26"/>
          <w:szCs w:val="26"/>
        </w:rPr>
      </w:pPr>
    </w:p>
    <w:p w14:paraId="5A42C8AC" w14:textId="77777777" w:rsidR="00434D4E" w:rsidRDefault="00434D4E" w:rsidP="1D45E349">
      <w:pPr>
        <w:pStyle w:val="BodyText"/>
        <w:rPr>
          <w:sz w:val="26"/>
          <w:szCs w:val="26"/>
        </w:rPr>
      </w:pPr>
    </w:p>
    <w:p w14:paraId="4F196086" w14:textId="77777777" w:rsidR="00434D4E" w:rsidRDefault="00434D4E" w:rsidP="1D45E349">
      <w:pPr>
        <w:pStyle w:val="BodyText"/>
        <w:rPr>
          <w:sz w:val="26"/>
          <w:szCs w:val="26"/>
        </w:rPr>
      </w:pPr>
    </w:p>
    <w:p w14:paraId="1B98E00E" w14:textId="77777777" w:rsidR="00434D4E" w:rsidRDefault="00434D4E" w:rsidP="1D45E349">
      <w:pPr>
        <w:pStyle w:val="BodyText"/>
        <w:rPr>
          <w:sz w:val="26"/>
          <w:szCs w:val="26"/>
        </w:rPr>
      </w:pPr>
    </w:p>
    <w:p w14:paraId="52D837BA" w14:textId="77777777" w:rsidR="00434D4E" w:rsidRDefault="00434D4E" w:rsidP="1D45E349">
      <w:pPr>
        <w:pStyle w:val="BodyText"/>
        <w:rPr>
          <w:sz w:val="26"/>
          <w:szCs w:val="26"/>
        </w:rPr>
      </w:pPr>
    </w:p>
    <w:p w14:paraId="4BDEAEB7" w14:textId="77777777" w:rsidR="00434D4E" w:rsidRDefault="00434D4E" w:rsidP="1D45E349">
      <w:pPr>
        <w:pStyle w:val="BodyText"/>
        <w:rPr>
          <w:sz w:val="26"/>
          <w:szCs w:val="26"/>
        </w:rPr>
      </w:pPr>
    </w:p>
    <w:p w14:paraId="38E17BA5" w14:textId="77777777" w:rsidR="00434D4E" w:rsidRDefault="00434D4E" w:rsidP="1D45E349">
      <w:pPr>
        <w:pStyle w:val="BodyText"/>
        <w:rPr>
          <w:sz w:val="26"/>
          <w:szCs w:val="26"/>
        </w:rPr>
      </w:pPr>
    </w:p>
    <w:p w14:paraId="3D5148A0" w14:textId="77777777" w:rsidR="00434D4E" w:rsidRDefault="00434D4E" w:rsidP="1D45E349">
      <w:pPr>
        <w:pStyle w:val="BodyText"/>
        <w:rPr>
          <w:sz w:val="26"/>
          <w:szCs w:val="26"/>
        </w:rPr>
      </w:pPr>
    </w:p>
    <w:p w14:paraId="725BFA3D" w14:textId="77777777" w:rsidR="00434D4E" w:rsidRDefault="00434D4E" w:rsidP="1D45E349">
      <w:pPr>
        <w:pStyle w:val="BodyText"/>
        <w:rPr>
          <w:sz w:val="26"/>
          <w:szCs w:val="26"/>
        </w:rPr>
      </w:pPr>
    </w:p>
    <w:p w14:paraId="4D9BE760" w14:textId="77777777" w:rsidR="00434D4E" w:rsidRDefault="00434D4E" w:rsidP="1D45E349">
      <w:pPr>
        <w:pStyle w:val="BodyText"/>
        <w:rPr>
          <w:sz w:val="26"/>
          <w:szCs w:val="26"/>
        </w:rPr>
      </w:pPr>
    </w:p>
    <w:p w14:paraId="71083965" w14:textId="77777777" w:rsidR="00434D4E" w:rsidRDefault="00434D4E" w:rsidP="1D45E349">
      <w:pPr>
        <w:pStyle w:val="BodyText"/>
        <w:rPr>
          <w:sz w:val="26"/>
          <w:szCs w:val="26"/>
        </w:rPr>
      </w:pPr>
    </w:p>
    <w:p w14:paraId="638ECAA1" w14:textId="77777777" w:rsidR="00434D4E" w:rsidRDefault="00434D4E" w:rsidP="1D45E349">
      <w:pPr>
        <w:pStyle w:val="BodyText"/>
        <w:rPr>
          <w:sz w:val="26"/>
          <w:szCs w:val="26"/>
        </w:rPr>
      </w:pPr>
    </w:p>
    <w:p w14:paraId="780074E7" w14:textId="77777777" w:rsidR="00434D4E" w:rsidRDefault="00434D4E" w:rsidP="1D45E349">
      <w:pPr>
        <w:pStyle w:val="BodyText"/>
        <w:rPr>
          <w:sz w:val="26"/>
          <w:szCs w:val="26"/>
        </w:rPr>
      </w:pPr>
    </w:p>
    <w:p w14:paraId="4491A9C5" w14:textId="77777777" w:rsidR="00434D4E" w:rsidRDefault="00434D4E" w:rsidP="1D45E349">
      <w:pPr>
        <w:pStyle w:val="BodyText"/>
        <w:rPr>
          <w:sz w:val="26"/>
          <w:szCs w:val="26"/>
        </w:rPr>
      </w:pPr>
    </w:p>
    <w:p w14:paraId="232ABB1E" w14:textId="77777777" w:rsidR="00434D4E" w:rsidRDefault="00434D4E" w:rsidP="1D45E349">
      <w:pPr>
        <w:pStyle w:val="BodyText"/>
        <w:rPr>
          <w:sz w:val="26"/>
          <w:szCs w:val="26"/>
        </w:rPr>
      </w:pPr>
    </w:p>
    <w:p w14:paraId="39592B7D" w14:textId="77777777" w:rsidR="00434D4E" w:rsidRDefault="00434D4E" w:rsidP="1D45E349">
      <w:pPr>
        <w:pStyle w:val="BodyText"/>
        <w:rPr>
          <w:sz w:val="26"/>
          <w:szCs w:val="26"/>
        </w:rPr>
      </w:pPr>
    </w:p>
    <w:p w14:paraId="2CE64017" w14:textId="77777777" w:rsidR="00434D4E" w:rsidRDefault="00434D4E" w:rsidP="1D45E349">
      <w:pPr>
        <w:pStyle w:val="BodyText"/>
        <w:rPr>
          <w:sz w:val="26"/>
          <w:szCs w:val="26"/>
        </w:rPr>
      </w:pPr>
    </w:p>
    <w:p w14:paraId="1835787E" w14:textId="77777777" w:rsidR="00434D4E" w:rsidRDefault="00434D4E" w:rsidP="1D45E349">
      <w:pPr>
        <w:pStyle w:val="BodyText"/>
        <w:spacing w:before="10"/>
        <w:rPr>
          <w:sz w:val="36"/>
          <w:szCs w:val="36"/>
        </w:rPr>
      </w:pPr>
    </w:p>
    <w:p w14:paraId="565C2DD9" w14:textId="77777777" w:rsidR="00434D4E" w:rsidRDefault="755DA626" w:rsidP="1D45E349">
      <w:pPr>
        <w:pStyle w:val="Heading2"/>
        <w:spacing w:before="0"/>
        <w:rPr>
          <w:rFonts w:ascii="FreeSans" w:eastAsia="FreeSans" w:hAnsi="FreeSans" w:cs="FreeSans"/>
        </w:rPr>
      </w:pPr>
      <w:r w:rsidRPr="1D45E349">
        <w:rPr>
          <w:rFonts w:ascii="FreeSans" w:eastAsia="FreeSans" w:hAnsi="FreeSans" w:cs="FreeSans"/>
        </w:rPr>
        <w:t>20</w:t>
      </w:r>
    </w:p>
    <w:p w14:paraId="2957C0E4" w14:textId="77777777" w:rsidR="00434D4E" w:rsidRDefault="00434D4E" w:rsidP="1D45E349">
      <w:pPr>
        <w:sectPr w:rsidR="00434D4E">
          <w:pgSz w:w="17870" w:h="11910" w:orient="landscape"/>
          <w:pgMar w:top="860" w:right="620" w:bottom="0" w:left="980" w:header="720" w:footer="720" w:gutter="0"/>
          <w:cols w:space="720"/>
        </w:sectPr>
      </w:pPr>
    </w:p>
    <w:p w14:paraId="268FA340"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69EF095" w14:textId="77777777">
        <w:trPr>
          <w:trHeight w:val="296"/>
        </w:trPr>
        <w:tc>
          <w:tcPr>
            <w:tcW w:w="4615" w:type="dxa"/>
            <w:shd w:val="clear" w:color="auto" w:fill="EDEDED"/>
          </w:tcPr>
          <w:p w14:paraId="6F769F78" w14:textId="77777777" w:rsidR="00434D4E" w:rsidRDefault="00434D4E">
            <w:pPr>
              <w:pStyle w:val="TableParagraph"/>
              <w:rPr>
                <w:rFonts w:ascii="Times New Roman"/>
                <w:sz w:val="18"/>
              </w:rPr>
            </w:pPr>
          </w:p>
        </w:tc>
        <w:tc>
          <w:tcPr>
            <w:tcW w:w="4615" w:type="dxa"/>
            <w:shd w:val="clear" w:color="auto" w:fill="EDEDED"/>
          </w:tcPr>
          <w:p w14:paraId="34D0BAE7"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45A4B842" w14:textId="77777777">
        <w:trPr>
          <w:trHeight w:val="345"/>
        </w:trPr>
        <w:tc>
          <w:tcPr>
            <w:tcW w:w="4615" w:type="dxa"/>
            <w:shd w:val="clear" w:color="auto" w:fill="EDEDED"/>
          </w:tcPr>
          <w:p w14:paraId="5A80549A"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083A74EF" w14:textId="77777777" w:rsidR="00434D4E" w:rsidRDefault="00434D4E">
            <w:pPr>
              <w:pStyle w:val="TableParagraph"/>
              <w:rPr>
                <w:rFonts w:ascii="Times New Roman"/>
                <w:sz w:val="18"/>
              </w:rPr>
            </w:pPr>
          </w:p>
        </w:tc>
      </w:tr>
    </w:tbl>
    <w:p w14:paraId="5B3DA819" w14:textId="77777777" w:rsidR="00434D4E" w:rsidRDefault="00434D4E">
      <w:pPr>
        <w:pStyle w:val="BodyText"/>
        <w:rPr>
          <w:sz w:val="26"/>
        </w:rPr>
      </w:pPr>
    </w:p>
    <w:p w14:paraId="6766A50A" w14:textId="77777777" w:rsidR="00434D4E" w:rsidRDefault="00434D4E">
      <w:pPr>
        <w:pStyle w:val="BodyText"/>
        <w:spacing w:before="5"/>
        <w:rPr>
          <w:sz w:val="34"/>
        </w:rPr>
      </w:pPr>
    </w:p>
    <w:p w14:paraId="67D6684B" w14:textId="77777777" w:rsidR="00434D4E" w:rsidRDefault="002E7824">
      <w:pPr>
        <w:pStyle w:val="BodyText"/>
        <w:ind w:left="115"/>
      </w:pPr>
      <w:r>
        <w:rPr>
          <w:color w:val="333333"/>
        </w:rPr>
        <w:t>Please upload figures or tables if necessary</w:t>
      </w:r>
    </w:p>
    <w:p w14:paraId="276BE229" w14:textId="77777777" w:rsidR="00434D4E" w:rsidRDefault="002E7824">
      <w:pPr>
        <w:spacing w:before="95"/>
        <w:ind w:left="265"/>
        <w:rPr>
          <w:sz w:val="16"/>
          <w:szCs w:val="16"/>
        </w:rPr>
      </w:pPr>
      <w:r w:rsidRPr="18A947CB">
        <w:rPr>
          <w:color w:val="A5A5A5"/>
          <w:w w:val="105"/>
          <w:sz w:val="16"/>
          <w:szCs w:val="16"/>
        </w:rPr>
        <w:t>The maximum file size is 1 MB</w:t>
      </w:r>
    </w:p>
    <w:p w14:paraId="70CFFB5C" w14:textId="77777777" w:rsidR="00434D4E" w:rsidRDefault="00434D4E">
      <w:pPr>
        <w:pStyle w:val="BodyText"/>
        <w:rPr>
          <w:sz w:val="20"/>
        </w:rPr>
      </w:pPr>
    </w:p>
    <w:p w14:paraId="75EAE8A9" w14:textId="77777777" w:rsidR="00434D4E" w:rsidRDefault="00434D4E">
      <w:pPr>
        <w:pStyle w:val="BodyText"/>
        <w:rPr>
          <w:sz w:val="20"/>
        </w:rPr>
      </w:pPr>
    </w:p>
    <w:p w14:paraId="4FEC9F7E" w14:textId="77777777" w:rsidR="00434D4E" w:rsidRDefault="00434D4E">
      <w:pPr>
        <w:pStyle w:val="BodyText"/>
        <w:rPr>
          <w:sz w:val="20"/>
        </w:rPr>
      </w:pPr>
    </w:p>
    <w:p w14:paraId="658F1581" w14:textId="77777777" w:rsidR="00434D4E" w:rsidRDefault="00434D4E">
      <w:pPr>
        <w:pStyle w:val="BodyText"/>
        <w:rPr>
          <w:sz w:val="20"/>
        </w:rPr>
      </w:pPr>
    </w:p>
    <w:p w14:paraId="3D38D5EC" w14:textId="43DC71D8" w:rsidR="00434D4E" w:rsidRDefault="002E7824">
      <w:pPr>
        <w:pStyle w:val="BodyText"/>
        <w:rPr>
          <w:sz w:val="23"/>
        </w:rPr>
      </w:pPr>
      <w:r>
        <w:rPr>
          <w:noProof/>
        </w:rPr>
        <mc:AlternateContent>
          <mc:Choice Requires="wps">
            <w:drawing>
              <wp:anchor distT="0" distB="0" distL="0" distR="0" simplePos="0" relativeHeight="251658263" behindDoc="1" locked="0" layoutInCell="1" allowOverlap="1" wp14:anchorId="6101700D" wp14:editId="161BCEE2">
                <wp:simplePos x="0" y="0"/>
                <wp:positionH relativeFrom="page">
                  <wp:posOffset>695325</wp:posOffset>
                </wp:positionH>
                <wp:positionV relativeFrom="paragraph">
                  <wp:posOffset>200025</wp:posOffset>
                </wp:positionV>
                <wp:extent cx="6169660" cy="9525"/>
                <wp:effectExtent l="0" t="0" r="0" b="0"/>
                <wp:wrapTopAndBottom/>
                <wp:docPr id="23" name="Rectangle 2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E7B690" id="Rectangle 23" o:spid="_x0000_s1026" style="position:absolute;margin-left:54.75pt;margin-top:15.75pt;width:485.8pt;height:.75pt;z-index:-25165821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48739354" w14:textId="77777777" w:rsidR="00434D4E" w:rsidRDefault="00434D4E">
      <w:pPr>
        <w:pStyle w:val="BodyText"/>
        <w:rPr>
          <w:sz w:val="23"/>
        </w:rPr>
      </w:pPr>
    </w:p>
    <w:p w14:paraId="14E7DA21" w14:textId="77777777" w:rsidR="00434D4E" w:rsidRDefault="002E7824">
      <w:pPr>
        <w:pStyle w:val="BodyText"/>
        <w:spacing w:before="121" w:line="307" w:lineRule="auto"/>
        <w:ind w:left="115" w:right="689"/>
        <w:rPr>
          <w:b/>
        </w:rPr>
      </w:pPr>
      <w:r>
        <w:rPr>
          <w:b/>
          <w:color w:val="FF0000"/>
        </w:rPr>
        <w:t xml:space="preserve">[NEW] </w:t>
      </w:r>
      <w:r>
        <w:rPr>
          <w:b/>
          <w:color w:val="333333"/>
        </w:rPr>
        <w:t xml:space="preserve">Requirements for type EV3 electric vehicles and associated V2G electric vehicle </w:t>
      </w:r>
      <w:r>
        <w:rPr>
          <w:b/>
          <w:color w:val="333333"/>
          <w:spacing w:val="-3"/>
        </w:rPr>
        <w:t xml:space="preserve">supply </w:t>
      </w:r>
      <w:r>
        <w:rPr>
          <w:b/>
          <w:color w:val="333333"/>
        </w:rPr>
        <w:t>equipment and V2G electrical charging parks</w:t>
      </w:r>
    </w:p>
    <w:p w14:paraId="1DA7EAF3" w14:textId="77777777" w:rsidR="00434D4E" w:rsidRDefault="00434D4E">
      <w:pPr>
        <w:pStyle w:val="BodyText"/>
        <w:rPr>
          <w:b/>
          <w:sz w:val="20"/>
        </w:rPr>
      </w:pPr>
    </w:p>
    <w:p w14:paraId="4DED2047" w14:textId="77777777" w:rsidR="00434D4E" w:rsidRDefault="00434D4E">
      <w:pPr>
        <w:pStyle w:val="BodyText"/>
        <w:rPr>
          <w:b/>
          <w:sz w:val="20"/>
        </w:rPr>
      </w:pPr>
    </w:p>
    <w:p w14:paraId="1CFC1FE2" w14:textId="77777777" w:rsidR="00434D4E" w:rsidRDefault="00434D4E">
      <w:pPr>
        <w:pStyle w:val="BodyText"/>
        <w:rPr>
          <w:b/>
          <w:sz w:val="20"/>
        </w:rPr>
      </w:pPr>
    </w:p>
    <w:p w14:paraId="0F5FDDA6" w14:textId="77777777" w:rsidR="00434D4E" w:rsidRDefault="00434D4E">
      <w:pPr>
        <w:pStyle w:val="BodyText"/>
        <w:rPr>
          <w:b/>
          <w:sz w:val="20"/>
        </w:rPr>
      </w:pPr>
    </w:p>
    <w:p w14:paraId="6BC6D3C9" w14:textId="77777777" w:rsidR="00434D4E" w:rsidRDefault="00434D4E">
      <w:pPr>
        <w:pStyle w:val="BodyText"/>
        <w:spacing w:before="8"/>
        <w:rPr>
          <w:b/>
          <w:sz w:val="20"/>
        </w:rPr>
      </w:pPr>
    </w:p>
    <w:p w14:paraId="45B7C5D9" w14:textId="77777777" w:rsidR="00434D4E" w:rsidRDefault="002E7824">
      <w:pPr>
        <w:pStyle w:val="Heading2"/>
      </w:pPr>
      <w:r>
        <w:t>21</w:t>
      </w:r>
    </w:p>
    <w:p w14:paraId="362DEB2D" w14:textId="77777777" w:rsidR="00434D4E" w:rsidRDefault="00434D4E">
      <w:pPr>
        <w:sectPr w:rsidR="00434D4E">
          <w:pgSz w:w="11910" w:h="16840"/>
          <w:pgMar w:top="860" w:right="620" w:bottom="0" w:left="980" w:header="720" w:footer="720" w:gutter="0"/>
          <w:cols w:space="720"/>
        </w:sectPr>
      </w:pPr>
    </w:p>
    <w:p w14:paraId="1AA3F2EB"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048A26C7" w14:textId="77777777">
        <w:trPr>
          <w:trHeight w:val="592"/>
        </w:trPr>
        <w:tc>
          <w:tcPr>
            <w:tcW w:w="4613" w:type="dxa"/>
            <w:shd w:val="clear" w:color="auto" w:fill="EDEDED"/>
          </w:tcPr>
          <w:p w14:paraId="1EAAE57C" w14:textId="77777777" w:rsidR="00434D4E" w:rsidRDefault="00434D4E">
            <w:pPr>
              <w:pStyle w:val="TableParagraph"/>
              <w:rPr>
                <w:rFonts w:ascii="Times New Roman"/>
                <w:sz w:val="20"/>
              </w:rPr>
            </w:pPr>
          </w:p>
        </w:tc>
        <w:tc>
          <w:tcPr>
            <w:tcW w:w="4613" w:type="dxa"/>
            <w:shd w:val="clear" w:color="auto" w:fill="EDEDED"/>
          </w:tcPr>
          <w:p w14:paraId="1D327DCC" w14:textId="2CC09929" w:rsidR="00434D4E" w:rsidRPr="0076375C" w:rsidRDefault="00480F56">
            <w:pPr>
              <w:pStyle w:val="TableParagraph"/>
              <w:spacing w:before="171"/>
              <w:ind w:left="519"/>
              <w:rPr>
                <w:sz w:val="19"/>
                <w:szCs w:val="19"/>
                <w:highlight w:val="yellow"/>
              </w:rPr>
            </w:pPr>
            <w:r w:rsidRPr="004429B8">
              <w:rPr>
                <w:b/>
                <w:bCs/>
                <w:color w:val="333333"/>
                <w:w w:val="105"/>
                <w:sz w:val="20"/>
                <w:szCs w:val="20"/>
              </w:rPr>
              <w:t>Alternative text amendment proposal</w:t>
            </w:r>
          </w:p>
        </w:tc>
        <w:tc>
          <w:tcPr>
            <w:tcW w:w="4613" w:type="dxa"/>
            <w:shd w:val="clear" w:color="auto" w:fill="EDEDED"/>
          </w:tcPr>
          <w:p w14:paraId="5CD578DA" w14:textId="0AA99328" w:rsidR="00434D4E" w:rsidRDefault="00480F5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42120004" w14:textId="77777777">
        <w:trPr>
          <w:trHeight w:val="345"/>
        </w:trPr>
        <w:tc>
          <w:tcPr>
            <w:tcW w:w="4613" w:type="dxa"/>
            <w:shd w:val="clear" w:color="auto" w:fill="EDEDED"/>
          </w:tcPr>
          <w:p w14:paraId="42FE6321" w14:textId="77777777" w:rsidR="00434D4E" w:rsidRDefault="002E7824">
            <w:pPr>
              <w:pStyle w:val="TableParagraph"/>
              <w:spacing w:before="47"/>
              <w:ind w:left="157"/>
              <w:rPr>
                <w:sz w:val="19"/>
                <w:szCs w:val="19"/>
              </w:rPr>
            </w:pPr>
            <w:r w:rsidRPr="18A947CB">
              <w:rPr>
                <w:color w:val="333333"/>
                <w:w w:val="105"/>
                <w:sz w:val="19"/>
                <w:szCs w:val="19"/>
              </w:rPr>
              <w:t>Article 14a(1)</w:t>
            </w:r>
          </w:p>
        </w:tc>
        <w:tc>
          <w:tcPr>
            <w:tcW w:w="4613" w:type="dxa"/>
          </w:tcPr>
          <w:p w14:paraId="342DC3BA" w14:textId="77777777" w:rsidR="00434D4E" w:rsidRDefault="00434D4E">
            <w:pPr>
              <w:pStyle w:val="TableParagraph"/>
              <w:rPr>
                <w:rFonts w:ascii="Times New Roman"/>
                <w:sz w:val="20"/>
              </w:rPr>
            </w:pPr>
          </w:p>
        </w:tc>
        <w:tc>
          <w:tcPr>
            <w:tcW w:w="4613" w:type="dxa"/>
          </w:tcPr>
          <w:p w14:paraId="5ABA8F22" w14:textId="3261148E" w:rsidR="00434D4E" w:rsidRDefault="006275D3">
            <w:pPr>
              <w:pStyle w:val="TableParagraph"/>
              <w:rPr>
                <w:rFonts w:ascii="Times New Roman"/>
                <w:sz w:val="20"/>
              </w:rPr>
            </w:pPr>
            <w:r w:rsidRPr="009937A7">
              <w:rPr>
                <w:rFonts w:ascii="Times New Roman"/>
                <w:sz w:val="20"/>
                <w:highlight w:val="yellow"/>
              </w:rPr>
              <w:t xml:space="preserve">Electric vehicles </w:t>
            </w:r>
            <w:r w:rsidR="009937A7" w:rsidRPr="009937A7">
              <w:rPr>
                <w:rFonts w:ascii="Times New Roman"/>
                <w:sz w:val="20"/>
                <w:highlight w:val="yellow"/>
              </w:rPr>
              <w:t>are</w:t>
            </w:r>
            <w:r w:rsidRPr="009937A7">
              <w:rPr>
                <w:rFonts w:ascii="Times New Roman"/>
                <w:sz w:val="20"/>
                <w:highlight w:val="yellow"/>
              </w:rPr>
              <w:t xml:space="preserve"> a new player in this RfG, so </w:t>
            </w:r>
            <w:r w:rsidR="009937A7" w:rsidRPr="009937A7">
              <w:rPr>
                <w:rFonts w:ascii="Times New Roman"/>
                <w:sz w:val="20"/>
                <w:highlight w:val="yellow"/>
              </w:rPr>
              <w:t>i</w:t>
            </w:r>
            <w:r w:rsidRPr="009937A7">
              <w:rPr>
                <w:rFonts w:ascii="Times New Roman"/>
                <w:sz w:val="20"/>
                <w:highlight w:val="yellow"/>
              </w:rPr>
              <w:t xml:space="preserve">t is necessary </w:t>
            </w:r>
            <w:r w:rsidR="009937A7" w:rsidRPr="009937A7">
              <w:rPr>
                <w:rFonts w:ascii="Times New Roman"/>
                <w:sz w:val="20"/>
                <w:highlight w:val="yellow"/>
              </w:rPr>
              <w:t xml:space="preserve">to require </w:t>
            </w:r>
            <w:proofErr w:type="gramStart"/>
            <w:r w:rsidR="009937A7" w:rsidRPr="009937A7">
              <w:rPr>
                <w:rFonts w:ascii="Times New Roman"/>
                <w:sz w:val="20"/>
                <w:highlight w:val="yellow"/>
              </w:rPr>
              <w:t>an</w:t>
            </w:r>
            <w:proofErr w:type="gramEnd"/>
            <w:r w:rsidR="009937A7" w:rsidRPr="009937A7">
              <w:rPr>
                <w:rFonts w:ascii="Times New Roman"/>
                <w:sz w:val="20"/>
                <w:highlight w:val="yellow"/>
              </w:rPr>
              <w:t xml:space="preserve"> </w:t>
            </w:r>
            <w:r w:rsidR="009937A7">
              <w:rPr>
                <w:rFonts w:ascii="Times New Roman"/>
                <w:sz w:val="20"/>
                <w:highlight w:val="yellow"/>
              </w:rPr>
              <w:t xml:space="preserve">time </w:t>
            </w:r>
            <w:r w:rsidRPr="009937A7">
              <w:rPr>
                <w:rFonts w:ascii="Times New Roman"/>
                <w:sz w:val="20"/>
                <w:highlight w:val="yellow"/>
              </w:rPr>
              <w:t xml:space="preserve">extension </w:t>
            </w:r>
            <w:r w:rsidR="009937A7" w:rsidRPr="009937A7">
              <w:rPr>
                <w:rFonts w:ascii="Times New Roman"/>
                <w:sz w:val="20"/>
                <w:highlight w:val="yellow"/>
              </w:rPr>
              <w:t>to study the implications in a properly way.</w:t>
            </w:r>
          </w:p>
        </w:tc>
      </w:tr>
      <w:tr w:rsidR="00434D4E" w14:paraId="5FB450CD" w14:textId="77777777">
        <w:trPr>
          <w:trHeight w:val="345"/>
        </w:trPr>
        <w:tc>
          <w:tcPr>
            <w:tcW w:w="4613" w:type="dxa"/>
            <w:shd w:val="clear" w:color="auto" w:fill="EDEDED"/>
          </w:tcPr>
          <w:p w14:paraId="47976C2C" w14:textId="77777777" w:rsidR="00434D4E" w:rsidRDefault="002E7824">
            <w:pPr>
              <w:pStyle w:val="TableParagraph"/>
              <w:spacing w:before="47"/>
              <w:ind w:left="157"/>
              <w:rPr>
                <w:sz w:val="19"/>
                <w:szCs w:val="19"/>
              </w:rPr>
            </w:pPr>
            <w:r w:rsidRPr="18A947CB">
              <w:rPr>
                <w:color w:val="333333"/>
                <w:w w:val="105"/>
                <w:sz w:val="19"/>
                <w:szCs w:val="19"/>
              </w:rPr>
              <w:t>Article 14a(2)</w:t>
            </w:r>
          </w:p>
        </w:tc>
        <w:tc>
          <w:tcPr>
            <w:tcW w:w="4613" w:type="dxa"/>
          </w:tcPr>
          <w:p w14:paraId="171DC235" w14:textId="77777777" w:rsidR="00434D4E" w:rsidRDefault="00434D4E">
            <w:pPr>
              <w:pStyle w:val="TableParagraph"/>
              <w:rPr>
                <w:rFonts w:ascii="Times New Roman"/>
                <w:sz w:val="20"/>
              </w:rPr>
            </w:pPr>
          </w:p>
        </w:tc>
        <w:tc>
          <w:tcPr>
            <w:tcW w:w="4613" w:type="dxa"/>
          </w:tcPr>
          <w:p w14:paraId="6BB02625" w14:textId="77777777" w:rsidR="00434D4E" w:rsidRDefault="00434D4E">
            <w:pPr>
              <w:pStyle w:val="TableParagraph"/>
              <w:rPr>
                <w:rFonts w:ascii="Times New Roman"/>
                <w:sz w:val="20"/>
              </w:rPr>
            </w:pPr>
          </w:p>
        </w:tc>
      </w:tr>
      <w:tr w:rsidR="00434D4E" w14:paraId="46EBEC11" w14:textId="77777777">
        <w:trPr>
          <w:trHeight w:val="345"/>
        </w:trPr>
        <w:tc>
          <w:tcPr>
            <w:tcW w:w="4613" w:type="dxa"/>
            <w:shd w:val="clear" w:color="auto" w:fill="EDEDED"/>
          </w:tcPr>
          <w:p w14:paraId="238CAFF3" w14:textId="77777777" w:rsidR="00434D4E" w:rsidRDefault="002E7824">
            <w:pPr>
              <w:pStyle w:val="TableParagraph"/>
              <w:spacing w:before="47"/>
              <w:ind w:left="157"/>
              <w:rPr>
                <w:sz w:val="19"/>
                <w:szCs w:val="19"/>
              </w:rPr>
            </w:pPr>
            <w:r w:rsidRPr="18A947CB">
              <w:rPr>
                <w:color w:val="333333"/>
                <w:w w:val="105"/>
                <w:sz w:val="19"/>
                <w:szCs w:val="19"/>
              </w:rPr>
              <w:t>Article 14a(3)</w:t>
            </w:r>
          </w:p>
        </w:tc>
        <w:tc>
          <w:tcPr>
            <w:tcW w:w="4613" w:type="dxa"/>
          </w:tcPr>
          <w:p w14:paraId="6746D132" w14:textId="77777777" w:rsidR="00434D4E" w:rsidRDefault="00434D4E">
            <w:pPr>
              <w:pStyle w:val="TableParagraph"/>
              <w:rPr>
                <w:rFonts w:ascii="Times New Roman"/>
                <w:sz w:val="20"/>
              </w:rPr>
            </w:pPr>
          </w:p>
        </w:tc>
        <w:tc>
          <w:tcPr>
            <w:tcW w:w="4613" w:type="dxa"/>
          </w:tcPr>
          <w:p w14:paraId="22D455CA" w14:textId="77777777" w:rsidR="00434D4E" w:rsidRDefault="00434D4E">
            <w:pPr>
              <w:pStyle w:val="TableParagraph"/>
              <w:rPr>
                <w:rFonts w:ascii="Times New Roman"/>
                <w:sz w:val="20"/>
              </w:rPr>
            </w:pPr>
          </w:p>
        </w:tc>
      </w:tr>
      <w:tr w:rsidR="00434D4E" w14:paraId="7FB51DF8" w14:textId="77777777">
        <w:trPr>
          <w:trHeight w:val="345"/>
        </w:trPr>
        <w:tc>
          <w:tcPr>
            <w:tcW w:w="4613" w:type="dxa"/>
            <w:shd w:val="clear" w:color="auto" w:fill="EDEDED"/>
          </w:tcPr>
          <w:p w14:paraId="63CC1F2A" w14:textId="77777777" w:rsidR="00434D4E" w:rsidRDefault="002E7824">
            <w:pPr>
              <w:pStyle w:val="TableParagraph"/>
              <w:spacing w:before="47"/>
              <w:ind w:left="157"/>
              <w:rPr>
                <w:sz w:val="19"/>
                <w:szCs w:val="19"/>
              </w:rPr>
            </w:pPr>
            <w:r w:rsidRPr="18A947CB">
              <w:rPr>
                <w:color w:val="333333"/>
                <w:w w:val="105"/>
                <w:sz w:val="19"/>
                <w:szCs w:val="19"/>
              </w:rPr>
              <w:t>Article 14a(4)</w:t>
            </w:r>
          </w:p>
        </w:tc>
        <w:tc>
          <w:tcPr>
            <w:tcW w:w="4613" w:type="dxa"/>
          </w:tcPr>
          <w:p w14:paraId="28D48A0B" w14:textId="77777777" w:rsidR="00434D4E" w:rsidRDefault="00434D4E">
            <w:pPr>
              <w:pStyle w:val="TableParagraph"/>
              <w:rPr>
                <w:rFonts w:ascii="Times New Roman"/>
                <w:sz w:val="20"/>
              </w:rPr>
            </w:pPr>
          </w:p>
        </w:tc>
        <w:tc>
          <w:tcPr>
            <w:tcW w:w="4613" w:type="dxa"/>
          </w:tcPr>
          <w:p w14:paraId="7CC07E2A" w14:textId="77777777" w:rsidR="00434D4E" w:rsidRDefault="00434D4E">
            <w:pPr>
              <w:pStyle w:val="TableParagraph"/>
              <w:rPr>
                <w:rFonts w:ascii="Times New Roman"/>
                <w:sz w:val="20"/>
              </w:rPr>
            </w:pPr>
          </w:p>
        </w:tc>
      </w:tr>
      <w:tr w:rsidR="00434D4E" w14:paraId="7EB992F3" w14:textId="77777777">
        <w:trPr>
          <w:trHeight w:val="345"/>
        </w:trPr>
        <w:tc>
          <w:tcPr>
            <w:tcW w:w="4613" w:type="dxa"/>
            <w:shd w:val="clear" w:color="auto" w:fill="EDEDED"/>
          </w:tcPr>
          <w:p w14:paraId="624BB817" w14:textId="77777777" w:rsidR="00434D4E" w:rsidRDefault="002E7824">
            <w:pPr>
              <w:pStyle w:val="TableParagraph"/>
              <w:spacing w:before="47"/>
              <w:ind w:left="157"/>
              <w:rPr>
                <w:sz w:val="19"/>
                <w:szCs w:val="19"/>
              </w:rPr>
            </w:pPr>
            <w:r w:rsidRPr="18A947CB">
              <w:rPr>
                <w:color w:val="333333"/>
                <w:w w:val="105"/>
                <w:sz w:val="19"/>
                <w:szCs w:val="19"/>
              </w:rPr>
              <w:t>Article 14a(5)</w:t>
            </w:r>
          </w:p>
        </w:tc>
        <w:tc>
          <w:tcPr>
            <w:tcW w:w="4613" w:type="dxa"/>
          </w:tcPr>
          <w:p w14:paraId="0DE23415" w14:textId="77777777" w:rsidR="00434D4E" w:rsidRDefault="00434D4E">
            <w:pPr>
              <w:pStyle w:val="TableParagraph"/>
              <w:rPr>
                <w:rFonts w:ascii="Times New Roman"/>
                <w:sz w:val="20"/>
              </w:rPr>
            </w:pPr>
          </w:p>
        </w:tc>
        <w:tc>
          <w:tcPr>
            <w:tcW w:w="4613" w:type="dxa"/>
          </w:tcPr>
          <w:p w14:paraId="39F4C86B" w14:textId="77777777" w:rsidR="00434D4E" w:rsidRDefault="00434D4E">
            <w:pPr>
              <w:pStyle w:val="TableParagraph"/>
              <w:rPr>
                <w:rFonts w:ascii="Times New Roman"/>
                <w:sz w:val="20"/>
              </w:rPr>
            </w:pPr>
          </w:p>
        </w:tc>
      </w:tr>
      <w:tr w:rsidR="00434D4E" w14:paraId="577A51DF" w14:textId="77777777">
        <w:trPr>
          <w:trHeight w:val="345"/>
        </w:trPr>
        <w:tc>
          <w:tcPr>
            <w:tcW w:w="4613" w:type="dxa"/>
            <w:shd w:val="clear" w:color="auto" w:fill="EDEDED"/>
          </w:tcPr>
          <w:p w14:paraId="30476B91" w14:textId="77777777" w:rsidR="00434D4E" w:rsidRDefault="002E7824">
            <w:pPr>
              <w:pStyle w:val="TableParagraph"/>
              <w:spacing w:before="47"/>
              <w:ind w:left="157"/>
              <w:rPr>
                <w:sz w:val="19"/>
                <w:szCs w:val="19"/>
              </w:rPr>
            </w:pPr>
            <w:r w:rsidRPr="18A947CB">
              <w:rPr>
                <w:color w:val="333333"/>
                <w:w w:val="105"/>
                <w:sz w:val="19"/>
                <w:szCs w:val="19"/>
              </w:rPr>
              <w:t>Article 14a(6)</w:t>
            </w:r>
          </w:p>
        </w:tc>
        <w:tc>
          <w:tcPr>
            <w:tcW w:w="4613" w:type="dxa"/>
          </w:tcPr>
          <w:p w14:paraId="3EF653BF" w14:textId="77777777" w:rsidR="00434D4E" w:rsidRDefault="00434D4E">
            <w:pPr>
              <w:pStyle w:val="TableParagraph"/>
              <w:rPr>
                <w:rFonts w:ascii="Times New Roman"/>
                <w:sz w:val="20"/>
              </w:rPr>
            </w:pPr>
          </w:p>
        </w:tc>
        <w:tc>
          <w:tcPr>
            <w:tcW w:w="4613" w:type="dxa"/>
          </w:tcPr>
          <w:p w14:paraId="0AF79776" w14:textId="77777777" w:rsidR="00434D4E" w:rsidRDefault="00434D4E">
            <w:pPr>
              <w:pStyle w:val="TableParagraph"/>
              <w:rPr>
                <w:rFonts w:ascii="Times New Roman"/>
                <w:sz w:val="20"/>
              </w:rPr>
            </w:pPr>
          </w:p>
        </w:tc>
      </w:tr>
      <w:tr w:rsidR="00434D4E" w14:paraId="68F54EA5" w14:textId="77777777">
        <w:trPr>
          <w:trHeight w:val="345"/>
        </w:trPr>
        <w:tc>
          <w:tcPr>
            <w:tcW w:w="4613" w:type="dxa"/>
            <w:shd w:val="clear" w:color="auto" w:fill="EDEDED"/>
          </w:tcPr>
          <w:p w14:paraId="0AA3C735" w14:textId="77777777" w:rsidR="00434D4E" w:rsidRDefault="002E7824">
            <w:pPr>
              <w:pStyle w:val="TableParagraph"/>
              <w:spacing w:before="47"/>
              <w:ind w:left="157"/>
              <w:rPr>
                <w:sz w:val="19"/>
                <w:szCs w:val="19"/>
              </w:rPr>
            </w:pPr>
            <w:r w:rsidRPr="18A947CB">
              <w:rPr>
                <w:color w:val="333333"/>
                <w:w w:val="105"/>
                <w:sz w:val="19"/>
                <w:szCs w:val="19"/>
              </w:rPr>
              <w:t>Article 14a(7)</w:t>
            </w:r>
          </w:p>
        </w:tc>
        <w:tc>
          <w:tcPr>
            <w:tcW w:w="4613" w:type="dxa"/>
          </w:tcPr>
          <w:p w14:paraId="481E0502" w14:textId="77777777" w:rsidR="00434D4E" w:rsidRDefault="00434D4E">
            <w:pPr>
              <w:pStyle w:val="TableParagraph"/>
              <w:rPr>
                <w:rFonts w:ascii="Times New Roman"/>
                <w:sz w:val="20"/>
              </w:rPr>
            </w:pPr>
          </w:p>
        </w:tc>
        <w:tc>
          <w:tcPr>
            <w:tcW w:w="4613" w:type="dxa"/>
          </w:tcPr>
          <w:p w14:paraId="42B305E1" w14:textId="77777777" w:rsidR="00434D4E" w:rsidRDefault="00434D4E">
            <w:pPr>
              <w:pStyle w:val="TableParagraph"/>
              <w:rPr>
                <w:rFonts w:ascii="Times New Roman"/>
                <w:sz w:val="20"/>
              </w:rPr>
            </w:pPr>
          </w:p>
        </w:tc>
      </w:tr>
      <w:tr w:rsidR="00434D4E" w14:paraId="24B38D60" w14:textId="77777777">
        <w:trPr>
          <w:trHeight w:val="345"/>
        </w:trPr>
        <w:tc>
          <w:tcPr>
            <w:tcW w:w="4613" w:type="dxa"/>
            <w:shd w:val="clear" w:color="auto" w:fill="EDEDED"/>
          </w:tcPr>
          <w:p w14:paraId="25D6FBD7" w14:textId="77777777" w:rsidR="00434D4E" w:rsidRDefault="002E7824">
            <w:pPr>
              <w:pStyle w:val="TableParagraph"/>
              <w:spacing w:before="47"/>
              <w:ind w:left="157"/>
              <w:rPr>
                <w:sz w:val="19"/>
                <w:szCs w:val="19"/>
              </w:rPr>
            </w:pPr>
            <w:r w:rsidRPr="18A947CB">
              <w:rPr>
                <w:color w:val="333333"/>
                <w:w w:val="105"/>
                <w:sz w:val="19"/>
                <w:szCs w:val="19"/>
              </w:rPr>
              <w:t>Article 14a(8)</w:t>
            </w:r>
          </w:p>
        </w:tc>
        <w:tc>
          <w:tcPr>
            <w:tcW w:w="4613" w:type="dxa"/>
          </w:tcPr>
          <w:p w14:paraId="43883029" w14:textId="77777777" w:rsidR="00434D4E" w:rsidRDefault="00434D4E">
            <w:pPr>
              <w:pStyle w:val="TableParagraph"/>
              <w:rPr>
                <w:rFonts w:ascii="Times New Roman"/>
                <w:sz w:val="20"/>
              </w:rPr>
            </w:pPr>
          </w:p>
        </w:tc>
        <w:tc>
          <w:tcPr>
            <w:tcW w:w="4613" w:type="dxa"/>
          </w:tcPr>
          <w:p w14:paraId="5AAC728E" w14:textId="77777777" w:rsidR="00434D4E" w:rsidRDefault="00434D4E">
            <w:pPr>
              <w:pStyle w:val="TableParagraph"/>
              <w:rPr>
                <w:rFonts w:ascii="Times New Roman"/>
                <w:sz w:val="20"/>
              </w:rPr>
            </w:pPr>
          </w:p>
        </w:tc>
      </w:tr>
    </w:tbl>
    <w:p w14:paraId="174362E9" w14:textId="77777777" w:rsidR="00434D4E" w:rsidRDefault="00434D4E">
      <w:pPr>
        <w:pStyle w:val="BodyText"/>
        <w:rPr>
          <w:sz w:val="26"/>
        </w:rPr>
      </w:pPr>
    </w:p>
    <w:p w14:paraId="0F363F9E" w14:textId="77777777" w:rsidR="00434D4E" w:rsidRDefault="00434D4E">
      <w:pPr>
        <w:pStyle w:val="BodyText"/>
        <w:rPr>
          <w:sz w:val="26"/>
        </w:rPr>
      </w:pPr>
    </w:p>
    <w:p w14:paraId="2F334201" w14:textId="77777777" w:rsidR="00434D4E" w:rsidRDefault="00434D4E">
      <w:pPr>
        <w:pStyle w:val="BodyText"/>
        <w:rPr>
          <w:sz w:val="26"/>
        </w:rPr>
      </w:pPr>
    </w:p>
    <w:p w14:paraId="5C77DD47" w14:textId="77777777" w:rsidR="00434D4E" w:rsidRDefault="00434D4E">
      <w:pPr>
        <w:pStyle w:val="BodyText"/>
        <w:rPr>
          <w:sz w:val="26"/>
        </w:rPr>
      </w:pPr>
    </w:p>
    <w:p w14:paraId="7D70E07B" w14:textId="77777777" w:rsidR="00434D4E" w:rsidRDefault="00434D4E">
      <w:pPr>
        <w:pStyle w:val="BodyText"/>
        <w:rPr>
          <w:sz w:val="26"/>
        </w:rPr>
      </w:pPr>
    </w:p>
    <w:p w14:paraId="6E60B9E7" w14:textId="77777777" w:rsidR="00434D4E" w:rsidRDefault="00434D4E">
      <w:pPr>
        <w:pStyle w:val="BodyText"/>
        <w:rPr>
          <w:sz w:val="26"/>
        </w:rPr>
      </w:pPr>
    </w:p>
    <w:p w14:paraId="0FC8D06D" w14:textId="77777777" w:rsidR="00434D4E" w:rsidRDefault="00434D4E">
      <w:pPr>
        <w:pStyle w:val="BodyText"/>
        <w:rPr>
          <w:sz w:val="26"/>
        </w:rPr>
      </w:pPr>
    </w:p>
    <w:p w14:paraId="25F0A2AB" w14:textId="77777777" w:rsidR="00434D4E" w:rsidRDefault="00434D4E">
      <w:pPr>
        <w:pStyle w:val="BodyText"/>
        <w:rPr>
          <w:sz w:val="26"/>
        </w:rPr>
      </w:pPr>
    </w:p>
    <w:p w14:paraId="1B9D2F06" w14:textId="77777777" w:rsidR="00434D4E" w:rsidRDefault="00434D4E">
      <w:pPr>
        <w:pStyle w:val="BodyText"/>
        <w:rPr>
          <w:sz w:val="26"/>
        </w:rPr>
      </w:pPr>
    </w:p>
    <w:p w14:paraId="7821B5CB" w14:textId="77777777" w:rsidR="00434D4E" w:rsidRDefault="00434D4E">
      <w:pPr>
        <w:pStyle w:val="BodyText"/>
        <w:rPr>
          <w:sz w:val="26"/>
        </w:rPr>
      </w:pPr>
    </w:p>
    <w:p w14:paraId="40482AED" w14:textId="77777777" w:rsidR="00434D4E" w:rsidRDefault="00434D4E">
      <w:pPr>
        <w:pStyle w:val="BodyText"/>
        <w:rPr>
          <w:sz w:val="26"/>
        </w:rPr>
      </w:pPr>
    </w:p>
    <w:p w14:paraId="2BA39B71" w14:textId="77777777" w:rsidR="00434D4E" w:rsidRDefault="00434D4E">
      <w:pPr>
        <w:pStyle w:val="BodyText"/>
        <w:rPr>
          <w:sz w:val="26"/>
        </w:rPr>
      </w:pPr>
    </w:p>
    <w:p w14:paraId="3E8F139F" w14:textId="77777777" w:rsidR="00434D4E" w:rsidRDefault="00434D4E">
      <w:pPr>
        <w:pStyle w:val="BodyText"/>
        <w:rPr>
          <w:sz w:val="26"/>
        </w:rPr>
      </w:pPr>
    </w:p>
    <w:p w14:paraId="11F07EE0" w14:textId="77777777" w:rsidR="00434D4E" w:rsidRDefault="00434D4E">
      <w:pPr>
        <w:pStyle w:val="BodyText"/>
        <w:rPr>
          <w:sz w:val="26"/>
        </w:rPr>
      </w:pPr>
    </w:p>
    <w:p w14:paraId="52400F1F" w14:textId="77777777" w:rsidR="00434D4E" w:rsidRDefault="00434D4E">
      <w:pPr>
        <w:pStyle w:val="BodyText"/>
        <w:rPr>
          <w:sz w:val="26"/>
        </w:rPr>
      </w:pPr>
    </w:p>
    <w:p w14:paraId="7E90F77E" w14:textId="77777777" w:rsidR="00434D4E" w:rsidRDefault="00434D4E">
      <w:pPr>
        <w:pStyle w:val="BodyText"/>
        <w:rPr>
          <w:sz w:val="26"/>
        </w:rPr>
      </w:pPr>
    </w:p>
    <w:p w14:paraId="1A7397CF" w14:textId="77777777" w:rsidR="00434D4E" w:rsidRDefault="00434D4E">
      <w:pPr>
        <w:pStyle w:val="BodyText"/>
        <w:rPr>
          <w:sz w:val="26"/>
        </w:rPr>
      </w:pPr>
    </w:p>
    <w:p w14:paraId="5F939D90" w14:textId="77777777" w:rsidR="00434D4E" w:rsidRDefault="00434D4E">
      <w:pPr>
        <w:pStyle w:val="BodyText"/>
        <w:rPr>
          <w:sz w:val="26"/>
        </w:rPr>
      </w:pPr>
    </w:p>
    <w:p w14:paraId="3D109473" w14:textId="77777777" w:rsidR="00434D4E" w:rsidRDefault="00434D4E">
      <w:pPr>
        <w:pStyle w:val="BodyText"/>
        <w:rPr>
          <w:sz w:val="26"/>
        </w:rPr>
      </w:pPr>
    </w:p>
    <w:p w14:paraId="401BD246" w14:textId="77777777" w:rsidR="00434D4E" w:rsidRDefault="00434D4E">
      <w:pPr>
        <w:pStyle w:val="BodyText"/>
        <w:spacing w:before="2"/>
        <w:rPr>
          <w:sz w:val="30"/>
        </w:rPr>
      </w:pPr>
    </w:p>
    <w:p w14:paraId="065EA0C0" w14:textId="77777777" w:rsidR="00434D4E" w:rsidRDefault="002E7824">
      <w:pPr>
        <w:pStyle w:val="Heading2"/>
        <w:spacing w:before="0"/>
        <w:ind w:right="119"/>
      </w:pPr>
      <w:r>
        <w:lastRenderedPageBreak/>
        <w:t>22</w:t>
      </w:r>
    </w:p>
    <w:p w14:paraId="774986A4" w14:textId="77777777" w:rsidR="00434D4E" w:rsidRDefault="00434D4E">
      <w:pPr>
        <w:sectPr w:rsidR="00434D4E">
          <w:pgSz w:w="16840" w:h="11910" w:orient="landscape"/>
          <w:pgMar w:top="860" w:right="600" w:bottom="0" w:left="980" w:header="720" w:footer="720" w:gutter="0"/>
          <w:cols w:space="720"/>
        </w:sectPr>
      </w:pPr>
    </w:p>
    <w:p w14:paraId="5ABF37D0"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50CED78" w14:textId="77777777">
        <w:trPr>
          <w:trHeight w:val="296"/>
        </w:trPr>
        <w:tc>
          <w:tcPr>
            <w:tcW w:w="4615" w:type="dxa"/>
            <w:shd w:val="clear" w:color="auto" w:fill="EDEDED"/>
          </w:tcPr>
          <w:p w14:paraId="74CD18AD" w14:textId="77777777" w:rsidR="00434D4E" w:rsidRDefault="00434D4E">
            <w:pPr>
              <w:pStyle w:val="TableParagraph"/>
              <w:rPr>
                <w:rFonts w:ascii="Times New Roman"/>
                <w:sz w:val="20"/>
              </w:rPr>
            </w:pPr>
          </w:p>
        </w:tc>
        <w:tc>
          <w:tcPr>
            <w:tcW w:w="4615" w:type="dxa"/>
            <w:shd w:val="clear" w:color="auto" w:fill="EDEDED"/>
          </w:tcPr>
          <w:p w14:paraId="7B38972F"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0EBEB059" w14:textId="77777777">
        <w:trPr>
          <w:trHeight w:val="345"/>
        </w:trPr>
        <w:tc>
          <w:tcPr>
            <w:tcW w:w="4615" w:type="dxa"/>
            <w:shd w:val="clear" w:color="auto" w:fill="EDEDED"/>
          </w:tcPr>
          <w:p w14:paraId="1BFEF721"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1F5B5AFF" w14:textId="77777777" w:rsidR="00434D4E" w:rsidRDefault="00434D4E">
            <w:pPr>
              <w:pStyle w:val="TableParagraph"/>
              <w:rPr>
                <w:rFonts w:ascii="Times New Roman"/>
                <w:sz w:val="20"/>
              </w:rPr>
            </w:pPr>
          </w:p>
        </w:tc>
      </w:tr>
    </w:tbl>
    <w:p w14:paraId="447FF34A" w14:textId="77777777" w:rsidR="00434D4E" w:rsidRDefault="00434D4E">
      <w:pPr>
        <w:pStyle w:val="BodyText"/>
        <w:rPr>
          <w:sz w:val="26"/>
        </w:rPr>
      </w:pPr>
    </w:p>
    <w:p w14:paraId="7BA5371E" w14:textId="77777777" w:rsidR="00434D4E" w:rsidRDefault="00434D4E">
      <w:pPr>
        <w:pStyle w:val="BodyText"/>
        <w:spacing w:before="5"/>
        <w:rPr>
          <w:sz w:val="34"/>
        </w:rPr>
      </w:pPr>
    </w:p>
    <w:p w14:paraId="0C4086EB" w14:textId="77777777" w:rsidR="00434D4E" w:rsidRDefault="002E7824">
      <w:pPr>
        <w:pStyle w:val="BodyText"/>
        <w:ind w:left="115"/>
      </w:pPr>
      <w:r>
        <w:rPr>
          <w:color w:val="333333"/>
        </w:rPr>
        <w:t>Please upload figures or tables if necessary</w:t>
      </w:r>
    </w:p>
    <w:p w14:paraId="22849328" w14:textId="77777777" w:rsidR="00434D4E" w:rsidRDefault="002E7824">
      <w:pPr>
        <w:spacing w:before="95"/>
        <w:ind w:left="265"/>
        <w:rPr>
          <w:sz w:val="16"/>
          <w:szCs w:val="16"/>
        </w:rPr>
      </w:pPr>
      <w:r w:rsidRPr="18A947CB">
        <w:rPr>
          <w:color w:val="A5A5A5"/>
          <w:w w:val="105"/>
          <w:sz w:val="16"/>
          <w:szCs w:val="16"/>
        </w:rPr>
        <w:t>The maximum file size is 1 MB</w:t>
      </w:r>
    </w:p>
    <w:p w14:paraId="530E1855" w14:textId="77777777" w:rsidR="00434D4E" w:rsidRDefault="00434D4E">
      <w:pPr>
        <w:pStyle w:val="BodyText"/>
        <w:rPr>
          <w:sz w:val="20"/>
        </w:rPr>
      </w:pPr>
    </w:p>
    <w:p w14:paraId="5EC85490" w14:textId="77777777" w:rsidR="00434D4E" w:rsidRDefault="00434D4E">
      <w:pPr>
        <w:pStyle w:val="BodyText"/>
        <w:rPr>
          <w:sz w:val="20"/>
        </w:rPr>
      </w:pPr>
    </w:p>
    <w:p w14:paraId="4660F06E" w14:textId="77777777" w:rsidR="00434D4E" w:rsidRDefault="00434D4E">
      <w:pPr>
        <w:pStyle w:val="BodyText"/>
        <w:rPr>
          <w:sz w:val="20"/>
        </w:rPr>
      </w:pPr>
    </w:p>
    <w:p w14:paraId="7ED4580C" w14:textId="77777777" w:rsidR="00434D4E" w:rsidRDefault="00434D4E">
      <w:pPr>
        <w:pStyle w:val="BodyText"/>
        <w:rPr>
          <w:sz w:val="20"/>
        </w:rPr>
      </w:pPr>
    </w:p>
    <w:p w14:paraId="3342C443" w14:textId="52EB2CDD" w:rsidR="00434D4E" w:rsidRDefault="002E7824">
      <w:pPr>
        <w:pStyle w:val="BodyText"/>
        <w:rPr>
          <w:sz w:val="23"/>
        </w:rPr>
      </w:pPr>
      <w:r>
        <w:rPr>
          <w:noProof/>
        </w:rPr>
        <mc:AlternateContent>
          <mc:Choice Requires="wps">
            <w:drawing>
              <wp:anchor distT="0" distB="0" distL="0" distR="0" simplePos="0" relativeHeight="251658264" behindDoc="1" locked="0" layoutInCell="1" allowOverlap="1" wp14:anchorId="0F34937E" wp14:editId="3A3308F3">
                <wp:simplePos x="0" y="0"/>
                <wp:positionH relativeFrom="page">
                  <wp:posOffset>695325</wp:posOffset>
                </wp:positionH>
                <wp:positionV relativeFrom="paragraph">
                  <wp:posOffset>200660</wp:posOffset>
                </wp:positionV>
                <wp:extent cx="6169660" cy="9525"/>
                <wp:effectExtent l="0" t="0" r="0" b="0"/>
                <wp:wrapTopAndBottom/>
                <wp:docPr id="22" name="Rectangle 2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1A72BD9" id="Rectangle 22" o:spid="_x0000_s1026" style="position:absolute;margin-left:54.75pt;margin-top:15.8pt;width:485.8pt;height:.75pt;z-index:-25165821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23701A94" w14:textId="77777777" w:rsidR="00434D4E" w:rsidRDefault="00434D4E">
      <w:pPr>
        <w:pStyle w:val="BodyText"/>
        <w:rPr>
          <w:sz w:val="20"/>
        </w:rPr>
      </w:pPr>
    </w:p>
    <w:p w14:paraId="1EB86A3F" w14:textId="77777777" w:rsidR="00434D4E" w:rsidRDefault="002E7824">
      <w:pPr>
        <w:pStyle w:val="BodyText"/>
        <w:spacing w:before="157"/>
        <w:ind w:left="115"/>
        <w:rPr>
          <w:b/>
        </w:rPr>
      </w:pPr>
      <w:r>
        <w:rPr>
          <w:b/>
          <w:color w:val="333333"/>
        </w:rPr>
        <w:t>General requirements for type C power-generating modules</w:t>
      </w:r>
    </w:p>
    <w:p w14:paraId="23D0BB7F" w14:textId="77777777" w:rsidR="00434D4E" w:rsidRDefault="00434D4E">
      <w:pPr>
        <w:pStyle w:val="BodyText"/>
        <w:rPr>
          <w:b/>
          <w:sz w:val="20"/>
        </w:rPr>
      </w:pPr>
    </w:p>
    <w:p w14:paraId="19B5AAFD" w14:textId="77777777" w:rsidR="00434D4E" w:rsidRDefault="00434D4E">
      <w:pPr>
        <w:pStyle w:val="BodyText"/>
        <w:rPr>
          <w:b/>
          <w:sz w:val="20"/>
        </w:rPr>
      </w:pPr>
    </w:p>
    <w:p w14:paraId="696D7A0F" w14:textId="77777777" w:rsidR="00434D4E" w:rsidRDefault="00434D4E">
      <w:pPr>
        <w:pStyle w:val="BodyText"/>
        <w:rPr>
          <w:b/>
          <w:sz w:val="20"/>
        </w:rPr>
      </w:pPr>
    </w:p>
    <w:p w14:paraId="27F07C99" w14:textId="77777777" w:rsidR="00434D4E" w:rsidRDefault="00434D4E">
      <w:pPr>
        <w:pStyle w:val="BodyText"/>
        <w:rPr>
          <w:b/>
          <w:sz w:val="20"/>
        </w:rPr>
      </w:pPr>
    </w:p>
    <w:p w14:paraId="4FE8C9AE" w14:textId="77777777" w:rsidR="00434D4E" w:rsidRDefault="00434D4E">
      <w:pPr>
        <w:pStyle w:val="BodyText"/>
        <w:rPr>
          <w:b/>
          <w:sz w:val="20"/>
        </w:rPr>
      </w:pPr>
    </w:p>
    <w:p w14:paraId="308DF8B8" w14:textId="77777777" w:rsidR="00434D4E" w:rsidRDefault="00434D4E">
      <w:pPr>
        <w:pStyle w:val="BodyText"/>
        <w:rPr>
          <w:b/>
          <w:sz w:val="20"/>
        </w:rPr>
      </w:pPr>
    </w:p>
    <w:p w14:paraId="518B82E2" w14:textId="77777777" w:rsidR="00434D4E" w:rsidRDefault="00434D4E">
      <w:pPr>
        <w:pStyle w:val="BodyText"/>
        <w:rPr>
          <w:b/>
          <w:sz w:val="20"/>
        </w:rPr>
      </w:pPr>
    </w:p>
    <w:p w14:paraId="70290259" w14:textId="77777777" w:rsidR="00434D4E" w:rsidRDefault="00434D4E">
      <w:pPr>
        <w:pStyle w:val="BodyText"/>
        <w:rPr>
          <w:b/>
          <w:sz w:val="20"/>
        </w:rPr>
      </w:pPr>
    </w:p>
    <w:p w14:paraId="704BFFE6" w14:textId="77777777" w:rsidR="00434D4E" w:rsidRDefault="00434D4E">
      <w:pPr>
        <w:pStyle w:val="BodyText"/>
        <w:rPr>
          <w:b/>
          <w:sz w:val="20"/>
        </w:rPr>
      </w:pPr>
    </w:p>
    <w:p w14:paraId="2EA5063A" w14:textId="77777777" w:rsidR="00434D4E" w:rsidRDefault="00434D4E">
      <w:pPr>
        <w:pStyle w:val="BodyText"/>
        <w:rPr>
          <w:b/>
          <w:sz w:val="20"/>
        </w:rPr>
      </w:pPr>
    </w:p>
    <w:p w14:paraId="0BECB9AA" w14:textId="77777777" w:rsidR="00434D4E" w:rsidRDefault="00434D4E">
      <w:pPr>
        <w:pStyle w:val="BodyText"/>
        <w:rPr>
          <w:b/>
          <w:sz w:val="20"/>
        </w:rPr>
      </w:pPr>
    </w:p>
    <w:p w14:paraId="139B5307" w14:textId="77777777" w:rsidR="00434D4E" w:rsidRDefault="00434D4E">
      <w:pPr>
        <w:pStyle w:val="BodyText"/>
        <w:rPr>
          <w:b/>
          <w:sz w:val="20"/>
        </w:rPr>
      </w:pPr>
    </w:p>
    <w:p w14:paraId="48CCE3B9" w14:textId="77777777" w:rsidR="00434D4E" w:rsidRDefault="00434D4E">
      <w:pPr>
        <w:pStyle w:val="BodyText"/>
        <w:rPr>
          <w:b/>
          <w:sz w:val="20"/>
        </w:rPr>
      </w:pPr>
    </w:p>
    <w:p w14:paraId="7749022D" w14:textId="77777777" w:rsidR="00434D4E" w:rsidRDefault="00434D4E">
      <w:pPr>
        <w:pStyle w:val="BodyText"/>
        <w:rPr>
          <w:b/>
          <w:sz w:val="20"/>
        </w:rPr>
      </w:pPr>
    </w:p>
    <w:p w14:paraId="46E56D9C" w14:textId="77777777" w:rsidR="00434D4E" w:rsidRDefault="00434D4E">
      <w:pPr>
        <w:pStyle w:val="BodyText"/>
        <w:rPr>
          <w:b/>
          <w:sz w:val="20"/>
        </w:rPr>
      </w:pPr>
    </w:p>
    <w:p w14:paraId="6AAADDD9" w14:textId="77777777" w:rsidR="00434D4E" w:rsidRDefault="00434D4E">
      <w:pPr>
        <w:pStyle w:val="BodyText"/>
        <w:rPr>
          <w:b/>
          <w:sz w:val="20"/>
        </w:rPr>
      </w:pPr>
    </w:p>
    <w:p w14:paraId="380DC86A" w14:textId="77777777" w:rsidR="00434D4E" w:rsidRDefault="00434D4E">
      <w:pPr>
        <w:pStyle w:val="BodyText"/>
        <w:rPr>
          <w:b/>
          <w:sz w:val="20"/>
        </w:rPr>
      </w:pPr>
    </w:p>
    <w:p w14:paraId="03CE6AA5" w14:textId="77777777" w:rsidR="00434D4E" w:rsidRDefault="00434D4E">
      <w:pPr>
        <w:pStyle w:val="BodyText"/>
        <w:rPr>
          <w:b/>
          <w:sz w:val="20"/>
        </w:rPr>
      </w:pPr>
    </w:p>
    <w:p w14:paraId="20DDF125" w14:textId="77777777" w:rsidR="00434D4E" w:rsidRDefault="00434D4E">
      <w:pPr>
        <w:pStyle w:val="BodyText"/>
        <w:rPr>
          <w:b/>
          <w:sz w:val="20"/>
        </w:rPr>
      </w:pPr>
    </w:p>
    <w:p w14:paraId="7D78CA91" w14:textId="77777777" w:rsidR="00434D4E" w:rsidRDefault="00434D4E">
      <w:pPr>
        <w:pStyle w:val="BodyText"/>
        <w:rPr>
          <w:b/>
          <w:sz w:val="20"/>
        </w:rPr>
      </w:pPr>
    </w:p>
    <w:p w14:paraId="1E000A60" w14:textId="77777777" w:rsidR="00434D4E" w:rsidRDefault="00434D4E">
      <w:pPr>
        <w:pStyle w:val="BodyText"/>
        <w:rPr>
          <w:b/>
          <w:sz w:val="20"/>
        </w:rPr>
      </w:pPr>
    </w:p>
    <w:p w14:paraId="029AB55C" w14:textId="77777777" w:rsidR="00434D4E" w:rsidRDefault="00434D4E">
      <w:pPr>
        <w:pStyle w:val="BodyText"/>
        <w:rPr>
          <w:b/>
          <w:sz w:val="20"/>
        </w:rPr>
      </w:pPr>
    </w:p>
    <w:p w14:paraId="042C2B8B" w14:textId="77777777" w:rsidR="00434D4E" w:rsidRDefault="00434D4E">
      <w:pPr>
        <w:pStyle w:val="BodyText"/>
        <w:rPr>
          <w:b/>
          <w:sz w:val="20"/>
        </w:rPr>
      </w:pPr>
    </w:p>
    <w:p w14:paraId="2D8F31EA" w14:textId="77777777" w:rsidR="00434D4E" w:rsidRDefault="00434D4E">
      <w:pPr>
        <w:pStyle w:val="BodyText"/>
        <w:rPr>
          <w:b/>
          <w:sz w:val="20"/>
        </w:rPr>
      </w:pPr>
    </w:p>
    <w:p w14:paraId="697AB43D" w14:textId="77777777" w:rsidR="00434D4E" w:rsidRDefault="00434D4E">
      <w:pPr>
        <w:pStyle w:val="BodyText"/>
        <w:rPr>
          <w:b/>
          <w:sz w:val="20"/>
        </w:rPr>
      </w:pPr>
    </w:p>
    <w:p w14:paraId="23617BBD" w14:textId="77777777" w:rsidR="00434D4E" w:rsidRDefault="00434D4E">
      <w:pPr>
        <w:pStyle w:val="BodyText"/>
        <w:rPr>
          <w:b/>
          <w:sz w:val="20"/>
        </w:rPr>
      </w:pPr>
    </w:p>
    <w:p w14:paraId="6DD4CF49" w14:textId="77777777" w:rsidR="00434D4E" w:rsidRDefault="00434D4E">
      <w:pPr>
        <w:pStyle w:val="BodyText"/>
        <w:rPr>
          <w:b/>
          <w:sz w:val="20"/>
        </w:rPr>
      </w:pPr>
    </w:p>
    <w:p w14:paraId="18210441" w14:textId="77777777" w:rsidR="00434D4E" w:rsidRDefault="00434D4E">
      <w:pPr>
        <w:pStyle w:val="BodyText"/>
        <w:rPr>
          <w:b/>
          <w:sz w:val="20"/>
        </w:rPr>
      </w:pPr>
    </w:p>
    <w:p w14:paraId="45ACF845" w14:textId="77777777" w:rsidR="00434D4E" w:rsidRDefault="00434D4E">
      <w:pPr>
        <w:pStyle w:val="BodyText"/>
        <w:rPr>
          <w:b/>
          <w:sz w:val="20"/>
        </w:rPr>
      </w:pPr>
    </w:p>
    <w:p w14:paraId="17BD53EC" w14:textId="77777777" w:rsidR="00434D4E" w:rsidRDefault="00434D4E">
      <w:pPr>
        <w:pStyle w:val="BodyText"/>
        <w:rPr>
          <w:b/>
          <w:sz w:val="20"/>
        </w:rPr>
      </w:pPr>
    </w:p>
    <w:p w14:paraId="55494AF1" w14:textId="77777777" w:rsidR="00434D4E" w:rsidRDefault="00434D4E">
      <w:pPr>
        <w:pStyle w:val="BodyText"/>
        <w:rPr>
          <w:b/>
          <w:sz w:val="20"/>
        </w:rPr>
      </w:pPr>
    </w:p>
    <w:p w14:paraId="77CCE0F4" w14:textId="77777777" w:rsidR="00434D4E" w:rsidRDefault="00434D4E">
      <w:pPr>
        <w:pStyle w:val="BodyText"/>
        <w:rPr>
          <w:b/>
          <w:sz w:val="20"/>
        </w:rPr>
      </w:pPr>
    </w:p>
    <w:p w14:paraId="09DEF5F1" w14:textId="77777777" w:rsidR="00434D4E" w:rsidRDefault="00434D4E">
      <w:pPr>
        <w:pStyle w:val="BodyText"/>
        <w:rPr>
          <w:b/>
          <w:sz w:val="20"/>
        </w:rPr>
      </w:pPr>
    </w:p>
    <w:p w14:paraId="498DD76C" w14:textId="77777777" w:rsidR="00434D4E" w:rsidRDefault="00434D4E">
      <w:pPr>
        <w:pStyle w:val="BodyText"/>
        <w:rPr>
          <w:b/>
          <w:sz w:val="20"/>
        </w:rPr>
      </w:pPr>
    </w:p>
    <w:p w14:paraId="618E1EE7" w14:textId="77777777" w:rsidR="00434D4E" w:rsidRDefault="00434D4E">
      <w:pPr>
        <w:pStyle w:val="BodyText"/>
        <w:rPr>
          <w:b/>
          <w:sz w:val="20"/>
        </w:rPr>
      </w:pPr>
    </w:p>
    <w:p w14:paraId="24446780" w14:textId="77777777" w:rsidR="00434D4E" w:rsidRDefault="00434D4E">
      <w:pPr>
        <w:pStyle w:val="BodyText"/>
        <w:rPr>
          <w:b/>
          <w:sz w:val="20"/>
        </w:rPr>
      </w:pPr>
    </w:p>
    <w:p w14:paraId="6F435C55" w14:textId="77777777" w:rsidR="00434D4E" w:rsidRDefault="00434D4E">
      <w:pPr>
        <w:pStyle w:val="BodyText"/>
        <w:rPr>
          <w:b/>
          <w:sz w:val="20"/>
        </w:rPr>
      </w:pPr>
    </w:p>
    <w:p w14:paraId="063A29FC" w14:textId="77777777" w:rsidR="00434D4E" w:rsidRDefault="00434D4E">
      <w:pPr>
        <w:pStyle w:val="BodyText"/>
        <w:rPr>
          <w:b/>
          <w:sz w:val="20"/>
        </w:rPr>
      </w:pPr>
    </w:p>
    <w:p w14:paraId="00695AD4" w14:textId="77777777" w:rsidR="00434D4E" w:rsidRDefault="00434D4E">
      <w:pPr>
        <w:pStyle w:val="BodyText"/>
        <w:rPr>
          <w:b/>
          <w:sz w:val="20"/>
        </w:rPr>
      </w:pPr>
    </w:p>
    <w:p w14:paraId="64CE25EB" w14:textId="77777777" w:rsidR="00434D4E" w:rsidRDefault="00434D4E">
      <w:pPr>
        <w:pStyle w:val="BodyText"/>
        <w:rPr>
          <w:b/>
          <w:sz w:val="20"/>
        </w:rPr>
      </w:pPr>
    </w:p>
    <w:p w14:paraId="53919D56" w14:textId="77777777" w:rsidR="00434D4E" w:rsidRDefault="00434D4E">
      <w:pPr>
        <w:pStyle w:val="BodyText"/>
        <w:rPr>
          <w:b/>
          <w:sz w:val="20"/>
        </w:rPr>
      </w:pPr>
    </w:p>
    <w:p w14:paraId="144DC2DD" w14:textId="77777777" w:rsidR="00434D4E" w:rsidRDefault="00434D4E">
      <w:pPr>
        <w:pStyle w:val="BodyText"/>
        <w:rPr>
          <w:b/>
          <w:sz w:val="20"/>
        </w:rPr>
      </w:pPr>
    </w:p>
    <w:p w14:paraId="06394ADE" w14:textId="77777777" w:rsidR="00434D4E" w:rsidRDefault="00434D4E">
      <w:pPr>
        <w:pStyle w:val="BodyText"/>
        <w:spacing w:before="5"/>
        <w:rPr>
          <w:b/>
          <w:sz w:val="19"/>
        </w:rPr>
      </w:pPr>
    </w:p>
    <w:p w14:paraId="5EF9CB10" w14:textId="77777777" w:rsidR="00434D4E" w:rsidRDefault="002E7824">
      <w:pPr>
        <w:pStyle w:val="Heading2"/>
      </w:pPr>
      <w:r>
        <w:t>23</w:t>
      </w:r>
    </w:p>
    <w:p w14:paraId="2FF0094B" w14:textId="77777777" w:rsidR="00434D4E" w:rsidRDefault="00434D4E">
      <w:pPr>
        <w:sectPr w:rsidR="00434D4E">
          <w:pgSz w:w="11910" w:h="16840"/>
          <w:pgMar w:top="860" w:right="620" w:bottom="0" w:left="980" w:header="720" w:footer="720" w:gutter="0"/>
          <w:cols w:space="720"/>
        </w:sectPr>
      </w:pPr>
    </w:p>
    <w:p w14:paraId="26A14BFA" w14:textId="77777777" w:rsidR="00434D4E" w:rsidRDefault="002E7824">
      <w:pPr>
        <w:pStyle w:val="BodyText"/>
        <w:spacing w:before="104" w:line="304" w:lineRule="auto"/>
        <w:ind w:left="115" w:right="6661"/>
      </w:pPr>
      <w:r>
        <w:rPr>
          <w:color w:val="333333"/>
        </w:rPr>
        <w:lastRenderedPageBreak/>
        <w:t>Please write your comments on the ACER draft amendments and your alternative text proposals, if any,   in the table below</w:t>
      </w:r>
    </w:p>
    <w:tbl>
      <w:tblPr>
        <w:tblW w:w="14866"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670"/>
        <w:gridCol w:w="7240"/>
        <w:gridCol w:w="4956"/>
      </w:tblGrid>
      <w:tr w:rsidR="00434D4E" w14:paraId="22C87654" w14:textId="77777777" w:rsidTr="1D45E349">
        <w:trPr>
          <w:trHeight w:val="296"/>
        </w:trPr>
        <w:tc>
          <w:tcPr>
            <w:tcW w:w="2670" w:type="dxa"/>
            <w:shd w:val="clear" w:color="auto" w:fill="EDEDED"/>
          </w:tcPr>
          <w:p w14:paraId="14EC8579" w14:textId="77777777" w:rsidR="00434D4E" w:rsidRDefault="00434D4E">
            <w:pPr>
              <w:pStyle w:val="TableParagraph"/>
              <w:rPr>
                <w:rFonts w:ascii="Times New Roman"/>
                <w:sz w:val="20"/>
              </w:rPr>
            </w:pPr>
          </w:p>
        </w:tc>
        <w:tc>
          <w:tcPr>
            <w:tcW w:w="7240" w:type="dxa"/>
            <w:shd w:val="clear" w:color="auto" w:fill="EDEDED"/>
          </w:tcPr>
          <w:p w14:paraId="50C929A7" w14:textId="72F54A28" w:rsidR="00434D4E" w:rsidRPr="0076375C" w:rsidRDefault="00480F56">
            <w:pPr>
              <w:pStyle w:val="TableParagraph"/>
              <w:spacing w:before="24"/>
              <w:ind w:left="690"/>
              <w:rPr>
                <w:sz w:val="19"/>
                <w:szCs w:val="19"/>
                <w:highlight w:val="yellow"/>
              </w:rPr>
            </w:pPr>
            <w:r w:rsidRPr="009001B1">
              <w:rPr>
                <w:b/>
                <w:bCs/>
                <w:color w:val="333333"/>
                <w:w w:val="105"/>
                <w:sz w:val="20"/>
                <w:szCs w:val="20"/>
              </w:rPr>
              <w:t>Alternative text amendment proposal</w:t>
            </w:r>
          </w:p>
        </w:tc>
        <w:tc>
          <w:tcPr>
            <w:tcW w:w="4956" w:type="dxa"/>
            <w:shd w:val="clear" w:color="auto" w:fill="EDEDED"/>
          </w:tcPr>
          <w:p w14:paraId="504FDC6F" w14:textId="28765219" w:rsidR="00434D4E" w:rsidRDefault="00480F56">
            <w:pPr>
              <w:pStyle w:val="TableParagraph"/>
              <w:spacing w:before="24"/>
              <w:ind w:left="327"/>
              <w:rPr>
                <w:sz w:val="19"/>
                <w:szCs w:val="19"/>
              </w:rPr>
            </w:pPr>
            <w:r w:rsidRPr="18A947CB">
              <w:rPr>
                <w:color w:val="333333"/>
                <w:w w:val="105"/>
                <w:sz w:val="19"/>
                <w:szCs w:val="19"/>
              </w:rPr>
              <w:t>Comment on the ACER draft amendments</w:t>
            </w:r>
          </w:p>
        </w:tc>
      </w:tr>
      <w:tr w:rsidR="00434D4E" w14:paraId="16DEFF79" w14:textId="77777777" w:rsidTr="1D45E349">
        <w:trPr>
          <w:trHeight w:val="345"/>
        </w:trPr>
        <w:tc>
          <w:tcPr>
            <w:tcW w:w="2670" w:type="dxa"/>
            <w:shd w:val="clear" w:color="auto" w:fill="EDEDED"/>
          </w:tcPr>
          <w:p w14:paraId="7F702C7C" w14:textId="77777777" w:rsidR="00434D4E" w:rsidRPr="003D744D" w:rsidRDefault="002E7824">
            <w:pPr>
              <w:pStyle w:val="TableParagraph"/>
              <w:spacing w:before="48"/>
              <w:ind w:left="157"/>
              <w:rPr>
                <w:rFonts w:asciiTheme="majorHAnsi" w:hAnsiTheme="majorHAnsi"/>
              </w:rPr>
            </w:pPr>
            <w:r w:rsidRPr="003D744D">
              <w:rPr>
                <w:rFonts w:asciiTheme="majorHAnsi" w:hAnsiTheme="majorHAnsi"/>
                <w:color w:val="333333"/>
                <w:w w:val="105"/>
              </w:rPr>
              <w:t>Article 15(1)</w:t>
            </w:r>
          </w:p>
        </w:tc>
        <w:tc>
          <w:tcPr>
            <w:tcW w:w="7240" w:type="dxa"/>
          </w:tcPr>
          <w:p w14:paraId="0D678530" w14:textId="77777777" w:rsidR="00434D4E" w:rsidRPr="003D744D" w:rsidRDefault="00434D4E">
            <w:pPr>
              <w:pStyle w:val="TableParagraph"/>
              <w:rPr>
                <w:rFonts w:asciiTheme="majorHAnsi" w:hAnsiTheme="majorHAnsi"/>
              </w:rPr>
            </w:pPr>
          </w:p>
        </w:tc>
        <w:tc>
          <w:tcPr>
            <w:tcW w:w="4956" w:type="dxa"/>
          </w:tcPr>
          <w:p w14:paraId="576D4AE4" w14:textId="77777777" w:rsidR="00434D4E" w:rsidRPr="003D744D" w:rsidRDefault="00434D4E">
            <w:pPr>
              <w:pStyle w:val="TableParagraph"/>
              <w:rPr>
                <w:rFonts w:asciiTheme="majorHAnsi" w:hAnsiTheme="majorHAnsi"/>
              </w:rPr>
            </w:pPr>
          </w:p>
        </w:tc>
      </w:tr>
      <w:tr w:rsidR="39476561" w14:paraId="38C03347" w14:textId="77777777" w:rsidTr="1D45E349">
        <w:trPr>
          <w:trHeight w:val="345"/>
        </w:trPr>
        <w:tc>
          <w:tcPr>
            <w:tcW w:w="2670" w:type="dxa"/>
            <w:shd w:val="clear" w:color="auto" w:fill="EDEDED"/>
          </w:tcPr>
          <w:p w14:paraId="5D029C58" w14:textId="137BBFB5" w:rsidR="746B68C8" w:rsidRDefault="746B68C8" w:rsidP="39476561">
            <w:pPr>
              <w:pStyle w:val="TableParagraph"/>
              <w:spacing w:before="48"/>
              <w:ind w:left="157"/>
              <w:rPr>
                <w:sz w:val="19"/>
                <w:szCs w:val="19"/>
              </w:rPr>
            </w:pPr>
            <w:r w:rsidRPr="002A7402">
              <w:rPr>
                <w:color w:val="333333"/>
                <w:sz w:val="19"/>
                <w:szCs w:val="19"/>
              </w:rPr>
              <w:t>Article 15(2)</w:t>
            </w:r>
          </w:p>
        </w:tc>
        <w:tc>
          <w:tcPr>
            <w:tcW w:w="7240" w:type="dxa"/>
          </w:tcPr>
          <w:p w14:paraId="5A487C6F" w14:textId="36071293" w:rsidR="746B68C8" w:rsidRDefault="746B68C8" w:rsidP="39476561">
            <w:pPr>
              <w:pStyle w:val="TableParagraph"/>
            </w:pPr>
          </w:p>
        </w:tc>
        <w:tc>
          <w:tcPr>
            <w:tcW w:w="4956" w:type="dxa"/>
          </w:tcPr>
          <w:p w14:paraId="32BCE0A9" w14:textId="5F30293C" w:rsidR="00474050" w:rsidRPr="00474050" w:rsidRDefault="00474050" w:rsidP="39476561">
            <w:pPr>
              <w:pStyle w:val="TableParagraph"/>
              <w:spacing w:line="259" w:lineRule="auto"/>
              <w:rPr>
                <w:rFonts w:ascii="Orsted Sans Office" w:eastAsia="Orsted Sans Office" w:hAnsi="Orsted Sans Office" w:cs="Orsted Sans Office"/>
                <w:i/>
                <w:iCs/>
                <w:color w:val="000000" w:themeColor="text1"/>
                <w:sz w:val="18"/>
                <w:szCs w:val="18"/>
              </w:rPr>
            </w:pPr>
          </w:p>
        </w:tc>
      </w:tr>
      <w:tr w:rsidR="00434D4E" w14:paraId="496A3D0C" w14:textId="77777777" w:rsidTr="1D45E349">
        <w:trPr>
          <w:trHeight w:val="345"/>
        </w:trPr>
        <w:tc>
          <w:tcPr>
            <w:tcW w:w="2670" w:type="dxa"/>
            <w:shd w:val="clear" w:color="auto" w:fill="EDEDED"/>
          </w:tcPr>
          <w:p w14:paraId="0A8F9759" w14:textId="77777777" w:rsidR="00434D4E" w:rsidRDefault="002E7824">
            <w:pPr>
              <w:pStyle w:val="TableParagraph"/>
              <w:spacing w:before="48"/>
              <w:ind w:left="157"/>
              <w:rPr>
                <w:sz w:val="19"/>
                <w:szCs w:val="19"/>
              </w:rPr>
            </w:pPr>
            <w:r w:rsidRPr="18A947CB">
              <w:rPr>
                <w:color w:val="333333"/>
                <w:w w:val="105"/>
                <w:sz w:val="19"/>
                <w:szCs w:val="19"/>
              </w:rPr>
              <w:t>Article 15(3)[deleted]</w:t>
            </w:r>
          </w:p>
        </w:tc>
        <w:tc>
          <w:tcPr>
            <w:tcW w:w="7240" w:type="dxa"/>
          </w:tcPr>
          <w:p w14:paraId="41ADF212" w14:textId="77777777" w:rsidR="00434D4E" w:rsidRDefault="00434D4E">
            <w:pPr>
              <w:pStyle w:val="TableParagraph"/>
              <w:rPr>
                <w:rFonts w:ascii="Times New Roman"/>
                <w:sz w:val="20"/>
              </w:rPr>
            </w:pPr>
          </w:p>
        </w:tc>
        <w:tc>
          <w:tcPr>
            <w:tcW w:w="4956" w:type="dxa"/>
          </w:tcPr>
          <w:p w14:paraId="492C73FB" w14:textId="77777777" w:rsidR="00434D4E" w:rsidRDefault="00434D4E">
            <w:pPr>
              <w:pStyle w:val="TableParagraph"/>
              <w:rPr>
                <w:rFonts w:ascii="Times New Roman"/>
                <w:sz w:val="20"/>
              </w:rPr>
            </w:pPr>
          </w:p>
        </w:tc>
      </w:tr>
      <w:tr w:rsidR="00434D4E" w14:paraId="4C9A6BCD" w14:textId="77777777" w:rsidTr="1D45E349">
        <w:trPr>
          <w:trHeight w:val="345"/>
        </w:trPr>
        <w:tc>
          <w:tcPr>
            <w:tcW w:w="2670" w:type="dxa"/>
            <w:shd w:val="clear" w:color="auto" w:fill="EDEDED"/>
          </w:tcPr>
          <w:p w14:paraId="0BB4DF89" w14:textId="77777777" w:rsidR="00434D4E" w:rsidRDefault="002E7824">
            <w:pPr>
              <w:pStyle w:val="TableParagraph"/>
              <w:spacing w:before="48"/>
              <w:ind w:left="157"/>
              <w:rPr>
                <w:sz w:val="19"/>
                <w:szCs w:val="19"/>
              </w:rPr>
            </w:pPr>
            <w:r w:rsidRPr="18A947CB">
              <w:rPr>
                <w:color w:val="333333"/>
                <w:w w:val="105"/>
                <w:sz w:val="19"/>
                <w:szCs w:val="19"/>
              </w:rPr>
              <w:t>Article 15(3)</w:t>
            </w:r>
          </w:p>
        </w:tc>
        <w:tc>
          <w:tcPr>
            <w:tcW w:w="7240" w:type="dxa"/>
          </w:tcPr>
          <w:p w14:paraId="34F04D02" w14:textId="77777777" w:rsidR="00434D4E" w:rsidRDefault="00434D4E">
            <w:pPr>
              <w:pStyle w:val="TableParagraph"/>
              <w:rPr>
                <w:rFonts w:ascii="Times New Roman"/>
                <w:sz w:val="20"/>
              </w:rPr>
            </w:pPr>
          </w:p>
        </w:tc>
        <w:tc>
          <w:tcPr>
            <w:tcW w:w="4956" w:type="dxa"/>
          </w:tcPr>
          <w:p w14:paraId="01C70F16" w14:textId="77777777" w:rsidR="00434D4E" w:rsidRDefault="00434D4E">
            <w:pPr>
              <w:pStyle w:val="TableParagraph"/>
              <w:rPr>
                <w:rFonts w:ascii="Times New Roman"/>
                <w:sz w:val="20"/>
              </w:rPr>
            </w:pPr>
          </w:p>
        </w:tc>
      </w:tr>
      <w:tr w:rsidR="2FD32238" w14:paraId="6F821679" w14:textId="77777777" w:rsidTr="1D45E349">
        <w:trPr>
          <w:trHeight w:val="345"/>
        </w:trPr>
        <w:tc>
          <w:tcPr>
            <w:tcW w:w="2670" w:type="dxa"/>
            <w:shd w:val="clear" w:color="auto" w:fill="EDEDED"/>
          </w:tcPr>
          <w:p w14:paraId="3D1DBE45" w14:textId="77777777" w:rsidR="13A93D70" w:rsidRDefault="13A93D70" w:rsidP="06CF73A8">
            <w:pPr>
              <w:pStyle w:val="TableParagraph"/>
              <w:spacing w:before="48"/>
              <w:ind w:left="157"/>
              <w:rPr>
                <w:sz w:val="19"/>
                <w:szCs w:val="19"/>
              </w:rPr>
            </w:pPr>
            <w:r w:rsidRPr="06CF73A8">
              <w:rPr>
                <w:color w:val="333333"/>
                <w:sz w:val="19"/>
                <w:szCs w:val="19"/>
              </w:rPr>
              <w:t>Article 15(4)</w:t>
            </w:r>
          </w:p>
          <w:p w14:paraId="12C9FC1E" w14:textId="5D7753AA" w:rsidR="2FD32238" w:rsidRDefault="2FD32238" w:rsidP="2FD32238">
            <w:pPr>
              <w:pStyle w:val="TableParagraph"/>
              <w:rPr>
                <w:color w:val="333333"/>
                <w:sz w:val="19"/>
                <w:szCs w:val="19"/>
              </w:rPr>
            </w:pPr>
          </w:p>
        </w:tc>
        <w:tc>
          <w:tcPr>
            <w:tcW w:w="7240" w:type="dxa"/>
          </w:tcPr>
          <w:p w14:paraId="4C592D23" w14:textId="1897C928" w:rsidR="2FD32238" w:rsidRDefault="2FD32238" w:rsidP="2FD32238">
            <w:pPr>
              <w:rPr>
                <w:rFonts w:ascii="Orsted Sans Office" w:eastAsia="Orsted Sans Office" w:hAnsi="Orsted Sans Office" w:cs="Orsted Sans Office"/>
                <w:color w:val="000000" w:themeColor="text1"/>
                <w:sz w:val="18"/>
                <w:szCs w:val="18"/>
              </w:rPr>
            </w:pPr>
          </w:p>
        </w:tc>
        <w:tc>
          <w:tcPr>
            <w:tcW w:w="4956" w:type="dxa"/>
          </w:tcPr>
          <w:p w14:paraId="0ECC1A03" w14:textId="6A63F598" w:rsidR="2FD32238" w:rsidRDefault="2FD32238" w:rsidP="2FD32238">
            <w:pPr>
              <w:rPr>
                <w:rFonts w:ascii="Orsted Sans Office" w:eastAsia="Orsted Sans Office" w:hAnsi="Orsted Sans Office" w:cs="Orsted Sans Office"/>
                <w:color w:val="000000" w:themeColor="text1"/>
                <w:sz w:val="18"/>
                <w:szCs w:val="18"/>
              </w:rPr>
            </w:pPr>
          </w:p>
        </w:tc>
      </w:tr>
      <w:tr w:rsidR="7128A4FE" w14:paraId="6C592690" w14:textId="77777777" w:rsidTr="1D45E349">
        <w:trPr>
          <w:trHeight w:val="345"/>
        </w:trPr>
        <w:tc>
          <w:tcPr>
            <w:tcW w:w="2670" w:type="dxa"/>
            <w:shd w:val="clear" w:color="auto" w:fill="EDEDED"/>
          </w:tcPr>
          <w:p w14:paraId="7FECF7DA" w14:textId="0C7D96F6" w:rsidR="6E9F0190" w:rsidRDefault="6E9F0190" w:rsidP="697C49DD">
            <w:pPr>
              <w:pStyle w:val="TableParagraph"/>
              <w:spacing w:before="48"/>
              <w:ind w:left="157"/>
              <w:rPr>
                <w:sz w:val="19"/>
                <w:szCs w:val="19"/>
              </w:rPr>
            </w:pPr>
            <w:r w:rsidRPr="002A7402">
              <w:rPr>
                <w:color w:val="333333"/>
                <w:sz w:val="19"/>
                <w:szCs w:val="19"/>
                <w:highlight w:val="cyan"/>
              </w:rPr>
              <w:t>Article 15(5)</w:t>
            </w:r>
          </w:p>
          <w:p w14:paraId="22045ACB" w14:textId="4B404C10" w:rsidR="7128A4FE" w:rsidRDefault="7128A4FE" w:rsidP="7128A4FE">
            <w:pPr>
              <w:pStyle w:val="TableParagraph"/>
              <w:rPr>
                <w:color w:val="333333"/>
                <w:sz w:val="19"/>
                <w:szCs w:val="19"/>
              </w:rPr>
            </w:pPr>
          </w:p>
        </w:tc>
        <w:tc>
          <w:tcPr>
            <w:tcW w:w="7240" w:type="dxa"/>
          </w:tcPr>
          <w:p w14:paraId="40410BDA" w14:textId="1166B969" w:rsidR="00FC5F77" w:rsidRPr="00644221" w:rsidRDefault="00FC5F77" w:rsidP="00FC5F77">
            <w:pPr>
              <w:pStyle w:val="TableParagraph"/>
              <w:tabs>
                <w:tab w:val="left" w:pos="6285"/>
              </w:tabs>
              <w:ind w:right="113"/>
              <w:jc w:val="both"/>
              <w:rPr>
                <w:rFonts w:asciiTheme="majorHAnsi" w:eastAsia="Orsted Sans Office" w:hAnsiTheme="majorHAnsi" w:cs="Orsted Sans Office"/>
                <w:color w:val="000000" w:themeColor="text1"/>
              </w:rPr>
            </w:pPr>
          </w:p>
          <w:p w14:paraId="565CDDCB" w14:textId="1AB232E5" w:rsidR="1A4710C6" w:rsidRPr="00644221" w:rsidRDefault="1A4710C6" w:rsidP="000542FF">
            <w:pPr>
              <w:rPr>
                <w:rFonts w:asciiTheme="majorHAnsi" w:eastAsia="Orsted Sans Office" w:hAnsiTheme="majorHAnsi" w:cs="Orsted Sans Office"/>
                <w:color w:val="000000" w:themeColor="text1"/>
              </w:rPr>
            </w:pPr>
          </w:p>
        </w:tc>
        <w:tc>
          <w:tcPr>
            <w:tcW w:w="4956" w:type="dxa"/>
          </w:tcPr>
          <w:p w14:paraId="3C086575" w14:textId="33FC7B08" w:rsidR="7128A4FE" w:rsidRPr="00644221" w:rsidRDefault="7128A4FE" w:rsidP="7128A4FE">
            <w:pPr>
              <w:rPr>
                <w:rFonts w:asciiTheme="majorHAnsi" w:eastAsia="Orsted Sans Office" w:hAnsiTheme="majorHAnsi" w:cs="Orsted Sans Office"/>
                <w:color w:val="000000" w:themeColor="text1"/>
              </w:rPr>
            </w:pPr>
          </w:p>
        </w:tc>
      </w:tr>
    </w:tbl>
    <w:p w14:paraId="3874A850" w14:textId="77777777" w:rsidR="00434D4E" w:rsidRDefault="00434D4E">
      <w:pPr>
        <w:pStyle w:val="BodyText"/>
        <w:rPr>
          <w:sz w:val="26"/>
        </w:rPr>
      </w:pPr>
    </w:p>
    <w:p w14:paraId="6E69E14C" w14:textId="77777777" w:rsidR="00434D4E" w:rsidRDefault="00434D4E">
      <w:pPr>
        <w:pStyle w:val="BodyText"/>
        <w:rPr>
          <w:sz w:val="26"/>
        </w:rPr>
      </w:pPr>
    </w:p>
    <w:p w14:paraId="6EF51173" w14:textId="77777777" w:rsidR="00434D4E" w:rsidRDefault="00434D4E">
      <w:pPr>
        <w:pStyle w:val="BodyText"/>
        <w:rPr>
          <w:sz w:val="26"/>
        </w:rPr>
      </w:pPr>
    </w:p>
    <w:p w14:paraId="4AAB57E5" w14:textId="77777777" w:rsidR="00434D4E" w:rsidRDefault="00434D4E">
      <w:pPr>
        <w:pStyle w:val="BodyText"/>
        <w:rPr>
          <w:sz w:val="26"/>
        </w:rPr>
      </w:pPr>
    </w:p>
    <w:p w14:paraId="7A95830B" w14:textId="77777777" w:rsidR="00434D4E" w:rsidRDefault="00434D4E">
      <w:pPr>
        <w:pStyle w:val="BodyText"/>
        <w:rPr>
          <w:sz w:val="26"/>
        </w:rPr>
      </w:pPr>
    </w:p>
    <w:p w14:paraId="54D146A3" w14:textId="77777777" w:rsidR="00434D4E" w:rsidRDefault="00434D4E">
      <w:pPr>
        <w:pStyle w:val="BodyText"/>
        <w:rPr>
          <w:sz w:val="26"/>
        </w:rPr>
      </w:pPr>
    </w:p>
    <w:p w14:paraId="7B8FCEFA" w14:textId="77777777" w:rsidR="00434D4E" w:rsidRDefault="00434D4E">
      <w:pPr>
        <w:pStyle w:val="BodyText"/>
        <w:spacing w:before="10"/>
        <w:rPr>
          <w:sz w:val="36"/>
        </w:rPr>
      </w:pPr>
    </w:p>
    <w:p w14:paraId="57043F03" w14:textId="77777777" w:rsidR="00434D4E" w:rsidRDefault="002E7824">
      <w:pPr>
        <w:pStyle w:val="Heading2"/>
        <w:spacing w:before="0"/>
      </w:pPr>
      <w:r>
        <w:t>24</w:t>
      </w:r>
    </w:p>
    <w:p w14:paraId="58F22909" w14:textId="77777777" w:rsidR="00434D4E" w:rsidRDefault="00434D4E">
      <w:pPr>
        <w:sectPr w:rsidR="00434D4E">
          <w:pgSz w:w="17870" w:h="11910" w:orient="landscape"/>
          <w:pgMar w:top="860" w:right="620" w:bottom="0" w:left="980" w:header="720" w:footer="720" w:gutter="0"/>
          <w:cols w:space="720"/>
        </w:sectPr>
      </w:pPr>
    </w:p>
    <w:p w14:paraId="5D1D1B08"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1248CC0F" w14:textId="77777777">
        <w:trPr>
          <w:trHeight w:val="296"/>
        </w:trPr>
        <w:tc>
          <w:tcPr>
            <w:tcW w:w="4615" w:type="dxa"/>
            <w:shd w:val="clear" w:color="auto" w:fill="EDEDED"/>
          </w:tcPr>
          <w:p w14:paraId="40A2D6CD" w14:textId="77777777" w:rsidR="00434D4E" w:rsidRDefault="00434D4E">
            <w:pPr>
              <w:pStyle w:val="TableParagraph"/>
              <w:rPr>
                <w:rFonts w:ascii="Times New Roman"/>
                <w:sz w:val="18"/>
              </w:rPr>
            </w:pPr>
          </w:p>
        </w:tc>
        <w:tc>
          <w:tcPr>
            <w:tcW w:w="4615" w:type="dxa"/>
            <w:shd w:val="clear" w:color="auto" w:fill="EDEDED"/>
          </w:tcPr>
          <w:p w14:paraId="42174898"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7DF66900" w14:textId="77777777">
        <w:trPr>
          <w:trHeight w:val="345"/>
        </w:trPr>
        <w:tc>
          <w:tcPr>
            <w:tcW w:w="4615" w:type="dxa"/>
            <w:shd w:val="clear" w:color="auto" w:fill="EDEDED"/>
          </w:tcPr>
          <w:p w14:paraId="0DC910F4"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759C0846" w14:textId="77777777" w:rsidR="00434D4E" w:rsidRDefault="00434D4E">
            <w:pPr>
              <w:pStyle w:val="TableParagraph"/>
              <w:rPr>
                <w:rFonts w:ascii="Times New Roman"/>
                <w:sz w:val="18"/>
              </w:rPr>
            </w:pPr>
          </w:p>
        </w:tc>
      </w:tr>
    </w:tbl>
    <w:p w14:paraId="712723B3" w14:textId="77777777" w:rsidR="00434D4E" w:rsidRDefault="00434D4E">
      <w:pPr>
        <w:pStyle w:val="BodyText"/>
        <w:rPr>
          <w:sz w:val="26"/>
        </w:rPr>
      </w:pPr>
    </w:p>
    <w:p w14:paraId="0591903A" w14:textId="77777777" w:rsidR="00434D4E" w:rsidRDefault="00434D4E">
      <w:pPr>
        <w:pStyle w:val="BodyText"/>
        <w:spacing w:before="5"/>
        <w:rPr>
          <w:sz w:val="34"/>
        </w:rPr>
      </w:pPr>
    </w:p>
    <w:p w14:paraId="3C56C0D6" w14:textId="77777777" w:rsidR="00434D4E" w:rsidRDefault="002E7824">
      <w:pPr>
        <w:pStyle w:val="BodyText"/>
        <w:ind w:left="115"/>
      </w:pPr>
      <w:r>
        <w:rPr>
          <w:color w:val="333333"/>
        </w:rPr>
        <w:t>Please upload figures or tables if necessary</w:t>
      </w:r>
    </w:p>
    <w:p w14:paraId="67309B52" w14:textId="77777777" w:rsidR="00434D4E" w:rsidRDefault="002E7824">
      <w:pPr>
        <w:spacing w:before="95"/>
        <w:ind w:left="265"/>
        <w:rPr>
          <w:sz w:val="16"/>
          <w:szCs w:val="16"/>
        </w:rPr>
      </w:pPr>
      <w:r w:rsidRPr="18A947CB">
        <w:rPr>
          <w:color w:val="A5A5A5"/>
          <w:w w:val="105"/>
          <w:sz w:val="16"/>
          <w:szCs w:val="16"/>
        </w:rPr>
        <w:t>The maximum file size is 1 MB</w:t>
      </w:r>
    </w:p>
    <w:p w14:paraId="4EC380DD" w14:textId="77777777" w:rsidR="00434D4E" w:rsidRDefault="00434D4E">
      <w:pPr>
        <w:pStyle w:val="BodyText"/>
        <w:rPr>
          <w:sz w:val="20"/>
        </w:rPr>
      </w:pPr>
    </w:p>
    <w:p w14:paraId="3D338397" w14:textId="77777777" w:rsidR="00434D4E" w:rsidRDefault="00434D4E">
      <w:pPr>
        <w:pStyle w:val="BodyText"/>
        <w:rPr>
          <w:sz w:val="20"/>
        </w:rPr>
      </w:pPr>
    </w:p>
    <w:p w14:paraId="73D8A5BC" w14:textId="77777777" w:rsidR="00434D4E" w:rsidRDefault="00434D4E">
      <w:pPr>
        <w:pStyle w:val="BodyText"/>
        <w:rPr>
          <w:sz w:val="20"/>
        </w:rPr>
      </w:pPr>
    </w:p>
    <w:p w14:paraId="595B1C4D" w14:textId="68CF1C35" w:rsidR="00434D4E" w:rsidRDefault="002E7824">
      <w:pPr>
        <w:pStyle w:val="BodyText"/>
        <w:rPr>
          <w:sz w:val="23"/>
        </w:rPr>
      </w:pPr>
      <w:r>
        <w:rPr>
          <w:noProof/>
        </w:rPr>
        <mc:AlternateContent>
          <mc:Choice Requires="wps">
            <w:drawing>
              <wp:anchor distT="0" distB="0" distL="0" distR="0" simplePos="0" relativeHeight="251658265" behindDoc="1" locked="0" layoutInCell="1" allowOverlap="1" wp14:anchorId="6F0B0A68" wp14:editId="087AC473">
                <wp:simplePos x="0" y="0"/>
                <wp:positionH relativeFrom="page">
                  <wp:posOffset>695325</wp:posOffset>
                </wp:positionH>
                <wp:positionV relativeFrom="paragraph">
                  <wp:posOffset>200025</wp:posOffset>
                </wp:positionV>
                <wp:extent cx="6169660" cy="9525"/>
                <wp:effectExtent l="0" t="0" r="0" b="0"/>
                <wp:wrapTopAndBottom/>
                <wp:docPr id="21" name="Rectangle 2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19563FF" id="Rectangle 21" o:spid="_x0000_s1026" style="position:absolute;margin-left:54.75pt;margin-top:15.75pt;width:485.8pt;height:.75pt;z-index:-25165821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17598B52" w14:textId="77777777" w:rsidR="00434D4E" w:rsidRDefault="00434D4E">
      <w:pPr>
        <w:pStyle w:val="BodyText"/>
        <w:rPr>
          <w:sz w:val="20"/>
        </w:rPr>
      </w:pPr>
    </w:p>
    <w:p w14:paraId="614277FE" w14:textId="77777777" w:rsidR="00434D4E" w:rsidRDefault="002E7824">
      <w:pPr>
        <w:pStyle w:val="BodyText"/>
        <w:spacing w:before="157"/>
        <w:ind w:left="115"/>
        <w:rPr>
          <w:b/>
        </w:rPr>
      </w:pPr>
      <w:r>
        <w:rPr>
          <w:b/>
          <w:color w:val="333333"/>
        </w:rPr>
        <w:t>General requirements for type D power-generating modules</w:t>
      </w:r>
    </w:p>
    <w:p w14:paraId="4E0235BF" w14:textId="77777777" w:rsidR="00434D4E" w:rsidRDefault="00434D4E">
      <w:pPr>
        <w:pStyle w:val="BodyText"/>
        <w:rPr>
          <w:b/>
          <w:sz w:val="20"/>
        </w:rPr>
      </w:pPr>
    </w:p>
    <w:p w14:paraId="45D4BE7F" w14:textId="77777777" w:rsidR="00434D4E" w:rsidRDefault="00434D4E">
      <w:pPr>
        <w:pStyle w:val="BodyText"/>
        <w:rPr>
          <w:b/>
          <w:sz w:val="20"/>
        </w:rPr>
      </w:pPr>
    </w:p>
    <w:p w14:paraId="0D9CED60" w14:textId="77777777" w:rsidR="00434D4E" w:rsidRDefault="00434D4E">
      <w:pPr>
        <w:pStyle w:val="BodyText"/>
        <w:rPr>
          <w:b/>
          <w:sz w:val="20"/>
        </w:rPr>
      </w:pPr>
    </w:p>
    <w:p w14:paraId="584B2A2E" w14:textId="77777777" w:rsidR="00434D4E" w:rsidRDefault="00434D4E">
      <w:pPr>
        <w:pStyle w:val="BodyText"/>
        <w:rPr>
          <w:b/>
          <w:sz w:val="20"/>
        </w:rPr>
      </w:pPr>
    </w:p>
    <w:p w14:paraId="569E0A4A" w14:textId="77777777" w:rsidR="00434D4E" w:rsidRDefault="00434D4E">
      <w:pPr>
        <w:pStyle w:val="BodyText"/>
        <w:rPr>
          <w:b/>
          <w:sz w:val="20"/>
        </w:rPr>
      </w:pPr>
    </w:p>
    <w:p w14:paraId="07FDA216" w14:textId="77777777" w:rsidR="00434D4E" w:rsidRDefault="00434D4E">
      <w:pPr>
        <w:pStyle w:val="BodyText"/>
        <w:rPr>
          <w:b/>
          <w:sz w:val="20"/>
        </w:rPr>
      </w:pPr>
    </w:p>
    <w:p w14:paraId="283FDA5E" w14:textId="77777777" w:rsidR="00434D4E" w:rsidRDefault="00434D4E">
      <w:pPr>
        <w:pStyle w:val="BodyText"/>
        <w:rPr>
          <w:b/>
          <w:sz w:val="20"/>
        </w:rPr>
      </w:pPr>
    </w:p>
    <w:p w14:paraId="34A920B7" w14:textId="77777777" w:rsidR="00434D4E" w:rsidRDefault="00434D4E">
      <w:pPr>
        <w:pStyle w:val="BodyText"/>
        <w:rPr>
          <w:b/>
          <w:sz w:val="20"/>
        </w:rPr>
      </w:pPr>
    </w:p>
    <w:p w14:paraId="5758DAC8" w14:textId="77777777" w:rsidR="00434D4E" w:rsidRDefault="00434D4E">
      <w:pPr>
        <w:pStyle w:val="BodyText"/>
        <w:rPr>
          <w:b/>
          <w:sz w:val="20"/>
        </w:rPr>
      </w:pPr>
    </w:p>
    <w:p w14:paraId="06CDFD62" w14:textId="77777777" w:rsidR="00434D4E" w:rsidRDefault="00434D4E">
      <w:pPr>
        <w:pStyle w:val="BodyText"/>
        <w:rPr>
          <w:b/>
          <w:sz w:val="20"/>
        </w:rPr>
      </w:pPr>
    </w:p>
    <w:p w14:paraId="277E3A19" w14:textId="77777777" w:rsidR="00434D4E" w:rsidRDefault="00434D4E">
      <w:pPr>
        <w:pStyle w:val="BodyText"/>
        <w:rPr>
          <w:b/>
          <w:sz w:val="20"/>
        </w:rPr>
      </w:pPr>
    </w:p>
    <w:p w14:paraId="30878BFA" w14:textId="77777777" w:rsidR="00434D4E" w:rsidRDefault="00434D4E">
      <w:pPr>
        <w:pStyle w:val="BodyText"/>
        <w:rPr>
          <w:b/>
          <w:sz w:val="20"/>
        </w:rPr>
      </w:pPr>
    </w:p>
    <w:p w14:paraId="5B11C6D1" w14:textId="77777777" w:rsidR="00434D4E" w:rsidRDefault="00434D4E">
      <w:pPr>
        <w:pStyle w:val="BodyText"/>
        <w:rPr>
          <w:b/>
          <w:sz w:val="20"/>
        </w:rPr>
      </w:pPr>
    </w:p>
    <w:p w14:paraId="54052753" w14:textId="77777777" w:rsidR="00434D4E" w:rsidRDefault="00434D4E">
      <w:pPr>
        <w:pStyle w:val="BodyText"/>
        <w:rPr>
          <w:b/>
          <w:sz w:val="20"/>
        </w:rPr>
      </w:pPr>
    </w:p>
    <w:p w14:paraId="64C28E77" w14:textId="77777777" w:rsidR="00434D4E" w:rsidRDefault="00434D4E">
      <w:pPr>
        <w:pStyle w:val="BodyText"/>
        <w:rPr>
          <w:b/>
          <w:sz w:val="20"/>
        </w:rPr>
      </w:pPr>
    </w:p>
    <w:p w14:paraId="16E059FA" w14:textId="77777777" w:rsidR="00434D4E" w:rsidRDefault="00434D4E">
      <w:pPr>
        <w:pStyle w:val="BodyText"/>
        <w:rPr>
          <w:b/>
          <w:sz w:val="20"/>
        </w:rPr>
      </w:pPr>
    </w:p>
    <w:p w14:paraId="37E89121" w14:textId="77777777" w:rsidR="00434D4E" w:rsidRDefault="00434D4E">
      <w:pPr>
        <w:pStyle w:val="BodyText"/>
        <w:rPr>
          <w:b/>
          <w:sz w:val="20"/>
        </w:rPr>
      </w:pPr>
    </w:p>
    <w:p w14:paraId="70147980" w14:textId="77777777" w:rsidR="00434D4E" w:rsidRDefault="00434D4E">
      <w:pPr>
        <w:pStyle w:val="BodyText"/>
        <w:rPr>
          <w:b/>
          <w:sz w:val="20"/>
        </w:rPr>
      </w:pPr>
    </w:p>
    <w:p w14:paraId="5C860D86" w14:textId="77777777" w:rsidR="00434D4E" w:rsidRDefault="00434D4E">
      <w:pPr>
        <w:pStyle w:val="BodyText"/>
        <w:spacing w:before="5"/>
        <w:rPr>
          <w:b/>
          <w:sz w:val="15"/>
        </w:rPr>
      </w:pPr>
    </w:p>
    <w:p w14:paraId="1DC1A86C" w14:textId="77777777" w:rsidR="00434D4E" w:rsidRDefault="002E7824">
      <w:pPr>
        <w:pStyle w:val="Heading2"/>
      </w:pPr>
      <w:r>
        <w:t>25</w:t>
      </w:r>
    </w:p>
    <w:p w14:paraId="2966E970" w14:textId="77777777" w:rsidR="00434D4E" w:rsidRDefault="00434D4E">
      <w:pPr>
        <w:sectPr w:rsidR="00434D4E">
          <w:pgSz w:w="11910" w:h="16840"/>
          <w:pgMar w:top="860" w:right="620" w:bottom="0" w:left="980" w:header="720" w:footer="720" w:gutter="0"/>
          <w:cols w:space="720"/>
        </w:sectPr>
      </w:pPr>
    </w:p>
    <w:p w14:paraId="6C163BFC"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21C11165" w14:textId="77777777" w:rsidTr="0526A512">
        <w:trPr>
          <w:trHeight w:val="592"/>
        </w:trPr>
        <w:tc>
          <w:tcPr>
            <w:tcW w:w="4613" w:type="dxa"/>
            <w:shd w:val="clear" w:color="auto" w:fill="EDEDED"/>
          </w:tcPr>
          <w:p w14:paraId="2C082BA2" w14:textId="77777777" w:rsidR="00434D4E" w:rsidRDefault="00434D4E">
            <w:pPr>
              <w:pStyle w:val="TableParagraph"/>
              <w:rPr>
                <w:rFonts w:ascii="Times New Roman"/>
                <w:sz w:val="20"/>
              </w:rPr>
            </w:pPr>
          </w:p>
        </w:tc>
        <w:tc>
          <w:tcPr>
            <w:tcW w:w="4613" w:type="dxa"/>
            <w:shd w:val="clear" w:color="auto" w:fill="EDEDED"/>
          </w:tcPr>
          <w:p w14:paraId="507EADB5" w14:textId="2FF37A8D" w:rsidR="00434D4E" w:rsidRDefault="00480F56">
            <w:pPr>
              <w:pStyle w:val="TableParagraph"/>
              <w:spacing w:before="171"/>
              <w:ind w:left="519"/>
              <w:rPr>
                <w:sz w:val="19"/>
                <w:szCs w:val="19"/>
              </w:rPr>
            </w:pPr>
            <w:r w:rsidRPr="00B300DA">
              <w:rPr>
                <w:b/>
                <w:bCs/>
                <w:color w:val="333333"/>
                <w:w w:val="105"/>
                <w:sz w:val="20"/>
                <w:szCs w:val="20"/>
              </w:rPr>
              <w:t>Alternative text amendment proposal</w:t>
            </w:r>
          </w:p>
        </w:tc>
        <w:tc>
          <w:tcPr>
            <w:tcW w:w="4613" w:type="dxa"/>
            <w:shd w:val="clear" w:color="auto" w:fill="EDEDED"/>
          </w:tcPr>
          <w:p w14:paraId="34EA7617" w14:textId="28187749" w:rsidR="00434D4E" w:rsidRDefault="00480F56">
            <w:pPr>
              <w:pStyle w:val="TableParagraph"/>
              <w:spacing w:before="68"/>
              <w:ind w:left="611" w:right="507"/>
              <w:jc w:val="center"/>
              <w:rPr>
                <w:sz w:val="19"/>
                <w:szCs w:val="19"/>
              </w:rPr>
            </w:pPr>
            <w:r w:rsidRPr="18A947CB">
              <w:rPr>
                <w:color w:val="333333"/>
                <w:w w:val="105"/>
                <w:sz w:val="19"/>
                <w:szCs w:val="19"/>
              </w:rPr>
              <w:t>Comment on the ACER draft amendment</w:t>
            </w:r>
            <w:r w:rsidR="0076375C" w:rsidRPr="18A947CB">
              <w:rPr>
                <w:color w:val="333333"/>
                <w:w w:val="105"/>
                <w:sz w:val="19"/>
                <w:szCs w:val="19"/>
              </w:rPr>
              <w:t>s</w:t>
            </w:r>
          </w:p>
        </w:tc>
      </w:tr>
      <w:tr w:rsidR="0526A512" w14:paraId="661AC08F" w14:textId="77777777" w:rsidTr="0526A512">
        <w:trPr>
          <w:trHeight w:val="345"/>
        </w:trPr>
        <w:tc>
          <w:tcPr>
            <w:tcW w:w="4613" w:type="dxa"/>
            <w:shd w:val="clear" w:color="auto" w:fill="EDEDED"/>
          </w:tcPr>
          <w:p w14:paraId="154F5EE7" w14:textId="4D9B8C9F" w:rsidR="4EF31328" w:rsidRPr="00E725E4" w:rsidRDefault="4EF31328" w:rsidP="0526A512">
            <w:pPr>
              <w:pStyle w:val="TableParagraph"/>
              <w:spacing w:before="47"/>
              <w:ind w:left="157"/>
              <w:rPr>
                <w:rFonts w:asciiTheme="majorHAnsi" w:hAnsiTheme="majorHAnsi"/>
              </w:rPr>
            </w:pPr>
            <w:r w:rsidRPr="00E725E4">
              <w:rPr>
                <w:rFonts w:asciiTheme="majorHAnsi" w:hAnsiTheme="majorHAnsi"/>
                <w:color w:val="333333"/>
              </w:rPr>
              <w:t>Article 16</w:t>
            </w:r>
          </w:p>
        </w:tc>
        <w:tc>
          <w:tcPr>
            <w:tcW w:w="4613" w:type="dxa"/>
          </w:tcPr>
          <w:p w14:paraId="7564DAE7" w14:textId="372BD861" w:rsidR="0526A512" w:rsidRPr="00E725E4" w:rsidRDefault="0526A512" w:rsidP="0526A512">
            <w:pPr>
              <w:rPr>
                <w:rFonts w:asciiTheme="majorHAnsi" w:hAnsiTheme="majorHAnsi"/>
              </w:rPr>
            </w:pPr>
          </w:p>
        </w:tc>
        <w:tc>
          <w:tcPr>
            <w:tcW w:w="4613" w:type="dxa"/>
          </w:tcPr>
          <w:p w14:paraId="525284C2" w14:textId="127F42A1" w:rsidR="0526A512" w:rsidRPr="00E725E4" w:rsidRDefault="0526A512" w:rsidP="0526A512">
            <w:pPr>
              <w:rPr>
                <w:rFonts w:asciiTheme="majorHAnsi" w:hAnsiTheme="majorHAnsi"/>
              </w:rPr>
            </w:pPr>
          </w:p>
        </w:tc>
      </w:tr>
      <w:tr w:rsidR="00434D4E" w14:paraId="644B6861" w14:textId="77777777" w:rsidTr="0526A512">
        <w:trPr>
          <w:trHeight w:val="345"/>
        </w:trPr>
        <w:tc>
          <w:tcPr>
            <w:tcW w:w="4613" w:type="dxa"/>
            <w:shd w:val="clear" w:color="auto" w:fill="EDEDED"/>
          </w:tcPr>
          <w:p w14:paraId="06C51CA6" w14:textId="77777777" w:rsidR="00434D4E" w:rsidRDefault="002E7824">
            <w:pPr>
              <w:pStyle w:val="TableParagraph"/>
              <w:spacing w:before="47"/>
              <w:ind w:left="157"/>
              <w:rPr>
                <w:sz w:val="19"/>
                <w:szCs w:val="19"/>
              </w:rPr>
            </w:pPr>
            <w:r w:rsidRPr="18A947CB">
              <w:rPr>
                <w:color w:val="333333"/>
                <w:w w:val="105"/>
                <w:sz w:val="19"/>
                <w:szCs w:val="19"/>
              </w:rPr>
              <w:t>Article 16(1)</w:t>
            </w:r>
          </w:p>
        </w:tc>
        <w:tc>
          <w:tcPr>
            <w:tcW w:w="4613" w:type="dxa"/>
          </w:tcPr>
          <w:p w14:paraId="52E8AE52" w14:textId="77777777" w:rsidR="00434D4E" w:rsidRDefault="00434D4E">
            <w:pPr>
              <w:pStyle w:val="TableParagraph"/>
              <w:rPr>
                <w:rFonts w:ascii="Times New Roman"/>
                <w:sz w:val="20"/>
              </w:rPr>
            </w:pPr>
          </w:p>
        </w:tc>
        <w:tc>
          <w:tcPr>
            <w:tcW w:w="4613" w:type="dxa"/>
          </w:tcPr>
          <w:p w14:paraId="43746B76" w14:textId="77777777" w:rsidR="00434D4E" w:rsidRDefault="00434D4E">
            <w:pPr>
              <w:pStyle w:val="TableParagraph"/>
              <w:rPr>
                <w:rFonts w:ascii="Times New Roman"/>
                <w:sz w:val="20"/>
              </w:rPr>
            </w:pPr>
          </w:p>
        </w:tc>
      </w:tr>
      <w:tr w:rsidR="00434D4E" w14:paraId="5D655EC9" w14:textId="77777777" w:rsidTr="0526A512">
        <w:trPr>
          <w:trHeight w:val="345"/>
        </w:trPr>
        <w:tc>
          <w:tcPr>
            <w:tcW w:w="4613" w:type="dxa"/>
            <w:shd w:val="clear" w:color="auto" w:fill="EDEDED"/>
          </w:tcPr>
          <w:p w14:paraId="3BF03B43" w14:textId="77777777" w:rsidR="00434D4E" w:rsidRDefault="002E7824">
            <w:pPr>
              <w:pStyle w:val="TableParagraph"/>
              <w:spacing w:before="47"/>
              <w:ind w:left="157"/>
              <w:rPr>
                <w:sz w:val="19"/>
                <w:szCs w:val="19"/>
              </w:rPr>
            </w:pPr>
            <w:r w:rsidRPr="18A947CB">
              <w:rPr>
                <w:color w:val="333333"/>
                <w:w w:val="105"/>
                <w:sz w:val="19"/>
                <w:szCs w:val="19"/>
              </w:rPr>
              <w:t>Article 16(2)</w:t>
            </w:r>
          </w:p>
        </w:tc>
        <w:tc>
          <w:tcPr>
            <w:tcW w:w="4613" w:type="dxa"/>
          </w:tcPr>
          <w:p w14:paraId="0A1E5402" w14:textId="77777777" w:rsidR="00434D4E" w:rsidRDefault="00434D4E">
            <w:pPr>
              <w:pStyle w:val="TableParagraph"/>
              <w:rPr>
                <w:rFonts w:ascii="Times New Roman"/>
                <w:sz w:val="20"/>
              </w:rPr>
            </w:pPr>
          </w:p>
        </w:tc>
        <w:tc>
          <w:tcPr>
            <w:tcW w:w="4613" w:type="dxa"/>
          </w:tcPr>
          <w:p w14:paraId="48897BF6" w14:textId="77777777" w:rsidR="00434D4E" w:rsidRDefault="00434D4E">
            <w:pPr>
              <w:pStyle w:val="TableParagraph"/>
              <w:rPr>
                <w:rFonts w:ascii="Times New Roman"/>
                <w:sz w:val="20"/>
              </w:rPr>
            </w:pPr>
          </w:p>
        </w:tc>
      </w:tr>
      <w:tr w:rsidR="00434D4E" w14:paraId="7528C96F" w14:textId="77777777" w:rsidTr="0526A512">
        <w:trPr>
          <w:trHeight w:val="345"/>
        </w:trPr>
        <w:tc>
          <w:tcPr>
            <w:tcW w:w="4613" w:type="dxa"/>
            <w:shd w:val="clear" w:color="auto" w:fill="EDEDED"/>
          </w:tcPr>
          <w:p w14:paraId="14F23DBB" w14:textId="77777777" w:rsidR="00434D4E" w:rsidRDefault="002E7824">
            <w:pPr>
              <w:pStyle w:val="TableParagraph"/>
              <w:spacing w:before="47"/>
              <w:ind w:left="157"/>
              <w:rPr>
                <w:sz w:val="19"/>
                <w:szCs w:val="19"/>
              </w:rPr>
            </w:pPr>
            <w:r w:rsidRPr="18A947CB">
              <w:rPr>
                <w:color w:val="333333"/>
                <w:w w:val="105"/>
                <w:sz w:val="19"/>
                <w:szCs w:val="19"/>
              </w:rPr>
              <w:t>Article 16(3)</w:t>
            </w:r>
          </w:p>
        </w:tc>
        <w:tc>
          <w:tcPr>
            <w:tcW w:w="4613" w:type="dxa"/>
          </w:tcPr>
          <w:p w14:paraId="2C36FA50" w14:textId="77777777" w:rsidR="00434D4E" w:rsidRDefault="00434D4E">
            <w:pPr>
              <w:pStyle w:val="TableParagraph"/>
              <w:rPr>
                <w:rFonts w:ascii="Times New Roman"/>
                <w:sz w:val="20"/>
              </w:rPr>
            </w:pPr>
          </w:p>
        </w:tc>
        <w:tc>
          <w:tcPr>
            <w:tcW w:w="4613" w:type="dxa"/>
          </w:tcPr>
          <w:p w14:paraId="542D9E8F" w14:textId="77777777" w:rsidR="00434D4E" w:rsidRDefault="00434D4E">
            <w:pPr>
              <w:pStyle w:val="TableParagraph"/>
              <w:rPr>
                <w:rFonts w:ascii="Times New Roman"/>
                <w:sz w:val="20"/>
              </w:rPr>
            </w:pPr>
          </w:p>
        </w:tc>
      </w:tr>
      <w:tr w:rsidR="00434D4E" w14:paraId="2ED34FAA" w14:textId="77777777" w:rsidTr="0526A512">
        <w:trPr>
          <w:trHeight w:val="345"/>
        </w:trPr>
        <w:tc>
          <w:tcPr>
            <w:tcW w:w="4613" w:type="dxa"/>
            <w:shd w:val="clear" w:color="auto" w:fill="EDEDED"/>
          </w:tcPr>
          <w:p w14:paraId="38C4A056" w14:textId="77777777" w:rsidR="00434D4E" w:rsidRDefault="002E7824">
            <w:pPr>
              <w:pStyle w:val="TableParagraph"/>
              <w:spacing w:before="47"/>
              <w:ind w:left="157"/>
              <w:rPr>
                <w:sz w:val="19"/>
                <w:szCs w:val="19"/>
              </w:rPr>
            </w:pPr>
            <w:r w:rsidRPr="18A947CB">
              <w:rPr>
                <w:color w:val="333333"/>
                <w:w w:val="105"/>
                <w:sz w:val="19"/>
                <w:szCs w:val="19"/>
              </w:rPr>
              <w:t>Article 16(4)</w:t>
            </w:r>
          </w:p>
        </w:tc>
        <w:tc>
          <w:tcPr>
            <w:tcW w:w="4613" w:type="dxa"/>
          </w:tcPr>
          <w:p w14:paraId="6A47C434" w14:textId="77777777" w:rsidR="00434D4E" w:rsidRDefault="00434D4E">
            <w:pPr>
              <w:pStyle w:val="TableParagraph"/>
              <w:rPr>
                <w:rFonts w:ascii="Times New Roman"/>
                <w:sz w:val="20"/>
              </w:rPr>
            </w:pPr>
          </w:p>
        </w:tc>
        <w:tc>
          <w:tcPr>
            <w:tcW w:w="4613" w:type="dxa"/>
          </w:tcPr>
          <w:p w14:paraId="5E3EEB3C" w14:textId="77777777" w:rsidR="00434D4E" w:rsidRDefault="00434D4E">
            <w:pPr>
              <w:pStyle w:val="TableParagraph"/>
              <w:rPr>
                <w:rFonts w:ascii="Times New Roman"/>
                <w:sz w:val="20"/>
              </w:rPr>
            </w:pPr>
          </w:p>
        </w:tc>
      </w:tr>
    </w:tbl>
    <w:p w14:paraId="7BA3F1B0" w14:textId="77777777" w:rsidR="00434D4E" w:rsidRDefault="00434D4E">
      <w:pPr>
        <w:pStyle w:val="BodyText"/>
        <w:rPr>
          <w:sz w:val="26"/>
        </w:rPr>
      </w:pPr>
    </w:p>
    <w:p w14:paraId="5B7BF156" w14:textId="77777777" w:rsidR="00434D4E" w:rsidRDefault="00434D4E">
      <w:pPr>
        <w:pStyle w:val="BodyText"/>
        <w:rPr>
          <w:sz w:val="26"/>
        </w:rPr>
      </w:pPr>
    </w:p>
    <w:p w14:paraId="3CE64895" w14:textId="77777777" w:rsidR="00434D4E" w:rsidRDefault="00434D4E">
      <w:pPr>
        <w:pStyle w:val="BodyText"/>
        <w:rPr>
          <w:sz w:val="26"/>
        </w:rPr>
      </w:pPr>
    </w:p>
    <w:p w14:paraId="697B5BE3" w14:textId="77777777" w:rsidR="00434D4E" w:rsidRDefault="00434D4E">
      <w:pPr>
        <w:pStyle w:val="BodyText"/>
        <w:rPr>
          <w:sz w:val="26"/>
        </w:rPr>
      </w:pPr>
    </w:p>
    <w:p w14:paraId="3C80F28D" w14:textId="77777777" w:rsidR="00434D4E" w:rsidRDefault="00434D4E">
      <w:pPr>
        <w:pStyle w:val="BodyText"/>
        <w:rPr>
          <w:sz w:val="26"/>
        </w:rPr>
      </w:pPr>
    </w:p>
    <w:p w14:paraId="39E5D1F5" w14:textId="77777777" w:rsidR="00434D4E" w:rsidRDefault="00434D4E">
      <w:pPr>
        <w:pStyle w:val="BodyText"/>
        <w:rPr>
          <w:sz w:val="26"/>
        </w:rPr>
      </w:pPr>
    </w:p>
    <w:p w14:paraId="40B46976" w14:textId="77777777" w:rsidR="00434D4E" w:rsidRDefault="00434D4E">
      <w:pPr>
        <w:pStyle w:val="BodyText"/>
        <w:rPr>
          <w:sz w:val="26"/>
        </w:rPr>
      </w:pPr>
    </w:p>
    <w:p w14:paraId="643EBC51" w14:textId="77777777" w:rsidR="00434D4E" w:rsidRDefault="00434D4E">
      <w:pPr>
        <w:pStyle w:val="BodyText"/>
        <w:rPr>
          <w:sz w:val="26"/>
        </w:rPr>
      </w:pPr>
    </w:p>
    <w:p w14:paraId="55CB5135" w14:textId="77777777" w:rsidR="00434D4E" w:rsidRDefault="00434D4E">
      <w:pPr>
        <w:pStyle w:val="BodyText"/>
        <w:rPr>
          <w:sz w:val="26"/>
        </w:rPr>
      </w:pPr>
    </w:p>
    <w:p w14:paraId="73F739AA" w14:textId="77777777" w:rsidR="00434D4E" w:rsidRDefault="00434D4E">
      <w:pPr>
        <w:pStyle w:val="BodyText"/>
        <w:rPr>
          <w:sz w:val="26"/>
        </w:rPr>
      </w:pPr>
    </w:p>
    <w:p w14:paraId="6E6C1FAC" w14:textId="77777777" w:rsidR="00434D4E" w:rsidRDefault="00434D4E">
      <w:pPr>
        <w:pStyle w:val="BodyText"/>
        <w:rPr>
          <w:sz w:val="26"/>
        </w:rPr>
      </w:pPr>
    </w:p>
    <w:p w14:paraId="4507FF7F" w14:textId="77777777" w:rsidR="00434D4E" w:rsidRDefault="00434D4E">
      <w:pPr>
        <w:pStyle w:val="BodyText"/>
        <w:rPr>
          <w:sz w:val="26"/>
        </w:rPr>
      </w:pPr>
    </w:p>
    <w:p w14:paraId="5EE18845" w14:textId="77777777" w:rsidR="00434D4E" w:rsidRDefault="00434D4E">
      <w:pPr>
        <w:pStyle w:val="BodyText"/>
        <w:rPr>
          <w:sz w:val="26"/>
        </w:rPr>
      </w:pPr>
    </w:p>
    <w:p w14:paraId="0D35B6CE" w14:textId="77777777" w:rsidR="00434D4E" w:rsidRDefault="00434D4E">
      <w:pPr>
        <w:pStyle w:val="BodyText"/>
        <w:rPr>
          <w:sz w:val="26"/>
        </w:rPr>
      </w:pPr>
    </w:p>
    <w:p w14:paraId="60B2BA5A" w14:textId="77777777" w:rsidR="00434D4E" w:rsidRDefault="00434D4E">
      <w:pPr>
        <w:pStyle w:val="BodyText"/>
        <w:rPr>
          <w:sz w:val="26"/>
        </w:rPr>
      </w:pPr>
    </w:p>
    <w:p w14:paraId="43A3ED68" w14:textId="77777777" w:rsidR="00434D4E" w:rsidRDefault="00434D4E">
      <w:pPr>
        <w:pStyle w:val="BodyText"/>
        <w:rPr>
          <w:sz w:val="26"/>
        </w:rPr>
      </w:pPr>
    </w:p>
    <w:p w14:paraId="02D7790A" w14:textId="77777777" w:rsidR="00434D4E" w:rsidRDefault="00434D4E">
      <w:pPr>
        <w:pStyle w:val="BodyText"/>
        <w:rPr>
          <w:sz w:val="26"/>
        </w:rPr>
      </w:pPr>
    </w:p>
    <w:p w14:paraId="1F4B2856" w14:textId="77777777" w:rsidR="00434D4E" w:rsidRDefault="00434D4E">
      <w:pPr>
        <w:pStyle w:val="BodyText"/>
        <w:rPr>
          <w:sz w:val="26"/>
        </w:rPr>
      </w:pPr>
    </w:p>
    <w:p w14:paraId="21572B76" w14:textId="77777777" w:rsidR="00434D4E" w:rsidRDefault="00434D4E">
      <w:pPr>
        <w:pStyle w:val="BodyText"/>
        <w:rPr>
          <w:sz w:val="26"/>
        </w:rPr>
      </w:pPr>
    </w:p>
    <w:p w14:paraId="282B0B89" w14:textId="77777777" w:rsidR="00434D4E" w:rsidRDefault="00434D4E">
      <w:pPr>
        <w:pStyle w:val="BodyText"/>
        <w:rPr>
          <w:sz w:val="26"/>
        </w:rPr>
      </w:pPr>
    </w:p>
    <w:p w14:paraId="16664D0E" w14:textId="77777777" w:rsidR="00434D4E" w:rsidRDefault="00434D4E">
      <w:pPr>
        <w:pStyle w:val="BodyText"/>
        <w:rPr>
          <w:sz w:val="26"/>
        </w:rPr>
      </w:pPr>
    </w:p>
    <w:p w14:paraId="6DA6D418" w14:textId="77777777" w:rsidR="00434D4E" w:rsidRDefault="00434D4E">
      <w:pPr>
        <w:pStyle w:val="BodyText"/>
        <w:rPr>
          <w:sz w:val="26"/>
        </w:rPr>
      </w:pPr>
    </w:p>
    <w:p w14:paraId="34239DE5" w14:textId="77777777" w:rsidR="00434D4E" w:rsidRDefault="00434D4E">
      <w:pPr>
        <w:pStyle w:val="BodyText"/>
        <w:rPr>
          <w:sz w:val="26"/>
        </w:rPr>
      </w:pPr>
    </w:p>
    <w:p w14:paraId="556D39B9" w14:textId="77777777" w:rsidR="00434D4E" w:rsidRDefault="00434D4E">
      <w:pPr>
        <w:pStyle w:val="BodyText"/>
        <w:rPr>
          <w:sz w:val="26"/>
        </w:rPr>
      </w:pPr>
    </w:p>
    <w:p w14:paraId="5A4C5EBF" w14:textId="77777777" w:rsidR="00434D4E" w:rsidRDefault="00434D4E">
      <w:pPr>
        <w:pStyle w:val="BodyText"/>
        <w:spacing w:before="2"/>
        <w:rPr>
          <w:sz w:val="20"/>
        </w:rPr>
      </w:pPr>
    </w:p>
    <w:p w14:paraId="3EDBBED9" w14:textId="77777777" w:rsidR="00434D4E" w:rsidRDefault="002E7824">
      <w:pPr>
        <w:pStyle w:val="Heading2"/>
        <w:spacing w:before="0"/>
        <w:ind w:right="119"/>
      </w:pPr>
      <w:r>
        <w:lastRenderedPageBreak/>
        <w:t>26</w:t>
      </w:r>
    </w:p>
    <w:p w14:paraId="0F354F2C" w14:textId="77777777" w:rsidR="00434D4E" w:rsidRDefault="00434D4E">
      <w:pPr>
        <w:sectPr w:rsidR="00434D4E">
          <w:pgSz w:w="16840" w:h="11910" w:orient="landscape"/>
          <w:pgMar w:top="860" w:right="600" w:bottom="0" w:left="980" w:header="720" w:footer="720" w:gutter="0"/>
          <w:cols w:space="720"/>
        </w:sectPr>
      </w:pPr>
    </w:p>
    <w:p w14:paraId="0B2AF147"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239B4038" w14:textId="77777777">
        <w:trPr>
          <w:trHeight w:val="296"/>
        </w:trPr>
        <w:tc>
          <w:tcPr>
            <w:tcW w:w="4615" w:type="dxa"/>
            <w:shd w:val="clear" w:color="auto" w:fill="EDEDED"/>
          </w:tcPr>
          <w:p w14:paraId="0976DD4E" w14:textId="77777777" w:rsidR="00434D4E" w:rsidRDefault="00434D4E">
            <w:pPr>
              <w:pStyle w:val="TableParagraph"/>
              <w:rPr>
                <w:rFonts w:ascii="Times New Roman"/>
                <w:sz w:val="20"/>
              </w:rPr>
            </w:pPr>
          </w:p>
        </w:tc>
        <w:tc>
          <w:tcPr>
            <w:tcW w:w="4615" w:type="dxa"/>
            <w:shd w:val="clear" w:color="auto" w:fill="EDEDED"/>
          </w:tcPr>
          <w:p w14:paraId="3014A8C4"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4ECFA695" w14:textId="77777777">
        <w:trPr>
          <w:trHeight w:val="345"/>
        </w:trPr>
        <w:tc>
          <w:tcPr>
            <w:tcW w:w="4615" w:type="dxa"/>
            <w:shd w:val="clear" w:color="auto" w:fill="EDEDED"/>
          </w:tcPr>
          <w:p w14:paraId="15FB7618"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6AEE30B6" w14:textId="77777777" w:rsidR="00434D4E" w:rsidRDefault="00434D4E">
            <w:pPr>
              <w:pStyle w:val="TableParagraph"/>
              <w:rPr>
                <w:rFonts w:ascii="Times New Roman"/>
                <w:sz w:val="20"/>
              </w:rPr>
            </w:pPr>
          </w:p>
        </w:tc>
      </w:tr>
    </w:tbl>
    <w:p w14:paraId="0F3694B3" w14:textId="77777777" w:rsidR="00434D4E" w:rsidRDefault="00434D4E">
      <w:pPr>
        <w:pStyle w:val="BodyText"/>
        <w:rPr>
          <w:sz w:val="26"/>
        </w:rPr>
      </w:pPr>
    </w:p>
    <w:p w14:paraId="3BF34017" w14:textId="77777777" w:rsidR="00434D4E" w:rsidRDefault="00434D4E">
      <w:pPr>
        <w:pStyle w:val="BodyText"/>
        <w:spacing w:before="5"/>
        <w:rPr>
          <w:sz w:val="34"/>
        </w:rPr>
      </w:pPr>
    </w:p>
    <w:p w14:paraId="7DEE7A82" w14:textId="77777777" w:rsidR="00434D4E" w:rsidRDefault="002E7824">
      <w:pPr>
        <w:pStyle w:val="BodyText"/>
        <w:ind w:left="115"/>
      </w:pPr>
      <w:r>
        <w:rPr>
          <w:color w:val="333333"/>
        </w:rPr>
        <w:t>Please upload figures or tables if necessary</w:t>
      </w:r>
    </w:p>
    <w:p w14:paraId="40DECA5B" w14:textId="77777777" w:rsidR="00434D4E" w:rsidRDefault="002E7824">
      <w:pPr>
        <w:spacing w:before="95"/>
        <w:ind w:left="265"/>
        <w:rPr>
          <w:sz w:val="16"/>
          <w:szCs w:val="16"/>
        </w:rPr>
      </w:pPr>
      <w:r w:rsidRPr="18A947CB">
        <w:rPr>
          <w:color w:val="A5A5A5"/>
          <w:w w:val="105"/>
          <w:sz w:val="16"/>
          <w:szCs w:val="16"/>
        </w:rPr>
        <w:t>The maximum file size is 1 MB</w:t>
      </w:r>
    </w:p>
    <w:p w14:paraId="3E05EC16" w14:textId="77777777" w:rsidR="00434D4E" w:rsidRDefault="00434D4E">
      <w:pPr>
        <w:pStyle w:val="BodyText"/>
        <w:rPr>
          <w:sz w:val="20"/>
        </w:rPr>
      </w:pPr>
    </w:p>
    <w:p w14:paraId="043ED878" w14:textId="77777777" w:rsidR="00434D4E" w:rsidRDefault="00434D4E">
      <w:pPr>
        <w:pStyle w:val="BodyText"/>
        <w:rPr>
          <w:sz w:val="20"/>
        </w:rPr>
      </w:pPr>
    </w:p>
    <w:p w14:paraId="7A032A37" w14:textId="77777777" w:rsidR="00434D4E" w:rsidRDefault="00434D4E">
      <w:pPr>
        <w:pStyle w:val="BodyText"/>
        <w:rPr>
          <w:sz w:val="20"/>
        </w:rPr>
      </w:pPr>
    </w:p>
    <w:p w14:paraId="667769C7" w14:textId="77777777" w:rsidR="00434D4E" w:rsidRDefault="00434D4E">
      <w:pPr>
        <w:pStyle w:val="BodyText"/>
        <w:spacing w:before="1"/>
        <w:rPr>
          <w:sz w:val="16"/>
        </w:rPr>
      </w:pPr>
    </w:p>
    <w:p w14:paraId="335342CD" w14:textId="77777777" w:rsidR="00434D4E" w:rsidRDefault="00434D4E">
      <w:pPr>
        <w:pStyle w:val="BodyText"/>
        <w:rPr>
          <w:sz w:val="20"/>
        </w:rPr>
      </w:pPr>
    </w:p>
    <w:p w14:paraId="1C368E56" w14:textId="1BC1F491" w:rsidR="00434D4E" w:rsidRDefault="002E7824">
      <w:pPr>
        <w:pStyle w:val="Heading1"/>
        <w:spacing w:line="304" w:lineRule="auto"/>
      </w:pPr>
      <w:r>
        <w:rPr>
          <w:noProof/>
        </w:rPr>
        <mc:AlternateContent>
          <mc:Choice Requires="wps">
            <w:drawing>
              <wp:anchor distT="0" distB="0" distL="114300" distR="114300" simplePos="0" relativeHeight="251658247" behindDoc="1" locked="0" layoutInCell="1" allowOverlap="1" wp14:anchorId="159B3C7B" wp14:editId="45C117FC">
                <wp:simplePos x="0" y="0"/>
                <wp:positionH relativeFrom="page">
                  <wp:posOffset>695325</wp:posOffset>
                </wp:positionH>
                <wp:positionV relativeFrom="paragraph">
                  <wp:posOffset>626745</wp:posOffset>
                </wp:positionV>
                <wp:extent cx="6169660" cy="19050"/>
                <wp:effectExtent l="0" t="0" r="0" b="0"/>
                <wp:wrapNone/>
                <wp:docPr id="20" name="Rectangle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2A18211" id="Rectangle 20" o:spid="_x0000_s1026" style="position:absolute;margin-left:54.75pt;margin-top:49.35pt;width:485.8pt;height:1.5pt;z-index:-251658233;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" fillcolor="#004e98" stroked="f">
                <w10:wrap anchorx="page"/>
              </v:rect>
            </w:pict>
          </mc:Fallback>
        </mc:AlternateContent>
      </w:r>
      <w:r>
        <w:rPr>
          <w:color w:val="004E98"/>
        </w:rPr>
        <w:t>TITLE II CHAPTER 2 - Requirements for synchronous power-generating modules</w:t>
      </w:r>
    </w:p>
    <w:p w14:paraId="73FF473D" w14:textId="77777777" w:rsidR="00434D4E" w:rsidRDefault="00434D4E">
      <w:pPr>
        <w:pStyle w:val="BodyText"/>
        <w:spacing w:before="9"/>
        <w:rPr>
          <w:sz w:val="22"/>
        </w:rPr>
      </w:pPr>
    </w:p>
    <w:p w14:paraId="235CF2BC" w14:textId="77777777" w:rsidR="00434D4E" w:rsidRDefault="002E7824">
      <w:pPr>
        <w:pStyle w:val="BodyText"/>
        <w:spacing w:before="121"/>
        <w:ind w:left="115"/>
        <w:rPr>
          <w:b/>
        </w:rPr>
      </w:pPr>
      <w:r>
        <w:rPr>
          <w:b/>
          <w:color w:val="FF0000"/>
        </w:rPr>
        <w:t xml:space="preserve">[NEW] </w:t>
      </w:r>
      <w:r>
        <w:rPr>
          <w:b/>
          <w:color w:val="333333"/>
        </w:rPr>
        <w:t>Requirements for type A synchronous power-generating modules</w:t>
      </w:r>
    </w:p>
    <w:p w14:paraId="3FD8EEA3" w14:textId="77777777" w:rsidR="00434D4E" w:rsidRDefault="00434D4E">
      <w:pPr>
        <w:pStyle w:val="BodyText"/>
        <w:rPr>
          <w:b/>
          <w:sz w:val="20"/>
        </w:rPr>
      </w:pPr>
    </w:p>
    <w:p w14:paraId="0047C2FA" w14:textId="77777777" w:rsidR="00434D4E" w:rsidRDefault="00434D4E">
      <w:pPr>
        <w:pStyle w:val="BodyText"/>
        <w:rPr>
          <w:b/>
          <w:sz w:val="20"/>
        </w:rPr>
      </w:pPr>
    </w:p>
    <w:p w14:paraId="5C0FA98A" w14:textId="77777777" w:rsidR="00434D4E" w:rsidRDefault="00434D4E">
      <w:pPr>
        <w:pStyle w:val="BodyText"/>
        <w:rPr>
          <w:b/>
          <w:sz w:val="20"/>
        </w:rPr>
      </w:pPr>
    </w:p>
    <w:p w14:paraId="5FE8003A" w14:textId="77777777" w:rsidR="00434D4E" w:rsidRDefault="00434D4E">
      <w:pPr>
        <w:pStyle w:val="BodyText"/>
        <w:rPr>
          <w:b/>
          <w:sz w:val="20"/>
        </w:rPr>
      </w:pPr>
    </w:p>
    <w:p w14:paraId="625DAB47" w14:textId="77777777" w:rsidR="00434D4E" w:rsidRDefault="00434D4E">
      <w:pPr>
        <w:pStyle w:val="BodyText"/>
        <w:rPr>
          <w:b/>
          <w:sz w:val="20"/>
        </w:rPr>
      </w:pPr>
    </w:p>
    <w:p w14:paraId="3E80A673" w14:textId="77777777" w:rsidR="00434D4E" w:rsidRDefault="00434D4E">
      <w:pPr>
        <w:pStyle w:val="BodyText"/>
        <w:rPr>
          <w:b/>
          <w:sz w:val="20"/>
        </w:rPr>
      </w:pPr>
    </w:p>
    <w:p w14:paraId="687E5394" w14:textId="77777777" w:rsidR="00434D4E" w:rsidRDefault="00434D4E">
      <w:pPr>
        <w:pStyle w:val="BodyText"/>
        <w:rPr>
          <w:b/>
          <w:sz w:val="20"/>
        </w:rPr>
      </w:pPr>
    </w:p>
    <w:p w14:paraId="515951BF" w14:textId="77777777" w:rsidR="00434D4E" w:rsidRDefault="00434D4E">
      <w:pPr>
        <w:pStyle w:val="BodyText"/>
        <w:rPr>
          <w:b/>
          <w:sz w:val="20"/>
        </w:rPr>
      </w:pPr>
    </w:p>
    <w:p w14:paraId="6AA1E553" w14:textId="77777777" w:rsidR="00434D4E" w:rsidRDefault="00434D4E">
      <w:pPr>
        <w:pStyle w:val="BodyText"/>
        <w:rPr>
          <w:b/>
          <w:sz w:val="20"/>
        </w:rPr>
      </w:pPr>
    </w:p>
    <w:p w14:paraId="5FE7924B" w14:textId="77777777" w:rsidR="00434D4E" w:rsidRDefault="00434D4E">
      <w:pPr>
        <w:pStyle w:val="BodyText"/>
        <w:rPr>
          <w:b/>
          <w:sz w:val="20"/>
        </w:rPr>
      </w:pPr>
    </w:p>
    <w:p w14:paraId="51E42BB9" w14:textId="77777777" w:rsidR="00434D4E" w:rsidRDefault="00434D4E">
      <w:pPr>
        <w:pStyle w:val="BodyText"/>
        <w:rPr>
          <w:b/>
          <w:sz w:val="20"/>
        </w:rPr>
      </w:pPr>
    </w:p>
    <w:p w14:paraId="396E484D" w14:textId="77777777" w:rsidR="00434D4E" w:rsidRDefault="00434D4E">
      <w:pPr>
        <w:pStyle w:val="BodyText"/>
        <w:rPr>
          <w:b/>
          <w:sz w:val="20"/>
        </w:rPr>
      </w:pPr>
    </w:p>
    <w:p w14:paraId="56D8819F" w14:textId="77777777" w:rsidR="00434D4E" w:rsidRDefault="00434D4E">
      <w:pPr>
        <w:pStyle w:val="BodyText"/>
        <w:rPr>
          <w:b/>
          <w:sz w:val="20"/>
        </w:rPr>
      </w:pPr>
    </w:p>
    <w:p w14:paraId="4AF18DD3" w14:textId="77777777" w:rsidR="00434D4E" w:rsidRDefault="00434D4E">
      <w:pPr>
        <w:pStyle w:val="BodyText"/>
        <w:rPr>
          <w:b/>
          <w:sz w:val="20"/>
        </w:rPr>
      </w:pPr>
    </w:p>
    <w:p w14:paraId="2FDAA20F" w14:textId="77777777" w:rsidR="00434D4E" w:rsidRDefault="00434D4E">
      <w:pPr>
        <w:pStyle w:val="BodyText"/>
        <w:rPr>
          <w:b/>
          <w:sz w:val="20"/>
        </w:rPr>
      </w:pPr>
    </w:p>
    <w:p w14:paraId="7187DB15" w14:textId="77777777" w:rsidR="00434D4E" w:rsidRDefault="00434D4E">
      <w:pPr>
        <w:pStyle w:val="BodyText"/>
        <w:rPr>
          <w:b/>
          <w:sz w:val="20"/>
        </w:rPr>
      </w:pPr>
    </w:p>
    <w:p w14:paraId="03ECB955" w14:textId="77777777" w:rsidR="00434D4E" w:rsidRDefault="00434D4E">
      <w:pPr>
        <w:pStyle w:val="BodyText"/>
        <w:rPr>
          <w:b/>
          <w:sz w:val="20"/>
        </w:rPr>
      </w:pPr>
    </w:p>
    <w:p w14:paraId="2B8E995E" w14:textId="77777777" w:rsidR="00434D4E" w:rsidRDefault="00434D4E">
      <w:pPr>
        <w:pStyle w:val="BodyText"/>
        <w:rPr>
          <w:b/>
          <w:sz w:val="20"/>
        </w:rPr>
      </w:pPr>
    </w:p>
    <w:p w14:paraId="189E7A6D" w14:textId="77777777" w:rsidR="00434D4E" w:rsidRDefault="00434D4E">
      <w:pPr>
        <w:pStyle w:val="BodyText"/>
        <w:rPr>
          <w:b/>
          <w:sz w:val="20"/>
        </w:rPr>
      </w:pPr>
    </w:p>
    <w:p w14:paraId="12CB61D2" w14:textId="77777777" w:rsidR="00434D4E" w:rsidRDefault="00434D4E">
      <w:pPr>
        <w:pStyle w:val="BodyText"/>
        <w:rPr>
          <w:b/>
          <w:sz w:val="20"/>
        </w:rPr>
      </w:pPr>
    </w:p>
    <w:p w14:paraId="1F746DF0" w14:textId="77777777" w:rsidR="00434D4E" w:rsidRDefault="00434D4E">
      <w:pPr>
        <w:pStyle w:val="BodyText"/>
        <w:rPr>
          <w:b/>
          <w:sz w:val="20"/>
        </w:rPr>
      </w:pPr>
    </w:p>
    <w:p w14:paraId="50AA4FF3" w14:textId="77777777" w:rsidR="00434D4E" w:rsidRDefault="00434D4E">
      <w:pPr>
        <w:pStyle w:val="BodyText"/>
        <w:rPr>
          <w:b/>
          <w:sz w:val="20"/>
        </w:rPr>
      </w:pPr>
    </w:p>
    <w:p w14:paraId="30CA0D39" w14:textId="77777777" w:rsidR="00434D4E" w:rsidRDefault="00434D4E">
      <w:pPr>
        <w:pStyle w:val="BodyText"/>
        <w:rPr>
          <w:b/>
          <w:sz w:val="20"/>
        </w:rPr>
      </w:pPr>
    </w:p>
    <w:p w14:paraId="526A056B" w14:textId="77777777" w:rsidR="00434D4E" w:rsidRDefault="00434D4E">
      <w:pPr>
        <w:pStyle w:val="BodyText"/>
        <w:rPr>
          <w:b/>
          <w:sz w:val="20"/>
        </w:rPr>
      </w:pPr>
    </w:p>
    <w:p w14:paraId="485EBF2D" w14:textId="77777777" w:rsidR="00434D4E" w:rsidRDefault="00434D4E">
      <w:pPr>
        <w:pStyle w:val="BodyText"/>
        <w:rPr>
          <w:b/>
          <w:sz w:val="20"/>
        </w:rPr>
      </w:pPr>
    </w:p>
    <w:p w14:paraId="75D8EB00" w14:textId="77777777" w:rsidR="00434D4E" w:rsidRDefault="00434D4E">
      <w:pPr>
        <w:pStyle w:val="BodyText"/>
        <w:rPr>
          <w:b/>
          <w:sz w:val="20"/>
        </w:rPr>
      </w:pPr>
    </w:p>
    <w:p w14:paraId="1DBC4E0C" w14:textId="77777777" w:rsidR="00434D4E" w:rsidRDefault="00434D4E">
      <w:pPr>
        <w:pStyle w:val="BodyText"/>
        <w:spacing w:before="5"/>
        <w:rPr>
          <w:b/>
        </w:rPr>
      </w:pPr>
    </w:p>
    <w:p w14:paraId="5C0ADD54" w14:textId="77777777" w:rsidR="00434D4E" w:rsidRDefault="002E7824">
      <w:pPr>
        <w:pStyle w:val="Heading2"/>
      </w:pPr>
      <w:r>
        <w:t>27</w:t>
      </w:r>
    </w:p>
    <w:p w14:paraId="27D9B77C" w14:textId="77777777" w:rsidR="00434D4E" w:rsidRDefault="00434D4E">
      <w:pPr>
        <w:sectPr w:rsidR="00434D4E">
          <w:pgSz w:w="11910" w:h="16840"/>
          <w:pgMar w:top="860" w:right="620" w:bottom="0" w:left="980" w:header="720" w:footer="720" w:gutter="0"/>
          <w:cols w:space="720"/>
        </w:sectPr>
      </w:pPr>
    </w:p>
    <w:p w14:paraId="6660CCF6"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1F60E16" w14:textId="77777777">
        <w:trPr>
          <w:trHeight w:val="592"/>
        </w:trPr>
        <w:tc>
          <w:tcPr>
            <w:tcW w:w="4613" w:type="dxa"/>
            <w:shd w:val="clear" w:color="auto" w:fill="EDEDED"/>
          </w:tcPr>
          <w:p w14:paraId="2AA3ED0F" w14:textId="77777777" w:rsidR="00434D4E" w:rsidRDefault="00434D4E">
            <w:pPr>
              <w:pStyle w:val="TableParagraph"/>
              <w:rPr>
                <w:rFonts w:ascii="Times New Roman"/>
                <w:sz w:val="20"/>
              </w:rPr>
            </w:pPr>
          </w:p>
        </w:tc>
        <w:tc>
          <w:tcPr>
            <w:tcW w:w="4613" w:type="dxa"/>
            <w:shd w:val="clear" w:color="auto" w:fill="EDEDED"/>
          </w:tcPr>
          <w:p w14:paraId="6DCA1D4E" w14:textId="6F1CAD1E" w:rsidR="00434D4E" w:rsidRDefault="00480F56">
            <w:pPr>
              <w:pStyle w:val="TableParagraph"/>
              <w:spacing w:before="171"/>
              <w:ind w:left="519"/>
              <w:rPr>
                <w:sz w:val="19"/>
                <w:szCs w:val="19"/>
              </w:rPr>
            </w:pPr>
            <w:r w:rsidRPr="00B300DA">
              <w:rPr>
                <w:b/>
                <w:bCs/>
                <w:color w:val="333333"/>
                <w:w w:val="105"/>
                <w:sz w:val="20"/>
                <w:szCs w:val="20"/>
              </w:rPr>
              <w:t>Alternative text amendment proposal</w:t>
            </w:r>
          </w:p>
        </w:tc>
        <w:tc>
          <w:tcPr>
            <w:tcW w:w="4613" w:type="dxa"/>
            <w:shd w:val="clear" w:color="auto" w:fill="EDEDED"/>
          </w:tcPr>
          <w:p w14:paraId="2AE8D9BE" w14:textId="3D4966D7" w:rsidR="00434D4E" w:rsidRDefault="00480F5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3E535E31" w14:textId="77777777">
        <w:trPr>
          <w:trHeight w:val="345"/>
        </w:trPr>
        <w:tc>
          <w:tcPr>
            <w:tcW w:w="4613" w:type="dxa"/>
            <w:shd w:val="clear" w:color="auto" w:fill="EDEDED"/>
          </w:tcPr>
          <w:p w14:paraId="17874773" w14:textId="77777777" w:rsidR="00434D4E" w:rsidRDefault="002E7824">
            <w:pPr>
              <w:pStyle w:val="TableParagraph"/>
              <w:spacing w:before="47"/>
              <w:ind w:left="157"/>
              <w:rPr>
                <w:sz w:val="19"/>
                <w:szCs w:val="19"/>
              </w:rPr>
            </w:pPr>
            <w:r w:rsidRPr="18A947CB">
              <w:rPr>
                <w:color w:val="333333"/>
                <w:w w:val="105"/>
                <w:sz w:val="19"/>
                <w:szCs w:val="19"/>
              </w:rPr>
              <w:t>Article X</w:t>
            </w:r>
          </w:p>
        </w:tc>
        <w:tc>
          <w:tcPr>
            <w:tcW w:w="4613" w:type="dxa"/>
          </w:tcPr>
          <w:p w14:paraId="3BCCB801" w14:textId="77777777" w:rsidR="00434D4E" w:rsidRDefault="00434D4E">
            <w:pPr>
              <w:pStyle w:val="TableParagraph"/>
              <w:rPr>
                <w:rFonts w:ascii="Times New Roman"/>
                <w:sz w:val="20"/>
              </w:rPr>
            </w:pPr>
          </w:p>
        </w:tc>
        <w:tc>
          <w:tcPr>
            <w:tcW w:w="4613" w:type="dxa"/>
          </w:tcPr>
          <w:p w14:paraId="37BBE52A" w14:textId="77777777" w:rsidR="00434D4E" w:rsidRDefault="00434D4E">
            <w:pPr>
              <w:pStyle w:val="TableParagraph"/>
              <w:rPr>
                <w:rFonts w:ascii="Times New Roman"/>
                <w:sz w:val="20"/>
              </w:rPr>
            </w:pPr>
          </w:p>
        </w:tc>
      </w:tr>
    </w:tbl>
    <w:p w14:paraId="1F5140CA" w14:textId="77777777" w:rsidR="00434D4E" w:rsidRDefault="00434D4E">
      <w:pPr>
        <w:pStyle w:val="BodyText"/>
        <w:rPr>
          <w:sz w:val="26"/>
        </w:rPr>
      </w:pPr>
    </w:p>
    <w:p w14:paraId="0B2F47B3" w14:textId="77777777" w:rsidR="00434D4E" w:rsidRDefault="00434D4E">
      <w:pPr>
        <w:pStyle w:val="BodyText"/>
        <w:rPr>
          <w:sz w:val="26"/>
        </w:rPr>
      </w:pPr>
    </w:p>
    <w:p w14:paraId="2FDE47FD" w14:textId="77777777" w:rsidR="00434D4E" w:rsidRDefault="00434D4E">
      <w:pPr>
        <w:pStyle w:val="BodyText"/>
        <w:rPr>
          <w:sz w:val="26"/>
        </w:rPr>
      </w:pPr>
    </w:p>
    <w:p w14:paraId="7D7C83F5" w14:textId="77777777" w:rsidR="00434D4E" w:rsidRDefault="00434D4E">
      <w:pPr>
        <w:pStyle w:val="BodyText"/>
        <w:rPr>
          <w:sz w:val="26"/>
        </w:rPr>
      </w:pPr>
    </w:p>
    <w:p w14:paraId="2CDF400C" w14:textId="77777777" w:rsidR="00434D4E" w:rsidRDefault="00434D4E">
      <w:pPr>
        <w:pStyle w:val="BodyText"/>
        <w:rPr>
          <w:sz w:val="26"/>
        </w:rPr>
      </w:pPr>
    </w:p>
    <w:p w14:paraId="0BA8D186" w14:textId="77777777" w:rsidR="00434D4E" w:rsidRDefault="00434D4E">
      <w:pPr>
        <w:pStyle w:val="BodyText"/>
        <w:rPr>
          <w:sz w:val="26"/>
        </w:rPr>
      </w:pPr>
    </w:p>
    <w:p w14:paraId="667AA7E4" w14:textId="77777777" w:rsidR="00434D4E" w:rsidRDefault="00434D4E">
      <w:pPr>
        <w:pStyle w:val="BodyText"/>
        <w:rPr>
          <w:sz w:val="26"/>
        </w:rPr>
      </w:pPr>
    </w:p>
    <w:p w14:paraId="0A87C819" w14:textId="77777777" w:rsidR="00434D4E" w:rsidRDefault="00434D4E">
      <w:pPr>
        <w:pStyle w:val="BodyText"/>
        <w:rPr>
          <w:sz w:val="26"/>
        </w:rPr>
      </w:pPr>
    </w:p>
    <w:p w14:paraId="16141AA3" w14:textId="77777777" w:rsidR="00434D4E" w:rsidRDefault="00434D4E">
      <w:pPr>
        <w:pStyle w:val="BodyText"/>
        <w:rPr>
          <w:sz w:val="26"/>
        </w:rPr>
      </w:pPr>
    </w:p>
    <w:p w14:paraId="1C4E917F" w14:textId="77777777" w:rsidR="00434D4E" w:rsidRDefault="00434D4E">
      <w:pPr>
        <w:pStyle w:val="BodyText"/>
        <w:rPr>
          <w:sz w:val="26"/>
        </w:rPr>
      </w:pPr>
    </w:p>
    <w:p w14:paraId="0D30640C" w14:textId="77777777" w:rsidR="00434D4E" w:rsidRDefault="00434D4E">
      <w:pPr>
        <w:pStyle w:val="BodyText"/>
        <w:rPr>
          <w:sz w:val="26"/>
        </w:rPr>
      </w:pPr>
    </w:p>
    <w:p w14:paraId="147AC899" w14:textId="77777777" w:rsidR="00434D4E" w:rsidRDefault="00434D4E">
      <w:pPr>
        <w:pStyle w:val="BodyText"/>
        <w:rPr>
          <w:sz w:val="26"/>
        </w:rPr>
      </w:pPr>
    </w:p>
    <w:p w14:paraId="456E5DD0" w14:textId="77777777" w:rsidR="00434D4E" w:rsidRDefault="00434D4E">
      <w:pPr>
        <w:pStyle w:val="BodyText"/>
        <w:rPr>
          <w:sz w:val="26"/>
        </w:rPr>
      </w:pPr>
    </w:p>
    <w:p w14:paraId="3611D24C" w14:textId="77777777" w:rsidR="00434D4E" w:rsidRDefault="00434D4E">
      <w:pPr>
        <w:pStyle w:val="BodyText"/>
        <w:rPr>
          <w:sz w:val="26"/>
        </w:rPr>
      </w:pPr>
    </w:p>
    <w:p w14:paraId="64BD905D" w14:textId="77777777" w:rsidR="00434D4E" w:rsidRDefault="00434D4E">
      <w:pPr>
        <w:pStyle w:val="BodyText"/>
        <w:rPr>
          <w:sz w:val="26"/>
        </w:rPr>
      </w:pPr>
    </w:p>
    <w:p w14:paraId="5758290F" w14:textId="77777777" w:rsidR="00434D4E" w:rsidRDefault="00434D4E">
      <w:pPr>
        <w:pStyle w:val="BodyText"/>
        <w:rPr>
          <w:sz w:val="26"/>
        </w:rPr>
      </w:pPr>
    </w:p>
    <w:p w14:paraId="6C2C0627" w14:textId="77777777" w:rsidR="00434D4E" w:rsidRDefault="00434D4E">
      <w:pPr>
        <w:pStyle w:val="BodyText"/>
        <w:rPr>
          <w:sz w:val="26"/>
        </w:rPr>
      </w:pPr>
    </w:p>
    <w:p w14:paraId="6FF500F9" w14:textId="77777777" w:rsidR="00434D4E" w:rsidRDefault="00434D4E">
      <w:pPr>
        <w:pStyle w:val="BodyText"/>
        <w:rPr>
          <w:sz w:val="26"/>
        </w:rPr>
      </w:pPr>
    </w:p>
    <w:p w14:paraId="25334592" w14:textId="77777777" w:rsidR="00434D4E" w:rsidRDefault="00434D4E">
      <w:pPr>
        <w:pStyle w:val="BodyText"/>
        <w:rPr>
          <w:sz w:val="26"/>
        </w:rPr>
      </w:pPr>
    </w:p>
    <w:p w14:paraId="3B00C848" w14:textId="77777777" w:rsidR="00434D4E" w:rsidRDefault="00434D4E">
      <w:pPr>
        <w:pStyle w:val="BodyText"/>
        <w:rPr>
          <w:sz w:val="26"/>
        </w:rPr>
      </w:pPr>
    </w:p>
    <w:p w14:paraId="28104E9F" w14:textId="77777777" w:rsidR="00434D4E" w:rsidRDefault="00434D4E">
      <w:pPr>
        <w:pStyle w:val="BodyText"/>
        <w:rPr>
          <w:sz w:val="26"/>
        </w:rPr>
      </w:pPr>
    </w:p>
    <w:p w14:paraId="14A4E2C9" w14:textId="77777777" w:rsidR="00434D4E" w:rsidRDefault="00434D4E">
      <w:pPr>
        <w:pStyle w:val="BodyText"/>
        <w:rPr>
          <w:sz w:val="26"/>
        </w:rPr>
      </w:pPr>
    </w:p>
    <w:p w14:paraId="149CF544" w14:textId="77777777" w:rsidR="00434D4E" w:rsidRDefault="00434D4E">
      <w:pPr>
        <w:pStyle w:val="BodyText"/>
        <w:rPr>
          <w:sz w:val="26"/>
        </w:rPr>
      </w:pPr>
    </w:p>
    <w:p w14:paraId="6479E6AD" w14:textId="77777777" w:rsidR="00434D4E" w:rsidRDefault="00434D4E">
      <w:pPr>
        <w:pStyle w:val="BodyText"/>
        <w:rPr>
          <w:sz w:val="26"/>
        </w:rPr>
      </w:pPr>
    </w:p>
    <w:p w14:paraId="339364CC" w14:textId="77777777" w:rsidR="00434D4E" w:rsidRDefault="00434D4E">
      <w:pPr>
        <w:pStyle w:val="BodyText"/>
        <w:rPr>
          <w:sz w:val="26"/>
        </w:rPr>
      </w:pPr>
    </w:p>
    <w:p w14:paraId="388EB9CE" w14:textId="77777777" w:rsidR="00434D4E" w:rsidRDefault="00434D4E">
      <w:pPr>
        <w:pStyle w:val="BodyText"/>
        <w:rPr>
          <w:sz w:val="26"/>
        </w:rPr>
      </w:pPr>
    </w:p>
    <w:p w14:paraId="567AE98E" w14:textId="77777777" w:rsidR="00434D4E" w:rsidRDefault="00434D4E">
      <w:pPr>
        <w:pStyle w:val="BodyText"/>
        <w:rPr>
          <w:sz w:val="26"/>
        </w:rPr>
      </w:pPr>
    </w:p>
    <w:p w14:paraId="445EBEA2" w14:textId="77777777" w:rsidR="00434D4E" w:rsidRDefault="00434D4E">
      <w:pPr>
        <w:pStyle w:val="BodyText"/>
        <w:spacing w:before="2"/>
        <w:rPr>
          <w:sz w:val="32"/>
        </w:rPr>
      </w:pPr>
    </w:p>
    <w:p w14:paraId="01C422B9" w14:textId="77777777" w:rsidR="00434D4E" w:rsidRDefault="002E7824">
      <w:pPr>
        <w:pStyle w:val="Heading2"/>
        <w:spacing w:before="0"/>
        <w:ind w:right="119"/>
      </w:pPr>
      <w:r>
        <w:t>28</w:t>
      </w:r>
    </w:p>
    <w:p w14:paraId="5C74CCD3" w14:textId="77777777" w:rsidR="00434D4E" w:rsidRDefault="00434D4E">
      <w:pPr>
        <w:sectPr w:rsidR="00434D4E">
          <w:pgSz w:w="16840" w:h="11910" w:orient="landscape"/>
          <w:pgMar w:top="860" w:right="600" w:bottom="0" w:left="980" w:header="720" w:footer="720" w:gutter="0"/>
          <w:cols w:space="720"/>
        </w:sectPr>
      </w:pPr>
    </w:p>
    <w:p w14:paraId="07E2AEA6"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AF0E544" w14:textId="77777777">
        <w:trPr>
          <w:trHeight w:val="296"/>
        </w:trPr>
        <w:tc>
          <w:tcPr>
            <w:tcW w:w="4615" w:type="dxa"/>
            <w:shd w:val="clear" w:color="auto" w:fill="EDEDED"/>
          </w:tcPr>
          <w:p w14:paraId="1E52C151" w14:textId="77777777" w:rsidR="00434D4E" w:rsidRDefault="00434D4E">
            <w:pPr>
              <w:pStyle w:val="TableParagraph"/>
              <w:rPr>
                <w:rFonts w:ascii="Times New Roman"/>
                <w:sz w:val="20"/>
              </w:rPr>
            </w:pPr>
          </w:p>
        </w:tc>
        <w:tc>
          <w:tcPr>
            <w:tcW w:w="4615" w:type="dxa"/>
            <w:shd w:val="clear" w:color="auto" w:fill="EDEDED"/>
          </w:tcPr>
          <w:p w14:paraId="67CEFDF1"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34FC1ABC" w14:textId="77777777">
        <w:trPr>
          <w:trHeight w:val="345"/>
        </w:trPr>
        <w:tc>
          <w:tcPr>
            <w:tcW w:w="4615" w:type="dxa"/>
            <w:shd w:val="clear" w:color="auto" w:fill="EDEDED"/>
          </w:tcPr>
          <w:p w14:paraId="56980598"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211B7249" w14:textId="77777777" w:rsidR="00434D4E" w:rsidRDefault="00434D4E">
            <w:pPr>
              <w:pStyle w:val="TableParagraph"/>
              <w:rPr>
                <w:rFonts w:ascii="Times New Roman"/>
                <w:sz w:val="20"/>
              </w:rPr>
            </w:pPr>
          </w:p>
        </w:tc>
      </w:tr>
    </w:tbl>
    <w:p w14:paraId="469A6B53" w14:textId="77777777" w:rsidR="00434D4E" w:rsidRDefault="00434D4E">
      <w:pPr>
        <w:pStyle w:val="BodyText"/>
        <w:rPr>
          <w:sz w:val="26"/>
        </w:rPr>
      </w:pPr>
    </w:p>
    <w:p w14:paraId="2D141E81" w14:textId="77777777" w:rsidR="00434D4E" w:rsidRDefault="00434D4E">
      <w:pPr>
        <w:pStyle w:val="BodyText"/>
        <w:spacing w:before="5"/>
        <w:rPr>
          <w:sz w:val="34"/>
        </w:rPr>
      </w:pPr>
    </w:p>
    <w:p w14:paraId="77E2FC0C" w14:textId="77777777" w:rsidR="00434D4E" w:rsidRDefault="002E7824">
      <w:pPr>
        <w:pStyle w:val="BodyText"/>
        <w:ind w:left="115"/>
      </w:pPr>
      <w:r>
        <w:rPr>
          <w:color w:val="333333"/>
        </w:rPr>
        <w:t>Please upload figures or tables if necessary</w:t>
      </w:r>
    </w:p>
    <w:p w14:paraId="59EC599C" w14:textId="77777777" w:rsidR="00434D4E" w:rsidRDefault="002E7824">
      <w:pPr>
        <w:spacing w:before="95"/>
        <w:ind w:left="265"/>
        <w:rPr>
          <w:sz w:val="16"/>
          <w:szCs w:val="16"/>
        </w:rPr>
      </w:pPr>
      <w:r w:rsidRPr="18A947CB">
        <w:rPr>
          <w:color w:val="A5A5A5"/>
          <w:w w:val="105"/>
          <w:sz w:val="16"/>
          <w:szCs w:val="16"/>
        </w:rPr>
        <w:t>The maximum file size is 1 MB</w:t>
      </w:r>
    </w:p>
    <w:p w14:paraId="5B369C3F" w14:textId="77777777" w:rsidR="00434D4E" w:rsidRDefault="00434D4E">
      <w:pPr>
        <w:pStyle w:val="BodyText"/>
        <w:rPr>
          <w:sz w:val="20"/>
        </w:rPr>
      </w:pPr>
    </w:p>
    <w:p w14:paraId="59151046" w14:textId="77777777" w:rsidR="00434D4E" w:rsidRDefault="00434D4E">
      <w:pPr>
        <w:pStyle w:val="BodyText"/>
        <w:rPr>
          <w:sz w:val="20"/>
        </w:rPr>
      </w:pPr>
    </w:p>
    <w:p w14:paraId="181E4325" w14:textId="77777777" w:rsidR="00434D4E" w:rsidRDefault="00434D4E">
      <w:pPr>
        <w:pStyle w:val="BodyText"/>
        <w:rPr>
          <w:sz w:val="20"/>
        </w:rPr>
      </w:pPr>
    </w:p>
    <w:p w14:paraId="5C02A3A1" w14:textId="77777777" w:rsidR="00434D4E" w:rsidRDefault="00434D4E">
      <w:pPr>
        <w:pStyle w:val="BodyText"/>
        <w:spacing w:before="1"/>
        <w:rPr>
          <w:sz w:val="16"/>
        </w:rPr>
      </w:pPr>
    </w:p>
    <w:p w14:paraId="6C4C3260" w14:textId="77777777" w:rsidR="00434D4E" w:rsidRDefault="002E7824">
      <w:pPr>
        <w:pStyle w:val="BodyText"/>
        <w:ind w:left="115"/>
      </w:pPr>
      <w:r>
        <w:rPr>
          <w:color w:val="333333"/>
        </w:rPr>
        <w:t>Please upload figures or tables if necessary</w:t>
      </w:r>
    </w:p>
    <w:p w14:paraId="42357361" w14:textId="77777777" w:rsidR="00434D4E" w:rsidRDefault="002E7824">
      <w:pPr>
        <w:spacing w:before="95"/>
        <w:ind w:left="265"/>
        <w:rPr>
          <w:sz w:val="16"/>
          <w:szCs w:val="16"/>
        </w:rPr>
      </w:pPr>
      <w:r w:rsidRPr="18A947CB">
        <w:rPr>
          <w:color w:val="A5A5A5"/>
          <w:w w:val="105"/>
          <w:sz w:val="16"/>
          <w:szCs w:val="16"/>
        </w:rPr>
        <w:t>The maximum file size is 1 MB</w:t>
      </w:r>
    </w:p>
    <w:p w14:paraId="1798164D" w14:textId="77777777" w:rsidR="00434D4E" w:rsidRDefault="00434D4E">
      <w:pPr>
        <w:pStyle w:val="BodyText"/>
        <w:rPr>
          <w:sz w:val="20"/>
        </w:rPr>
      </w:pPr>
    </w:p>
    <w:p w14:paraId="409C3514" w14:textId="05A17E3A" w:rsidR="00434D4E" w:rsidRDefault="002E7824">
      <w:pPr>
        <w:pStyle w:val="BodyText"/>
        <w:rPr>
          <w:sz w:val="23"/>
        </w:rPr>
      </w:pPr>
      <w:r>
        <w:rPr>
          <w:noProof/>
        </w:rPr>
        <mc:AlternateContent>
          <mc:Choice Requires="wps">
            <w:drawing>
              <wp:anchor distT="0" distB="0" distL="0" distR="0" simplePos="0" relativeHeight="251658266" behindDoc="1" locked="0" layoutInCell="1" allowOverlap="1" wp14:anchorId="7F6C0888" wp14:editId="358D37C6">
                <wp:simplePos x="0" y="0"/>
                <wp:positionH relativeFrom="page">
                  <wp:posOffset>695325</wp:posOffset>
                </wp:positionH>
                <wp:positionV relativeFrom="paragraph">
                  <wp:posOffset>200660</wp:posOffset>
                </wp:positionV>
                <wp:extent cx="6169660" cy="9525"/>
                <wp:effectExtent l="0" t="0" r="0" b="0"/>
                <wp:wrapTopAndBottom/>
                <wp:docPr id="19" name="Rectangle 1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74F5CFB" id="Rectangle 19" o:spid="_x0000_s1026" style="position:absolute;margin-left:54.75pt;margin-top:15.8pt;width:485.8pt;height:.75pt;z-index:-25165821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43AD2771" w14:textId="77777777" w:rsidR="00434D4E" w:rsidRDefault="00434D4E">
      <w:pPr>
        <w:pStyle w:val="BodyText"/>
        <w:rPr>
          <w:sz w:val="20"/>
        </w:rPr>
      </w:pPr>
    </w:p>
    <w:p w14:paraId="64CEF875" w14:textId="77777777" w:rsidR="00434D4E" w:rsidRDefault="002E7824">
      <w:pPr>
        <w:pStyle w:val="BodyText"/>
        <w:spacing w:before="157"/>
        <w:ind w:left="115"/>
        <w:rPr>
          <w:b/>
        </w:rPr>
      </w:pPr>
      <w:r>
        <w:rPr>
          <w:b/>
          <w:color w:val="333333"/>
        </w:rPr>
        <w:t>Requirements for type B synchronous power-generating modules</w:t>
      </w:r>
    </w:p>
    <w:p w14:paraId="731E9B9C" w14:textId="77777777" w:rsidR="00434D4E" w:rsidRDefault="00434D4E">
      <w:pPr>
        <w:pStyle w:val="BodyText"/>
        <w:rPr>
          <w:b/>
          <w:sz w:val="20"/>
        </w:rPr>
      </w:pPr>
    </w:p>
    <w:p w14:paraId="78449A38" w14:textId="77777777" w:rsidR="00434D4E" w:rsidRDefault="00434D4E">
      <w:pPr>
        <w:pStyle w:val="BodyText"/>
        <w:rPr>
          <w:b/>
          <w:sz w:val="20"/>
        </w:rPr>
      </w:pPr>
    </w:p>
    <w:p w14:paraId="7ADD3B92" w14:textId="77777777" w:rsidR="00434D4E" w:rsidRDefault="00434D4E">
      <w:pPr>
        <w:pStyle w:val="BodyText"/>
        <w:rPr>
          <w:b/>
          <w:sz w:val="20"/>
        </w:rPr>
      </w:pPr>
    </w:p>
    <w:p w14:paraId="1443392B" w14:textId="77777777" w:rsidR="00434D4E" w:rsidRDefault="00434D4E">
      <w:pPr>
        <w:pStyle w:val="BodyText"/>
        <w:rPr>
          <w:b/>
          <w:sz w:val="20"/>
        </w:rPr>
      </w:pPr>
    </w:p>
    <w:p w14:paraId="71F4D41A" w14:textId="77777777" w:rsidR="00434D4E" w:rsidRDefault="00434D4E">
      <w:pPr>
        <w:pStyle w:val="BodyText"/>
        <w:rPr>
          <w:b/>
          <w:sz w:val="20"/>
        </w:rPr>
      </w:pPr>
    </w:p>
    <w:p w14:paraId="5879CD19" w14:textId="77777777" w:rsidR="00434D4E" w:rsidRDefault="00434D4E">
      <w:pPr>
        <w:pStyle w:val="BodyText"/>
        <w:rPr>
          <w:b/>
          <w:sz w:val="20"/>
        </w:rPr>
      </w:pPr>
    </w:p>
    <w:p w14:paraId="53BE2866" w14:textId="77777777" w:rsidR="00434D4E" w:rsidRDefault="00434D4E">
      <w:pPr>
        <w:pStyle w:val="BodyText"/>
        <w:rPr>
          <w:b/>
          <w:sz w:val="20"/>
        </w:rPr>
      </w:pPr>
    </w:p>
    <w:p w14:paraId="4120B59C" w14:textId="77777777" w:rsidR="00434D4E" w:rsidRDefault="00434D4E">
      <w:pPr>
        <w:pStyle w:val="BodyText"/>
        <w:rPr>
          <w:b/>
          <w:sz w:val="20"/>
        </w:rPr>
      </w:pPr>
    </w:p>
    <w:p w14:paraId="1EE3F25F" w14:textId="77777777" w:rsidR="00434D4E" w:rsidRDefault="00434D4E">
      <w:pPr>
        <w:pStyle w:val="BodyText"/>
        <w:rPr>
          <w:b/>
          <w:sz w:val="20"/>
        </w:rPr>
      </w:pPr>
    </w:p>
    <w:p w14:paraId="29D5F20B" w14:textId="77777777" w:rsidR="00434D4E" w:rsidRDefault="00434D4E">
      <w:pPr>
        <w:pStyle w:val="BodyText"/>
        <w:rPr>
          <w:b/>
          <w:sz w:val="20"/>
        </w:rPr>
      </w:pPr>
    </w:p>
    <w:p w14:paraId="0FB34712" w14:textId="77777777" w:rsidR="00434D4E" w:rsidRDefault="00434D4E">
      <w:pPr>
        <w:pStyle w:val="BodyText"/>
        <w:rPr>
          <w:b/>
          <w:sz w:val="20"/>
        </w:rPr>
      </w:pPr>
    </w:p>
    <w:p w14:paraId="6BBA446B" w14:textId="77777777" w:rsidR="00434D4E" w:rsidRDefault="00434D4E">
      <w:pPr>
        <w:pStyle w:val="BodyText"/>
        <w:rPr>
          <w:b/>
          <w:sz w:val="20"/>
        </w:rPr>
      </w:pPr>
    </w:p>
    <w:p w14:paraId="63DFB6A1" w14:textId="77777777" w:rsidR="00434D4E" w:rsidRDefault="00434D4E">
      <w:pPr>
        <w:pStyle w:val="BodyText"/>
        <w:rPr>
          <w:b/>
          <w:sz w:val="20"/>
        </w:rPr>
      </w:pPr>
    </w:p>
    <w:p w14:paraId="186E1EC6" w14:textId="77777777" w:rsidR="00434D4E" w:rsidRDefault="00434D4E">
      <w:pPr>
        <w:pStyle w:val="BodyText"/>
        <w:rPr>
          <w:b/>
          <w:sz w:val="20"/>
        </w:rPr>
      </w:pPr>
    </w:p>
    <w:p w14:paraId="539F5511" w14:textId="77777777" w:rsidR="00434D4E" w:rsidRDefault="00434D4E">
      <w:pPr>
        <w:pStyle w:val="BodyText"/>
        <w:rPr>
          <w:b/>
          <w:sz w:val="20"/>
        </w:rPr>
      </w:pPr>
    </w:p>
    <w:p w14:paraId="228F3D6D" w14:textId="77777777" w:rsidR="00434D4E" w:rsidRDefault="00434D4E">
      <w:pPr>
        <w:pStyle w:val="BodyText"/>
        <w:rPr>
          <w:b/>
          <w:sz w:val="20"/>
        </w:rPr>
      </w:pPr>
    </w:p>
    <w:p w14:paraId="6C3446AD" w14:textId="77777777" w:rsidR="00434D4E" w:rsidRDefault="00434D4E">
      <w:pPr>
        <w:pStyle w:val="BodyText"/>
        <w:rPr>
          <w:b/>
          <w:sz w:val="20"/>
        </w:rPr>
      </w:pPr>
    </w:p>
    <w:p w14:paraId="2C885103" w14:textId="77777777" w:rsidR="00434D4E" w:rsidRDefault="00434D4E">
      <w:pPr>
        <w:pStyle w:val="BodyText"/>
        <w:rPr>
          <w:b/>
          <w:sz w:val="20"/>
        </w:rPr>
      </w:pPr>
    </w:p>
    <w:p w14:paraId="0498A4CE" w14:textId="77777777" w:rsidR="00434D4E" w:rsidRDefault="00434D4E">
      <w:pPr>
        <w:pStyle w:val="BodyText"/>
        <w:rPr>
          <w:b/>
          <w:sz w:val="20"/>
        </w:rPr>
      </w:pPr>
    </w:p>
    <w:p w14:paraId="6EF7159A" w14:textId="77777777" w:rsidR="00434D4E" w:rsidRDefault="00434D4E">
      <w:pPr>
        <w:pStyle w:val="BodyText"/>
        <w:rPr>
          <w:b/>
          <w:sz w:val="20"/>
        </w:rPr>
      </w:pPr>
    </w:p>
    <w:p w14:paraId="18049994" w14:textId="77777777" w:rsidR="00434D4E" w:rsidRDefault="00434D4E">
      <w:pPr>
        <w:pStyle w:val="BodyText"/>
        <w:rPr>
          <w:b/>
          <w:sz w:val="20"/>
        </w:rPr>
      </w:pPr>
    </w:p>
    <w:p w14:paraId="03847426" w14:textId="77777777" w:rsidR="00434D4E" w:rsidRDefault="00434D4E">
      <w:pPr>
        <w:pStyle w:val="BodyText"/>
        <w:rPr>
          <w:b/>
          <w:sz w:val="20"/>
        </w:rPr>
      </w:pPr>
    </w:p>
    <w:p w14:paraId="0B687DD2" w14:textId="77777777" w:rsidR="00434D4E" w:rsidRDefault="00434D4E">
      <w:pPr>
        <w:pStyle w:val="BodyText"/>
        <w:rPr>
          <w:b/>
          <w:sz w:val="20"/>
        </w:rPr>
      </w:pPr>
    </w:p>
    <w:p w14:paraId="42AF949D" w14:textId="77777777" w:rsidR="00434D4E" w:rsidRDefault="00434D4E">
      <w:pPr>
        <w:pStyle w:val="BodyText"/>
        <w:rPr>
          <w:b/>
          <w:sz w:val="20"/>
        </w:rPr>
      </w:pPr>
    </w:p>
    <w:p w14:paraId="64E53522" w14:textId="77777777" w:rsidR="00434D4E" w:rsidRDefault="00434D4E">
      <w:pPr>
        <w:pStyle w:val="BodyText"/>
        <w:rPr>
          <w:b/>
          <w:sz w:val="20"/>
        </w:rPr>
      </w:pPr>
    </w:p>
    <w:p w14:paraId="48343AFC" w14:textId="77777777" w:rsidR="00434D4E" w:rsidRDefault="00434D4E">
      <w:pPr>
        <w:pStyle w:val="BodyText"/>
        <w:rPr>
          <w:b/>
          <w:sz w:val="20"/>
        </w:rPr>
      </w:pPr>
    </w:p>
    <w:p w14:paraId="16C7A307" w14:textId="77777777" w:rsidR="00434D4E" w:rsidRDefault="00434D4E">
      <w:pPr>
        <w:pStyle w:val="BodyText"/>
        <w:rPr>
          <w:b/>
          <w:sz w:val="20"/>
        </w:rPr>
      </w:pPr>
    </w:p>
    <w:p w14:paraId="03C5EFFB" w14:textId="77777777" w:rsidR="00434D4E" w:rsidRDefault="00434D4E">
      <w:pPr>
        <w:pStyle w:val="BodyText"/>
        <w:rPr>
          <w:b/>
          <w:sz w:val="20"/>
        </w:rPr>
      </w:pPr>
    </w:p>
    <w:p w14:paraId="5B9418A5" w14:textId="77777777" w:rsidR="00434D4E" w:rsidRDefault="00434D4E">
      <w:pPr>
        <w:pStyle w:val="BodyText"/>
        <w:rPr>
          <w:b/>
          <w:sz w:val="20"/>
        </w:rPr>
      </w:pPr>
    </w:p>
    <w:p w14:paraId="5B824F13" w14:textId="77777777" w:rsidR="00434D4E" w:rsidRDefault="00434D4E">
      <w:pPr>
        <w:pStyle w:val="BodyText"/>
        <w:rPr>
          <w:b/>
          <w:sz w:val="20"/>
        </w:rPr>
      </w:pPr>
    </w:p>
    <w:p w14:paraId="312083A4" w14:textId="77777777" w:rsidR="00434D4E" w:rsidRDefault="00434D4E">
      <w:pPr>
        <w:pStyle w:val="BodyText"/>
        <w:rPr>
          <w:b/>
          <w:sz w:val="20"/>
        </w:rPr>
      </w:pPr>
    </w:p>
    <w:p w14:paraId="4766E818" w14:textId="77777777" w:rsidR="00434D4E" w:rsidRDefault="00434D4E">
      <w:pPr>
        <w:pStyle w:val="BodyText"/>
        <w:rPr>
          <w:b/>
          <w:sz w:val="20"/>
        </w:rPr>
      </w:pPr>
    </w:p>
    <w:p w14:paraId="51E2BF6D" w14:textId="77777777" w:rsidR="00434D4E" w:rsidRDefault="00434D4E">
      <w:pPr>
        <w:pStyle w:val="BodyText"/>
        <w:rPr>
          <w:b/>
          <w:sz w:val="20"/>
        </w:rPr>
      </w:pPr>
    </w:p>
    <w:p w14:paraId="02D6A938" w14:textId="77777777" w:rsidR="00434D4E" w:rsidRDefault="00434D4E">
      <w:pPr>
        <w:pStyle w:val="BodyText"/>
        <w:rPr>
          <w:b/>
          <w:sz w:val="20"/>
        </w:rPr>
      </w:pPr>
    </w:p>
    <w:p w14:paraId="00267D0C" w14:textId="77777777" w:rsidR="00434D4E" w:rsidRDefault="00434D4E">
      <w:pPr>
        <w:pStyle w:val="BodyText"/>
        <w:rPr>
          <w:b/>
          <w:sz w:val="20"/>
        </w:rPr>
      </w:pPr>
    </w:p>
    <w:p w14:paraId="5F97F593" w14:textId="77777777" w:rsidR="00434D4E" w:rsidRDefault="00434D4E">
      <w:pPr>
        <w:pStyle w:val="BodyText"/>
        <w:rPr>
          <w:b/>
          <w:sz w:val="20"/>
        </w:rPr>
      </w:pPr>
    </w:p>
    <w:p w14:paraId="63B4EC6D" w14:textId="77777777" w:rsidR="00434D4E" w:rsidRDefault="00434D4E">
      <w:pPr>
        <w:pStyle w:val="BodyText"/>
        <w:rPr>
          <w:b/>
          <w:sz w:val="20"/>
        </w:rPr>
      </w:pPr>
    </w:p>
    <w:p w14:paraId="2EDEEDFC" w14:textId="77777777" w:rsidR="00434D4E" w:rsidRDefault="00434D4E">
      <w:pPr>
        <w:pStyle w:val="BodyText"/>
        <w:rPr>
          <w:b/>
          <w:sz w:val="20"/>
        </w:rPr>
      </w:pPr>
    </w:p>
    <w:p w14:paraId="395CB4F7" w14:textId="77777777" w:rsidR="00434D4E" w:rsidRDefault="00434D4E">
      <w:pPr>
        <w:pStyle w:val="BodyText"/>
        <w:rPr>
          <w:b/>
          <w:sz w:val="20"/>
        </w:rPr>
      </w:pPr>
    </w:p>
    <w:p w14:paraId="34972818" w14:textId="77777777" w:rsidR="00434D4E" w:rsidRDefault="00434D4E">
      <w:pPr>
        <w:pStyle w:val="BodyText"/>
        <w:rPr>
          <w:b/>
          <w:sz w:val="20"/>
        </w:rPr>
      </w:pPr>
    </w:p>
    <w:p w14:paraId="25E9FBAF" w14:textId="77777777" w:rsidR="00434D4E" w:rsidRDefault="00434D4E">
      <w:pPr>
        <w:pStyle w:val="BodyText"/>
        <w:rPr>
          <w:b/>
          <w:sz w:val="20"/>
        </w:rPr>
      </w:pPr>
    </w:p>
    <w:p w14:paraId="1C692FAF" w14:textId="77777777" w:rsidR="00434D4E" w:rsidRDefault="00434D4E">
      <w:pPr>
        <w:pStyle w:val="BodyText"/>
        <w:rPr>
          <w:b/>
          <w:sz w:val="20"/>
        </w:rPr>
      </w:pPr>
    </w:p>
    <w:p w14:paraId="0A570E84" w14:textId="77777777" w:rsidR="00434D4E" w:rsidRDefault="00434D4E">
      <w:pPr>
        <w:pStyle w:val="BodyText"/>
        <w:spacing w:before="5"/>
        <w:rPr>
          <w:b/>
          <w:sz w:val="19"/>
        </w:rPr>
      </w:pPr>
    </w:p>
    <w:p w14:paraId="48D48B6F" w14:textId="77777777" w:rsidR="00434D4E" w:rsidRDefault="002E7824">
      <w:pPr>
        <w:pStyle w:val="Heading2"/>
      </w:pPr>
      <w:r>
        <w:t>29</w:t>
      </w:r>
    </w:p>
    <w:p w14:paraId="1CF604FB" w14:textId="77777777" w:rsidR="00434D4E" w:rsidRDefault="00434D4E">
      <w:pPr>
        <w:sectPr w:rsidR="00434D4E">
          <w:pgSz w:w="11910" w:h="16840"/>
          <w:pgMar w:top="860" w:right="620" w:bottom="0" w:left="980" w:header="720" w:footer="720" w:gutter="0"/>
          <w:cols w:space="720"/>
        </w:sectPr>
      </w:pPr>
    </w:p>
    <w:p w14:paraId="2529DAFD"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C5B0395" w14:textId="77777777">
        <w:trPr>
          <w:trHeight w:val="592"/>
        </w:trPr>
        <w:tc>
          <w:tcPr>
            <w:tcW w:w="4613" w:type="dxa"/>
            <w:shd w:val="clear" w:color="auto" w:fill="EDEDED"/>
          </w:tcPr>
          <w:p w14:paraId="51C2F287" w14:textId="77777777" w:rsidR="00434D4E" w:rsidRDefault="00434D4E">
            <w:pPr>
              <w:pStyle w:val="TableParagraph"/>
              <w:rPr>
                <w:rFonts w:ascii="Times New Roman"/>
                <w:sz w:val="20"/>
              </w:rPr>
            </w:pPr>
          </w:p>
        </w:tc>
        <w:tc>
          <w:tcPr>
            <w:tcW w:w="4613" w:type="dxa"/>
            <w:shd w:val="clear" w:color="auto" w:fill="EDEDED"/>
          </w:tcPr>
          <w:p w14:paraId="3EDEFDFC" w14:textId="13AC3C99" w:rsidR="00434D4E" w:rsidRDefault="00480F56">
            <w:pPr>
              <w:pStyle w:val="TableParagraph"/>
              <w:spacing w:before="171"/>
              <w:ind w:left="519"/>
              <w:rPr>
                <w:sz w:val="19"/>
                <w:szCs w:val="19"/>
              </w:rPr>
            </w:pPr>
            <w:r w:rsidRPr="004429B8">
              <w:rPr>
                <w:b/>
                <w:bCs/>
                <w:color w:val="333333"/>
                <w:w w:val="105"/>
                <w:sz w:val="20"/>
                <w:szCs w:val="20"/>
              </w:rPr>
              <w:t>Alternative text amendment proposal</w:t>
            </w:r>
          </w:p>
        </w:tc>
        <w:tc>
          <w:tcPr>
            <w:tcW w:w="4613" w:type="dxa"/>
            <w:shd w:val="clear" w:color="auto" w:fill="EDEDED"/>
          </w:tcPr>
          <w:p w14:paraId="3E688FA2" w14:textId="5B090F13" w:rsidR="00434D4E" w:rsidRDefault="00480F5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7126B8DD" w14:textId="77777777">
        <w:trPr>
          <w:trHeight w:val="345"/>
        </w:trPr>
        <w:tc>
          <w:tcPr>
            <w:tcW w:w="4613" w:type="dxa"/>
            <w:shd w:val="clear" w:color="auto" w:fill="EDEDED"/>
          </w:tcPr>
          <w:p w14:paraId="5AA53AC7" w14:textId="77777777" w:rsidR="00434D4E" w:rsidRDefault="002E7824">
            <w:pPr>
              <w:pStyle w:val="TableParagraph"/>
              <w:spacing w:before="47"/>
              <w:ind w:left="157"/>
              <w:rPr>
                <w:sz w:val="19"/>
                <w:szCs w:val="19"/>
              </w:rPr>
            </w:pPr>
            <w:r w:rsidRPr="18A947CB">
              <w:rPr>
                <w:color w:val="333333"/>
                <w:w w:val="105"/>
                <w:sz w:val="19"/>
                <w:szCs w:val="19"/>
              </w:rPr>
              <w:t>Article 17(1)</w:t>
            </w:r>
          </w:p>
        </w:tc>
        <w:tc>
          <w:tcPr>
            <w:tcW w:w="4613" w:type="dxa"/>
          </w:tcPr>
          <w:p w14:paraId="0FCCC15B" w14:textId="77777777" w:rsidR="00434D4E" w:rsidRDefault="00434D4E">
            <w:pPr>
              <w:pStyle w:val="TableParagraph"/>
              <w:rPr>
                <w:rFonts w:ascii="Times New Roman"/>
                <w:sz w:val="20"/>
              </w:rPr>
            </w:pPr>
          </w:p>
        </w:tc>
        <w:tc>
          <w:tcPr>
            <w:tcW w:w="4613" w:type="dxa"/>
          </w:tcPr>
          <w:p w14:paraId="3D228A76" w14:textId="77777777" w:rsidR="00434D4E" w:rsidRDefault="00434D4E">
            <w:pPr>
              <w:pStyle w:val="TableParagraph"/>
              <w:rPr>
                <w:rFonts w:ascii="Times New Roman"/>
                <w:sz w:val="20"/>
              </w:rPr>
            </w:pPr>
          </w:p>
        </w:tc>
      </w:tr>
      <w:tr w:rsidR="00434D4E" w14:paraId="0BBCC9F9" w14:textId="77777777">
        <w:trPr>
          <w:trHeight w:val="345"/>
        </w:trPr>
        <w:tc>
          <w:tcPr>
            <w:tcW w:w="4613" w:type="dxa"/>
            <w:shd w:val="clear" w:color="auto" w:fill="EDEDED"/>
          </w:tcPr>
          <w:p w14:paraId="758EFAFB" w14:textId="77777777" w:rsidR="00434D4E" w:rsidRDefault="002E7824">
            <w:pPr>
              <w:pStyle w:val="TableParagraph"/>
              <w:spacing w:before="47"/>
              <w:ind w:left="157"/>
              <w:rPr>
                <w:sz w:val="19"/>
                <w:szCs w:val="19"/>
              </w:rPr>
            </w:pPr>
            <w:r w:rsidRPr="18A947CB">
              <w:rPr>
                <w:color w:val="333333"/>
                <w:w w:val="105"/>
                <w:sz w:val="19"/>
                <w:szCs w:val="19"/>
              </w:rPr>
              <w:t>Article 17(2)</w:t>
            </w:r>
          </w:p>
        </w:tc>
        <w:tc>
          <w:tcPr>
            <w:tcW w:w="4613" w:type="dxa"/>
          </w:tcPr>
          <w:p w14:paraId="093F6367" w14:textId="77777777" w:rsidR="00434D4E" w:rsidRDefault="00434D4E">
            <w:pPr>
              <w:pStyle w:val="TableParagraph"/>
              <w:rPr>
                <w:rFonts w:ascii="Times New Roman"/>
                <w:sz w:val="20"/>
              </w:rPr>
            </w:pPr>
          </w:p>
        </w:tc>
        <w:tc>
          <w:tcPr>
            <w:tcW w:w="4613" w:type="dxa"/>
          </w:tcPr>
          <w:p w14:paraId="5FD50F67" w14:textId="77777777" w:rsidR="00434D4E" w:rsidRDefault="00434D4E">
            <w:pPr>
              <w:pStyle w:val="TableParagraph"/>
              <w:rPr>
                <w:rFonts w:ascii="Times New Roman"/>
                <w:sz w:val="20"/>
              </w:rPr>
            </w:pPr>
          </w:p>
        </w:tc>
      </w:tr>
      <w:tr w:rsidR="00434D4E" w14:paraId="3B62832F" w14:textId="77777777">
        <w:trPr>
          <w:trHeight w:val="345"/>
        </w:trPr>
        <w:tc>
          <w:tcPr>
            <w:tcW w:w="4613" w:type="dxa"/>
            <w:shd w:val="clear" w:color="auto" w:fill="EDEDED"/>
          </w:tcPr>
          <w:p w14:paraId="649D09FB" w14:textId="77777777" w:rsidR="00434D4E" w:rsidRDefault="002E7824">
            <w:pPr>
              <w:pStyle w:val="TableParagraph"/>
              <w:spacing w:before="47"/>
              <w:ind w:left="157"/>
              <w:rPr>
                <w:sz w:val="19"/>
                <w:szCs w:val="19"/>
              </w:rPr>
            </w:pPr>
            <w:r w:rsidRPr="18A947CB">
              <w:rPr>
                <w:color w:val="333333"/>
                <w:w w:val="105"/>
                <w:sz w:val="19"/>
                <w:szCs w:val="19"/>
              </w:rPr>
              <w:t>Article 17(3)</w:t>
            </w:r>
          </w:p>
        </w:tc>
        <w:tc>
          <w:tcPr>
            <w:tcW w:w="4613" w:type="dxa"/>
          </w:tcPr>
          <w:p w14:paraId="7794C8AF" w14:textId="77777777" w:rsidR="00434D4E" w:rsidRDefault="00434D4E">
            <w:pPr>
              <w:pStyle w:val="TableParagraph"/>
              <w:rPr>
                <w:rFonts w:ascii="Times New Roman"/>
                <w:sz w:val="20"/>
              </w:rPr>
            </w:pPr>
          </w:p>
        </w:tc>
        <w:tc>
          <w:tcPr>
            <w:tcW w:w="4613" w:type="dxa"/>
          </w:tcPr>
          <w:p w14:paraId="21E3CDFF" w14:textId="77777777" w:rsidR="00434D4E" w:rsidRDefault="00434D4E">
            <w:pPr>
              <w:pStyle w:val="TableParagraph"/>
              <w:rPr>
                <w:rFonts w:ascii="Times New Roman"/>
                <w:sz w:val="20"/>
              </w:rPr>
            </w:pPr>
          </w:p>
        </w:tc>
      </w:tr>
    </w:tbl>
    <w:p w14:paraId="4D4F69DB" w14:textId="77777777" w:rsidR="00434D4E" w:rsidRDefault="00434D4E">
      <w:pPr>
        <w:pStyle w:val="BodyText"/>
        <w:rPr>
          <w:sz w:val="26"/>
        </w:rPr>
      </w:pPr>
    </w:p>
    <w:p w14:paraId="7A9CD0D8" w14:textId="77777777" w:rsidR="00434D4E" w:rsidRDefault="00434D4E">
      <w:pPr>
        <w:pStyle w:val="BodyText"/>
        <w:rPr>
          <w:sz w:val="26"/>
        </w:rPr>
      </w:pPr>
    </w:p>
    <w:p w14:paraId="6D04E9F3" w14:textId="77777777" w:rsidR="00434D4E" w:rsidRDefault="00434D4E">
      <w:pPr>
        <w:pStyle w:val="BodyText"/>
        <w:rPr>
          <w:sz w:val="26"/>
        </w:rPr>
      </w:pPr>
    </w:p>
    <w:p w14:paraId="708FF64D" w14:textId="77777777" w:rsidR="00434D4E" w:rsidRDefault="00434D4E">
      <w:pPr>
        <w:pStyle w:val="BodyText"/>
        <w:rPr>
          <w:sz w:val="26"/>
        </w:rPr>
      </w:pPr>
    </w:p>
    <w:p w14:paraId="5DE8DEE2" w14:textId="77777777" w:rsidR="00434D4E" w:rsidRDefault="00434D4E">
      <w:pPr>
        <w:pStyle w:val="BodyText"/>
        <w:rPr>
          <w:sz w:val="26"/>
        </w:rPr>
      </w:pPr>
    </w:p>
    <w:p w14:paraId="49BB6821" w14:textId="77777777" w:rsidR="00434D4E" w:rsidRDefault="00434D4E">
      <w:pPr>
        <w:pStyle w:val="BodyText"/>
        <w:rPr>
          <w:sz w:val="26"/>
        </w:rPr>
      </w:pPr>
    </w:p>
    <w:p w14:paraId="3596A6A3" w14:textId="77777777" w:rsidR="00434D4E" w:rsidRDefault="00434D4E">
      <w:pPr>
        <w:pStyle w:val="BodyText"/>
        <w:rPr>
          <w:sz w:val="26"/>
        </w:rPr>
      </w:pPr>
    </w:p>
    <w:p w14:paraId="6F837D39" w14:textId="77777777" w:rsidR="00434D4E" w:rsidRDefault="00434D4E">
      <w:pPr>
        <w:pStyle w:val="BodyText"/>
        <w:rPr>
          <w:sz w:val="26"/>
        </w:rPr>
      </w:pPr>
    </w:p>
    <w:p w14:paraId="2267F4E3" w14:textId="77777777" w:rsidR="00434D4E" w:rsidRDefault="00434D4E">
      <w:pPr>
        <w:pStyle w:val="BodyText"/>
        <w:rPr>
          <w:sz w:val="26"/>
        </w:rPr>
      </w:pPr>
    </w:p>
    <w:p w14:paraId="092A61A4" w14:textId="77777777" w:rsidR="00434D4E" w:rsidRDefault="00434D4E">
      <w:pPr>
        <w:pStyle w:val="BodyText"/>
        <w:rPr>
          <w:sz w:val="26"/>
        </w:rPr>
      </w:pPr>
    </w:p>
    <w:p w14:paraId="39F07465" w14:textId="77777777" w:rsidR="00434D4E" w:rsidRDefault="00434D4E">
      <w:pPr>
        <w:pStyle w:val="BodyText"/>
        <w:rPr>
          <w:sz w:val="26"/>
        </w:rPr>
      </w:pPr>
    </w:p>
    <w:p w14:paraId="58AE19C9" w14:textId="77777777" w:rsidR="00434D4E" w:rsidRDefault="00434D4E">
      <w:pPr>
        <w:pStyle w:val="BodyText"/>
        <w:rPr>
          <w:sz w:val="26"/>
        </w:rPr>
      </w:pPr>
    </w:p>
    <w:p w14:paraId="2A201EB8" w14:textId="77777777" w:rsidR="00434D4E" w:rsidRDefault="00434D4E">
      <w:pPr>
        <w:pStyle w:val="BodyText"/>
        <w:rPr>
          <w:sz w:val="26"/>
        </w:rPr>
      </w:pPr>
    </w:p>
    <w:p w14:paraId="2D47457F" w14:textId="77777777" w:rsidR="00434D4E" w:rsidRDefault="00434D4E">
      <w:pPr>
        <w:pStyle w:val="BodyText"/>
        <w:rPr>
          <w:sz w:val="26"/>
        </w:rPr>
      </w:pPr>
    </w:p>
    <w:p w14:paraId="2241EC02" w14:textId="77777777" w:rsidR="00434D4E" w:rsidRDefault="00434D4E">
      <w:pPr>
        <w:pStyle w:val="BodyText"/>
        <w:rPr>
          <w:sz w:val="26"/>
        </w:rPr>
      </w:pPr>
    </w:p>
    <w:p w14:paraId="5607DE85" w14:textId="77777777" w:rsidR="00434D4E" w:rsidRDefault="00434D4E">
      <w:pPr>
        <w:pStyle w:val="BodyText"/>
        <w:rPr>
          <w:sz w:val="26"/>
        </w:rPr>
      </w:pPr>
    </w:p>
    <w:p w14:paraId="06F06D56" w14:textId="77777777" w:rsidR="00434D4E" w:rsidRDefault="00434D4E">
      <w:pPr>
        <w:pStyle w:val="BodyText"/>
        <w:rPr>
          <w:sz w:val="26"/>
        </w:rPr>
      </w:pPr>
    </w:p>
    <w:p w14:paraId="509F27A0" w14:textId="77777777" w:rsidR="00434D4E" w:rsidRDefault="00434D4E">
      <w:pPr>
        <w:pStyle w:val="BodyText"/>
        <w:rPr>
          <w:sz w:val="26"/>
        </w:rPr>
      </w:pPr>
    </w:p>
    <w:p w14:paraId="04C0057D" w14:textId="77777777" w:rsidR="00434D4E" w:rsidRDefault="00434D4E">
      <w:pPr>
        <w:pStyle w:val="BodyText"/>
        <w:rPr>
          <w:sz w:val="26"/>
        </w:rPr>
      </w:pPr>
    </w:p>
    <w:p w14:paraId="559F3026" w14:textId="77777777" w:rsidR="00434D4E" w:rsidRDefault="00434D4E">
      <w:pPr>
        <w:pStyle w:val="BodyText"/>
        <w:rPr>
          <w:sz w:val="26"/>
        </w:rPr>
      </w:pPr>
    </w:p>
    <w:p w14:paraId="5707144B" w14:textId="77777777" w:rsidR="00434D4E" w:rsidRDefault="00434D4E">
      <w:pPr>
        <w:pStyle w:val="BodyText"/>
        <w:rPr>
          <w:sz w:val="26"/>
        </w:rPr>
      </w:pPr>
    </w:p>
    <w:p w14:paraId="45A27011" w14:textId="77777777" w:rsidR="00434D4E" w:rsidRDefault="00434D4E">
      <w:pPr>
        <w:pStyle w:val="BodyText"/>
        <w:rPr>
          <w:sz w:val="26"/>
        </w:rPr>
      </w:pPr>
    </w:p>
    <w:p w14:paraId="03B20875" w14:textId="77777777" w:rsidR="00434D4E" w:rsidRDefault="00434D4E">
      <w:pPr>
        <w:pStyle w:val="BodyText"/>
        <w:rPr>
          <w:sz w:val="26"/>
        </w:rPr>
      </w:pPr>
    </w:p>
    <w:p w14:paraId="5FFB2088" w14:textId="77777777" w:rsidR="00434D4E" w:rsidRDefault="00434D4E">
      <w:pPr>
        <w:pStyle w:val="BodyText"/>
        <w:rPr>
          <w:sz w:val="26"/>
        </w:rPr>
      </w:pPr>
    </w:p>
    <w:p w14:paraId="401BEBCE" w14:textId="77777777" w:rsidR="00434D4E" w:rsidRDefault="00434D4E">
      <w:pPr>
        <w:pStyle w:val="BodyText"/>
        <w:rPr>
          <w:sz w:val="26"/>
        </w:rPr>
      </w:pPr>
    </w:p>
    <w:p w14:paraId="0A3214FB" w14:textId="77777777" w:rsidR="00434D4E" w:rsidRDefault="00434D4E">
      <w:pPr>
        <w:pStyle w:val="BodyText"/>
        <w:spacing w:before="2"/>
        <w:rPr>
          <w:sz w:val="24"/>
        </w:rPr>
      </w:pPr>
    </w:p>
    <w:p w14:paraId="3E5B9E2D" w14:textId="77777777" w:rsidR="00434D4E" w:rsidRDefault="002E7824">
      <w:pPr>
        <w:pStyle w:val="Heading2"/>
        <w:spacing w:before="0"/>
        <w:ind w:right="119"/>
      </w:pPr>
      <w:r>
        <w:t>30</w:t>
      </w:r>
    </w:p>
    <w:p w14:paraId="5BCFF8A4" w14:textId="77777777" w:rsidR="00434D4E" w:rsidRDefault="00434D4E">
      <w:pPr>
        <w:sectPr w:rsidR="00434D4E">
          <w:pgSz w:w="16840" w:h="11910" w:orient="landscape"/>
          <w:pgMar w:top="860" w:right="600" w:bottom="0" w:left="980" w:header="720" w:footer="720" w:gutter="0"/>
          <w:cols w:space="720"/>
        </w:sectPr>
      </w:pPr>
    </w:p>
    <w:p w14:paraId="548292AE"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37E9E295" w14:textId="77777777">
        <w:trPr>
          <w:trHeight w:val="296"/>
        </w:trPr>
        <w:tc>
          <w:tcPr>
            <w:tcW w:w="4615" w:type="dxa"/>
            <w:shd w:val="clear" w:color="auto" w:fill="EDEDED"/>
          </w:tcPr>
          <w:p w14:paraId="3041F4A7" w14:textId="77777777" w:rsidR="00434D4E" w:rsidRDefault="00434D4E">
            <w:pPr>
              <w:pStyle w:val="TableParagraph"/>
              <w:rPr>
                <w:rFonts w:ascii="Times New Roman"/>
                <w:sz w:val="20"/>
              </w:rPr>
            </w:pPr>
          </w:p>
        </w:tc>
        <w:tc>
          <w:tcPr>
            <w:tcW w:w="4615" w:type="dxa"/>
            <w:shd w:val="clear" w:color="auto" w:fill="EDEDED"/>
          </w:tcPr>
          <w:p w14:paraId="6D538388"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152F44ED" w14:textId="77777777">
        <w:trPr>
          <w:trHeight w:val="345"/>
        </w:trPr>
        <w:tc>
          <w:tcPr>
            <w:tcW w:w="4615" w:type="dxa"/>
            <w:shd w:val="clear" w:color="auto" w:fill="EDEDED"/>
          </w:tcPr>
          <w:p w14:paraId="22A63071"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5C9D2F5F" w14:textId="77777777" w:rsidR="00434D4E" w:rsidRDefault="00434D4E">
            <w:pPr>
              <w:pStyle w:val="TableParagraph"/>
              <w:rPr>
                <w:rFonts w:ascii="Times New Roman"/>
                <w:sz w:val="20"/>
              </w:rPr>
            </w:pPr>
          </w:p>
        </w:tc>
      </w:tr>
    </w:tbl>
    <w:p w14:paraId="517403C6" w14:textId="77777777" w:rsidR="00434D4E" w:rsidRDefault="00434D4E">
      <w:pPr>
        <w:pStyle w:val="BodyText"/>
        <w:rPr>
          <w:sz w:val="26"/>
        </w:rPr>
      </w:pPr>
    </w:p>
    <w:p w14:paraId="6AC1AE4D" w14:textId="77777777" w:rsidR="00434D4E" w:rsidRDefault="00434D4E">
      <w:pPr>
        <w:pStyle w:val="BodyText"/>
        <w:spacing w:before="5"/>
        <w:rPr>
          <w:sz w:val="34"/>
        </w:rPr>
      </w:pPr>
    </w:p>
    <w:p w14:paraId="2348A4FA" w14:textId="77777777" w:rsidR="00434D4E" w:rsidRDefault="002E7824">
      <w:pPr>
        <w:pStyle w:val="BodyText"/>
        <w:ind w:left="115"/>
      </w:pPr>
      <w:r>
        <w:rPr>
          <w:color w:val="333333"/>
        </w:rPr>
        <w:t>Please upload figures or tables if necessary</w:t>
      </w:r>
    </w:p>
    <w:p w14:paraId="34EDDEF7" w14:textId="77777777" w:rsidR="00434D4E" w:rsidRDefault="002E7824">
      <w:pPr>
        <w:spacing w:before="95"/>
        <w:ind w:left="265"/>
        <w:rPr>
          <w:sz w:val="16"/>
          <w:szCs w:val="16"/>
        </w:rPr>
      </w:pPr>
      <w:r w:rsidRPr="18A947CB">
        <w:rPr>
          <w:color w:val="A5A5A5"/>
          <w:w w:val="105"/>
          <w:sz w:val="16"/>
          <w:szCs w:val="16"/>
        </w:rPr>
        <w:t>The maximum file size is 1 MB</w:t>
      </w:r>
    </w:p>
    <w:p w14:paraId="248F82E6" w14:textId="77777777" w:rsidR="00434D4E" w:rsidRDefault="00434D4E">
      <w:pPr>
        <w:pStyle w:val="BodyText"/>
        <w:rPr>
          <w:sz w:val="20"/>
        </w:rPr>
      </w:pPr>
    </w:p>
    <w:p w14:paraId="309D6AE0" w14:textId="5FA91A14" w:rsidR="00434D4E" w:rsidRDefault="002E7824">
      <w:pPr>
        <w:pStyle w:val="BodyText"/>
        <w:rPr>
          <w:sz w:val="23"/>
        </w:rPr>
      </w:pPr>
      <w:r>
        <w:rPr>
          <w:noProof/>
        </w:rPr>
        <mc:AlternateContent>
          <mc:Choice Requires="wps">
            <w:drawing>
              <wp:anchor distT="0" distB="0" distL="0" distR="0" simplePos="0" relativeHeight="251658267" behindDoc="1" locked="0" layoutInCell="1" allowOverlap="1" wp14:anchorId="6E903F0B" wp14:editId="2E647A00">
                <wp:simplePos x="0" y="0"/>
                <wp:positionH relativeFrom="page">
                  <wp:posOffset>695325</wp:posOffset>
                </wp:positionH>
                <wp:positionV relativeFrom="paragraph">
                  <wp:posOffset>200025</wp:posOffset>
                </wp:positionV>
                <wp:extent cx="6169660" cy="9525"/>
                <wp:effectExtent l="0" t="0" r="0" b="0"/>
                <wp:wrapTopAndBottom/>
                <wp:docPr id="18" name="Rectangle 1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2AF230C" id="Rectangle 18" o:spid="_x0000_s1026" style="position:absolute;margin-left:54.75pt;margin-top:15.75pt;width:485.8pt;height:.75pt;z-index:-25165821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2219EB7E" w14:textId="77777777" w:rsidR="00434D4E" w:rsidRDefault="00434D4E">
      <w:pPr>
        <w:pStyle w:val="BodyText"/>
        <w:rPr>
          <w:sz w:val="20"/>
        </w:rPr>
      </w:pPr>
    </w:p>
    <w:p w14:paraId="576C0BA0" w14:textId="77777777" w:rsidR="00434D4E" w:rsidRDefault="002E7824">
      <w:pPr>
        <w:pStyle w:val="BodyText"/>
        <w:spacing w:before="157"/>
        <w:ind w:left="115"/>
        <w:rPr>
          <w:b/>
        </w:rPr>
      </w:pPr>
      <w:r>
        <w:rPr>
          <w:b/>
          <w:color w:val="333333"/>
        </w:rPr>
        <w:t>Requirements for type C synchronous power-generating modules</w:t>
      </w:r>
    </w:p>
    <w:p w14:paraId="6706E492" w14:textId="77777777" w:rsidR="00434D4E" w:rsidRDefault="00434D4E">
      <w:pPr>
        <w:pStyle w:val="BodyText"/>
        <w:rPr>
          <w:b/>
          <w:sz w:val="20"/>
        </w:rPr>
      </w:pPr>
    </w:p>
    <w:p w14:paraId="0E7BA104" w14:textId="77777777" w:rsidR="00434D4E" w:rsidRDefault="00434D4E">
      <w:pPr>
        <w:pStyle w:val="BodyText"/>
        <w:rPr>
          <w:b/>
          <w:sz w:val="20"/>
        </w:rPr>
      </w:pPr>
    </w:p>
    <w:p w14:paraId="37DCC01D" w14:textId="77777777" w:rsidR="00434D4E" w:rsidRDefault="00434D4E">
      <w:pPr>
        <w:pStyle w:val="BodyText"/>
        <w:rPr>
          <w:b/>
          <w:sz w:val="20"/>
        </w:rPr>
      </w:pPr>
    </w:p>
    <w:p w14:paraId="2AC2F213" w14:textId="77777777" w:rsidR="00434D4E" w:rsidRDefault="00434D4E">
      <w:pPr>
        <w:pStyle w:val="BodyText"/>
        <w:rPr>
          <w:b/>
          <w:sz w:val="20"/>
        </w:rPr>
      </w:pPr>
    </w:p>
    <w:p w14:paraId="13CD9F11" w14:textId="77777777" w:rsidR="00434D4E" w:rsidRDefault="00434D4E">
      <w:pPr>
        <w:pStyle w:val="BodyText"/>
        <w:rPr>
          <w:b/>
          <w:sz w:val="20"/>
        </w:rPr>
      </w:pPr>
    </w:p>
    <w:p w14:paraId="525C12AF" w14:textId="77777777" w:rsidR="00434D4E" w:rsidRDefault="00434D4E">
      <w:pPr>
        <w:pStyle w:val="BodyText"/>
        <w:rPr>
          <w:b/>
          <w:sz w:val="20"/>
        </w:rPr>
      </w:pPr>
    </w:p>
    <w:p w14:paraId="3145B6AA" w14:textId="77777777" w:rsidR="00434D4E" w:rsidRDefault="00434D4E">
      <w:pPr>
        <w:pStyle w:val="BodyText"/>
        <w:rPr>
          <w:b/>
          <w:sz w:val="20"/>
        </w:rPr>
      </w:pPr>
    </w:p>
    <w:p w14:paraId="5A7D7198" w14:textId="77777777" w:rsidR="00434D4E" w:rsidRDefault="00434D4E">
      <w:pPr>
        <w:pStyle w:val="BodyText"/>
        <w:rPr>
          <w:b/>
          <w:sz w:val="20"/>
        </w:rPr>
      </w:pPr>
    </w:p>
    <w:p w14:paraId="197BCC42" w14:textId="77777777" w:rsidR="00434D4E" w:rsidRDefault="00434D4E">
      <w:pPr>
        <w:pStyle w:val="BodyText"/>
        <w:rPr>
          <w:b/>
          <w:sz w:val="20"/>
        </w:rPr>
      </w:pPr>
    </w:p>
    <w:p w14:paraId="3D57B301" w14:textId="77777777" w:rsidR="00434D4E" w:rsidRDefault="00434D4E">
      <w:pPr>
        <w:pStyle w:val="BodyText"/>
        <w:rPr>
          <w:b/>
          <w:sz w:val="20"/>
        </w:rPr>
      </w:pPr>
    </w:p>
    <w:p w14:paraId="687AFB96" w14:textId="77777777" w:rsidR="00434D4E" w:rsidRDefault="00434D4E">
      <w:pPr>
        <w:pStyle w:val="BodyText"/>
        <w:rPr>
          <w:b/>
          <w:sz w:val="20"/>
        </w:rPr>
      </w:pPr>
    </w:p>
    <w:p w14:paraId="51129B9B" w14:textId="77777777" w:rsidR="00434D4E" w:rsidRDefault="00434D4E">
      <w:pPr>
        <w:pStyle w:val="BodyText"/>
        <w:rPr>
          <w:b/>
          <w:sz w:val="20"/>
        </w:rPr>
      </w:pPr>
    </w:p>
    <w:p w14:paraId="51E87BA6" w14:textId="77777777" w:rsidR="00434D4E" w:rsidRDefault="00434D4E">
      <w:pPr>
        <w:pStyle w:val="BodyText"/>
        <w:rPr>
          <w:b/>
          <w:sz w:val="20"/>
        </w:rPr>
      </w:pPr>
    </w:p>
    <w:p w14:paraId="5EDC702F" w14:textId="77777777" w:rsidR="00434D4E" w:rsidRDefault="00434D4E">
      <w:pPr>
        <w:pStyle w:val="BodyText"/>
        <w:rPr>
          <w:b/>
          <w:sz w:val="20"/>
        </w:rPr>
      </w:pPr>
    </w:p>
    <w:p w14:paraId="49C8B5F5" w14:textId="77777777" w:rsidR="00434D4E" w:rsidRDefault="00434D4E">
      <w:pPr>
        <w:pStyle w:val="BodyText"/>
        <w:rPr>
          <w:b/>
          <w:sz w:val="20"/>
        </w:rPr>
      </w:pPr>
    </w:p>
    <w:p w14:paraId="33F94DA6" w14:textId="77777777" w:rsidR="00434D4E" w:rsidRDefault="00434D4E">
      <w:pPr>
        <w:pStyle w:val="BodyText"/>
        <w:rPr>
          <w:b/>
          <w:sz w:val="20"/>
        </w:rPr>
      </w:pPr>
    </w:p>
    <w:p w14:paraId="7E24A461" w14:textId="77777777" w:rsidR="00434D4E" w:rsidRDefault="00434D4E">
      <w:pPr>
        <w:pStyle w:val="BodyText"/>
        <w:rPr>
          <w:b/>
          <w:sz w:val="20"/>
        </w:rPr>
      </w:pPr>
    </w:p>
    <w:p w14:paraId="5EC31D97" w14:textId="77777777" w:rsidR="00434D4E" w:rsidRDefault="00434D4E">
      <w:pPr>
        <w:pStyle w:val="BodyText"/>
        <w:rPr>
          <w:b/>
          <w:sz w:val="20"/>
        </w:rPr>
      </w:pPr>
    </w:p>
    <w:p w14:paraId="7E530989" w14:textId="77777777" w:rsidR="00434D4E" w:rsidRDefault="00434D4E">
      <w:pPr>
        <w:pStyle w:val="BodyText"/>
        <w:rPr>
          <w:b/>
          <w:sz w:val="20"/>
        </w:rPr>
      </w:pPr>
    </w:p>
    <w:p w14:paraId="52A1CB3F" w14:textId="77777777" w:rsidR="00434D4E" w:rsidRDefault="00434D4E">
      <w:pPr>
        <w:pStyle w:val="BodyText"/>
        <w:rPr>
          <w:b/>
          <w:sz w:val="20"/>
        </w:rPr>
      </w:pPr>
    </w:p>
    <w:p w14:paraId="23FF211B" w14:textId="77777777" w:rsidR="00434D4E" w:rsidRDefault="00434D4E">
      <w:pPr>
        <w:pStyle w:val="BodyText"/>
        <w:rPr>
          <w:b/>
          <w:sz w:val="20"/>
        </w:rPr>
      </w:pPr>
    </w:p>
    <w:p w14:paraId="0DA5CDE5" w14:textId="77777777" w:rsidR="00434D4E" w:rsidRDefault="00434D4E">
      <w:pPr>
        <w:pStyle w:val="BodyText"/>
        <w:rPr>
          <w:b/>
          <w:sz w:val="20"/>
        </w:rPr>
      </w:pPr>
    </w:p>
    <w:p w14:paraId="2CD88FCD" w14:textId="77777777" w:rsidR="00434D4E" w:rsidRDefault="00434D4E">
      <w:pPr>
        <w:pStyle w:val="BodyText"/>
        <w:rPr>
          <w:b/>
          <w:sz w:val="20"/>
        </w:rPr>
      </w:pPr>
    </w:p>
    <w:p w14:paraId="0B117B80" w14:textId="77777777" w:rsidR="00434D4E" w:rsidRDefault="00434D4E">
      <w:pPr>
        <w:pStyle w:val="BodyText"/>
        <w:rPr>
          <w:b/>
          <w:sz w:val="20"/>
        </w:rPr>
      </w:pPr>
    </w:p>
    <w:p w14:paraId="38BB90AD" w14:textId="77777777" w:rsidR="00434D4E" w:rsidRDefault="00434D4E">
      <w:pPr>
        <w:pStyle w:val="BodyText"/>
        <w:rPr>
          <w:b/>
          <w:sz w:val="20"/>
        </w:rPr>
      </w:pPr>
    </w:p>
    <w:p w14:paraId="0EAA1903" w14:textId="77777777" w:rsidR="00434D4E" w:rsidRDefault="00434D4E">
      <w:pPr>
        <w:pStyle w:val="BodyText"/>
        <w:rPr>
          <w:b/>
          <w:sz w:val="20"/>
        </w:rPr>
      </w:pPr>
    </w:p>
    <w:p w14:paraId="2E8E4B9A" w14:textId="77777777" w:rsidR="00434D4E" w:rsidRDefault="00434D4E">
      <w:pPr>
        <w:pStyle w:val="BodyText"/>
        <w:rPr>
          <w:b/>
          <w:sz w:val="20"/>
        </w:rPr>
      </w:pPr>
    </w:p>
    <w:p w14:paraId="23F71FAD" w14:textId="77777777" w:rsidR="00434D4E" w:rsidRDefault="00434D4E">
      <w:pPr>
        <w:pStyle w:val="BodyText"/>
        <w:rPr>
          <w:b/>
          <w:sz w:val="20"/>
        </w:rPr>
      </w:pPr>
    </w:p>
    <w:p w14:paraId="5A86E352" w14:textId="77777777" w:rsidR="00434D4E" w:rsidRDefault="00434D4E">
      <w:pPr>
        <w:pStyle w:val="BodyText"/>
        <w:rPr>
          <w:b/>
          <w:sz w:val="20"/>
        </w:rPr>
      </w:pPr>
    </w:p>
    <w:p w14:paraId="03CBB8D4" w14:textId="77777777" w:rsidR="00434D4E" w:rsidRDefault="00434D4E">
      <w:pPr>
        <w:pStyle w:val="BodyText"/>
        <w:rPr>
          <w:b/>
          <w:sz w:val="20"/>
        </w:rPr>
      </w:pPr>
    </w:p>
    <w:p w14:paraId="397E500B" w14:textId="77777777" w:rsidR="00434D4E" w:rsidRDefault="00434D4E">
      <w:pPr>
        <w:pStyle w:val="BodyText"/>
        <w:rPr>
          <w:b/>
          <w:sz w:val="20"/>
        </w:rPr>
      </w:pPr>
    </w:p>
    <w:p w14:paraId="3DD18439" w14:textId="77777777" w:rsidR="00434D4E" w:rsidRDefault="00434D4E">
      <w:pPr>
        <w:pStyle w:val="BodyText"/>
        <w:rPr>
          <w:b/>
          <w:sz w:val="20"/>
        </w:rPr>
      </w:pPr>
    </w:p>
    <w:p w14:paraId="29CA4A76" w14:textId="77777777" w:rsidR="00434D4E" w:rsidRDefault="00434D4E">
      <w:pPr>
        <w:pStyle w:val="BodyText"/>
        <w:rPr>
          <w:b/>
          <w:sz w:val="20"/>
        </w:rPr>
      </w:pPr>
    </w:p>
    <w:p w14:paraId="50975CD8" w14:textId="77777777" w:rsidR="00434D4E" w:rsidRDefault="00434D4E">
      <w:pPr>
        <w:pStyle w:val="BodyText"/>
        <w:rPr>
          <w:b/>
          <w:sz w:val="20"/>
        </w:rPr>
      </w:pPr>
    </w:p>
    <w:p w14:paraId="59D1AB5A" w14:textId="77777777" w:rsidR="00434D4E" w:rsidRDefault="00434D4E">
      <w:pPr>
        <w:pStyle w:val="BodyText"/>
        <w:rPr>
          <w:b/>
          <w:sz w:val="20"/>
        </w:rPr>
      </w:pPr>
    </w:p>
    <w:p w14:paraId="5BA77037" w14:textId="77777777" w:rsidR="00434D4E" w:rsidRDefault="00434D4E">
      <w:pPr>
        <w:pStyle w:val="BodyText"/>
        <w:rPr>
          <w:b/>
          <w:sz w:val="20"/>
        </w:rPr>
      </w:pPr>
    </w:p>
    <w:p w14:paraId="4188C3A0" w14:textId="77777777" w:rsidR="00434D4E" w:rsidRDefault="00434D4E">
      <w:pPr>
        <w:pStyle w:val="BodyText"/>
        <w:rPr>
          <w:b/>
          <w:sz w:val="20"/>
        </w:rPr>
      </w:pPr>
    </w:p>
    <w:p w14:paraId="36C59C34" w14:textId="77777777" w:rsidR="00434D4E" w:rsidRDefault="00434D4E">
      <w:pPr>
        <w:pStyle w:val="BodyText"/>
        <w:rPr>
          <w:b/>
          <w:sz w:val="20"/>
        </w:rPr>
      </w:pPr>
    </w:p>
    <w:p w14:paraId="560650E1" w14:textId="77777777" w:rsidR="00434D4E" w:rsidRDefault="00434D4E">
      <w:pPr>
        <w:pStyle w:val="BodyText"/>
        <w:rPr>
          <w:b/>
          <w:sz w:val="20"/>
        </w:rPr>
      </w:pPr>
    </w:p>
    <w:p w14:paraId="4B59A759" w14:textId="77777777" w:rsidR="00434D4E" w:rsidRDefault="00434D4E">
      <w:pPr>
        <w:pStyle w:val="BodyText"/>
        <w:rPr>
          <w:b/>
          <w:sz w:val="20"/>
        </w:rPr>
      </w:pPr>
    </w:p>
    <w:p w14:paraId="4975D27B" w14:textId="77777777" w:rsidR="00434D4E" w:rsidRDefault="00434D4E">
      <w:pPr>
        <w:pStyle w:val="BodyText"/>
        <w:rPr>
          <w:b/>
          <w:sz w:val="20"/>
        </w:rPr>
      </w:pPr>
    </w:p>
    <w:p w14:paraId="481887A8" w14:textId="77777777" w:rsidR="00434D4E" w:rsidRDefault="00434D4E">
      <w:pPr>
        <w:pStyle w:val="BodyText"/>
        <w:rPr>
          <w:b/>
          <w:sz w:val="20"/>
        </w:rPr>
      </w:pPr>
    </w:p>
    <w:p w14:paraId="7019231A" w14:textId="77777777" w:rsidR="00434D4E" w:rsidRDefault="00434D4E">
      <w:pPr>
        <w:pStyle w:val="BodyText"/>
        <w:rPr>
          <w:b/>
          <w:sz w:val="20"/>
        </w:rPr>
      </w:pPr>
    </w:p>
    <w:p w14:paraId="0F648BF1" w14:textId="77777777" w:rsidR="00434D4E" w:rsidRDefault="00434D4E">
      <w:pPr>
        <w:pStyle w:val="BodyText"/>
        <w:rPr>
          <w:b/>
          <w:sz w:val="20"/>
        </w:rPr>
      </w:pPr>
    </w:p>
    <w:p w14:paraId="1F595AD2" w14:textId="77777777" w:rsidR="00434D4E" w:rsidRDefault="00434D4E">
      <w:pPr>
        <w:pStyle w:val="BodyText"/>
        <w:rPr>
          <w:b/>
          <w:sz w:val="20"/>
        </w:rPr>
      </w:pPr>
    </w:p>
    <w:p w14:paraId="41FDDB98" w14:textId="77777777" w:rsidR="00434D4E" w:rsidRDefault="00434D4E">
      <w:pPr>
        <w:pStyle w:val="BodyText"/>
        <w:rPr>
          <w:b/>
          <w:sz w:val="20"/>
        </w:rPr>
      </w:pPr>
    </w:p>
    <w:p w14:paraId="42DE1DA0" w14:textId="77777777" w:rsidR="00434D4E" w:rsidRDefault="00434D4E">
      <w:pPr>
        <w:pStyle w:val="BodyText"/>
        <w:rPr>
          <w:b/>
          <w:sz w:val="20"/>
        </w:rPr>
      </w:pPr>
    </w:p>
    <w:p w14:paraId="5E2360EF" w14:textId="77777777" w:rsidR="00434D4E" w:rsidRDefault="00434D4E">
      <w:pPr>
        <w:pStyle w:val="BodyText"/>
        <w:rPr>
          <w:b/>
          <w:sz w:val="20"/>
        </w:rPr>
      </w:pPr>
    </w:p>
    <w:p w14:paraId="0E4A9A8D" w14:textId="77777777" w:rsidR="00434D4E" w:rsidRDefault="00434D4E">
      <w:pPr>
        <w:pStyle w:val="BodyText"/>
        <w:spacing w:before="5"/>
        <w:rPr>
          <w:b/>
          <w:sz w:val="20"/>
        </w:rPr>
      </w:pPr>
    </w:p>
    <w:p w14:paraId="5F17D203" w14:textId="77777777" w:rsidR="00434D4E" w:rsidRDefault="002E7824">
      <w:pPr>
        <w:pStyle w:val="Heading2"/>
      </w:pPr>
      <w:r>
        <w:t>31</w:t>
      </w:r>
    </w:p>
    <w:p w14:paraId="2FE09F2C" w14:textId="77777777" w:rsidR="00434D4E" w:rsidRDefault="00434D4E">
      <w:pPr>
        <w:sectPr w:rsidR="00434D4E">
          <w:pgSz w:w="11910" w:h="16840"/>
          <w:pgMar w:top="860" w:right="620" w:bottom="0" w:left="980" w:header="720" w:footer="720" w:gutter="0"/>
          <w:cols w:space="720"/>
        </w:sectPr>
      </w:pPr>
    </w:p>
    <w:p w14:paraId="57472BE8"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7F3B67A" w14:textId="77777777">
        <w:trPr>
          <w:trHeight w:val="592"/>
        </w:trPr>
        <w:tc>
          <w:tcPr>
            <w:tcW w:w="4613" w:type="dxa"/>
            <w:shd w:val="clear" w:color="auto" w:fill="EDEDED"/>
          </w:tcPr>
          <w:p w14:paraId="606C43B6" w14:textId="77777777" w:rsidR="00434D4E" w:rsidRDefault="00434D4E">
            <w:pPr>
              <w:pStyle w:val="TableParagraph"/>
              <w:rPr>
                <w:rFonts w:ascii="Times New Roman"/>
                <w:sz w:val="20"/>
              </w:rPr>
            </w:pPr>
          </w:p>
        </w:tc>
        <w:tc>
          <w:tcPr>
            <w:tcW w:w="4613" w:type="dxa"/>
            <w:shd w:val="clear" w:color="auto" w:fill="EDEDED"/>
          </w:tcPr>
          <w:p w14:paraId="346E948E" w14:textId="2397AC3C" w:rsidR="00434D4E" w:rsidRDefault="00480F56">
            <w:pPr>
              <w:pStyle w:val="TableParagraph"/>
              <w:spacing w:before="171"/>
              <w:ind w:left="519"/>
              <w:rPr>
                <w:sz w:val="19"/>
                <w:szCs w:val="19"/>
              </w:rPr>
            </w:pPr>
            <w:r w:rsidRPr="004429B8">
              <w:rPr>
                <w:b/>
                <w:bCs/>
                <w:color w:val="333333"/>
                <w:w w:val="105"/>
                <w:sz w:val="20"/>
                <w:szCs w:val="20"/>
              </w:rPr>
              <w:t>Alternative text amendment proposal</w:t>
            </w:r>
          </w:p>
        </w:tc>
        <w:tc>
          <w:tcPr>
            <w:tcW w:w="4613" w:type="dxa"/>
            <w:shd w:val="clear" w:color="auto" w:fill="EDEDED"/>
          </w:tcPr>
          <w:p w14:paraId="3ED3370D" w14:textId="63BA1E64" w:rsidR="00434D4E" w:rsidRDefault="00480F56">
            <w:pPr>
              <w:pStyle w:val="TableParagraph"/>
              <w:spacing w:before="68"/>
              <w:ind w:left="611" w:right="507"/>
              <w:jc w:val="center"/>
              <w:rPr>
                <w:sz w:val="19"/>
                <w:szCs w:val="19"/>
              </w:rPr>
            </w:pPr>
            <w:r w:rsidRPr="18A947CB">
              <w:rPr>
                <w:color w:val="333333"/>
                <w:w w:val="105"/>
                <w:sz w:val="19"/>
                <w:szCs w:val="19"/>
              </w:rPr>
              <w:t xml:space="preserve">Comment on the ACER draft </w:t>
            </w:r>
            <w:r w:rsidR="000A69E6" w:rsidRPr="18A947CB">
              <w:rPr>
                <w:color w:val="333333"/>
                <w:w w:val="105"/>
                <w:sz w:val="19"/>
                <w:szCs w:val="19"/>
              </w:rPr>
              <w:t>amendments</w:t>
            </w:r>
          </w:p>
        </w:tc>
      </w:tr>
      <w:tr w:rsidR="00434D4E" w14:paraId="46683B00" w14:textId="77777777">
        <w:trPr>
          <w:trHeight w:val="345"/>
        </w:trPr>
        <w:tc>
          <w:tcPr>
            <w:tcW w:w="4613" w:type="dxa"/>
            <w:shd w:val="clear" w:color="auto" w:fill="EDEDED"/>
          </w:tcPr>
          <w:p w14:paraId="6BAC4E78" w14:textId="77777777" w:rsidR="00434D4E" w:rsidRDefault="002E7824">
            <w:pPr>
              <w:pStyle w:val="TableParagraph"/>
              <w:spacing w:before="47"/>
              <w:ind w:left="157"/>
              <w:rPr>
                <w:sz w:val="19"/>
                <w:szCs w:val="19"/>
              </w:rPr>
            </w:pPr>
            <w:r w:rsidRPr="18A947CB">
              <w:rPr>
                <w:color w:val="333333"/>
                <w:w w:val="105"/>
                <w:sz w:val="19"/>
                <w:szCs w:val="19"/>
              </w:rPr>
              <w:t>Article 18(1)</w:t>
            </w:r>
          </w:p>
        </w:tc>
        <w:tc>
          <w:tcPr>
            <w:tcW w:w="4613" w:type="dxa"/>
          </w:tcPr>
          <w:p w14:paraId="4C4B3DDD" w14:textId="77777777" w:rsidR="00434D4E" w:rsidRDefault="00434D4E">
            <w:pPr>
              <w:pStyle w:val="TableParagraph"/>
              <w:rPr>
                <w:rFonts w:ascii="Times New Roman"/>
                <w:sz w:val="20"/>
              </w:rPr>
            </w:pPr>
          </w:p>
        </w:tc>
        <w:tc>
          <w:tcPr>
            <w:tcW w:w="4613" w:type="dxa"/>
          </w:tcPr>
          <w:p w14:paraId="7D913341" w14:textId="77777777" w:rsidR="00434D4E" w:rsidRDefault="00434D4E">
            <w:pPr>
              <w:pStyle w:val="TableParagraph"/>
              <w:rPr>
                <w:rFonts w:ascii="Times New Roman"/>
                <w:sz w:val="20"/>
              </w:rPr>
            </w:pPr>
          </w:p>
        </w:tc>
      </w:tr>
      <w:tr w:rsidR="00434D4E" w14:paraId="45765EFD" w14:textId="77777777">
        <w:trPr>
          <w:trHeight w:val="345"/>
        </w:trPr>
        <w:tc>
          <w:tcPr>
            <w:tcW w:w="4613" w:type="dxa"/>
            <w:shd w:val="clear" w:color="auto" w:fill="EDEDED"/>
          </w:tcPr>
          <w:p w14:paraId="27AC488B" w14:textId="77777777" w:rsidR="00434D4E" w:rsidRDefault="002E7824">
            <w:pPr>
              <w:pStyle w:val="TableParagraph"/>
              <w:spacing w:before="47"/>
              <w:ind w:left="157"/>
              <w:rPr>
                <w:sz w:val="19"/>
                <w:szCs w:val="19"/>
              </w:rPr>
            </w:pPr>
            <w:r w:rsidRPr="18A947CB">
              <w:rPr>
                <w:color w:val="333333"/>
                <w:w w:val="105"/>
                <w:sz w:val="19"/>
                <w:szCs w:val="19"/>
              </w:rPr>
              <w:t>Article 18(2)</w:t>
            </w:r>
          </w:p>
        </w:tc>
        <w:tc>
          <w:tcPr>
            <w:tcW w:w="4613" w:type="dxa"/>
          </w:tcPr>
          <w:p w14:paraId="1767B24C" w14:textId="77777777" w:rsidR="00434D4E" w:rsidRDefault="00434D4E">
            <w:pPr>
              <w:pStyle w:val="TableParagraph"/>
              <w:rPr>
                <w:rFonts w:ascii="Times New Roman"/>
                <w:sz w:val="20"/>
              </w:rPr>
            </w:pPr>
          </w:p>
        </w:tc>
        <w:tc>
          <w:tcPr>
            <w:tcW w:w="4613" w:type="dxa"/>
          </w:tcPr>
          <w:p w14:paraId="002FD120" w14:textId="77777777" w:rsidR="00434D4E" w:rsidRDefault="00434D4E">
            <w:pPr>
              <w:pStyle w:val="TableParagraph"/>
              <w:rPr>
                <w:rFonts w:ascii="Times New Roman"/>
                <w:sz w:val="20"/>
              </w:rPr>
            </w:pPr>
          </w:p>
        </w:tc>
      </w:tr>
    </w:tbl>
    <w:p w14:paraId="6926E9C0" w14:textId="77777777" w:rsidR="00434D4E" w:rsidRDefault="00434D4E">
      <w:pPr>
        <w:pStyle w:val="BodyText"/>
        <w:rPr>
          <w:sz w:val="26"/>
        </w:rPr>
      </w:pPr>
    </w:p>
    <w:p w14:paraId="14E24AD0" w14:textId="77777777" w:rsidR="00434D4E" w:rsidRDefault="00434D4E">
      <w:pPr>
        <w:pStyle w:val="BodyText"/>
        <w:rPr>
          <w:sz w:val="26"/>
        </w:rPr>
      </w:pPr>
    </w:p>
    <w:p w14:paraId="485CBBCB" w14:textId="77777777" w:rsidR="00434D4E" w:rsidRDefault="00434D4E">
      <w:pPr>
        <w:pStyle w:val="BodyText"/>
        <w:rPr>
          <w:sz w:val="26"/>
        </w:rPr>
      </w:pPr>
    </w:p>
    <w:p w14:paraId="289D375C" w14:textId="77777777" w:rsidR="00434D4E" w:rsidRDefault="00434D4E">
      <w:pPr>
        <w:pStyle w:val="BodyText"/>
        <w:rPr>
          <w:sz w:val="26"/>
        </w:rPr>
      </w:pPr>
    </w:p>
    <w:p w14:paraId="32618B61" w14:textId="77777777" w:rsidR="00434D4E" w:rsidRDefault="00434D4E">
      <w:pPr>
        <w:pStyle w:val="BodyText"/>
        <w:rPr>
          <w:sz w:val="26"/>
        </w:rPr>
      </w:pPr>
    </w:p>
    <w:p w14:paraId="632CE29A" w14:textId="77777777" w:rsidR="00434D4E" w:rsidRDefault="00434D4E">
      <w:pPr>
        <w:pStyle w:val="BodyText"/>
        <w:rPr>
          <w:sz w:val="26"/>
        </w:rPr>
      </w:pPr>
    </w:p>
    <w:p w14:paraId="4BFE0A08" w14:textId="77777777" w:rsidR="00434D4E" w:rsidRDefault="00434D4E">
      <w:pPr>
        <w:pStyle w:val="BodyText"/>
        <w:rPr>
          <w:sz w:val="26"/>
        </w:rPr>
      </w:pPr>
    </w:p>
    <w:p w14:paraId="6BD3B7CF" w14:textId="77777777" w:rsidR="00434D4E" w:rsidRDefault="00434D4E">
      <w:pPr>
        <w:pStyle w:val="BodyText"/>
        <w:rPr>
          <w:sz w:val="26"/>
        </w:rPr>
      </w:pPr>
    </w:p>
    <w:p w14:paraId="343F7769" w14:textId="77777777" w:rsidR="00434D4E" w:rsidRDefault="00434D4E">
      <w:pPr>
        <w:pStyle w:val="BodyText"/>
        <w:rPr>
          <w:sz w:val="26"/>
        </w:rPr>
      </w:pPr>
    </w:p>
    <w:p w14:paraId="01D4D0B0" w14:textId="77777777" w:rsidR="00434D4E" w:rsidRDefault="00434D4E">
      <w:pPr>
        <w:pStyle w:val="BodyText"/>
        <w:rPr>
          <w:sz w:val="26"/>
        </w:rPr>
      </w:pPr>
    </w:p>
    <w:p w14:paraId="5C56A5BC" w14:textId="77777777" w:rsidR="00434D4E" w:rsidRDefault="00434D4E">
      <w:pPr>
        <w:pStyle w:val="BodyText"/>
        <w:rPr>
          <w:sz w:val="26"/>
        </w:rPr>
      </w:pPr>
    </w:p>
    <w:p w14:paraId="0321072D" w14:textId="77777777" w:rsidR="00434D4E" w:rsidRDefault="00434D4E">
      <w:pPr>
        <w:pStyle w:val="BodyText"/>
        <w:rPr>
          <w:sz w:val="26"/>
        </w:rPr>
      </w:pPr>
    </w:p>
    <w:p w14:paraId="251D06B7" w14:textId="77777777" w:rsidR="00434D4E" w:rsidRDefault="00434D4E">
      <w:pPr>
        <w:pStyle w:val="BodyText"/>
        <w:rPr>
          <w:sz w:val="26"/>
        </w:rPr>
      </w:pPr>
    </w:p>
    <w:p w14:paraId="65976B41" w14:textId="77777777" w:rsidR="00434D4E" w:rsidRDefault="00434D4E">
      <w:pPr>
        <w:pStyle w:val="BodyText"/>
        <w:rPr>
          <w:sz w:val="26"/>
        </w:rPr>
      </w:pPr>
    </w:p>
    <w:p w14:paraId="7CFA861C" w14:textId="77777777" w:rsidR="00434D4E" w:rsidRDefault="00434D4E">
      <w:pPr>
        <w:pStyle w:val="BodyText"/>
        <w:rPr>
          <w:sz w:val="26"/>
        </w:rPr>
      </w:pPr>
    </w:p>
    <w:p w14:paraId="31F7D6C9" w14:textId="77777777" w:rsidR="00434D4E" w:rsidRDefault="00434D4E">
      <w:pPr>
        <w:pStyle w:val="BodyText"/>
        <w:rPr>
          <w:sz w:val="26"/>
        </w:rPr>
      </w:pPr>
    </w:p>
    <w:p w14:paraId="0BF7A52E" w14:textId="77777777" w:rsidR="00434D4E" w:rsidRDefault="00434D4E">
      <w:pPr>
        <w:pStyle w:val="BodyText"/>
        <w:rPr>
          <w:sz w:val="26"/>
        </w:rPr>
      </w:pPr>
    </w:p>
    <w:p w14:paraId="3688861E" w14:textId="77777777" w:rsidR="00434D4E" w:rsidRDefault="00434D4E">
      <w:pPr>
        <w:pStyle w:val="BodyText"/>
        <w:rPr>
          <w:sz w:val="26"/>
        </w:rPr>
      </w:pPr>
    </w:p>
    <w:p w14:paraId="2E8DED6A" w14:textId="77777777" w:rsidR="00434D4E" w:rsidRDefault="00434D4E">
      <w:pPr>
        <w:pStyle w:val="BodyText"/>
        <w:rPr>
          <w:sz w:val="26"/>
        </w:rPr>
      </w:pPr>
    </w:p>
    <w:p w14:paraId="15D9BE0C" w14:textId="77777777" w:rsidR="00434D4E" w:rsidRDefault="00434D4E">
      <w:pPr>
        <w:pStyle w:val="BodyText"/>
        <w:rPr>
          <w:sz w:val="26"/>
        </w:rPr>
      </w:pPr>
    </w:p>
    <w:p w14:paraId="5D5C9139" w14:textId="77777777" w:rsidR="00434D4E" w:rsidRDefault="00434D4E">
      <w:pPr>
        <w:pStyle w:val="BodyText"/>
        <w:rPr>
          <w:sz w:val="26"/>
        </w:rPr>
      </w:pPr>
    </w:p>
    <w:p w14:paraId="433C20C2" w14:textId="77777777" w:rsidR="00434D4E" w:rsidRDefault="00434D4E">
      <w:pPr>
        <w:pStyle w:val="BodyText"/>
        <w:rPr>
          <w:sz w:val="26"/>
        </w:rPr>
      </w:pPr>
    </w:p>
    <w:p w14:paraId="74C17F46" w14:textId="77777777" w:rsidR="00434D4E" w:rsidRDefault="00434D4E">
      <w:pPr>
        <w:pStyle w:val="BodyText"/>
        <w:rPr>
          <w:sz w:val="26"/>
        </w:rPr>
      </w:pPr>
    </w:p>
    <w:p w14:paraId="3E3CA79A" w14:textId="77777777" w:rsidR="00434D4E" w:rsidRDefault="00434D4E">
      <w:pPr>
        <w:pStyle w:val="BodyText"/>
        <w:rPr>
          <w:sz w:val="26"/>
        </w:rPr>
      </w:pPr>
    </w:p>
    <w:p w14:paraId="37F68C7F" w14:textId="77777777" w:rsidR="00434D4E" w:rsidRDefault="00434D4E">
      <w:pPr>
        <w:pStyle w:val="BodyText"/>
        <w:rPr>
          <w:sz w:val="26"/>
        </w:rPr>
      </w:pPr>
    </w:p>
    <w:p w14:paraId="0878BDE8" w14:textId="77777777" w:rsidR="00434D4E" w:rsidRDefault="00434D4E">
      <w:pPr>
        <w:pStyle w:val="BodyText"/>
        <w:rPr>
          <w:sz w:val="26"/>
        </w:rPr>
      </w:pPr>
    </w:p>
    <w:p w14:paraId="1B1A11A0" w14:textId="77777777" w:rsidR="00434D4E" w:rsidRDefault="00434D4E">
      <w:pPr>
        <w:pStyle w:val="BodyText"/>
        <w:spacing w:before="2"/>
        <w:rPr>
          <w:sz w:val="28"/>
        </w:rPr>
      </w:pPr>
    </w:p>
    <w:p w14:paraId="5222DE45" w14:textId="77777777" w:rsidR="00434D4E" w:rsidRDefault="002E7824">
      <w:pPr>
        <w:pStyle w:val="Heading2"/>
        <w:spacing w:before="0"/>
        <w:ind w:right="119"/>
      </w:pPr>
      <w:r>
        <w:t>32</w:t>
      </w:r>
    </w:p>
    <w:p w14:paraId="1EB5F148" w14:textId="77777777" w:rsidR="00434D4E" w:rsidRDefault="00434D4E">
      <w:pPr>
        <w:sectPr w:rsidR="00434D4E">
          <w:pgSz w:w="16840" w:h="11910" w:orient="landscape"/>
          <w:pgMar w:top="860" w:right="600" w:bottom="0" w:left="980" w:header="720" w:footer="720" w:gutter="0"/>
          <w:cols w:space="720"/>
        </w:sectPr>
      </w:pPr>
    </w:p>
    <w:p w14:paraId="44F6266E"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A683BFE" w14:textId="77777777">
        <w:trPr>
          <w:trHeight w:val="296"/>
        </w:trPr>
        <w:tc>
          <w:tcPr>
            <w:tcW w:w="4615" w:type="dxa"/>
            <w:shd w:val="clear" w:color="auto" w:fill="EDEDED"/>
          </w:tcPr>
          <w:p w14:paraId="322D2A8B" w14:textId="77777777" w:rsidR="00434D4E" w:rsidRDefault="00434D4E">
            <w:pPr>
              <w:pStyle w:val="TableParagraph"/>
              <w:rPr>
                <w:rFonts w:ascii="Times New Roman"/>
                <w:sz w:val="20"/>
              </w:rPr>
            </w:pPr>
          </w:p>
        </w:tc>
        <w:tc>
          <w:tcPr>
            <w:tcW w:w="4615" w:type="dxa"/>
            <w:shd w:val="clear" w:color="auto" w:fill="EDEDED"/>
          </w:tcPr>
          <w:p w14:paraId="09C5F582"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4DBA2B5E" w14:textId="77777777">
        <w:trPr>
          <w:trHeight w:val="345"/>
        </w:trPr>
        <w:tc>
          <w:tcPr>
            <w:tcW w:w="4615" w:type="dxa"/>
            <w:shd w:val="clear" w:color="auto" w:fill="EDEDED"/>
          </w:tcPr>
          <w:p w14:paraId="5BD248DA"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2D41BB46" w14:textId="77777777" w:rsidR="00434D4E" w:rsidRDefault="00434D4E">
            <w:pPr>
              <w:pStyle w:val="TableParagraph"/>
              <w:rPr>
                <w:rFonts w:ascii="Times New Roman"/>
                <w:sz w:val="20"/>
              </w:rPr>
            </w:pPr>
          </w:p>
        </w:tc>
      </w:tr>
    </w:tbl>
    <w:p w14:paraId="7A1EA52A" w14:textId="77777777" w:rsidR="00434D4E" w:rsidRDefault="00434D4E">
      <w:pPr>
        <w:pStyle w:val="BodyText"/>
        <w:rPr>
          <w:sz w:val="26"/>
        </w:rPr>
      </w:pPr>
    </w:p>
    <w:p w14:paraId="04B32B4E" w14:textId="77777777" w:rsidR="00434D4E" w:rsidRDefault="00434D4E">
      <w:pPr>
        <w:pStyle w:val="BodyText"/>
        <w:spacing w:before="5"/>
        <w:rPr>
          <w:sz w:val="34"/>
        </w:rPr>
      </w:pPr>
    </w:p>
    <w:p w14:paraId="68910A4D" w14:textId="77777777" w:rsidR="00434D4E" w:rsidRDefault="002E7824">
      <w:pPr>
        <w:pStyle w:val="BodyText"/>
        <w:ind w:left="115"/>
      </w:pPr>
      <w:r>
        <w:rPr>
          <w:color w:val="333333"/>
        </w:rPr>
        <w:t>Please upload figures or tables if necessary</w:t>
      </w:r>
    </w:p>
    <w:p w14:paraId="1F452A4E" w14:textId="77777777" w:rsidR="00434D4E" w:rsidRDefault="002E7824">
      <w:pPr>
        <w:spacing w:before="95"/>
        <w:ind w:left="265"/>
        <w:rPr>
          <w:sz w:val="16"/>
          <w:szCs w:val="16"/>
        </w:rPr>
      </w:pPr>
      <w:r w:rsidRPr="18A947CB">
        <w:rPr>
          <w:color w:val="A5A5A5"/>
          <w:w w:val="105"/>
          <w:sz w:val="16"/>
          <w:szCs w:val="16"/>
        </w:rPr>
        <w:t>The maximum file size is 1 MB</w:t>
      </w:r>
    </w:p>
    <w:p w14:paraId="3B74AF41" w14:textId="77777777" w:rsidR="00434D4E" w:rsidRDefault="00434D4E">
      <w:pPr>
        <w:pStyle w:val="BodyText"/>
        <w:rPr>
          <w:sz w:val="20"/>
        </w:rPr>
      </w:pPr>
    </w:p>
    <w:p w14:paraId="06741DF1" w14:textId="77777777" w:rsidR="00434D4E" w:rsidRDefault="00434D4E">
      <w:pPr>
        <w:pStyle w:val="BodyText"/>
        <w:rPr>
          <w:sz w:val="20"/>
        </w:rPr>
      </w:pPr>
    </w:p>
    <w:p w14:paraId="2FAD6B69" w14:textId="77777777" w:rsidR="00434D4E" w:rsidRDefault="00434D4E">
      <w:pPr>
        <w:pStyle w:val="BodyText"/>
        <w:rPr>
          <w:sz w:val="20"/>
        </w:rPr>
      </w:pPr>
    </w:p>
    <w:p w14:paraId="2AFE7236" w14:textId="77777777" w:rsidR="00434D4E" w:rsidRDefault="00434D4E">
      <w:pPr>
        <w:pStyle w:val="BodyText"/>
        <w:spacing w:before="1"/>
        <w:rPr>
          <w:sz w:val="16"/>
        </w:rPr>
      </w:pPr>
    </w:p>
    <w:p w14:paraId="7E705E00" w14:textId="77777777" w:rsidR="00434D4E" w:rsidRDefault="002E7824">
      <w:pPr>
        <w:pStyle w:val="BodyText"/>
        <w:ind w:left="115"/>
      </w:pPr>
      <w:r>
        <w:rPr>
          <w:color w:val="333333"/>
        </w:rPr>
        <w:t>Please upload figures or tables if necessary</w:t>
      </w:r>
    </w:p>
    <w:p w14:paraId="37D324C8" w14:textId="77777777" w:rsidR="00434D4E" w:rsidRDefault="002E7824">
      <w:pPr>
        <w:spacing w:before="95"/>
        <w:ind w:left="265"/>
        <w:rPr>
          <w:sz w:val="16"/>
          <w:szCs w:val="16"/>
        </w:rPr>
      </w:pPr>
      <w:r w:rsidRPr="18A947CB">
        <w:rPr>
          <w:color w:val="A5A5A5"/>
          <w:w w:val="105"/>
          <w:sz w:val="16"/>
          <w:szCs w:val="16"/>
        </w:rPr>
        <w:t>The maximum file size is 1 MB</w:t>
      </w:r>
    </w:p>
    <w:p w14:paraId="3A36CD05" w14:textId="77777777" w:rsidR="00434D4E" w:rsidRDefault="00434D4E">
      <w:pPr>
        <w:pStyle w:val="BodyText"/>
        <w:rPr>
          <w:sz w:val="20"/>
        </w:rPr>
      </w:pPr>
    </w:p>
    <w:p w14:paraId="636413C7" w14:textId="706E5F8E" w:rsidR="00434D4E" w:rsidRDefault="002E7824">
      <w:pPr>
        <w:pStyle w:val="BodyText"/>
        <w:rPr>
          <w:sz w:val="23"/>
        </w:rPr>
      </w:pPr>
      <w:r>
        <w:rPr>
          <w:noProof/>
        </w:rPr>
        <mc:AlternateContent>
          <mc:Choice Requires="wps">
            <w:drawing>
              <wp:anchor distT="0" distB="0" distL="0" distR="0" simplePos="0" relativeHeight="251658268" behindDoc="1" locked="0" layoutInCell="1" allowOverlap="1" wp14:anchorId="2ECF69BB" wp14:editId="3E417691">
                <wp:simplePos x="0" y="0"/>
                <wp:positionH relativeFrom="page">
                  <wp:posOffset>695325</wp:posOffset>
                </wp:positionH>
                <wp:positionV relativeFrom="paragraph">
                  <wp:posOffset>200660</wp:posOffset>
                </wp:positionV>
                <wp:extent cx="6169660" cy="9525"/>
                <wp:effectExtent l="0" t="0" r="0" b="0"/>
                <wp:wrapTopAndBottom/>
                <wp:docPr id="17" name="Rectangle 1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5DBE11B" id="Rectangle 17" o:spid="_x0000_s1026" style="position:absolute;margin-left:54.75pt;margin-top:15.8pt;width:485.8pt;height:.75pt;z-index:-25165821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1157A6C4" w14:textId="77777777" w:rsidR="00434D4E" w:rsidRDefault="00434D4E">
      <w:pPr>
        <w:pStyle w:val="BodyText"/>
        <w:rPr>
          <w:sz w:val="20"/>
        </w:rPr>
      </w:pPr>
    </w:p>
    <w:p w14:paraId="6AA56F23" w14:textId="77777777" w:rsidR="00434D4E" w:rsidRDefault="002E7824">
      <w:pPr>
        <w:pStyle w:val="BodyText"/>
        <w:spacing w:before="157"/>
        <w:ind w:left="115"/>
        <w:rPr>
          <w:b/>
        </w:rPr>
      </w:pPr>
      <w:r>
        <w:rPr>
          <w:b/>
          <w:color w:val="333333"/>
        </w:rPr>
        <w:t>Requirements for type D synchronous power-generating modules</w:t>
      </w:r>
    </w:p>
    <w:p w14:paraId="67A58BEC" w14:textId="77777777" w:rsidR="00434D4E" w:rsidRDefault="00434D4E">
      <w:pPr>
        <w:pStyle w:val="BodyText"/>
        <w:rPr>
          <w:b/>
          <w:sz w:val="20"/>
        </w:rPr>
      </w:pPr>
    </w:p>
    <w:p w14:paraId="54F5C063" w14:textId="77777777" w:rsidR="00434D4E" w:rsidRDefault="00434D4E">
      <w:pPr>
        <w:pStyle w:val="BodyText"/>
        <w:rPr>
          <w:b/>
          <w:sz w:val="20"/>
        </w:rPr>
      </w:pPr>
    </w:p>
    <w:p w14:paraId="72E28621" w14:textId="77777777" w:rsidR="00434D4E" w:rsidRDefault="00434D4E">
      <w:pPr>
        <w:pStyle w:val="BodyText"/>
        <w:rPr>
          <w:b/>
          <w:sz w:val="20"/>
        </w:rPr>
      </w:pPr>
    </w:p>
    <w:p w14:paraId="77409CF7" w14:textId="77777777" w:rsidR="00434D4E" w:rsidRDefault="00434D4E">
      <w:pPr>
        <w:pStyle w:val="BodyText"/>
        <w:rPr>
          <w:b/>
          <w:sz w:val="20"/>
        </w:rPr>
      </w:pPr>
    </w:p>
    <w:p w14:paraId="04D2AF0A" w14:textId="77777777" w:rsidR="00434D4E" w:rsidRDefault="00434D4E">
      <w:pPr>
        <w:pStyle w:val="BodyText"/>
        <w:rPr>
          <w:b/>
          <w:sz w:val="20"/>
        </w:rPr>
      </w:pPr>
    </w:p>
    <w:p w14:paraId="2191B720" w14:textId="77777777" w:rsidR="00434D4E" w:rsidRDefault="00434D4E">
      <w:pPr>
        <w:pStyle w:val="BodyText"/>
        <w:rPr>
          <w:b/>
          <w:sz w:val="20"/>
        </w:rPr>
      </w:pPr>
    </w:p>
    <w:p w14:paraId="6E2B0BB5" w14:textId="77777777" w:rsidR="00434D4E" w:rsidRDefault="00434D4E">
      <w:pPr>
        <w:pStyle w:val="BodyText"/>
        <w:rPr>
          <w:b/>
          <w:sz w:val="20"/>
        </w:rPr>
      </w:pPr>
    </w:p>
    <w:p w14:paraId="046D0ABB" w14:textId="77777777" w:rsidR="00434D4E" w:rsidRDefault="00434D4E">
      <w:pPr>
        <w:pStyle w:val="BodyText"/>
        <w:rPr>
          <w:b/>
          <w:sz w:val="20"/>
        </w:rPr>
      </w:pPr>
    </w:p>
    <w:p w14:paraId="664151AB" w14:textId="77777777" w:rsidR="00434D4E" w:rsidRDefault="00434D4E">
      <w:pPr>
        <w:pStyle w:val="BodyText"/>
        <w:rPr>
          <w:b/>
          <w:sz w:val="20"/>
        </w:rPr>
      </w:pPr>
    </w:p>
    <w:p w14:paraId="72E6EDA0" w14:textId="77777777" w:rsidR="00434D4E" w:rsidRDefault="00434D4E">
      <w:pPr>
        <w:pStyle w:val="BodyText"/>
        <w:rPr>
          <w:b/>
          <w:sz w:val="20"/>
        </w:rPr>
      </w:pPr>
    </w:p>
    <w:p w14:paraId="20371188" w14:textId="77777777" w:rsidR="00434D4E" w:rsidRDefault="00434D4E">
      <w:pPr>
        <w:pStyle w:val="BodyText"/>
        <w:rPr>
          <w:b/>
          <w:sz w:val="20"/>
        </w:rPr>
      </w:pPr>
    </w:p>
    <w:p w14:paraId="7BA8525D" w14:textId="77777777" w:rsidR="00434D4E" w:rsidRDefault="00434D4E">
      <w:pPr>
        <w:pStyle w:val="BodyText"/>
        <w:rPr>
          <w:b/>
          <w:sz w:val="20"/>
        </w:rPr>
      </w:pPr>
    </w:p>
    <w:p w14:paraId="036CB053" w14:textId="77777777" w:rsidR="00434D4E" w:rsidRDefault="00434D4E">
      <w:pPr>
        <w:pStyle w:val="BodyText"/>
        <w:rPr>
          <w:b/>
          <w:sz w:val="20"/>
        </w:rPr>
      </w:pPr>
    </w:p>
    <w:p w14:paraId="7BB52169" w14:textId="77777777" w:rsidR="00434D4E" w:rsidRDefault="00434D4E">
      <w:pPr>
        <w:pStyle w:val="BodyText"/>
        <w:rPr>
          <w:b/>
          <w:sz w:val="20"/>
        </w:rPr>
      </w:pPr>
    </w:p>
    <w:p w14:paraId="6ECFC15D" w14:textId="77777777" w:rsidR="00434D4E" w:rsidRDefault="00434D4E">
      <w:pPr>
        <w:pStyle w:val="BodyText"/>
        <w:rPr>
          <w:b/>
          <w:sz w:val="20"/>
        </w:rPr>
      </w:pPr>
    </w:p>
    <w:p w14:paraId="3339EF51" w14:textId="77777777" w:rsidR="00434D4E" w:rsidRDefault="00434D4E">
      <w:pPr>
        <w:pStyle w:val="BodyText"/>
        <w:rPr>
          <w:b/>
          <w:sz w:val="20"/>
        </w:rPr>
      </w:pPr>
    </w:p>
    <w:p w14:paraId="509ECADF" w14:textId="77777777" w:rsidR="00434D4E" w:rsidRDefault="00434D4E">
      <w:pPr>
        <w:pStyle w:val="BodyText"/>
        <w:rPr>
          <w:b/>
          <w:sz w:val="20"/>
        </w:rPr>
      </w:pPr>
    </w:p>
    <w:p w14:paraId="76D99BAF" w14:textId="77777777" w:rsidR="00434D4E" w:rsidRDefault="00434D4E">
      <w:pPr>
        <w:pStyle w:val="BodyText"/>
        <w:rPr>
          <w:b/>
          <w:sz w:val="20"/>
        </w:rPr>
      </w:pPr>
    </w:p>
    <w:p w14:paraId="15367E24" w14:textId="77777777" w:rsidR="00434D4E" w:rsidRDefault="00434D4E">
      <w:pPr>
        <w:pStyle w:val="BodyText"/>
        <w:rPr>
          <w:b/>
          <w:sz w:val="20"/>
        </w:rPr>
      </w:pPr>
    </w:p>
    <w:p w14:paraId="6691DE67" w14:textId="77777777" w:rsidR="00434D4E" w:rsidRDefault="00434D4E">
      <w:pPr>
        <w:pStyle w:val="BodyText"/>
        <w:rPr>
          <w:b/>
          <w:sz w:val="20"/>
        </w:rPr>
      </w:pPr>
    </w:p>
    <w:p w14:paraId="050DFF85" w14:textId="77777777" w:rsidR="00434D4E" w:rsidRDefault="00434D4E">
      <w:pPr>
        <w:pStyle w:val="BodyText"/>
        <w:rPr>
          <w:b/>
          <w:sz w:val="20"/>
        </w:rPr>
      </w:pPr>
    </w:p>
    <w:p w14:paraId="05104C97" w14:textId="77777777" w:rsidR="00434D4E" w:rsidRDefault="00434D4E">
      <w:pPr>
        <w:pStyle w:val="BodyText"/>
        <w:rPr>
          <w:b/>
          <w:sz w:val="20"/>
        </w:rPr>
      </w:pPr>
    </w:p>
    <w:p w14:paraId="5D56E3F7" w14:textId="77777777" w:rsidR="00434D4E" w:rsidRDefault="00434D4E">
      <w:pPr>
        <w:pStyle w:val="BodyText"/>
        <w:rPr>
          <w:b/>
          <w:sz w:val="20"/>
        </w:rPr>
      </w:pPr>
    </w:p>
    <w:p w14:paraId="697473E3" w14:textId="77777777" w:rsidR="00434D4E" w:rsidRDefault="00434D4E">
      <w:pPr>
        <w:pStyle w:val="BodyText"/>
        <w:rPr>
          <w:b/>
          <w:sz w:val="20"/>
        </w:rPr>
      </w:pPr>
    </w:p>
    <w:p w14:paraId="338EC0A7" w14:textId="77777777" w:rsidR="00434D4E" w:rsidRDefault="00434D4E">
      <w:pPr>
        <w:pStyle w:val="BodyText"/>
        <w:rPr>
          <w:b/>
          <w:sz w:val="20"/>
        </w:rPr>
      </w:pPr>
    </w:p>
    <w:p w14:paraId="0681A3CF" w14:textId="77777777" w:rsidR="00434D4E" w:rsidRDefault="00434D4E">
      <w:pPr>
        <w:pStyle w:val="BodyText"/>
        <w:rPr>
          <w:b/>
          <w:sz w:val="20"/>
        </w:rPr>
      </w:pPr>
    </w:p>
    <w:p w14:paraId="3675E735" w14:textId="77777777" w:rsidR="00434D4E" w:rsidRDefault="00434D4E">
      <w:pPr>
        <w:pStyle w:val="BodyText"/>
        <w:rPr>
          <w:b/>
          <w:sz w:val="20"/>
        </w:rPr>
      </w:pPr>
    </w:p>
    <w:p w14:paraId="6433C022" w14:textId="77777777" w:rsidR="00434D4E" w:rsidRDefault="00434D4E">
      <w:pPr>
        <w:pStyle w:val="BodyText"/>
        <w:rPr>
          <w:b/>
          <w:sz w:val="20"/>
        </w:rPr>
      </w:pPr>
    </w:p>
    <w:p w14:paraId="305EB710" w14:textId="77777777" w:rsidR="00434D4E" w:rsidRDefault="00434D4E">
      <w:pPr>
        <w:pStyle w:val="BodyText"/>
        <w:rPr>
          <w:b/>
          <w:sz w:val="20"/>
        </w:rPr>
      </w:pPr>
    </w:p>
    <w:p w14:paraId="3CA1AB11" w14:textId="77777777" w:rsidR="00434D4E" w:rsidRDefault="00434D4E">
      <w:pPr>
        <w:pStyle w:val="BodyText"/>
        <w:rPr>
          <w:b/>
          <w:sz w:val="20"/>
        </w:rPr>
      </w:pPr>
    </w:p>
    <w:p w14:paraId="212C853E" w14:textId="77777777" w:rsidR="00434D4E" w:rsidRDefault="00434D4E">
      <w:pPr>
        <w:pStyle w:val="BodyText"/>
        <w:rPr>
          <w:b/>
          <w:sz w:val="20"/>
        </w:rPr>
      </w:pPr>
    </w:p>
    <w:p w14:paraId="44005BBD" w14:textId="77777777" w:rsidR="00434D4E" w:rsidRDefault="00434D4E">
      <w:pPr>
        <w:pStyle w:val="BodyText"/>
        <w:rPr>
          <w:b/>
          <w:sz w:val="20"/>
        </w:rPr>
      </w:pPr>
    </w:p>
    <w:p w14:paraId="5CCC2EAF" w14:textId="77777777" w:rsidR="00434D4E" w:rsidRDefault="00434D4E">
      <w:pPr>
        <w:pStyle w:val="BodyText"/>
        <w:rPr>
          <w:b/>
          <w:sz w:val="20"/>
        </w:rPr>
      </w:pPr>
    </w:p>
    <w:p w14:paraId="2027E54A" w14:textId="77777777" w:rsidR="00434D4E" w:rsidRDefault="00434D4E">
      <w:pPr>
        <w:pStyle w:val="BodyText"/>
        <w:rPr>
          <w:b/>
          <w:sz w:val="20"/>
        </w:rPr>
      </w:pPr>
    </w:p>
    <w:p w14:paraId="35940912" w14:textId="77777777" w:rsidR="00434D4E" w:rsidRDefault="00434D4E">
      <w:pPr>
        <w:pStyle w:val="BodyText"/>
        <w:rPr>
          <w:b/>
          <w:sz w:val="20"/>
        </w:rPr>
      </w:pPr>
    </w:p>
    <w:p w14:paraId="0B2CD26E" w14:textId="77777777" w:rsidR="00434D4E" w:rsidRDefault="00434D4E">
      <w:pPr>
        <w:pStyle w:val="BodyText"/>
        <w:rPr>
          <w:b/>
          <w:sz w:val="20"/>
        </w:rPr>
      </w:pPr>
    </w:p>
    <w:p w14:paraId="51918619" w14:textId="77777777" w:rsidR="00434D4E" w:rsidRDefault="00434D4E">
      <w:pPr>
        <w:pStyle w:val="BodyText"/>
        <w:rPr>
          <w:b/>
          <w:sz w:val="20"/>
        </w:rPr>
      </w:pPr>
    </w:p>
    <w:p w14:paraId="56D25981" w14:textId="77777777" w:rsidR="00434D4E" w:rsidRDefault="00434D4E">
      <w:pPr>
        <w:pStyle w:val="BodyText"/>
        <w:rPr>
          <w:b/>
          <w:sz w:val="20"/>
        </w:rPr>
      </w:pPr>
    </w:p>
    <w:p w14:paraId="5EC07D55" w14:textId="77777777" w:rsidR="00434D4E" w:rsidRDefault="00434D4E">
      <w:pPr>
        <w:pStyle w:val="BodyText"/>
        <w:rPr>
          <w:b/>
          <w:sz w:val="20"/>
        </w:rPr>
      </w:pPr>
    </w:p>
    <w:p w14:paraId="19950D0F" w14:textId="77777777" w:rsidR="00434D4E" w:rsidRDefault="00434D4E">
      <w:pPr>
        <w:pStyle w:val="BodyText"/>
        <w:rPr>
          <w:b/>
          <w:sz w:val="20"/>
        </w:rPr>
      </w:pPr>
    </w:p>
    <w:p w14:paraId="0622B080" w14:textId="77777777" w:rsidR="00434D4E" w:rsidRDefault="00434D4E">
      <w:pPr>
        <w:pStyle w:val="BodyText"/>
        <w:rPr>
          <w:b/>
          <w:sz w:val="20"/>
        </w:rPr>
      </w:pPr>
    </w:p>
    <w:p w14:paraId="7BD9CCE1" w14:textId="77777777" w:rsidR="00434D4E" w:rsidRDefault="00434D4E">
      <w:pPr>
        <w:pStyle w:val="BodyText"/>
        <w:rPr>
          <w:b/>
          <w:sz w:val="20"/>
        </w:rPr>
      </w:pPr>
    </w:p>
    <w:p w14:paraId="6D95BE49" w14:textId="77777777" w:rsidR="00434D4E" w:rsidRDefault="00434D4E">
      <w:pPr>
        <w:pStyle w:val="BodyText"/>
        <w:spacing w:before="5"/>
        <w:rPr>
          <w:b/>
          <w:sz w:val="19"/>
        </w:rPr>
      </w:pPr>
    </w:p>
    <w:p w14:paraId="24B1DBC0" w14:textId="77777777" w:rsidR="00434D4E" w:rsidRDefault="002E7824">
      <w:pPr>
        <w:pStyle w:val="Heading2"/>
      </w:pPr>
      <w:r>
        <w:t>33</w:t>
      </w:r>
    </w:p>
    <w:p w14:paraId="56481783" w14:textId="77777777" w:rsidR="00434D4E" w:rsidRDefault="00434D4E">
      <w:pPr>
        <w:sectPr w:rsidR="00434D4E">
          <w:pgSz w:w="11910" w:h="16840"/>
          <w:pgMar w:top="860" w:right="620" w:bottom="0" w:left="980" w:header="720" w:footer="720" w:gutter="0"/>
          <w:cols w:space="720"/>
        </w:sectPr>
      </w:pPr>
    </w:p>
    <w:p w14:paraId="26BAD05D"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p w14:paraId="67D8361B" w14:textId="77777777" w:rsidR="00434D4E" w:rsidRDefault="002E7824">
      <w:pPr>
        <w:spacing w:before="27" w:after="22"/>
        <w:ind w:left="265"/>
        <w:rPr>
          <w:sz w:val="16"/>
          <w:szCs w:val="16"/>
        </w:rPr>
      </w:pPr>
      <w:r w:rsidRPr="18A947CB">
        <w:rPr>
          <w:color w:val="A5A5A5"/>
          <w:w w:val="105"/>
          <w:sz w:val="16"/>
          <w:szCs w:val="16"/>
        </w:rPr>
        <w:t>Includes new paragraphs</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E26F65E" w14:textId="77777777">
        <w:trPr>
          <w:trHeight w:val="592"/>
        </w:trPr>
        <w:tc>
          <w:tcPr>
            <w:tcW w:w="4613" w:type="dxa"/>
            <w:shd w:val="clear" w:color="auto" w:fill="EDEDED"/>
          </w:tcPr>
          <w:p w14:paraId="6CA09E18" w14:textId="77777777" w:rsidR="00434D4E" w:rsidRDefault="00434D4E">
            <w:pPr>
              <w:pStyle w:val="TableParagraph"/>
              <w:rPr>
                <w:rFonts w:ascii="Times New Roman"/>
                <w:sz w:val="18"/>
              </w:rPr>
            </w:pPr>
          </w:p>
        </w:tc>
        <w:tc>
          <w:tcPr>
            <w:tcW w:w="4613" w:type="dxa"/>
            <w:shd w:val="clear" w:color="auto" w:fill="EDEDED"/>
          </w:tcPr>
          <w:p w14:paraId="68DDFB53" w14:textId="3071AA4F" w:rsidR="00434D4E" w:rsidRDefault="000A69E6">
            <w:pPr>
              <w:pStyle w:val="TableParagraph"/>
              <w:spacing w:before="181"/>
              <w:ind w:left="519"/>
              <w:rPr>
                <w:sz w:val="19"/>
                <w:szCs w:val="19"/>
              </w:rPr>
            </w:pPr>
            <w:r w:rsidRPr="004429B8">
              <w:rPr>
                <w:b/>
                <w:bCs/>
                <w:color w:val="333333"/>
                <w:w w:val="105"/>
                <w:sz w:val="20"/>
                <w:szCs w:val="20"/>
              </w:rPr>
              <w:t>Alternative text amendment proposal</w:t>
            </w:r>
          </w:p>
        </w:tc>
        <w:tc>
          <w:tcPr>
            <w:tcW w:w="4613" w:type="dxa"/>
            <w:shd w:val="clear" w:color="auto" w:fill="EDEDED"/>
          </w:tcPr>
          <w:p w14:paraId="3238F54A" w14:textId="3E1385F3" w:rsidR="00434D4E" w:rsidRDefault="000A69E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1FF53E9D" w14:textId="77777777">
        <w:trPr>
          <w:trHeight w:val="345"/>
        </w:trPr>
        <w:tc>
          <w:tcPr>
            <w:tcW w:w="4613" w:type="dxa"/>
            <w:shd w:val="clear" w:color="auto" w:fill="EDEDED"/>
          </w:tcPr>
          <w:p w14:paraId="47C64FDC" w14:textId="77777777" w:rsidR="00434D4E" w:rsidRDefault="002E7824">
            <w:pPr>
              <w:pStyle w:val="TableParagraph"/>
              <w:spacing w:before="57"/>
              <w:ind w:left="157"/>
              <w:rPr>
                <w:sz w:val="19"/>
                <w:szCs w:val="19"/>
              </w:rPr>
            </w:pPr>
            <w:r w:rsidRPr="18A947CB">
              <w:rPr>
                <w:color w:val="333333"/>
                <w:w w:val="105"/>
                <w:sz w:val="19"/>
                <w:szCs w:val="19"/>
              </w:rPr>
              <w:t>Article 19(1)</w:t>
            </w:r>
          </w:p>
        </w:tc>
        <w:tc>
          <w:tcPr>
            <w:tcW w:w="4613" w:type="dxa"/>
          </w:tcPr>
          <w:p w14:paraId="1DF2915A" w14:textId="77777777" w:rsidR="00434D4E" w:rsidRDefault="00434D4E">
            <w:pPr>
              <w:pStyle w:val="TableParagraph"/>
              <w:rPr>
                <w:rFonts w:ascii="Times New Roman"/>
                <w:sz w:val="18"/>
              </w:rPr>
            </w:pPr>
          </w:p>
        </w:tc>
        <w:tc>
          <w:tcPr>
            <w:tcW w:w="4613" w:type="dxa"/>
          </w:tcPr>
          <w:p w14:paraId="7DBEE8C8" w14:textId="77777777" w:rsidR="00434D4E" w:rsidRDefault="00434D4E">
            <w:pPr>
              <w:pStyle w:val="TableParagraph"/>
              <w:rPr>
                <w:rFonts w:ascii="Times New Roman"/>
                <w:sz w:val="18"/>
              </w:rPr>
            </w:pPr>
          </w:p>
        </w:tc>
      </w:tr>
      <w:tr w:rsidR="00434D4E" w14:paraId="4A99D971" w14:textId="77777777">
        <w:trPr>
          <w:trHeight w:val="345"/>
        </w:trPr>
        <w:tc>
          <w:tcPr>
            <w:tcW w:w="4613" w:type="dxa"/>
            <w:shd w:val="clear" w:color="auto" w:fill="EDEDED"/>
          </w:tcPr>
          <w:p w14:paraId="1E6FCD8D" w14:textId="77777777" w:rsidR="00434D4E" w:rsidRDefault="002E7824">
            <w:pPr>
              <w:pStyle w:val="TableParagraph"/>
              <w:spacing w:before="57"/>
              <w:ind w:left="157"/>
              <w:rPr>
                <w:sz w:val="19"/>
                <w:szCs w:val="19"/>
              </w:rPr>
            </w:pPr>
            <w:r w:rsidRPr="18A947CB">
              <w:rPr>
                <w:color w:val="333333"/>
                <w:w w:val="105"/>
                <w:sz w:val="19"/>
                <w:szCs w:val="19"/>
              </w:rPr>
              <w:t>Article 19(2)</w:t>
            </w:r>
          </w:p>
        </w:tc>
        <w:tc>
          <w:tcPr>
            <w:tcW w:w="4613" w:type="dxa"/>
          </w:tcPr>
          <w:p w14:paraId="422D5CC2" w14:textId="77777777" w:rsidR="00434D4E" w:rsidRDefault="00434D4E">
            <w:pPr>
              <w:pStyle w:val="TableParagraph"/>
              <w:rPr>
                <w:rFonts w:ascii="Times New Roman"/>
                <w:sz w:val="18"/>
              </w:rPr>
            </w:pPr>
          </w:p>
        </w:tc>
        <w:tc>
          <w:tcPr>
            <w:tcW w:w="4613" w:type="dxa"/>
          </w:tcPr>
          <w:p w14:paraId="614C63B4" w14:textId="77777777" w:rsidR="00434D4E" w:rsidRDefault="00434D4E">
            <w:pPr>
              <w:pStyle w:val="TableParagraph"/>
              <w:rPr>
                <w:rFonts w:ascii="Times New Roman"/>
                <w:sz w:val="18"/>
              </w:rPr>
            </w:pPr>
          </w:p>
        </w:tc>
      </w:tr>
      <w:tr w:rsidR="00434D4E" w14:paraId="16AAEDDA" w14:textId="77777777">
        <w:trPr>
          <w:trHeight w:val="345"/>
        </w:trPr>
        <w:tc>
          <w:tcPr>
            <w:tcW w:w="4613" w:type="dxa"/>
            <w:shd w:val="clear" w:color="auto" w:fill="EDEDED"/>
          </w:tcPr>
          <w:p w14:paraId="0B3790DB" w14:textId="77777777" w:rsidR="00434D4E" w:rsidRDefault="002E7824">
            <w:pPr>
              <w:pStyle w:val="TableParagraph"/>
              <w:spacing w:before="57"/>
              <w:ind w:left="157"/>
              <w:rPr>
                <w:sz w:val="19"/>
                <w:szCs w:val="19"/>
              </w:rPr>
            </w:pPr>
            <w:r w:rsidRPr="18A947CB">
              <w:rPr>
                <w:color w:val="333333"/>
                <w:w w:val="105"/>
                <w:sz w:val="19"/>
                <w:szCs w:val="19"/>
              </w:rPr>
              <w:t>Article 19(3)</w:t>
            </w:r>
          </w:p>
        </w:tc>
        <w:tc>
          <w:tcPr>
            <w:tcW w:w="4613" w:type="dxa"/>
          </w:tcPr>
          <w:p w14:paraId="6DBCDC00" w14:textId="77777777" w:rsidR="00434D4E" w:rsidRDefault="00434D4E">
            <w:pPr>
              <w:pStyle w:val="TableParagraph"/>
              <w:rPr>
                <w:rFonts w:ascii="Times New Roman"/>
                <w:sz w:val="18"/>
              </w:rPr>
            </w:pPr>
          </w:p>
        </w:tc>
        <w:tc>
          <w:tcPr>
            <w:tcW w:w="4613" w:type="dxa"/>
          </w:tcPr>
          <w:p w14:paraId="0150DFEB" w14:textId="77777777" w:rsidR="00434D4E" w:rsidRDefault="00434D4E">
            <w:pPr>
              <w:pStyle w:val="TableParagraph"/>
              <w:rPr>
                <w:rFonts w:ascii="Times New Roman"/>
                <w:sz w:val="18"/>
              </w:rPr>
            </w:pPr>
          </w:p>
        </w:tc>
      </w:tr>
      <w:tr w:rsidR="00434D4E" w14:paraId="066CBA04" w14:textId="77777777">
        <w:trPr>
          <w:trHeight w:val="345"/>
        </w:trPr>
        <w:tc>
          <w:tcPr>
            <w:tcW w:w="4613" w:type="dxa"/>
            <w:shd w:val="clear" w:color="auto" w:fill="EDEDED"/>
          </w:tcPr>
          <w:p w14:paraId="36736F82" w14:textId="77777777" w:rsidR="00434D4E" w:rsidRDefault="002E7824">
            <w:pPr>
              <w:pStyle w:val="TableParagraph"/>
              <w:spacing w:before="57"/>
              <w:ind w:left="157"/>
              <w:rPr>
                <w:sz w:val="19"/>
                <w:szCs w:val="19"/>
              </w:rPr>
            </w:pPr>
            <w:r w:rsidRPr="18A947CB">
              <w:rPr>
                <w:color w:val="333333"/>
                <w:w w:val="105"/>
                <w:sz w:val="19"/>
                <w:szCs w:val="19"/>
              </w:rPr>
              <w:t>Article 19(4)</w:t>
            </w:r>
          </w:p>
        </w:tc>
        <w:tc>
          <w:tcPr>
            <w:tcW w:w="4613" w:type="dxa"/>
          </w:tcPr>
          <w:p w14:paraId="05898CC2" w14:textId="77777777" w:rsidR="00434D4E" w:rsidRDefault="00434D4E">
            <w:pPr>
              <w:pStyle w:val="TableParagraph"/>
              <w:rPr>
                <w:rFonts w:ascii="Times New Roman"/>
                <w:sz w:val="18"/>
              </w:rPr>
            </w:pPr>
          </w:p>
        </w:tc>
        <w:tc>
          <w:tcPr>
            <w:tcW w:w="4613" w:type="dxa"/>
          </w:tcPr>
          <w:p w14:paraId="08E9A507" w14:textId="77777777" w:rsidR="00434D4E" w:rsidRDefault="00434D4E">
            <w:pPr>
              <w:pStyle w:val="TableParagraph"/>
              <w:rPr>
                <w:rFonts w:ascii="Times New Roman"/>
                <w:sz w:val="18"/>
              </w:rPr>
            </w:pPr>
          </w:p>
        </w:tc>
      </w:tr>
    </w:tbl>
    <w:p w14:paraId="1428CEF9" w14:textId="77777777" w:rsidR="00434D4E" w:rsidRDefault="00434D4E">
      <w:pPr>
        <w:pStyle w:val="BodyText"/>
        <w:rPr>
          <w:sz w:val="20"/>
        </w:rPr>
      </w:pPr>
    </w:p>
    <w:p w14:paraId="7C98DDAD" w14:textId="77777777" w:rsidR="00434D4E" w:rsidRDefault="00434D4E">
      <w:pPr>
        <w:pStyle w:val="BodyText"/>
        <w:rPr>
          <w:sz w:val="20"/>
        </w:rPr>
      </w:pPr>
    </w:p>
    <w:p w14:paraId="0F7D3108" w14:textId="77777777" w:rsidR="00434D4E" w:rsidRDefault="00434D4E">
      <w:pPr>
        <w:pStyle w:val="BodyText"/>
        <w:rPr>
          <w:sz w:val="20"/>
        </w:rPr>
      </w:pPr>
    </w:p>
    <w:p w14:paraId="50CECB0F" w14:textId="77777777" w:rsidR="00434D4E" w:rsidRDefault="00434D4E">
      <w:pPr>
        <w:pStyle w:val="BodyText"/>
        <w:rPr>
          <w:sz w:val="20"/>
        </w:rPr>
      </w:pPr>
    </w:p>
    <w:p w14:paraId="2850DF68" w14:textId="77777777" w:rsidR="00434D4E" w:rsidRDefault="00434D4E">
      <w:pPr>
        <w:pStyle w:val="BodyText"/>
        <w:rPr>
          <w:sz w:val="20"/>
        </w:rPr>
      </w:pPr>
    </w:p>
    <w:p w14:paraId="41977445" w14:textId="77777777" w:rsidR="00434D4E" w:rsidRDefault="00434D4E">
      <w:pPr>
        <w:pStyle w:val="BodyText"/>
        <w:rPr>
          <w:sz w:val="20"/>
        </w:rPr>
      </w:pPr>
    </w:p>
    <w:p w14:paraId="6A544C96" w14:textId="77777777" w:rsidR="00434D4E" w:rsidRDefault="00434D4E">
      <w:pPr>
        <w:pStyle w:val="BodyText"/>
        <w:rPr>
          <w:sz w:val="20"/>
        </w:rPr>
      </w:pPr>
    </w:p>
    <w:p w14:paraId="3F0B084F" w14:textId="77777777" w:rsidR="00434D4E" w:rsidRDefault="00434D4E">
      <w:pPr>
        <w:pStyle w:val="BodyText"/>
        <w:rPr>
          <w:sz w:val="20"/>
        </w:rPr>
      </w:pPr>
    </w:p>
    <w:p w14:paraId="254A952B" w14:textId="77777777" w:rsidR="00434D4E" w:rsidRDefault="00434D4E">
      <w:pPr>
        <w:pStyle w:val="BodyText"/>
        <w:rPr>
          <w:sz w:val="20"/>
        </w:rPr>
      </w:pPr>
    </w:p>
    <w:p w14:paraId="39495DA0" w14:textId="77777777" w:rsidR="00434D4E" w:rsidRDefault="00434D4E">
      <w:pPr>
        <w:pStyle w:val="BodyText"/>
        <w:rPr>
          <w:sz w:val="20"/>
        </w:rPr>
      </w:pPr>
    </w:p>
    <w:p w14:paraId="4E999625" w14:textId="77777777" w:rsidR="00434D4E" w:rsidRDefault="00434D4E">
      <w:pPr>
        <w:pStyle w:val="BodyText"/>
        <w:rPr>
          <w:sz w:val="20"/>
        </w:rPr>
      </w:pPr>
    </w:p>
    <w:p w14:paraId="7521ED2B" w14:textId="77777777" w:rsidR="00434D4E" w:rsidRDefault="00434D4E">
      <w:pPr>
        <w:pStyle w:val="BodyText"/>
        <w:rPr>
          <w:sz w:val="20"/>
        </w:rPr>
      </w:pPr>
    </w:p>
    <w:p w14:paraId="319481C2" w14:textId="77777777" w:rsidR="00434D4E" w:rsidRDefault="00434D4E">
      <w:pPr>
        <w:pStyle w:val="BodyText"/>
        <w:rPr>
          <w:sz w:val="20"/>
        </w:rPr>
      </w:pPr>
    </w:p>
    <w:p w14:paraId="2942C220" w14:textId="77777777" w:rsidR="00434D4E" w:rsidRDefault="00434D4E">
      <w:pPr>
        <w:pStyle w:val="BodyText"/>
        <w:rPr>
          <w:sz w:val="20"/>
        </w:rPr>
      </w:pPr>
    </w:p>
    <w:p w14:paraId="011E0684" w14:textId="77777777" w:rsidR="00434D4E" w:rsidRDefault="00434D4E">
      <w:pPr>
        <w:pStyle w:val="BodyText"/>
        <w:rPr>
          <w:sz w:val="20"/>
        </w:rPr>
      </w:pPr>
    </w:p>
    <w:p w14:paraId="77ECB4F7" w14:textId="77777777" w:rsidR="00434D4E" w:rsidRDefault="00434D4E">
      <w:pPr>
        <w:pStyle w:val="BodyText"/>
        <w:rPr>
          <w:sz w:val="20"/>
        </w:rPr>
      </w:pPr>
    </w:p>
    <w:p w14:paraId="4EE75EB8" w14:textId="77777777" w:rsidR="00434D4E" w:rsidRDefault="00434D4E">
      <w:pPr>
        <w:pStyle w:val="BodyText"/>
        <w:rPr>
          <w:sz w:val="20"/>
        </w:rPr>
      </w:pPr>
    </w:p>
    <w:p w14:paraId="1D2988F2" w14:textId="77777777" w:rsidR="00434D4E" w:rsidRDefault="00434D4E">
      <w:pPr>
        <w:pStyle w:val="BodyText"/>
        <w:rPr>
          <w:sz w:val="20"/>
        </w:rPr>
      </w:pPr>
    </w:p>
    <w:p w14:paraId="5D77660F" w14:textId="77777777" w:rsidR="00434D4E" w:rsidRDefault="00434D4E">
      <w:pPr>
        <w:pStyle w:val="BodyText"/>
        <w:rPr>
          <w:sz w:val="20"/>
        </w:rPr>
      </w:pPr>
    </w:p>
    <w:p w14:paraId="4893257D" w14:textId="77777777" w:rsidR="00434D4E" w:rsidRDefault="00434D4E">
      <w:pPr>
        <w:pStyle w:val="BodyText"/>
        <w:rPr>
          <w:sz w:val="20"/>
        </w:rPr>
      </w:pPr>
    </w:p>
    <w:p w14:paraId="501216A8" w14:textId="77777777" w:rsidR="00434D4E" w:rsidRDefault="00434D4E">
      <w:pPr>
        <w:pStyle w:val="BodyText"/>
        <w:rPr>
          <w:sz w:val="20"/>
        </w:rPr>
      </w:pPr>
    </w:p>
    <w:p w14:paraId="60FC1A99" w14:textId="77777777" w:rsidR="00434D4E" w:rsidRDefault="00434D4E">
      <w:pPr>
        <w:pStyle w:val="BodyText"/>
        <w:rPr>
          <w:sz w:val="20"/>
        </w:rPr>
      </w:pPr>
    </w:p>
    <w:p w14:paraId="42954B2E" w14:textId="77777777" w:rsidR="00434D4E" w:rsidRDefault="00434D4E">
      <w:pPr>
        <w:pStyle w:val="BodyText"/>
        <w:rPr>
          <w:sz w:val="20"/>
        </w:rPr>
      </w:pPr>
    </w:p>
    <w:p w14:paraId="7471F741" w14:textId="77777777" w:rsidR="00434D4E" w:rsidRDefault="00434D4E">
      <w:pPr>
        <w:pStyle w:val="BodyText"/>
        <w:rPr>
          <w:sz w:val="20"/>
        </w:rPr>
      </w:pPr>
    </w:p>
    <w:p w14:paraId="532766C2" w14:textId="77777777" w:rsidR="00434D4E" w:rsidRDefault="00434D4E">
      <w:pPr>
        <w:pStyle w:val="BodyText"/>
        <w:rPr>
          <w:sz w:val="20"/>
        </w:rPr>
      </w:pPr>
    </w:p>
    <w:p w14:paraId="299DFAEB" w14:textId="77777777" w:rsidR="00434D4E" w:rsidRDefault="00434D4E">
      <w:pPr>
        <w:pStyle w:val="BodyText"/>
        <w:rPr>
          <w:sz w:val="20"/>
        </w:rPr>
      </w:pPr>
    </w:p>
    <w:p w14:paraId="2CAFC611" w14:textId="77777777" w:rsidR="00434D4E" w:rsidRDefault="00434D4E">
      <w:pPr>
        <w:pStyle w:val="BodyText"/>
        <w:rPr>
          <w:sz w:val="20"/>
        </w:rPr>
      </w:pPr>
    </w:p>
    <w:p w14:paraId="6E4E3298" w14:textId="77777777" w:rsidR="00434D4E" w:rsidRDefault="00434D4E">
      <w:pPr>
        <w:pStyle w:val="BodyText"/>
        <w:rPr>
          <w:sz w:val="20"/>
        </w:rPr>
      </w:pPr>
    </w:p>
    <w:p w14:paraId="48F7E8CE" w14:textId="77777777" w:rsidR="00434D4E" w:rsidRDefault="00434D4E">
      <w:pPr>
        <w:pStyle w:val="BodyText"/>
        <w:rPr>
          <w:sz w:val="20"/>
        </w:rPr>
      </w:pPr>
    </w:p>
    <w:p w14:paraId="69AAFCC7" w14:textId="77777777" w:rsidR="00434D4E" w:rsidRDefault="00434D4E">
      <w:pPr>
        <w:pStyle w:val="BodyText"/>
        <w:rPr>
          <w:sz w:val="20"/>
        </w:rPr>
      </w:pPr>
    </w:p>
    <w:p w14:paraId="5FB0453E" w14:textId="77777777" w:rsidR="00434D4E" w:rsidRDefault="00434D4E">
      <w:pPr>
        <w:pStyle w:val="BodyText"/>
        <w:rPr>
          <w:sz w:val="24"/>
        </w:rPr>
      </w:pPr>
    </w:p>
    <w:p w14:paraId="085D4B65" w14:textId="77777777" w:rsidR="00434D4E" w:rsidRDefault="002E7824">
      <w:pPr>
        <w:pStyle w:val="Heading2"/>
        <w:spacing w:before="1"/>
        <w:ind w:right="119"/>
      </w:pPr>
      <w:r>
        <w:t>34</w:t>
      </w:r>
    </w:p>
    <w:p w14:paraId="7E221C6F" w14:textId="77777777" w:rsidR="00434D4E" w:rsidRDefault="00434D4E">
      <w:pPr>
        <w:sectPr w:rsidR="00434D4E">
          <w:pgSz w:w="16840" w:h="11910" w:orient="landscape"/>
          <w:pgMar w:top="860" w:right="600" w:bottom="0" w:left="980" w:header="720" w:footer="720" w:gutter="0"/>
          <w:cols w:space="720"/>
        </w:sectPr>
      </w:pPr>
    </w:p>
    <w:p w14:paraId="7DA9B7BF"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4C6C870" w14:textId="77777777">
        <w:trPr>
          <w:trHeight w:val="296"/>
        </w:trPr>
        <w:tc>
          <w:tcPr>
            <w:tcW w:w="4615" w:type="dxa"/>
            <w:shd w:val="clear" w:color="auto" w:fill="EDEDED"/>
          </w:tcPr>
          <w:p w14:paraId="72FB0A1A" w14:textId="77777777" w:rsidR="00434D4E" w:rsidRDefault="00434D4E">
            <w:pPr>
              <w:pStyle w:val="TableParagraph"/>
              <w:rPr>
                <w:rFonts w:ascii="Times New Roman"/>
              </w:rPr>
            </w:pPr>
          </w:p>
        </w:tc>
        <w:tc>
          <w:tcPr>
            <w:tcW w:w="4615" w:type="dxa"/>
            <w:shd w:val="clear" w:color="auto" w:fill="EDEDED"/>
          </w:tcPr>
          <w:p w14:paraId="23BF810E"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73081EF3" w14:textId="77777777">
        <w:trPr>
          <w:trHeight w:val="345"/>
        </w:trPr>
        <w:tc>
          <w:tcPr>
            <w:tcW w:w="4615" w:type="dxa"/>
            <w:shd w:val="clear" w:color="auto" w:fill="EDEDED"/>
          </w:tcPr>
          <w:p w14:paraId="590415B3"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0CC169E5" w14:textId="77777777" w:rsidR="00434D4E" w:rsidRDefault="00434D4E">
            <w:pPr>
              <w:pStyle w:val="TableParagraph"/>
              <w:rPr>
                <w:rFonts w:ascii="Times New Roman"/>
              </w:rPr>
            </w:pPr>
          </w:p>
        </w:tc>
      </w:tr>
    </w:tbl>
    <w:p w14:paraId="1998494A" w14:textId="77777777" w:rsidR="00434D4E" w:rsidRDefault="00434D4E">
      <w:pPr>
        <w:pStyle w:val="BodyText"/>
        <w:rPr>
          <w:sz w:val="26"/>
        </w:rPr>
      </w:pPr>
    </w:p>
    <w:p w14:paraId="02405CDA" w14:textId="77777777" w:rsidR="00434D4E" w:rsidRDefault="00434D4E">
      <w:pPr>
        <w:pStyle w:val="BodyText"/>
        <w:spacing w:before="5"/>
        <w:rPr>
          <w:sz w:val="34"/>
        </w:rPr>
      </w:pPr>
    </w:p>
    <w:p w14:paraId="7A36B6D0" w14:textId="77777777" w:rsidR="00434D4E" w:rsidRDefault="002E7824">
      <w:pPr>
        <w:pStyle w:val="BodyText"/>
        <w:ind w:left="115"/>
      </w:pPr>
      <w:r>
        <w:rPr>
          <w:color w:val="333333"/>
        </w:rPr>
        <w:t>Please upload figures or tables if necessary</w:t>
      </w:r>
    </w:p>
    <w:p w14:paraId="20103C6F" w14:textId="77777777" w:rsidR="00434D4E" w:rsidRDefault="002E7824">
      <w:pPr>
        <w:spacing w:before="95"/>
        <w:ind w:left="265"/>
        <w:rPr>
          <w:sz w:val="16"/>
          <w:szCs w:val="16"/>
        </w:rPr>
      </w:pPr>
      <w:r w:rsidRPr="18A947CB">
        <w:rPr>
          <w:color w:val="A5A5A5"/>
          <w:w w:val="105"/>
          <w:sz w:val="16"/>
          <w:szCs w:val="16"/>
        </w:rPr>
        <w:t>The maximum file size is 1 MB</w:t>
      </w:r>
    </w:p>
    <w:p w14:paraId="29EB23E6" w14:textId="77777777" w:rsidR="00434D4E" w:rsidRDefault="00434D4E">
      <w:pPr>
        <w:pStyle w:val="BodyText"/>
        <w:rPr>
          <w:sz w:val="20"/>
        </w:rPr>
      </w:pPr>
    </w:p>
    <w:p w14:paraId="3CCD0386" w14:textId="77777777" w:rsidR="00434D4E" w:rsidRDefault="00434D4E">
      <w:pPr>
        <w:pStyle w:val="BodyText"/>
        <w:rPr>
          <w:sz w:val="20"/>
        </w:rPr>
      </w:pPr>
    </w:p>
    <w:p w14:paraId="200D04C6" w14:textId="47796EB5" w:rsidR="00434D4E" w:rsidRDefault="002E7824">
      <w:pPr>
        <w:pStyle w:val="Heading1"/>
      </w:pPr>
      <w:r>
        <w:rPr>
          <w:noProof/>
        </w:rPr>
        <mc:AlternateContent>
          <mc:Choice Requires="wps">
            <w:drawing>
              <wp:anchor distT="0" distB="0" distL="0" distR="0" simplePos="0" relativeHeight="251658269" behindDoc="1" locked="0" layoutInCell="1" allowOverlap="1" wp14:anchorId="6617F197" wp14:editId="2ED549B5">
                <wp:simplePos x="0" y="0"/>
                <wp:positionH relativeFrom="page">
                  <wp:posOffset>695325</wp:posOffset>
                </wp:positionH>
                <wp:positionV relativeFrom="paragraph">
                  <wp:posOffset>337185</wp:posOffset>
                </wp:positionV>
                <wp:extent cx="6169660" cy="19050"/>
                <wp:effectExtent l="0" t="0" r="0" b="0"/>
                <wp:wrapTopAndBottom/>
                <wp:docPr id="16" name="Rectangle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EE689EF" id="Rectangle 16" o:spid="_x0000_s1026" style="position:absolute;margin-left:54.75pt;margin-top:26.55pt;width:485.8pt;height:1.5pt;z-index:-25165821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 CHAPTER 3 - Requirements for power park modules</w:t>
      </w:r>
    </w:p>
    <w:p w14:paraId="2E7CD248" w14:textId="77777777" w:rsidR="00434D4E" w:rsidRDefault="00434D4E">
      <w:pPr>
        <w:pStyle w:val="BodyText"/>
        <w:spacing w:before="9"/>
      </w:pPr>
    </w:p>
    <w:p w14:paraId="059BF066" w14:textId="77777777" w:rsidR="00434D4E" w:rsidRDefault="002E7824">
      <w:pPr>
        <w:pStyle w:val="BodyText"/>
        <w:spacing w:before="121"/>
        <w:ind w:left="115"/>
        <w:rPr>
          <w:b/>
        </w:rPr>
      </w:pPr>
      <w:r>
        <w:rPr>
          <w:b/>
          <w:color w:val="FF0000"/>
        </w:rPr>
        <w:t xml:space="preserve">[NEW] </w:t>
      </w:r>
      <w:r>
        <w:rPr>
          <w:b/>
          <w:color w:val="333333"/>
        </w:rPr>
        <w:t>Requirements for type A power park modules</w:t>
      </w:r>
    </w:p>
    <w:p w14:paraId="4A621D2B" w14:textId="77777777" w:rsidR="00434D4E" w:rsidRDefault="00434D4E">
      <w:pPr>
        <w:pStyle w:val="BodyText"/>
        <w:rPr>
          <w:b/>
          <w:sz w:val="20"/>
        </w:rPr>
      </w:pPr>
    </w:p>
    <w:p w14:paraId="3105E997" w14:textId="77777777" w:rsidR="00434D4E" w:rsidRDefault="00434D4E">
      <w:pPr>
        <w:pStyle w:val="BodyText"/>
        <w:rPr>
          <w:b/>
          <w:sz w:val="20"/>
        </w:rPr>
      </w:pPr>
    </w:p>
    <w:p w14:paraId="4ADF2012" w14:textId="77777777" w:rsidR="00434D4E" w:rsidRDefault="00434D4E">
      <w:pPr>
        <w:pStyle w:val="BodyText"/>
        <w:rPr>
          <w:b/>
          <w:sz w:val="20"/>
        </w:rPr>
      </w:pPr>
    </w:p>
    <w:p w14:paraId="6CDE20B0" w14:textId="77777777" w:rsidR="00434D4E" w:rsidRDefault="00434D4E">
      <w:pPr>
        <w:pStyle w:val="BodyText"/>
        <w:rPr>
          <w:b/>
          <w:sz w:val="20"/>
        </w:rPr>
      </w:pPr>
    </w:p>
    <w:p w14:paraId="2098EB16" w14:textId="77777777" w:rsidR="00434D4E" w:rsidRDefault="00434D4E">
      <w:pPr>
        <w:pStyle w:val="BodyText"/>
        <w:rPr>
          <w:b/>
          <w:sz w:val="20"/>
        </w:rPr>
      </w:pPr>
    </w:p>
    <w:p w14:paraId="257F7B3E" w14:textId="77777777" w:rsidR="00434D4E" w:rsidRDefault="00434D4E">
      <w:pPr>
        <w:pStyle w:val="BodyText"/>
        <w:rPr>
          <w:b/>
          <w:sz w:val="20"/>
        </w:rPr>
      </w:pPr>
    </w:p>
    <w:p w14:paraId="26A7C19B" w14:textId="77777777" w:rsidR="00434D4E" w:rsidRDefault="00434D4E">
      <w:pPr>
        <w:pStyle w:val="BodyText"/>
        <w:rPr>
          <w:b/>
          <w:sz w:val="20"/>
        </w:rPr>
      </w:pPr>
    </w:p>
    <w:p w14:paraId="0CBB271C" w14:textId="77777777" w:rsidR="00434D4E" w:rsidRDefault="00434D4E">
      <w:pPr>
        <w:pStyle w:val="BodyText"/>
        <w:rPr>
          <w:b/>
          <w:sz w:val="20"/>
        </w:rPr>
      </w:pPr>
    </w:p>
    <w:p w14:paraId="02D821CF" w14:textId="77777777" w:rsidR="00434D4E" w:rsidRDefault="00434D4E">
      <w:pPr>
        <w:pStyle w:val="BodyText"/>
        <w:rPr>
          <w:b/>
          <w:sz w:val="20"/>
        </w:rPr>
      </w:pPr>
    </w:p>
    <w:p w14:paraId="3895C45D" w14:textId="77777777" w:rsidR="00434D4E" w:rsidRDefault="00434D4E">
      <w:pPr>
        <w:pStyle w:val="BodyText"/>
        <w:rPr>
          <w:b/>
          <w:sz w:val="20"/>
        </w:rPr>
      </w:pPr>
    </w:p>
    <w:p w14:paraId="649AE62C" w14:textId="77777777" w:rsidR="00434D4E" w:rsidRDefault="00434D4E">
      <w:pPr>
        <w:pStyle w:val="BodyText"/>
        <w:rPr>
          <w:b/>
          <w:sz w:val="20"/>
        </w:rPr>
      </w:pPr>
    </w:p>
    <w:p w14:paraId="257D1448" w14:textId="77777777" w:rsidR="00434D4E" w:rsidRDefault="00434D4E">
      <w:pPr>
        <w:pStyle w:val="BodyText"/>
        <w:rPr>
          <w:b/>
          <w:sz w:val="20"/>
        </w:rPr>
      </w:pPr>
    </w:p>
    <w:p w14:paraId="4A7FD005" w14:textId="77777777" w:rsidR="00434D4E" w:rsidRDefault="00434D4E">
      <w:pPr>
        <w:pStyle w:val="BodyText"/>
        <w:rPr>
          <w:b/>
          <w:sz w:val="20"/>
        </w:rPr>
      </w:pPr>
    </w:p>
    <w:p w14:paraId="245C1CB2" w14:textId="77777777" w:rsidR="00434D4E" w:rsidRDefault="00434D4E">
      <w:pPr>
        <w:pStyle w:val="BodyText"/>
        <w:rPr>
          <w:b/>
          <w:sz w:val="20"/>
        </w:rPr>
      </w:pPr>
    </w:p>
    <w:p w14:paraId="7CC59A13" w14:textId="77777777" w:rsidR="00434D4E" w:rsidRDefault="00434D4E">
      <w:pPr>
        <w:pStyle w:val="BodyText"/>
        <w:rPr>
          <w:b/>
          <w:sz w:val="20"/>
        </w:rPr>
      </w:pPr>
    </w:p>
    <w:p w14:paraId="43B4BAB2" w14:textId="77777777" w:rsidR="00434D4E" w:rsidRDefault="00434D4E">
      <w:pPr>
        <w:pStyle w:val="BodyText"/>
        <w:rPr>
          <w:b/>
          <w:sz w:val="20"/>
        </w:rPr>
      </w:pPr>
    </w:p>
    <w:p w14:paraId="076B18CE" w14:textId="77777777" w:rsidR="00434D4E" w:rsidRDefault="00434D4E">
      <w:pPr>
        <w:pStyle w:val="BodyText"/>
        <w:rPr>
          <w:b/>
          <w:sz w:val="20"/>
        </w:rPr>
      </w:pPr>
    </w:p>
    <w:p w14:paraId="32A35E05" w14:textId="77777777" w:rsidR="00434D4E" w:rsidRDefault="00434D4E">
      <w:pPr>
        <w:pStyle w:val="BodyText"/>
        <w:rPr>
          <w:b/>
          <w:sz w:val="20"/>
        </w:rPr>
      </w:pPr>
    </w:p>
    <w:p w14:paraId="405AAEB9" w14:textId="77777777" w:rsidR="00434D4E" w:rsidRDefault="00434D4E">
      <w:pPr>
        <w:pStyle w:val="BodyText"/>
        <w:rPr>
          <w:b/>
          <w:sz w:val="20"/>
        </w:rPr>
      </w:pPr>
    </w:p>
    <w:p w14:paraId="71EDBEEE" w14:textId="77777777" w:rsidR="00434D4E" w:rsidRDefault="00434D4E">
      <w:pPr>
        <w:pStyle w:val="BodyText"/>
        <w:rPr>
          <w:b/>
          <w:sz w:val="20"/>
        </w:rPr>
      </w:pPr>
    </w:p>
    <w:p w14:paraId="48C2947D" w14:textId="77777777" w:rsidR="00434D4E" w:rsidRDefault="00434D4E">
      <w:pPr>
        <w:pStyle w:val="BodyText"/>
        <w:rPr>
          <w:b/>
          <w:sz w:val="20"/>
        </w:rPr>
      </w:pPr>
    </w:p>
    <w:p w14:paraId="6BC76C21" w14:textId="77777777" w:rsidR="00434D4E" w:rsidRDefault="00434D4E">
      <w:pPr>
        <w:pStyle w:val="BodyText"/>
        <w:rPr>
          <w:b/>
          <w:sz w:val="20"/>
        </w:rPr>
      </w:pPr>
    </w:p>
    <w:p w14:paraId="5C8C1D55" w14:textId="77777777" w:rsidR="00434D4E" w:rsidRDefault="00434D4E">
      <w:pPr>
        <w:pStyle w:val="BodyText"/>
        <w:rPr>
          <w:b/>
          <w:sz w:val="20"/>
        </w:rPr>
      </w:pPr>
    </w:p>
    <w:p w14:paraId="064E1CBA" w14:textId="77777777" w:rsidR="00434D4E" w:rsidRDefault="00434D4E">
      <w:pPr>
        <w:pStyle w:val="BodyText"/>
        <w:rPr>
          <w:b/>
          <w:sz w:val="20"/>
        </w:rPr>
      </w:pPr>
    </w:p>
    <w:p w14:paraId="7DB0ACAF" w14:textId="77777777" w:rsidR="00434D4E" w:rsidRDefault="00434D4E">
      <w:pPr>
        <w:pStyle w:val="BodyText"/>
        <w:rPr>
          <w:b/>
          <w:sz w:val="20"/>
        </w:rPr>
      </w:pPr>
    </w:p>
    <w:p w14:paraId="7DDDC0B6" w14:textId="77777777" w:rsidR="00434D4E" w:rsidRDefault="00434D4E">
      <w:pPr>
        <w:pStyle w:val="BodyText"/>
        <w:rPr>
          <w:b/>
          <w:sz w:val="20"/>
        </w:rPr>
      </w:pPr>
    </w:p>
    <w:p w14:paraId="3F371229" w14:textId="77777777" w:rsidR="00434D4E" w:rsidRDefault="00434D4E">
      <w:pPr>
        <w:pStyle w:val="BodyText"/>
        <w:rPr>
          <w:b/>
          <w:sz w:val="20"/>
        </w:rPr>
      </w:pPr>
    </w:p>
    <w:p w14:paraId="3EC0751A" w14:textId="77777777" w:rsidR="00434D4E" w:rsidRDefault="00434D4E">
      <w:pPr>
        <w:pStyle w:val="BodyText"/>
        <w:rPr>
          <w:b/>
          <w:sz w:val="20"/>
        </w:rPr>
      </w:pPr>
    </w:p>
    <w:p w14:paraId="785947D9" w14:textId="77777777" w:rsidR="00434D4E" w:rsidRDefault="00434D4E">
      <w:pPr>
        <w:pStyle w:val="BodyText"/>
        <w:rPr>
          <w:b/>
          <w:sz w:val="20"/>
        </w:rPr>
      </w:pPr>
    </w:p>
    <w:p w14:paraId="14265522" w14:textId="77777777" w:rsidR="00434D4E" w:rsidRDefault="00434D4E">
      <w:pPr>
        <w:pStyle w:val="BodyText"/>
        <w:rPr>
          <w:b/>
          <w:sz w:val="20"/>
        </w:rPr>
      </w:pPr>
    </w:p>
    <w:p w14:paraId="1D9CB239" w14:textId="77777777" w:rsidR="00434D4E" w:rsidRDefault="00434D4E">
      <w:pPr>
        <w:pStyle w:val="BodyText"/>
        <w:rPr>
          <w:b/>
          <w:sz w:val="20"/>
        </w:rPr>
      </w:pPr>
    </w:p>
    <w:p w14:paraId="1F6E0961" w14:textId="77777777" w:rsidR="00434D4E" w:rsidRDefault="00434D4E">
      <w:pPr>
        <w:pStyle w:val="BodyText"/>
        <w:rPr>
          <w:b/>
          <w:sz w:val="20"/>
        </w:rPr>
      </w:pPr>
    </w:p>
    <w:p w14:paraId="5B6A8B74" w14:textId="77777777" w:rsidR="00434D4E" w:rsidRDefault="00434D4E">
      <w:pPr>
        <w:pStyle w:val="BodyText"/>
        <w:rPr>
          <w:b/>
          <w:sz w:val="20"/>
        </w:rPr>
      </w:pPr>
    </w:p>
    <w:p w14:paraId="2174CA58" w14:textId="77777777" w:rsidR="00434D4E" w:rsidRDefault="00434D4E">
      <w:pPr>
        <w:pStyle w:val="BodyText"/>
        <w:rPr>
          <w:b/>
          <w:sz w:val="20"/>
        </w:rPr>
      </w:pPr>
    </w:p>
    <w:p w14:paraId="18834659" w14:textId="77777777" w:rsidR="00434D4E" w:rsidRDefault="00434D4E">
      <w:pPr>
        <w:pStyle w:val="BodyText"/>
        <w:rPr>
          <w:b/>
          <w:sz w:val="20"/>
        </w:rPr>
      </w:pPr>
    </w:p>
    <w:p w14:paraId="7F2E7688" w14:textId="77777777" w:rsidR="00434D4E" w:rsidRDefault="00434D4E">
      <w:pPr>
        <w:pStyle w:val="BodyText"/>
        <w:rPr>
          <w:b/>
          <w:sz w:val="20"/>
        </w:rPr>
      </w:pPr>
    </w:p>
    <w:p w14:paraId="34863412" w14:textId="77777777" w:rsidR="00434D4E" w:rsidRDefault="00434D4E">
      <w:pPr>
        <w:pStyle w:val="BodyText"/>
        <w:rPr>
          <w:b/>
          <w:sz w:val="20"/>
        </w:rPr>
      </w:pPr>
    </w:p>
    <w:p w14:paraId="1B886956" w14:textId="77777777" w:rsidR="00434D4E" w:rsidRDefault="00434D4E">
      <w:pPr>
        <w:pStyle w:val="BodyText"/>
        <w:rPr>
          <w:b/>
          <w:sz w:val="20"/>
        </w:rPr>
      </w:pPr>
    </w:p>
    <w:p w14:paraId="5B3DD711" w14:textId="77777777" w:rsidR="00434D4E" w:rsidRDefault="00434D4E">
      <w:pPr>
        <w:pStyle w:val="BodyText"/>
        <w:rPr>
          <w:b/>
          <w:sz w:val="20"/>
        </w:rPr>
      </w:pPr>
    </w:p>
    <w:p w14:paraId="6E70844F" w14:textId="77777777" w:rsidR="00434D4E" w:rsidRDefault="00434D4E">
      <w:pPr>
        <w:pStyle w:val="BodyText"/>
        <w:rPr>
          <w:b/>
          <w:sz w:val="20"/>
        </w:rPr>
      </w:pPr>
    </w:p>
    <w:p w14:paraId="6D90C26F" w14:textId="77777777" w:rsidR="00434D4E" w:rsidRDefault="00434D4E">
      <w:pPr>
        <w:pStyle w:val="BodyText"/>
        <w:rPr>
          <w:b/>
          <w:sz w:val="20"/>
        </w:rPr>
      </w:pPr>
    </w:p>
    <w:p w14:paraId="6580005A" w14:textId="77777777" w:rsidR="00434D4E" w:rsidRDefault="00434D4E">
      <w:pPr>
        <w:pStyle w:val="BodyText"/>
        <w:rPr>
          <w:b/>
          <w:sz w:val="20"/>
        </w:rPr>
      </w:pPr>
    </w:p>
    <w:p w14:paraId="7A9A696A" w14:textId="77777777" w:rsidR="00434D4E" w:rsidRDefault="00434D4E">
      <w:pPr>
        <w:pStyle w:val="BodyText"/>
        <w:rPr>
          <w:b/>
          <w:sz w:val="20"/>
        </w:rPr>
      </w:pPr>
    </w:p>
    <w:p w14:paraId="10CAF6DB" w14:textId="77777777" w:rsidR="00434D4E" w:rsidRDefault="00434D4E">
      <w:pPr>
        <w:pStyle w:val="BodyText"/>
        <w:rPr>
          <w:b/>
          <w:sz w:val="20"/>
        </w:rPr>
      </w:pPr>
    </w:p>
    <w:p w14:paraId="556CE009" w14:textId="77777777" w:rsidR="00434D4E" w:rsidRDefault="00434D4E">
      <w:pPr>
        <w:pStyle w:val="BodyText"/>
        <w:rPr>
          <w:b/>
          <w:sz w:val="20"/>
        </w:rPr>
      </w:pPr>
    </w:p>
    <w:p w14:paraId="4CDBA71D" w14:textId="77777777" w:rsidR="00434D4E" w:rsidRDefault="00434D4E">
      <w:pPr>
        <w:pStyle w:val="BodyText"/>
        <w:rPr>
          <w:b/>
          <w:sz w:val="20"/>
        </w:rPr>
      </w:pPr>
    </w:p>
    <w:p w14:paraId="21A6E851" w14:textId="77777777" w:rsidR="00434D4E" w:rsidRDefault="00434D4E">
      <w:pPr>
        <w:pStyle w:val="BodyText"/>
        <w:spacing w:before="5"/>
        <w:rPr>
          <w:b/>
          <w:sz w:val="22"/>
        </w:rPr>
      </w:pPr>
    </w:p>
    <w:p w14:paraId="1B2B2AAB" w14:textId="77777777" w:rsidR="00434D4E" w:rsidRDefault="002E7824">
      <w:pPr>
        <w:pStyle w:val="Heading2"/>
      </w:pPr>
      <w:r>
        <w:t>35</w:t>
      </w:r>
    </w:p>
    <w:p w14:paraId="6210A149" w14:textId="77777777" w:rsidR="00434D4E" w:rsidRDefault="00434D4E">
      <w:pPr>
        <w:sectPr w:rsidR="00434D4E">
          <w:pgSz w:w="11910" w:h="16840"/>
          <w:pgMar w:top="860" w:right="620" w:bottom="0" w:left="980" w:header="720" w:footer="720" w:gutter="0"/>
          <w:cols w:space="720"/>
        </w:sectPr>
      </w:pPr>
    </w:p>
    <w:p w14:paraId="33084C15"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1830"/>
        <w:gridCol w:w="6765"/>
        <w:gridCol w:w="5244"/>
      </w:tblGrid>
      <w:tr w:rsidR="00434D4E" w14:paraId="5E200C48" w14:textId="77777777" w:rsidTr="1D45E349">
        <w:trPr>
          <w:trHeight w:val="592"/>
        </w:trPr>
        <w:tc>
          <w:tcPr>
            <w:tcW w:w="1830" w:type="dxa"/>
            <w:shd w:val="clear" w:color="auto" w:fill="EDEDED"/>
          </w:tcPr>
          <w:p w14:paraId="605B7DF2" w14:textId="77777777" w:rsidR="00434D4E" w:rsidRDefault="00434D4E">
            <w:pPr>
              <w:pStyle w:val="TableParagraph"/>
              <w:rPr>
                <w:rFonts w:ascii="Times New Roman"/>
                <w:sz w:val="20"/>
              </w:rPr>
            </w:pPr>
          </w:p>
        </w:tc>
        <w:tc>
          <w:tcPr>
            <w:tcW w:w="6765" w:type="dxa"/>
            <w:shd w:val="clear" w:color="auto" w:fill="EDEDED"/>
          </w:tcPr>
          <w:p w14:paraId="30FB8F39" w14:textId="2DA1D0ED" w:rsidR="00434D4E" w:rsidRDefault="000A69E6">
            <w:pPr>
              <w:pStyle w:val="TableParagraph"/>
              <w:spacing w:before="171"/>
              <w:ind w:left="519"/>
              <w:rPr>
                <w:sz w:val="19"/>
                <w:szCs w:val="19"/>
              </w:rPr>
            </w:pPr>
            <w:r w:rsidRPr="0075349E">
              <w:rPr>
                <w:b/>
                <w:bCs/>
                <w:color w:val="333333"/>
                <w:w w:val="105"/>
                <w:sz w:val="20"/>
                <w:szCs w:val="20"/>
              </w:rPr>
              <w:t>Alternative text amendment proposal</w:t>
            </w:r>
          </w:p>
        </w:tc>
        <w:tc>
          <w:tcPr>
            <w:tcW w:w="5244" w:type="dxa"/>
            <w:shd w:val="clear" w:color="auto" w:fill="EDEDED"/>
          </w:tcPr>
          <w:p w14:paraId="79E1950D" w14:textId="216F28E0" w:rsidR="00434D4E" w:rsidRDefault="000A69E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6BDF6ED3" w14:textId="77777777" w:rsidTr="1D45E349">
        <w:trPr>
          <w:trHeight w:val="345"/>
        </w:trPr>
        <w:tc>
          <w:tcPr>
            <w:tcW w:w="1830" w:type="dxa"/>
            <w:shd w:val="clear" w:color="auto" w:fill="EDEDED"/>
          </w:tcPr>
          <w:p w14:paraId="0E840A0A" w14:textId="77777777" w:rsidR="00434D4E" w:rsidRDefault="002E7824">
            <w:pPr>
              <w:pStyle w:val="TableParagraph"/>
              <w:spacing w:before="47"/>
              <w:ind w:left="157"/>
              <w:rPr>
                <w:sz w:val="19"/>
                <w:szCs w:val="19"/>
              </w:rPr>
            </w:pPr>
            <w:r w:rsidRPr="18A947CB">
              <w:rPr>
                <w:color w:val="333333"/>
                <w:w w:val="105"/>
                <w:sz w:val="19"/>
                <w:szCs w:val="19"/>
              </w:rPr>
              <w:t>Article Y(1)</w:t>
            </w:r>
          </w:p>
        </w:tc>
        <w:tc>
          <w:tcPr>
            <w:tcW w:w="6765" w:type="dxa"/>
          </w:tcPr>
          <w:p w14:paraId="7A81D9FA" w14:textId="77777777" w:rsidR="00434D4E" w:rsidRDefault="00434D4E">
            <w:pPr>
              <w:pStyle w:val="TableParagraph"/>
              <w:rPr>
                <w:rFonts w:ascii="Times New Roman"/>
                <w:sz w:val="20"/>
              </w:rPr>
            </w:pPr>
          </w:p>
        </w:tc>
        <w:tc>
          <w:tcPr>
            <w:tcW w:w="5244" w:type="dxa"/>
          </w:tcPr>
          <w:p w14:paraId="62943C70" w14:textId="77777777" w:rsidR="00434D4E" w:rsidRDefault="00434D4E">
            <w:pPr>
              <w:pStyle w:val="TableParagraph"/>
              <w:rPr>
                <w:rFonts w:ascii="Times New Roman"/>
                <w:sz w:val="20"/>
              </w:rPr>
            </w:pPr>
          </w:p>
        </w:tc>
      </w:tr>
      <w:tr w:rsidR="00434D4E" w14:paraId="4AA8ED0A" w14:textId="77777777" w:rsidTr="1D45E349">
        <w:trPr>
          <w:trHeight w:val="345"/>
        </w:trPr>
        <w:tc>
          <w:tcPr>
            <w:tcW w:w="1830" w:type="dxa"/>
            <w:shd w:val="clear" w:color="auto" w:fill="EDEDED"/>
          </w:tcPr>
          <w:p w14:paraId="75AB8232" w14:textId="77777777" w:rsidR="00434D4E" w:rsidRDefault="002E7824">
            <w:pPr>
              <w:pStyle w:val="TableParagraph"/>
              <w:spacing w:before="47"/>
              <w:ind w:left="157"/>
              <w:rPr>
                <w:sz w:val="19"/>
                <w:szCs w:val="19"/>
              </w:rPr>
            </w:pPr>
            <w:r w:rsidRPr="18A947CB">
              <w:rPr>
                <w:color w:val="333333"/>
                <w:w w:val="105"/>
                <w:sz w:val="19"/>
                <w:szCs w:val="19"/>
              </w:rPr>
              <w:t>Article Y(2)</w:t>
            </w:r>
          </w:p>
        </w:tc>
        <w:tc>
          <w:tcPr>
            <w:tcW w:w="6765" w:type="dxa"/>
          </w:tcPr>
          <w:p w14:paraId="4FAEA795" w14:textId="77777777" w:rsidR="00434D4E" w:rsidRDefault="00434D4E">
            <w:pPr>
              <w:pStyle w:val="TableParagraph"/>
              <w:rPr>
                <w:rFonts w:ascii="Times New Roman"/>
                <w:sz w:val="20"/>
              </w:rPr>
            </w:pPr>
          </w:p>
        </w:tc>
        <w:tc>
          <w:tcPr>
            <w:tcW w:w="5244" w:type="dxa"/>
          </w:tcPr>
          <w:p w14:paraId="7A5FDCDC" w14:textId="77777777" w:rsidR="00434D4E" w:rsidRDefault="00434D4E">
            <w:pPr>
              <w:pStyle w:val="TableParagraph"/>
              <w:rPr>
                <w:rFonts w:ascii="Times New Roman"/>
                <w:sz w:val="20"/>
              </w:rPr>
            </w:pPr>
          </w:p>
        </w:tc>
      </w:tr>
      <w:tr w:rsidR="00434D4E" w14:paraId="375C2A24" w14:textId="77777777" w:rsidTr="1D45E349">
        <w:trPr>
          <w:trHeight w:val="345"/>
        </w:trPr>
        <w:tc>
          <w:tcPr>
            <w:tcW w:w="1830" w:type="dxa"/>
            <w:shd w:val="clear" w:color="auto" w:fill="EDEDED"/>
          </w:tcPr>
          <w:p w14:paraId="4D9A820E" w14:textId="77777777" w:rsidR="00434D4E" w:rsidRDefault="002E7824">
            <w:pPr>
              <w:pStyle w:val="TableParagraph"/>
              <w:spacing w:before="47"/>
              <w:ind w:left="157"/>
              <w:rPr>
                <w:sz w:val="19"/>
                <w:szCs w:val="19"/>
              </w:rPr>
            </w:pPr>
            <w:r w:rsidRPr="18A947CB">
              <w:rPr>
                <w:color w:val="333333"/>
                <w:w w:val="105"/>
                <w:sz w:val="19"/>
                <w:szCs w:val="19"/>
              </w:rPr>
              <w:t>Article Y(3)</w:t>
            </w:r>
          </w:p>
        </w:tc>
        <w:tc>
          <w:tcPr>
            <w:tcW w:w="6765" w:type="dxa"/>
          </w:tcPr>
          <w:p w14:paraId="3B7C42BB" w14:textId="77777777" w:rsidR="00434D4E" w:rsidRDefault="00434D4E">
            <w:pPr>
              <w:pStyle w:val="TableParagraph"/>
              <w:rPr>
                <w:rFonts w:ascii="Times New Roman"/>
                <w:sz w:val="20"/>
              </w:rPr>
            </w:pPr>
          </w:p>
        </w:tc>
        <w:tc>
          <w:tcPr>
            <w:tcW w:w="5244" w:type="dxa"/>
          </w:tcPr>
          <w:p w14:paraId="2918CC23" w14:textId="77777777" w:rsidR="00434D4E" w:rsidRDefault="00434D4E">
            <w:pPr>
              <w:pStyle w:val="TableParagraph"/>
              <w:rPr>
                <w:rFonts w:ascii="Times New Roman"/>
                <w:sz w:val="20"/>
              </w:rPr>
            </w:pPr>
          </w:p>
        </w:tc>
      </w:tr>
      <w:tr w:rsidR="00434D4E" w14:paraId="7B2B6869" w14:textId="77777777" w:rsidTr="1D45E349">
        <w:trPr>
          <w:trHeight w:val="345"/>
        </w:trPr>
        <w:tc>
          <w:tcPr>
            <w:tcW w:w="1830" w:type="dxa"/>
            <w:shd w:val="clear" w:color="auto" w:fill="EDEDED"/>
          </w:tcPr>
          <w:p w14:paraId="65C96F3B" w14:textId="77777777" w:rsidR="00434D4E" w:rsidRDefault="002E7824">
            <w:pPr>
              <w:pStyle w:val="TableParagraph"/>
              <w:spacing w:before="47"/>
              <w:ind w:left="157"/>
              <w:rPr>
                <w:sz w:val="19"/>
                <w:szCs w:val="19"/>
              </w:rPr>
            </w:pPr>
            <w:r w:rsidRPr="18A947CB">
              <w:rPr>
                <w:color w:val="333333"/>
                <w:w w:val="105"/>
                <w:sz w:val="19"/>
                <w:szCs w:val="19"/>
              </w:rPr>
              <w:t>Article Y(4)</w:t>
            </w:r>
          </w:p>
        </w:tc>
        <w:tc>
          <w:tcPr>
            <w:tcW w:w="6765" w:type="dxa"/>
          </w:tcPr>
          <w:p w14:paraId="7BBD278F" w14:textId="77777777" w:rsidR="00434D4E" w:rsidRDefault="00434D4E">
            <w:pPr>
              <w:pStyle w:val="TableParagraph"/>
              <w:rPr>
                <w:rFonts w:ascii="Times New Roman"/>
                <w:sz w:val="20"/>
              </w:rPr>
            </w:pPr>
          </w:p>
        </w:tc>
        <w:tc>
          <w:tcPr>
            <w:tcW w:w="5244" w:type="dxa"/>
          </w:tcPr>
          <w:p w14:paraId="22A3A631" w14:textId="77777777" w:rsidR="00434D4E" w:rsidRDefault="00434D4E">
            <w:pPr>
              <w:pStyle w:val="TableParagraph"/>
              <w:rPr>
                <w:rFonts w:ascii="Times New Roman"/>
                <w:sz w:val="20"/>
              </w:rPr>
            </w:pPr>
          </w:p>
        </w:tc>
      </w:tr>
      <w:tr w:rsidR="00434D4E" w14:paraId="4EEDB333" w14:textId="77777777" w:rsidTr="1D45E349">
        <w:trPr>
          <w:trHeight w:val="345"/>
        </w:trPr>
        <w:tc>
          <w:tcPr>
            <w:tcW w:w="1830" w:type="dxa"/>
            <w:shd w:val="clear" w:color="auto" w:fill="EDEDED"/>
          </w:tcPr>
          <w:p w14:paraId="4B517057" w14:textId="77777777" w:rsidR="00434D4E" w:rsidRDefault="002E7824">
            <w:pPr>
              <w:pStyle w:val="TableParagraph"/>
              <w:spacing w:before="47"/>
              <w:ind w:left="157"/>
              <w:rPr>
                <w:sz w:val="19"/>
                <w:szCs w:val="19"/>
              </w:rPr>
            </w:pPr>
            <w:r w:rsidRPr="007245F1">
              <w:rPr>
                <w:color w:val="333333"/>
                <w:w w:val="105"/>
                <w:sz w:val="19"/>
                <w:szCs w:val="19"/>
                <w:highlight w:val="cyan"/>
              </w:rPr>
              <w:t>Article Y(5)</w:t>
            </w:r>
          </w:p>
        </w:tc>
        <w:tc>
          <w:tcPr>
            <w:tcW w:w="6765" w:type="dxa"/>
          </w:tcPr>
          <w:p w14:paraId="58C07286" w14:textId="1813F485" w:rsidR="00272C4D" w:rsidRPr="00C86A62" w:rsidRDefault="00272C4D" w:rsidP="2B7AA524">
            <w:pPr>
              <w:spacing w:line="257" w:lineRule="auto"/>
              <w:rPr>
                <w:rFonts w:asciiTheme="majorHAnsi" w:eastAsia="Orsted Sans Office" w:hAnsiTheme="majorHAnsi" w:cs="Orsted Sans Office"/>
                <w:color w:val="000000" w:themeColor="text1"/>
                <w:lang w:val="en-GB"/>
              </w:rPr>
            </w:pPr>
            <w:r w:rsidRPr="0096139C">
              <w:rPr>
                <w:rFonts w:asciiTheme="minorHAnsi" w:eastAsia="Times New Roman" w:hAnsiTheme="minorHAnsi" w:cstheme="minorHAnsi"/>
                <w:color w:val="000000" w:themeColor="text1"/>
                <w:sz w:val="20"/>
                <w:szCs w:val="20"/>
                <w:lang w:eastAsia="en-GB"/>
              </w:rPr>
              <w:t xml:space="preserve">The relevant TSO in coordination with the relevant system operator </w:t>
            </w:r>
            <w:r>
              <w:rPr>
                <w:rFonts w:asciiTheme="minorHAnsi" w:eastAsia="Times New Roman" w:hAnsiTheme="minorHAnsi" w:cstheme="minorHAnsi"/>
                <w:color w:val="000000" w:themeColor="text1"/>
                <w:sz w:val="20"/>
                <w:szCs w:val="20"/>
                <w:lang w:eastAsia="en-GB"/>
              </w:rPr>
              <w:t xml:space="preserve">SHALL TECHNICALLY JUSTIFY </w:t>
            </w:r>
            <w:r w:rsidRPr="0096139C">
              <w:rPr>
                <w:rFonts w:asciiTheme="minorHAnsi" w:eastAsia="Times New Roman" w:hAnsiTheme="minorHAnsi" w:cstheme="minorHAnsi"/>
                <w:color w:val="000000" w:themeColor="text1"/>
                <w:sz w:val="20"/>
                <w:szCs w:val="20"/>
                <w:lang w:eastAsia="en-GB"/>
              </w:rPr>
              <w:t>that  power park modules shall be capable of providing grid forming capability at the connection point.</w:t>
            </w:r>
          </w:p>
          <w:p w14:paraId="262BC747" w14:textId="77777777" w:rsidR="00272C4D" w:rsidRDefault="00272C4D" w:rsidP="2B7AA524">
            <w:pPr>
              <w:rPr>
                <w:rFonts w:asciiTheme="majorHAnsi" w:hAnsiTheme="majorHAnsi"/>
              </w:rPr>
            </w:pPr>
          </w:p>
          <w:p w14:paraId="139E4C11" w14:textId="2CE3ABF7" w:rsidR="00434D4E" w:rsidRPr="00F87DF1" w:rsidRDefault="00434D4E" w:rsidP="2B7AA524">
            <w:pPr>
              <w:rPr>
                <w:rFonts w:asciiTheme="majorHAnsi" w:eastAsia="Orsted Sans Office" w:hAnsiTheme="majorHAnsi" w:cs="Orsted Sans Office"/>
                <w:color w:val="000000" w:themeColor="text1"/>
                <w:lang w:val="en-GB"/>
              </w:rPr>
            </w:pPr>
            <w:r w:rsidRPr="00F87DF1">
              <w:rPr>
                <w:rFonts w:asciiTheme="majorHAnsi" w:hAnsiTheme="majorHAnsi"/>
                <w:lang w:val="en-GB"/>
              </w:rPr>
              <w:br/>
            </w:r>
          </w:p>
          <w:p w14:paraId="0E4F9E8A" w14:textId="12F94ABF" w:rsidR="00434D4E" w:rsidRPr="00F87DF1" w:rsidRDefault="00434D4E" w:rsidP="2B7AA524">
            <w:pPr>
              <w:pStyle w:val="TableParagraph"/>
              <w:rPr>
                <w:rFonts w:asciiTheme="majorHAnsi" w:eastAsia="Orsted Sans Office" w:hAnsiTheme="majorHAnsi" w:cs="Orsted Sans Office"/>
                <w:color w:val="000000" w:themeColor="text1"/>
                <w:lang w:val="en-GB"/>
              </w:rPr>
            </w:pPr>
          </w:p>
        </w:tc>
        <w:tc>
          <w:tcPr>
            <w:tcW w:w="5244" w:type="dxa"/>
          </w:tcPr>
          <w:p w14:paraId="62FDDFEE" w14:textId="40CD5256" w:rsidR="00434D4E" w:rsidRPr="00C86A62" w:rsidRDefault="77871170" w:rsidP="00644221">
            <w:pPr>
              <w:pStyle w:val="TableParagraph"/>
              <w:jc w:val="both"/>
              <w:rPr>
                <w:rFonts w:asciiTheme="majorHAnsi" w:eastAsia="Orsted Sans Office" w:hAnsiTheme="majorHAnsi" w:cs="Orsted Sans Office"/>
                <w:color w:val="000000" w:themeColor="text1"/>
                <w:lang w:val="en-GB"/>
              </w:rPr>
            </w:pPr>
            <w:r w:rsidRPr="00C86A62">
              <w:rPr>
                <w:rFonts w:asciiTheme="majorHAnsi" w:eastAsia="Orsted Sans Office" w:hAnsiTheme="majorHAnsi" w:cs="Orsted Sans Office"/>
                <w:color w:val="000000" w:themeColor="text1"/>
                <w:lang w:val="en-GB"/>
              </w:rPr>
              <w:t>A specific process must be design at this level defining under which circumstances the TSO may require grid forming capabilities. A</w:t>
            </w:r>
            <w:r w:rsidR="00FC5F77">
              <w:rPr>
                <w:rFonts w:asciiTheme="majorHAnsi" w:eastAsia="Orsted Sans Office" w:hAnsiTheme="majorHAnsi" w:cs="Orsted Sans Office"/>
                <w:color w:val="000000" w:themeColor="text1"/>
                <w:lang w:val="en-GB"/>
              </w:rPr>
              <w:t xml:space="preserve">, B, C and D </w:t>
            </w:r>
            <w:r w:rsidRPr="00C86A62">
              <w:rPr>
                <w:rFonts w:asciiTheme="majorHAnsi" w:eastAsia="Orsted Sans Office" w:hAnsiTheme="majorHAnsi" w:cs="Orsted Sans Office"/>
                <w:color w:val="000000" w:themeColor="text1"/>
                <w:lang w:val="en-GB"/>
              </w:rPr>
              <w:t>generator should know in advance if the plant is going to need grid forming or not.</w:t>
            </w:r>
          </w:p>
          <w:p w14:paraId="5575C937" w14:textId="17756394" w:rsidR="00434D4E" w:rsidRPr="00C86A62" w:rsidRDefault="009EB124" w:rsidP="00644221">
            <w:pPr>
              <w:pStyle w:val="TableParagraph"/>
              <w:jc w:val="both"/>
              <w:rPr>
                <w:rFonts w:asciiTheme="majorHAnsi" w:eastAsia="Orsted Sans Office" w:hAnsiTheme="majorHAnsi" w:cs="Orsted Sans Office"/>
                <w:color w:val="000000" w:themeColor="text1"/>
                <w:lang w:val="en-GB"/>
              </w:rPr>
            </w:pPr>
            <w:r w:rsidRPr="00C86A62">
              <w:rPr>
                <w:rFonts w:asciiTheme="majorHAnsi" w:eastAsia="Orsted Sans Office" w:hAnsiTheme="majorHAnsi" w:cs="Orsted Sans Office"/>
                <w:color w:val="000000" w:themeColor="text1"/>
                <w:lang w:val="en-GB"/>
              </w:rPr>
              <w:t xml:space="preserve">It is not clear in the literature if demanding to even type A generators grid forming capabilities is advantageous or detrimental. Additionally, be aware that, </w:t>
            </w:r>
            <w:proofErr w:type="gramStart"/>
            <w:r w:rsidRPr="00C86A62">
              <w:rPr>
                <w:rFonts w:asciiTheme="majorHAnsi" w:eastAsia="Orsted Sans Office" w:hAnsiTheme="majorHAnsi" w:cs="Orsted Sans Office"/>
                <w:color w:val="000000" w:themeColor="text1"/>
                <w:lang w:val="en-GB"/>
              </w:rPr>
              <w:t>in order to</w:t>
            </w:r>
            <w:proofErr w:type="gramEnd"/>
            <w:r w:rsidRPr="00C86A62">
              <w:rPr>
                <w:rFonts w:asciiTheme="majorHAnsi" w:eastAsia="Orsted Sans Office" w:hAnsiTheme="majorHAnsi" w:cs="Orsted Sans Office"/>
                <w:color w:val="000000" w:themeColor="text1"/>
                <w:lang w:val="en-GB"/>
              </w:rPr>
              <w:t xml:space="preserve"> provide grid forming capabilities, reverse current flows must be tolerated.</w:t>
            </w:r>
          </w:p>
          <w:p w14:paraId="06D6A580" w14:textId="77777777" w:rsidR="00434D4E" w:rsidRDefault="00434D4E" w:rsidP="00644221">
            <w:pPr>
              <w:pStyle w:val="TableParagraph"/>
              <w:jc w:val="both"/>
              <w:rPr>
                <w:rFonts w:asciiTheme="majorHAnsi" w:eastAsia="Orsted Sans Office" w:hAnsiTheme="majorHAnsi" w:cs="Orsted Sans Office"/>
                <w:color w:val="000000" w:themeColor="text1"/>
                <w:lang w:val="en-GB"/>
              </w:rPr>
            </w:pPr>
          </w:p>
          <w:p w14:paraId="24677107" w14:textId="77777777" w:rsidR="00C4418C" w:rsidRDefault="00C4418C" w:rsidP="00272C4D">
            <w:pPr>
              <w:pStyle w:val="TableParagraph"/>
              <w:jc w:val="both"/>
              <w:rPr>
                <w:rStyle w:val="cf01"/>
                <w:rFonts w:asciiTheme="minorHAnsi" w:hAnsiTheme="minorHAnsi" w:cstheme="minorHAnsi"/>
                <w:sz w:val="20"/>
                <w:szCs w:val="20"/>
              </w:rPr>
            </w:pPr>
          </w:p>
          <w:p w14:paraId="402A9CB5" w14:textId="40162FF9" w:rsidR="00C4418C" w:rsidRDefault="00C4418C" w:rsidP="00272C4D">
            <w:pPr>
              <w:pStyle w:val="TableParagraph"/>
              <w:jc w:val="both"/>
              <w:rPr>
                <w:rStyle w:val="cf01"/>
                <w:rFonts w:asciiTheme="minorHAnsi" w:hAnsiTheme="minorHAnsi" w:cstheme="minorHAnsi"/>
                <w:sz w:val="20"/>
                <w:szCs w:val="20"/>
              </w:rPr>
            </w:pPr>
          </w:p>
          <w:p w14:paraId="1F81BAF3" w14:textId="213261C1" w:rsidR="00272C4D" w:rsidRPr="00C86A62" w:rsidRDefault="00272C4D" w:rsidP="00272C4D">
            <w:pPr>
              <w:pStyle w:val="TableParagraph"/>
              <w:jc w:val="both"/>
              <w:rPr>
                <w:rFonts w:asciiTheme="majorHAnsi" w:eastAsia="Orsted Sans Office" w:hAnsiTheme="majorHAnsi" w:cs="Orsted Sans Office"/>
                <w:color w:val="000000" w:themeColor="text1"/>
                <w:lang w:val="en-GB"/>
              </w:rPr>
            </w:pPr>
          </w:p>
        </w:tc>
      </w:tr>
      <w:tr w:rsidR="00434D4E" w:rsidRPr="001B6218" w14:paraId="539E2563" w14:textId="77777777" w:rsidTr="1D45E349">
        <w:trPr>
          <w:trHeight w:val="345"/>
        </w:trPr>
        <w:tc>
          <w:tcPr>
            <w:tcW w:w="1830" w:type="dxa"/>
            <w:shd w:val="clear" w:color="auto" w:fill="EDEDED"/>
          </w:tcPr>
          <w:p w14:paraId="10008AD7" w14:textId="77777777" w:rsidR="00434D4E" w:rsidRDefault="002E7824">
            <w:pPr>
              <w:pStyle w:val="TableParagraph"/>
              <w:spacing w:before="47"/>
              <w:ind w:left="157"/>
              <w:rPr>
                <w:sz w:val="19"/>
                <w:szCs w:val="19"/>
              </w:rPr>
            </w:pPr>
            <w:r w:rsidRPr="00637051">
              <w:rPr>
                <w:color w:val="333333"/>
                <w:w w:val="105"/>
                <w:sz w:val="19"/>
                <w:szCs w:val="19"/>
                <w:highlight w:val="cyan"/>
              </w:rPr>
              <w:t>Article Y(6)</w:t>
            </w:r>
          </w:p>
        </w:tc>
        <w:tc>
          <w:tcPr>
            <w:tcW w:w="6765" w:type="dxa"/>
          </w:tcPr>
          <w:p w14:paraId="7FDB0F60" w14:textId="6D692EDD" w:rsidR="00434D4E" w:rsidRPr="00C86A62" w:rsidRDefault="00AF6C18">
            <w:pPr>
              <w:pStyle w:val="TableParagraph"/>
              <w:rPr>
                <w:rFonts w:asciiTheme="majorHAnsi" w:hAnsiTheme="majorHAnsi"/>
              </w:rPr>
            </w:pPr>
            <w:r>
              <w:rPr>
                <w:rFonts w:asciiTheme="majorHAnsi" w:hAnsiTheme="majorHAnsi"/>
              </w:rPr>
              <w:t xml:space="preserve">Y.6(b) The power-generating facility owner has concluded a final binding contract for the purchase of the main generating plant </w:t>
            </w:r>
            <w:r w:rsidRPr="00AF6C18">
              <w:rPr>
                <w:rFonts w:asciiTheme="majorHAnsi" w:hAnsiTheme="majorHAnsi"/>
                <w:color w:val="FF0000"/>
              </w:rPr>
              <w:t>by three years</w:t>
            </w:r>
            <w:r>
              <w:rPr>
                <w:rFonts w:asciiTheme="majorHAnsi" w:hAnsiTheme="majorHAnsi"/>
              </w:rPr>
              <w:t xml:space="preserve"> after the entry into force of the Regulation</w:t>
            </w:r>
          </w:p>
        </w:tc>
        <w:tc>
          <w:tcPr>
            <w:tcW w:w="5244" w:type="dxa"/>
          </w:tcPr>
          <w:p w14:paraId="33BC467D" w14:textId="7F4669F3" w:rsidR="00434D4E" w:rsidRPr="00757663" w:rsidRDefault="00AF6C18" w:rsidP="00644221">
            <w:pPr>
              <w:pStyle w:val="TableParagraph"/>
              <w:jc w:val="both"/>
              <w:rPr>
                <w:rFonts w:asciiTheme="majorHAnsi" w:hAnsiTheme="majorHAnsi"/>
              </w:rPr>
            </w:pPr>
            <w:r w:rsidRPr="00757663">
              <w:rPr>
                <w:rFonts w:asciiTheme="majorHAnsi" w:hAnsiTheme="majorHAnsi"/>
              </w:rPr>
              <w:t xml:space="preserve">It seems a short </w:t>
            </w:r>
            <w:r w:rsidR="00644221" w:rsidRPr="00757663">
              <w:rPr>
                <w:rFonts w:asciiTheme="majorHAnsi" w:hAnsiTheme="majorHAnsi"/>
              </w:rPr>
              <w:t>time</w:t>
            </w:r>
            <w:r w:rsidRPr="00757663">
              <w:rPr>
                <w:rFonts w:asciiTheme="majorHAnsi" w:hAnsiTheme="majorHAnsi"/>
              </w:rPr>
              <w:t xml:space="preserve"> to implement a mandatory requirement as Grid Forming because it is not yet a mature development.</w:t>
            </w:r>
          </w:p>
          <w:p w14:paraId="11E9DBB3" w14:textId="151FC7F3" w:rsidR="00C4418C" w:rsidRPr="00F87DF1" w:rsidRDefault="00C4418C" w:rsidP="00C4418C">
            <w:pPr>
              <w:pStyle w:val="TableParagraph"/>
              <w:jc w:val="both"/>
              <w:rPr>
                <w:rFonts w:asciiTheme="majorHAnsi" w:hAnsiTheme="majorHAnsi"/>
                <w:lang w:val="en-GB"/>
              </w:rPr>
            </w:pPr>
            <w:r w:rsidRPr="00757663">
              <w:rPr>
                <w:rFonts w:asciiTheme="majorHAnsi" w:hAnsiTheme="majorHAnsi"/>
              </w:rPr>
              <w:t xml:space="preserve">Grid Forming requirements are not yet exhaustively defined and therefore not properly modelled and tested for a </w:t>
            </w:r>
            <w:proofErr w:type="gramStart"/>
            <w:r w:rsidRPr="00757663">
              <w:rPr>
                <w:rFonts w:asciiTheme="majorHAnsi" w:hAnsiTheme="majorHAnsi"/>
              </w:rPr>
              <w:t>large scale</w:t>
            </w:r>
            <w:proofErr w:type="gramEnd"/>
            <w:r w:rsidRPr="00757663">
              <w:rPr>
                <w:rFonts w:asciiTheme="majorHAnsi" w:hAnsiTheme="majorHAnsi"/>
              </w:rPr>
              <w:t xml:space="preserve"> deployment. State of the art is not yet mature. RfG 2.0 should not eliminate grid following technologies until Grid Forming is </w:t>
            </w:r>
            <w:proofErr w:type="spellStart"/>
            <w:r w:rsidRPr="00757663">
              <w:rPr>
                <w:rFonts w:asciiTheme="majorHAnsi" w:hAnsiTheme="majorHAnsi"/>
              </w:rPr>
              <w:t>demosntrated</w:t>
            </w:r>
            <w:proofErr w:type="spellEnd"/>
            <w:r w:rsidRPr="00757663">
              <w:rPr>
                <w:rFonts w:asciiTheme="majorHAnsi" w:hAnsiTheme="majorHAnsi"/>
              </w:rPr>
              <w:t xml:space="preserve"> by stakeholders (industry, TSO/RSO, Academia, </w:t>
            </w:r>
            <w:proofErr w:type="spellStart"/>
            <w:r w:rsidRPr="00757663">
              <w:rPr>
                <w:rFonts w:asciiTheme="majorHAnsi" w:hAnsiTheme="majorHAnsi"/>
              </w:rPr>
              <w:t>etc</w:t>
            </w:r>
            <w:proofErr w:type="spellEnd"/>
            <w:r w:rsidRPr="00757663">
              <w:rPr>
                <w:rFonts w:asciiTheme="majorHAnsi" w:hAnsiTheme="majorHAnsi"/>
              </w:rPr>
              <w:t>).</w:t>
            </w:r>
            <w:r w:rsidR="00F661E7" w:rsidRPr="00757663">
              <w:rPr>
                <w:rFonts w:asciiTheme="majorHAnsi" w:hAnsiTheme="majorHAnsi"/>
              </w:rPr>
              <w:t xml:space="preserve"> </w:t>
            </w:r>
          </w:p>
        </w:tc>
      </w:tr>
      <w:tr w:rsidR="00434D4E" w14:paraId="04DFFE1E" w14:textId="77777777" w:rsidTr="1D45E349">
        <w:trPr>
          <w:trHeight w:val="345"/>
        </w:trPr>
        <w:tc>
          <w:tcPr>
            <w:tcW w:w="1830" w:type="dxa"/>
            <w:shd w:val="clear" w:color="auto" w:fill="EDEDED"/>
          </w:tcPr>
          <w:p w14:paraId="750D2C1D" w14:textId="77777777" w:rsidR="00434D4E" w:rsidRDefault="002E7824">
            <w:pPr>
              <w:pStyle w:val="TableParagraph"/>
              <w:spacing w:before="47"/>
              <w:ind w:left="157"/>
              <w:rPr>
                <w:sz w:val="19"/>
                <w:szCs w:val="19"/>
              </w:rPr>
            </w:pPr>
            <w:r w:rsidRPr="009737E1">
              <w:rPr>
                <w:color w:val="333333"/>
                <w:w w:val="105"/>
                <w:sz w:val="19"/>
                <w:szCs w:val="19"/>
              </w:rPr>
              <w:t>Article Y(7)</w:t>
            </w:r>
          </w:p>
        </w:tc>
        <w:tc>
          <w:tcPr>
            <w:tcW w:w="6765" w:type="dxa"/>
          </w:tcPr>
          <w:p w14:paraId="15625CFC" w14:textId="7F3D1EC9" w:rsidR="00434D4E" w:rsidRPr="00C86A62" w:rsidRDefault="00434D4E" w:rsidP="01F4BDD5">
            <w:pPr>
              <w:rPr>
                <w:rFonts w:asciiTheme="majorHAnsi" w:eastAsia="Calibri" w:hAnsiTheme="majorHAnsi" w:cs="Calibri"/>
                <w:color w:val="FF0000"/>
              </w:rPr>
            </w:pPr>
          </w:p>
        </w:tc>
        <w:tc>
          <w:tcPr>
            <w:tcW w:w="5244" w:type="dxa"/>
          </w:tcPr>
          <w:p w14:paraId="7995DA2E" w14:textId="19172AA3" w:rsidR="00434D4E" w:rsidRPr="00C86A62" w:rsidRDefault="00434D4E" w:rsidP="00644221">
            <w:pPr>
              <w:jc w:val="both"/>
              <w:rPr>
                <w:rFonts w:asciiTheme="majorHAnsi" w:hAnsiTheme="majorHAnsi"/>
              </w:rPr>
            </w:pPr>
          </w:p>
        </w:tc>
      </w:tr>
      <w:tr w:rsidR="2B7AA524" w14:paraId="655BDABB" w14:textId="77777777" w:rsidTr="1D45E349">
        <w:trPr>
          <w:trHeight w:val="345"/>
        </w:trPr>
        <w:tc>
          <w:tcPr>
            <w:tcW w:w="1830" w:type="dxa"/>
            <w:shd w:val="clear" w:color="auto" w:fill="EDEDED"/>
          </w:tcPr>
          <w:p w14:paraId="7B36A14A" w14:textId="77777777" w:rsidR="18584E42" w:rsidRDefault="18584E42" w:rsidP="2B7AA524">
            <w:pPr>
              <w:pStyle w:val="TableParagraph"/>
              <w:spacing w:before="47"/>
              <w:ind w:left="157"/>
              <w:rPr>
                <w:sz w:val="19"/>
                <w:szCs w:val="19"/>
              </w:rPr>
            </w:pPr>
            <w:r w:rsidRPr="00637051">
              <w:rPr>
                <w:color w:val="333333"/>
                <w:sz w:val="19"/>
                <w:szCs w:val="19"/>
                <w:highlight w:val="cyan"/>
              </w:rPr>
              <w:t>Article Y(8)</w:t>
            </w:r>
          </w:p>
          <w:p w14:paraId="335BE389" w14:textId="23CABAF4" w:rsidR="2B7AA524" w:rsidRDefault="2B7AA524" w:rsidP="2B7AA524">
            <w:pPr>
              <w:pStyle w:val="TableParagraph"/>
              <w:rPr>
                <w:color w:val="333333"/>
                <w:sz w:val="19"/>
                <w:szCs w:val="19"/>
              </w:rPr>
            </w:pPr>
          </w:p>
        </w:tc>
        <w:tc>
          <w:tcPr>
            <w:tcW w:w="6765" w:type="dxa"/>
          </w:tcPr>
          <w:p w14:paraId="47B8DF86" w14:textId="50BECE33" w:rsidR="00F661E7" w:rsidRDefault="00F661E7" w:rsidP="2B7AA524">
            <w:pPr>
              <w:rPr>
                <w:rFonts w:asciiTheme="majorHAnsi" w:hAnsiTheme="majorHAnsi"/>
                <w:highlight w:val="cyan"/>
              </w:rPr>
            </w:pPr>
            <w:r w:rsidRPr="00DC26A5">
              <w:rPr>
                <w:rFonts w:asciiTheme="minorHAnsi" w:eastAsia="inherit" w:hAnsiTheme="minorHAnsi" w:cstheme="minorHAnsi"/>
                <w:b/>
                <w:bCs/>
                <w:color w:val="000000" w:themeColor="text1"/>
                <w:sz w:val="20"/>
                <w:szCs w:val="20"/>
              </w:rPr>
              <w:t xml:space="preserve">With regard to grid forming capability, </w:t>
            </w:r>
            <w:r w:rsidRPr="00DC26A5">
              <w:rPr>
                <w:rFonts w:asciiTheme="minorHAnsi" w:eastAsia="inherit" w:hAnsiTheme="minorHAnsi" w:cstheme="minorHAnsi"/>
                <w:b/>
                <w:bCs/>
                <w:sz w:val="20"/>
                <w:szCs w:val="20"/>
              </w:rPr>
              <w:t xml:space="preserve">if </w:t>
            </w:r>
            <w:r>
              <w:rPr>
                <w:rFonts w:asciiTheme="minorHAnsi" w:eastAsia="inherit" w:hAnsiTheme="minorHAnsi" w:cstheme="minorHAnsi"/>
                <w:b/>
                <w:bCs/>
                <w:sz w:val="20"/>
                <w:szCs w:val="20"/>
              </w:rPr>
              <w:t>JUSTIFIED</w:t>
            </w:r>
            <w:r w:rsidRPr="00DC26A5">
              <w:rPr>
                <w:rFonts w:asciiTheme="minorHAnsi" w:eastAsia="inherit" w:hAnsiTheme="minorHAnsi" w:cstheme="minorHAnsi"/>
                <w:b/>
                <w:bCs/>
                <w:sz w:val="20"/>
                <w:szCs w:val="20"/>
              </w:rPr>
              <w:t xml:space="preserve"> by the relevant </w:t>
            </w:r>
            <w:proofErr w:type="gramStart"/>
            <w:r w:rsidRPr="00DC26A5">
              <w:rPr>
                <w:rFonts w:asciiTheme="minorHAnsi" w:eastAsia="inherit" w:hAnsiTheme="minorHAnsi" w:cstheme="minorHAnsi"/>
                <w:b/>
                <w:bCs/>
                <w:sz w:val="20"/>
                <w:szCs w:val="20"/>
              </w:rPr>
              <w:t>TSO</w:t>
            </w:r>
            <w:r w:rsidRPr="0096139C">
              <w:rPr>
                <w:rFonts w:asciiTheme="minorHAnsi" w:eastAsia="inherit" w:hAnsiTheme="minorHAnsi" w:cstheme="minorHAnsi"/>
                <w:sz w:val="20"/>
                <w:szCs w:val="20"/>
              </w:rPr>
              <w:t xml:space="preserve"> ,</w:t>
            </w:r>
            <w:proofErr w:type="gramEnd"/>
            <w:r w:rsidRPr="0096139C">
              <w:rPr>
                <w:rFonts w:asciiTheme="minorHAnsi" w:hAnsiTheme="minorHAnsi" w:cstheme="minorHAnsi"/>
                <w:sz w:val="20"/>
                <w:szCs w:val="20"/>
              </w:rPr>
              <w:t xml:space="preserve"> If grid forming mode capability is required, the power park module shall be capable of providing grid forming capability at the connection point as listed below. The power park module shall have the capability to activate or deactivate grid-forming mode both through settings and through external input in real time</w:t>
            </w:r>
          </w:p>
          <w:p w14:paraId="12BA54F0" w14:textId="77777777" w:rsidR="00F661E7" w:rsidRDefault="00F661E7" w:rsidP="2B7AA524">
            <w:pPr>
              <w:rPr>
                <w:rFonts w:asciiTheme="majorHAnsi" w:hAnsiTheme="majorHAnsi"/>
                <w:highlight w:val="cyan"/>
              </w:rPr>
            </w:pPr>
          </w:p>
          <w:p w14:paraId="24EA26BC" w14:textId="77777777" w:rsidR="00F661E7" w:rsidRDefault="00F661E7" w:rsidP="2B7AA524">
            <w:pPr>
              <w:rPr>
                <w:rFonts w:asciiTheme="majorHAnsi" w:hAnsiTheme="majorHAnsi"/>
                <w:highlight w:val="cyan"/>
              </w:rPr>
            </w:pPr>
          </w:p>
          <w:p w14:paraId="40451C9B" w14:textId="77777777" w:rsidR="00F661E7" w:rsidRDefault="00F661E7" w:rsidP="2B7AA524">
            <w:pPr>
              <w:rPr>
                <w:rFonts w:asciiTheme="majorHAnsi" w:hAnsiTheme="majorHAnsi"/>
                <w:highlight w:val="cyan"/>
              </w:rPr>
            </w:pPr>
          </w:p>
          <w:p w14:paraId="4A27B2FF" w14:textId="44184B93" w:rsidR="2B7AA524" w:rsidRDefault="2B7AA524" w:rsidP="0088190D">
            <w:pPr>
              <w:rPr>
                <w:rFonts w:ascii="Orsted Sans Office" w:eastAsia="Orsted Sans Office" w:hAnsi="Orsted Sans Office" w:cs="Orsted Sans Office"/>
                <w:b/>
                <w:bCs/>
                <w:color w:val="000000" w:themeColor="text1"/>
                <w:sz w:val="18"/>
                <w:szCs w:val="18"/>
              </w:rPr>
            </w:pPr>
          </w:p>
        </w:tc>
        <w:tc>
          <w:tcPr>
            <w:tcW w:w="5244" w:type="dxa"/>
          </w:tcPr>
          <w:p w14:paraId="3C89B6F8" w14:textId="6BF31F8A" w:rsidR="2B7AA524" w:rsidRPr="009737E1" w:rsidRDefault="2B7AA524" w:rsidP="00644221">
            <w:pPr>
              <w:jc w:val="both"/>
              <w:rPr>
                <w:rFonts w:asciiTheme="majorHAnsi" w:hAnsiTheme="majorHAnsi"/>
              </w:rPr>
            </w:pPr>
          </w:p>
          <w:p w14:paraId="1F388FFA" w14:textId="3B9605C1" w:rsidR="00D60439" w:rsidRPr="00637051" w:rsidRDefault="00E7673D" w:rsidP="00644221">
            <w:pPr>
              <w:jc w:val="both"/>
              <w:rPr>
                <w:rFonts w:asciiTheme="majorHAnsi" w:hAnsiTheme="majorHAnsi"/>
              </w:rPr>
            </w:pPr>
            <w:r w:rsidRPr="00637051">
              <w:rPr>
                <w:rFonts w:asciiTheme="majorHAnsi" w:hAnsiTheme="majorHAnsi"/>
              </w:rPr>
              <w:t xml:space="preserve">It is </w:t>
            </w:r>
            <w:r w:rsidR="00D60439" w:rsidRPr="00637051">
              <w:rPr>
                <w:rFonts w:asciiTheme="majorHAnsi" w:hAnsiTheme="majorHAnsi"/>
              </w:rPr>
              <w:t>needed</w:t>
            </w:r>
            <w:r w:rsidRPr="00637051">
              <w:rPr>
                <w:rFonts w:asciiTheme="majorHAnsi" w:hAnsiTheme="majorHAnsi"/>
              </w:rPr>
              <w:t xml:space="preserve"> a clear definition </w:t>
            </w:r>
            <w:r w:rsidR="00D60439" w:rsidRPr="00637051">
              <w:rPr>
                <w:rFonts w:asciiTheme="majorHAnsi" w:hAnsiTheme="majorHAnsi"/>
              </w:rPr>
              <w:t>of</w:t>
            </w:r>
            <w:r w:rsidRPr="00637051">
              <w:rPr>
                <w:rFonts w:asciiTheme="majorHAnsi" w:hAnsiTheme="majorHAnsi"/>
              </w:rPr>
              <w:t xml:space="preserve"> Grid Forming. </w:t>
            </w:r>
          </w:p>
          <w:p w14:paraId="05679FDF" w14:textId="736CF0EB" w:rsidR="00637051" w:rsidRPr="00637051" w:rsidRDefault="00637051" w:rsidP="00644221">
            <w:pPr>
              <w:jc w:val="both"/>
              <w:rPr>
                <w:rFonts w:asciiTheme="majorHAnsi" w:hAnsiTheme="majorHAnsi"/>
              </w:rPr>
            </w:pPr>
          </w:p>
          <w:p w14:paraId="35636F71" w14:textId="5838F7D4" w:rsidR="00637051" w:rsidRPr="00637051" w:rsidRDefault="00637051" w:rsidP="00644221">
            <w:pPr>
              <w:jc w:val="both"/>
              <w:rPr>
                <w:rFonts w:asciiTheme="majorHAnsi" w:hAnsiTheme="majorHAnsi"/>
              </w:rPr>
            </w:pPr>
            <w:r w:rsidRPr="00637051">
              <w:rPr>
                <w:rFonts w:asciiTheme="majorHAnsi" w:hAnsiTheme="majorHAnsi"/>
              </w:rPr>
              <w:t>The term individual unit is not defined in the document</w:t>
            </w:r>
            <w:r>
              <w:rPr>
                <w:rFonts w:asciiTheme="majorHAnsi" w:hAnsiTheme="majorHAnsi"/>
              </w:rPr>
              <w:t xml:space="preserve">. The </w:t>
            </w:r>
            <w:r w:rsidRPr="00AA77F3">
              <w:rPr>
                <w:rFonts w:asciiTheme="majorHAnsi" w:hAnsiTheme="majorHAnsi"/>
              </w:rPr>
              <w:t>proposal is to remove “at the terminals of the individual unit(s)</w:t>
            </w:r>
            <w:r w:rsidR="00AA77F3" w:rsidRPr="00AA77F3">
              <w:rPr>
                <w:rFonts w:asciiTheme="majorHAnsi" w:hAnsiTheme="majorHAnsi"/>
              </w:rPr>
              <w:t>”.</w:t>
            </w:r>
            <w:r w:rsidRPr="00AA77F3">
              <w:rPr>
                <w:rFonts w:asciiTheme="majorHAnsi" w:hAnsiTheme="majorHAnsi"/>
              </w:rPr>
              <w:t> </w:t>
            </w:r>
            <w:r w:rsidRPr="00637051">
              <w:rPr>
                <w:rFonts w:asciiTheme="majorHAnsi" w:hAnsiTheme="majorHAnsi"/>
              </w:rPr>
              <w:t xml:space="preserve"> This can be provided either by the PPM itself or dedicated storage units within the PPM.</w:t>
            </w:r>
          </w:p>
          <w:p w14:paraId="6549611E" w14:textId="77777777" w:rsidR="00D60439" w:rsidRPr="00637051" w:rsidRDefault="00D60439" w:rsidP="00644221">
            <w:pPr>
              <w:jc w:val="both"/>
              <w:rPr>
                <w:rFonts w:asciiTheme="majorHAnsi" w:hAnsiTheme="majorHAnsi"/>
              </w:rPr>
            </w:pPr>
          </w:p>
          <w:p w14:paraId="15FF4647" w14:textId="341E4BF7" w:rsidR="2B7AA524" w:rsidRDefault="2B7AA524" w:rsidP="00644221">
            <w:pPr>
              <w:jc w:val="both"/>
              <w:rPr>
                <w:rFonts w:asciiTheme="majorHAnsi" w:hAnsiTheme="majorHAnsi"/>
                <w:highlight w:val="yellow"/>
              </w:rPr>
            </w:pPr>
          </w:p>
          <w:p w14:paraId="040F548F" w14:textId="30BFC905" w:rsidR="00BE57F6" w:rsidRPr="009737E1" w:rsidRDefault="00BE57F6" w:rsidP="00644221">
            <w:pPr>
              <w:jc w:val="both"/>
              <w:rPr>
                <w:rFonts w:asciiTheme="majorHAnsi" w:hAnsiTheme="majorHAnsi"/>
              </w:rPr>
            </w:pPr>
          </w:p>
        </w:tc>
      </w:tr>
      <w:tr w:rsidR="7E2971A9" w14:paraId="67638392" w14:textId="77777777" w:rsidTr="1D45E349">
        <w:trPr>
          <w:trHeight w:val="345"/>
        </w:trPr>
        <w:tc>
          <w:tcPr>
            <w:tcW w:w="1830" w:type="dxa"/>
            <w:shd w:val="clear" w:color="auto" w:fill="EDEDED"/>
          </w:tcPr>
          <w:p w14:paraId="72110081" w14:textId="4E1FEE36" w:rsidR="21BE9676" w:rsidRPr="00637051" w:rsidRDefault="21BE9676" w:rsidP="7E2971A9">
            <w:pPr>
              <w:pStyle w:val="TableParagraph"/>
              <w:spacing w:before="47"/>
              <w:ind w:left="157"/>
              <w:rPr>
                <w:sz w:val="19"/>
                <w:szCs w:val="19"/>
                <w:highlight w:val="cyan"/>
              </w:rPr>
            </w:pPr>
            <w:r w:rsidRPr="00637051">
              <w:rPr>
                <w:color w:val="333333"/>
                <w:sz w:val="19"/>
                <w:szCs w:val="19"/>
                <w:highlight w:val="cyan"/>
              </w:rPr>
              <w:lastRenderedPageBreak/>
              <w:t>Article Y(8)</w:t>
            </w:r>
          </w:p>
        </w:tc>
        <w:tc>
          <w:tcPr>
            <w:tcW w:w="6765" w:type="dxa"/>
          </w:tcPr>
          <w:p w14:paraId="63E489B2" w14:textId="19312470" w:rsidR="009737E1" w:rsidRPr="009737E1" w:rsidRDefault="009737E1" w:rsidP="009737E1">
            <w:pPr>
              <w:pStyle w:val="ListParagraph"/>
              <w:numPr>
                <w:ilvl w:val="0"/>
                <w:numId w:val="15"/>
              </w:numPr>
              <w:rPr>
                <w:rFonts w:asciiTheme="majorHAnsi" w:hAnsiTheme="majorHAnsi"/>
              </w:rPr>
            </w:pPr>
            <w:r w:rsidRPr="009737E1">
              <w:rPr>
                <w:rFonts w:asciiTheme="majorHAnsi" w:hAnsiTheme="majorHAnsi"/>
              </w:rPr>
              <w:t xml:space="preserve">A power park module shall be capable of providing grid forming capability at the connection point </w:t>
            </w:r>
            <w:r w:rsidRPr="00607A41">
              <w:rPr>
                <w:rFonts w:asciiTheme="majorHAnsi" w:hAnsiTheme="majorHAnsi"/>
                <w:color w:val="FF0000"/>
              </w:rPr>
              <w:t xml:space="preserve">if the primary resource is available </w:t>
            </w:r>
            <w:r w:rsidRPr="009737E1">
              <w:rPr>
                <w:rFonts w:asciiTheme="majorHAnsi" w:hAnsiTheme="majorHAnsi"/>
              </w:rPr>
              <w:t>as listed below:</w:t>
            </w:r>
          </w:p>
        </w:tc>
        <w:tc>
          <w:tcPr>
            <w:tcW w:w="5244" w:type="dxa"/>
          </w:tcPr>
          <w:p w14:paraId="2B749242" w14:textId="5F7238F0" w:rsidR="009737E1" w:rsidRPr="009737E1" w:rsidRDefault="009737E1" w:rsidP="00DB0CAF">
            <w:pPr>
              <w:jc w:val="both"/>
              <w:rPr>
                <w:rFonts w:asciiTheme="majorHAnsi" w:hAnsiTheme="majorHAnsi"/>
              </w:rPr>
            </w:pPr>
            <w:r w:rsidRPr="009737E1">
              <w:rPr>
                <w:rFonts w:asciiTheme="majorHAnsi" w:hAnsiTheme="majorHAnsi"/>
              </w:rPr>
              <w:t>If the conditions of the plant change and there is no primary resource, the capabilities of the PPM could change.</w:t>
            </w:r>
          </w:p>
        </w:tc>
      </w:tr>
      <w:tr w:rsidR="00FA06BE" w14:paraId="39E8F72A" w14:textId="77777777" w:rsidTr="1D45E349">
        <w:trPr>
          <w:trHeight w:val="345"/>
        </w:trPr>
        <w:tc>
          <w:tcPr>
            <w:tcW w:w="1830" w:type="dxa"/>
            <w:shd w:val="clear" w:color="auto" w:fill="EDEDED"/>
          </w:tcPr>
          <w:p w14:paraId="74CDA9D5" w14:textId="77777777" w:rsidR="00FA06BE" w:rsidRPr="00637051" w:rsidRDefault="00FA06BE" w:rsidP="00FA06BE">
            <w:pPr>
              <w:pStyle w:val="TableParagraph"/>
              <w:rPr>
                <w:sz w:val="19"/>
                <w:szCs w:val="19"/>
                <w:highlight w:val="cyan"/>
              </w:rPr>
            </w:pPr>
            <w:r w:rsidRPr="00637051">
              <w:rPr>
                <w:color w:val="333333"/>
                <w:sz w:val="19"/>
                <w:szCs w:val="19"/>
                <w:highlight w:val="cyan"/>
              </w:rPr>
              <w:t>Article Y(8)</w:t>
            </w:r>
          </w:p>
          <w:p w14:paraId="584219A9" w14:textId="77777777" w:rsidR="00FA06BE" w:rsidRPr="00637051" w:rsidRDefault="00FA06BE" w:rsidP="7E2971A9">
            <w:pPr>
              <w:pStyle w:val="TableParagraph"/>
              <w:spacing w:before="47"/>
              <w:ind w:left="157"/>
              <w:rPr>
                <w:color w:val="333333"/>
                <w:sz w:val="19"/>
                <w:szCs w:val="19"/>
                <w:highlight w:val="cyan"/>
              </w:rPr>
            </w:pPr>
          </w:p>
        </w:tc>
        <w:tc>
          <w:tcPr>
            <w:tcW w:w="6765" w:type="dxa"/>
          </w:tcPr>
          <w:p w14:paraId="7ADF3D5C" w14:textId="79FA647B" w:rsidR="00FA06BE" w:rsidRPr="00FA06BE" w:rsidRDefault="00FA06BE" w:rsidP="7E2971A9">
            <w:pPr>
              <w:rPr>
                <w:rFonts w:asciiTheme="majorHAnsi" w:hAnsiTheme="majorHAnsi"/>
                <w:strike/>
                <w:highlight w:val="cyan"/>
              </w:rPr>
            </w:pPr>
            <w:r w:rsidRPr="00FA06BE">
              <w:rPr>
                <w:rFonts w:asciiTheme="majorHAnsi" w:hAnsiTheme="majorHAnsi"/>
                <w:strike/>
              </w:rPr>
              <w:t>c)(</w:t>
            </w:r>
            <w:proofErr w:type="spellStart"/>
            <w:r w:rsidRPr="00FA06BE">
              <w:rPr>
                <w:rFonts w:asciiTheme="majorHAnsi" w:hAnsiTheme="majorHAnsi"/>
                <w:strike/>
              </w:rPr>
              <w:t>i</w:t>
            </w:r>
            <w:proofErr w:type="spellEnd"/>
            <w:r w:rsidRPr="00FA06BE">
              <w:rPr>
                <w:rFonts w:asciiTheme="majorHAnsi" w:hAnsiTheme="majorHAnsi"/>
                <w:strike/>
              </w:rPr>
              <w:t>) The relevant system operator in coordination with the TSO shall specify temporal parameters of the dynamic performance regarding voltage control</w:t>
            </w:r>
          </w:p>
        </w:tc>
        <w:tc>
          <w:tcPr>
            <w:tcW w:w="5244" w:type="dxa"/>
          </w:tcPr>
          <w:p w14:paraId="6141F1E0" w14:textId="0AF1AE34" w:rsidR="00FA06BE" w:rsidRPr="009737E1" w:rsidRDefault="00FA06BE" w:rsidP="00DB0CAF">
            <w:pPr>
              <w:jc w:val="both"/>
              <w:rPr>
                <w:rFonts w:asciiTheme="majorHAnsi" w:hAnsiTheme="majorHAnsi"/>
                <w:highlight w:val="cyan"/>
              </w:rPr>
            </w:pPr>
            <w:r w:rsidRPr="00FA06BE">
              <w:rPr>
                <w:rFonts w:asciiTheme="majorHAnsi" w:hAnsiTheme="majorHAnsi"/>
              </w:rPr>
              <w:t>To be deleted. Different parameters shall be carefully analyzed to check the affection to stability.</w:t>
            </w:r>
          </w:p>
        </w:tc>
      </w:tr>
      <w:tr w:rsidR="2B7AA524" w14:paraId="735D60D1" w14:textId="77777777" w:rsidTr="1D45E349">
        <w:trPr>
          <w:trHeight w:val="345"/>
        </w:trPr>
        <w:tc>
          <w:tcPr>
            <w:tcW w:w="1830" w:type="dxa"/>
            <w:shd w:val="clear" w:color="auto" w:fill="EDEDED"/>
          </w:tcPr>
          <w:p w14:paraId="29E88EDA" w14:textId="3E26A2D1" w:rsidR="4A1640CD" w:rsidRPr="00637051" w:rsidRDefault="4A1640CD" w:rsidP="2B7AA524">
            <w:pPr>
              <w:pStyle w:val="TableParagraph"/>
              <w:rPr>
                <w:sz w:val="19"/>
                <w:szCs w:val="19"/>
                <w:highlight w:val="cyan"/>
              </w:rPr>
            </w:pPr>
            <w:r w:rsidRPr="00637051">
              <w:rPr>
                <w:color w:val="333333"/>
                <w:sz w:val="19"/>
                <w:szCs w:val="19"/>
                <w:highlight w:val="cyan"/>
              </w:rPr>
              <w:t>Article Y(8)</w:t>
            </w:r>
          </w:p>
          <w:p w14:paraId="774B2366" w14:textId="53C91133" w:rsidR="2B7AA524" w:rsidRPr="00637051" w:rsidRDefault="2B7AA524" w:rsidP="2B7AA524">
            <w:pPr>
              <w:pStyle w:val="TableParagraph"/>
              <w:rPr>
                <w:color w:val="333333"/>
                <w:sz w:val="19"/>
                <w:szCs w:val="19"/>
                <w:highlight w:val="cyan"/>
              </w:rPr>
            </w:pPr>
          </w:p>
        </w:tc>
        <w:tc>
          <w:tcPr>
            <w:tcW w:w="6765" w:type="dxa"/>
          </w:tcPr>
          <w:p w14:paraId="59066EC0" w14:textId="34AC07DD" w:rsidR="2B7AA524" w:rsidRPr="009737E1" w:rsidRDefault="2B7AA524" w:rsidP="2B7AA524">
            <w:pPr>
              <w:rPr>
                <w:rFonts w:asciiTheme="majorHAnsi" w:hAnsiTheme="majorHAnsi"/>
              </w:rPr>
            </w:pPr>
          </w:p>
        </w:tc>
        <w:tc>
          <w:tcPr>
            <w:tcW w:w="5244" w:type="dxa"/>
          </w:tcPr>
          <w:p w14:paraId="1D4970A3" w14:textId="46B66CA5" w:rsidR="2B7AA524" w:rsidRPr="009737E1" w:rsidRDefault="0681F226" w:rsidP="0088190D">
            <w:pPr>
              <w:jc w:val="both"/>
              <w:rPr>
                <w:rFonts w:asciiTheme="majorHAnsi" w:hAnsiTheme="majorHAnsi"/>
              </w:rPr>
            </w:pPr>
            <w:r w:rsidRPr="009737E1">
              <w:rPr>
                <w:rFonts w:asciiTheme="majorHAnsi" w:hAnsiTheme="majorHAnsi"/>
              </w:rPr>
              <w:t xml:space="preserve"> </w:t>
            </w:r>
          </w:p>
          <w:p w14:paraId="0567E51A" w14:textId="7DC88514" w:rsidR="2B7AA524" w:rsidRPr="009737E1" w:rsidRDefault="2B7AA524" w:rsidP="00DB0CAF">
            <w:pPr>
              <w:jc w:val="both"/>
              <w:rPr>
                <w:rFonts w:asciiTheme="majorHAnsi" w:hAnsiTheme="majorHAnsi"/>
              </w:rPr>
            </w:pPr>
          </w:p>
          <w:p w14:paraId="36602B49" w14:textId="22594618" w:rsidR="2B7AA524" w:rsidRPr="009737E1" w:rsidRDefault="2B7AA524" w:rsidP="00DB0CAF">
            <w:pPr>
              <w:jc w:val="both"/>
              <w:rPr>
                <w:rFonts w:asciiTheme="majorHAnsi" w:hAnsiTheme="majorHAnsi"/>
              </w:rPr>
            </w:pPr>
          </w:p>
        </w:tc>
      </w:tr>
      <w:tr w:rsidR="2B7AA524" w14:paraId="04F45583" w14:textId="77777777" w:rsidTr="1D45E349">
        <w:trPr>
          <w:trHeight w:val="1635"/>
        </w:trPr>
        <w:tc>
          <w:tcPr>
            <w:tcW w:w="1830" w:type="dxa"/>
            <w:shd w:val="clear" w:color="auto" w:fill="EDEDED"/>
          </w:tcPr>
          <w:p w14:paraId="3776F1F0" w14:textId="5770B8B4" w:rsidR="2C4E1859" w:rsidRDefault="2C4E1859" w:rsidP="2B7AA524">
            <w:pPr>
              <w:pStyle w:val="TableParagraph"/>
              <w:rPr>
                <w:sz w:val="19"/>
                <w:szCs w:val="19"/>
              </w:rPr>
            </w:pPr>
            <w:r w:rsidRPr="00AF6C18">
              <w:rPr>
                <w:color w:val="333333"/>
                <w:sz w:val="19"/>
                <w:szCs w:val="19"/>
                <w:highlight w:val="cyan"/>
              </w:rPr>
              <w:t>Article Y(8)</w:t>
            </w:r>
          </w:p>
          <w:p w14:paraId="72E5E95E" w14:textId="102DAA2C" w:rsidR="2B7AA524" w:rsidRDefault="2B7AA524" w:rsidP="2B7AA524">
            <w:pPr>
              <w:pStyle w:val="TableParagraph"/>
              <w:rPr>
                <w:color w:val="333333"/>
                <w:sz w:val="19"/>
                <w:szCs w:val="19"/>
              </w:rPr>
            </w:pPr>
          </w:p>
        </w:tc>
        <w:tc>
          <w:tcPr>
            <w:tcW w:w="6765" w:type="dxa"/>
          </w:tcPr>
          <w:p w14:paraId="7ED1BBB7" w14:textId="40EE26BB" w:rsidR="2C4E1859" w:rsidRPr="009737E1" w:rsidRDefault="2C4E1859" w:rsidP="2B7AA524">
            <w:pPr>
              <w:rPr>
                <w:rFonts w:asciiTheme="majorHAnsi" w:hAnsiTheme="majorHAnsi"/>
              </w:rPr>
            </w:pPr>
            <w:r w:rsidRPr="009737E1">
              <w:rPr>
                <w:rFonts w:asciiTheme="majorHAnsi" w:hAnsiTheme="majorHAnsi"/>
              </w:rPr>
              <w:t>(</w:t>
            </w:r>
            <w:r w:rsidRPr="0088190D">
              <w:rPr>
                <w:rFonts w:asciiTheme="majorHAnsi" w:hAnsiTheme="majorHAnsi"/>
              </w:rPr>
              <w:t>8)(d) The power park module shall have the capability to activate or deactivate grid-forming mode.</w:t>
            </w:r>
          </w:p>
        </w:tc>
        <w:tc>
          <w:tcPr>
            <w:tcW w:w="5244" w:type="dxa"/>
          </w:tcPr>
          <w:p w14:paraId="6F6C56F2" w14:textId="5F72DB18" w:rsidR="2C4E1859" w:rsidRPr="009737E1" w:rsidRDefault="2C4E1859" w:rsidP="00DB0CAF">
            <w:pPr>
              <w:jc w:val="both"/>
              <w:rPr>
                <w:rFonts w:asciiTheme="majorHAnsi" w:hAnsiTheme="majorHAnsi"/>
              </w:rPr>
            </w:pPr>
            <w:r w:rsidRPr="009737E1">
              <w:rPr>
                <w:rFonts w:asciiTheme="majorHAnsi" w:hAnsiTheme="majorHAnsi"/>
              </w:rPr>
              <w:t xml:space="preserve"> </w:t>
            </w:r>
          </w:p>
          <w:p w14:paraId="32D1475C" w14:textId="03096D65" w:rsidR="2C4E1859" w:rsidRDefault="00D60439" w:rsidP="00DB0CAF">
            <w:pPr>
              <w:jc w:val="both"/>
              <w:rPr>
                <w:rFonts w:asciiTheme="majorHAnsi" w:hAnsiTheme="majorHAnsi"/>
              </w:rPr>
            </w:pPr>
            <w:r w:rsidRPr="00D60439">
              <w:rPr>
                <w:rFonts w:asciiTheme="majorHAnsi" w:hAnsiTheme="majorHAnsi"/>
              </w:rPr>
              <w:t>It is not clear if t</w:t>
            </w:r>
            <w:r w:rsidR="2C4E1859" w:rsidRPr="00D60439">
              <w:rPr>
                <w:rFonts w:asciiTheme="majorHAnsi" w:hAnsiTheme="majorHAnsi"/>
              </w:rPr>
              <w:t>his activation/deactivation must be performed live</w:t>
            </w:r>
            <w:r w:rsidRPr="00D60439">
              <w:rPr>
                <w:rFonts w:asciiTheme="majorHAnsi" w:hAnsiTheme="majorHAnsi"/>
              </w:rPr>
              <w:t>,</w:t>
            </w:r>
            <w:r w:rsidR="2C4E1859" w:rsidRPr="00D60439">
              <w:rPr>
                <w:rFonts w:asciiTheme="majorHAnsi" w:hAnsiTheme="majorHAnsi"/>
              </w:rPr>
              <w:t xml:space="preserve"> </w:t>
            </w:r>
            <w:r w:rsidRPr="00D60439">
              <w:rPr>
                <w:rFonts w:asciiTheme="majorHAnsi" w:hAnsiTheme="majorHAnsi"/>
              </w:rPr>
              <w:t xml:space="preserve">at the factory before installation, or if </w:t>
            </w:r>
            <w:r w:rsidR="2C4E1859" w:rsidRPr="00D60439">
              <w:rPr>
                <w:rFonts w:asciiTheme="majorHAnsi" w:hAnsiTheme="majorHAnsi"/>
              </w:rPr>
              <w:t>it will be possible to switch off the plant with an idle time. This switch in the operating mode may lead to a loss in production and should be limited in number.</w:t>
            </w:r>
          </w:p>
          <w:p w14:paraId="1BB67384" w14:textId="77777777" w:rsidR="00D60439" w:rsidRPr="00D60439" w:rsidRDefault="00D60439" w:rsidP="00DB0CAF">
            <w:pPr>
              <w:jc w:val="both"/>
              <w:rPr>
                <w:rFonts w:asciiTheme="majorHAnsi" w:hAnsiTheme="majorHAnsi"/>
              </w:rPr>
            </w:pPr>
          </w:p>
          <w:p w14:paraId="33133D01" w14:textId="56349DC9" w:rsidR="009813D9" w:rsidRPr="009737E1" w:rsidRDefault="00D60439" w:rsidP="00DB0CAF">
            <w:pPr>
              <w:jc w:val="both"/>
              <w:rPr>
                <w:rFonts w:asciiTheme="majorHAnsi" w:hAnsiTheme="majorHAnsi"/>
              </w:rPr>
            </w:pPr>
            <w:r w:rsidRPr="00D60439">
              <w:rPr>
                <w:rFonts w:asciiTheme="majorHAnsi" w:hAnsiTheme="majorHAnsi"/>
              </w:rPr>
              <w:t>This could lead also to have double products and to perform d</w:t>
            </w:r>
            <w:r w:rsidR="009813D9" w:rsidRPr="00D60439">
              <w:rPr>
                <w:rFonts w:asciiTheme="majorHAnsi" w:hAnsiTheme="majorHAnsi"/>
              </w:rPr>
              <w:t xml:space="preserve">ouble certification and </w:t>
            </w:r>
            <w:r w:rsidR="00637051">
              <w:rPr>
                <w:rFonts w:asciiTheme="majorHAnsi" w:hAnsiTheme="majorHAnsi"/>
              </w:rPr>
              <w:t xml:space="preserve">double </w:t>
            </w:r>
            <w:r w:rsidR="009813D9" w:rsidRPr="00D60439">
              <w:rPr>
                <w:rFonts w:asciiTheme="majorHAnsi" w:hAnsiTheme="majorHAnsi"/>
              </w:rPr>
              <w:t>test</w:t>
            </w:r>
            <w:r w:rsidR="00637051">
              <w:rPr>
                <w:rFonts w:asciiTheme="majorHAnsi" w:hAnsiTheme="majorHAnsi"/>
              </w:rPr>
              <w:t>ing</w:t>
            </w:r>
            <w:r w:rsidR="009813D9" w:rsidRPr="00D60439">
              <w:rPr>
                <w:rFonts w:asciiTheme="majorHAnsi" w:hAnsiTheme="majorHAnsi"/>
              </w:rPr>
              <w:t xml:space="preserve"> of the PPM (grid </w:t>
            </w:r>
            <w:proofErr w:type="gramStart"/>
            <w:r w:rsidR="009813D9" w:rsidRPr="00D60439">
              <w:rPr>
                <w:rFonts w:asciiTheme="majorHAnsi" w:hAnsiTheme="majorHAnsi"/>
              </w:rPr>
              <w:t>forming-grid</w:t>
            </w:r>
            <w:proofErr w:type="gramEnd"/>
            <w:r w:rsidR="009813D9" w:rsidRPr="00D60439">
              <w:rPr>
                <w:rFonts w:asciiTheme="majorHAnsi" w:hAnsiTheme="majorHAnsi"/>
              </w:rPr>
              <w:t xml:space="preserve"> </w:t>
            </w:r>
            <w:r w:rsidRPr="00D60439">
              <w:rPr>
                <w:rFonts w:asciiTheme="majorHAnsi" w:hAnsiTheme="majorHAnsi"/>
              </w:rPr>
              <w:t>following) and components</w:t>
            </w:r>
            <w:r w:rsidR="009813D9" w:rsidRPr="00D60439">
              <w:rPr>
                <w:rFonts w:asciiTheme="majorHAnsi" w:hAnsiTheme="majorHAnsi"/>
              </w:rPr>
              <w:t>. Not feasible for solar Power plants as they shall be design with a capacity that could be unused.</w:t>
            </w:r>
          </w:p>
          <w:p w14:paraId="7AB1D7F2" w14:textId="5E530C7F" w:rsidR="009813D9" w:rsidRPr="009737E1" w:rsidRDefault="009813D9" w:rsidP="00DB0CAF">
            <w:pPr>
              <w:jc w:val="both"/>
              <w:rPr>
                <w:rFonts w:asciiTheme="majorHAnsi" w:hAnsiTheme="majorHAnsi"/>
              </w:rPr>
            </w:pPr>
          </w:p>
        </w:tc>
      </w:tr>
    </w:tbl>
    <w:p w14:paraId="5278819B" w14:textId="77777777" w:rsidR="00434D4E" w:rsidRDefault="00434D4E">
      <w:pPr>
        <w:pStyle w:val="BodyText"/>
        <w:rPr>
          <w:sz w:val="26"/>
        </w:rPr>
      </w:pPr>
    </w:p>
    <w:p w14:paraId="7410F20B" w14:textId="77777777" w:rsidR="00434D4E" w:rsidRDefault="00434D4E">
      <w:pPr>
        <w:pStyle w:val="BodyText"/>
        <w:rPr>
          <w:sz w:val="26"/>
        </w:rPr>
      </w:pPr>
    </w:p>
    <w:p w14:paraId="49228EED" w14:textId="77777777" w:rsidR="00434D4E" w:rsidRDefault="00434D4E">
      <w:pPr>
        <w:pStyle w:val="BodyText"/>
        <w:rPr>
          <w:sz w:val="26"/>
        </w:rPr>
      </w:pPr>
    </w:p>
    <w:p w14:paraId="4DD1E88C" w14:textId="77777777" w:rsidR="00434D4E" w:rsidRDefault="00434D4E">
      <w:pPr>
        <w:pStyle w:val="BodyText"/>
        <w:rPr>
          <w:sz w:val="26"/>
        </w:rPr>
      </w:pPr>
    </w:p>
    <w:p w14:paraId="08D32385" w14:textId="77777777" w:rsidR="00434D4E" w:rsidRDefault="00434D4E">
      <w:pPr>
        <w:pStyle w:val="BodyText"/>
        <w:rPr>
          <w:sz w:val="26"/>
        </w:rPr>
      </w:pPr>
    </w:p>
    <w:p w14:paraId="270664EF" w14:textId="77777777" w:rsidR="00434D4E" w:rsidRDefault="00434D4E">
      <w:pPr>
        <w:pStyle w:val="BodyText"/>
        <w:rPr>
          <w:sz w:val="26"/>
        </w:rPr>
      </w:pPr>
    </w:p>
    <w:p w14:paraId="3B5AE078" w14:textId="77777777" w:rsidR="00434D4E" w:rsidRDefault="00434D4E">
      <w:pPr>
        <w:pStyle w:val="BodyText"/>
        <w:rPr>
          <w:sz w:val="26"/>
        </w:rPr>
      </w:pPr>
    </w:p>
    <w:p w14:paraId="2862258D" w14:textId="77777777" w:rsidR="00434D4E" w:rsidRDefault="00434D4E">
      <w:pPr>
        <w:pStyle w:val="BodyText"/>
        <w:rPr>
          <w:sz w:val="26"/>
        </w:rPr>
      </w:pPr>
    </w:p>
    <w:p w14:paraId="58475069" w14:textId="77777777" w:rsidR="00434D4E" w:rsidRDefault="00434D4E">
      <w:pPr>
        <w:pStyle w:val="BodyText"/>
        <w:rPr>
          <w:sz w:val="26"/>
        </w:rPr>
      </w:pPr>
    </w:p>
    <w:p w14:paraId="42E4C335" w14:textId="77777777" w:rsidR="00434D4E" w:rsidRDefault="00434D4E">
      <w:pPr>
        <w:pStyle w:val="BodyText"/>
        <w:rPr>
          <w:sz w:val="26"/>
        </w:rPr>
      </w:pPr>
    </w:p>
    <w:p w14:paraId="5D2193C8" w14:textId="77777777" w:rsidR="00434D4E" w:rsidRDefault="00434D4E">
      <w:pPr>
        <w:pStyle w:val="BodyText"/>
        <w:rPr>
          <w:sz w:val="26"/>
        </w:rPr>
      </w:pPr>
    </w:p>
    <w:p w14:paraId="6C2F3D17" w14:textId="77777777" w:rsidR="00434D4E" w:rsidRDefault="00434D4E">
      <w:pPr>
        <w:pStyle w:val="BodyText"/>
        <w:rPr>
          <w:sz w:val="26"/>
        </w:rPr>
      </w:pPr>
    </w:p>
    <w:p w14:paraId="6B478899" w14:textId="77777777" w:rsidR="00434D4E" w:rsidRDefault="00434D4E">
      <w:pPr>
        <w:pStyle w:val="BodyText"/>
        <w:rPr>
          <w:sz w:val="26"/>
        </w:rPr>
      </w:pPr>
    </w:p>
    <w:p w14:paraId="32504F7E" w14:textId="77777777" w:rsidR="00434D4E" w:rsidRDefault="00434D4E">
      <w:pPr>
        <w:pStyle w:val="BodyText"/>
        <w:rPr>
          <w:sz w:val="26"/>
        </w:rPr>
      </w:pPr>
    </w:p>
    <w:p w14:paraId="4E065CA1" w14:textId="77777777" w:rsidR="00434D4E" w:rsidRDefault="00434D4E">
      <w:pPr>
        <w:pStyle w:val="BodyText"/>
        <w:rPr>
          <w:sz w:val="26"/>
        </w:rPr>
      </w:pPr>
    </w:p>
    <w:p w14:paraId="651C6DBE" w14:textId="77777777" w:rsidR="00434D4E" w:rsidRDefault="00434D4E">
      <w:pPr>
        <w:pStyle w:val="BodyText"/>
        <w:rPr>
          <w:sz w:val="26"/>
        </w:rPr>
      </w:pPr>
    </w:p>
    <w:p w14:paraId="0EAB0963" w14:textId="77777777" w:rsidR="00434D4E" w:rsidRDefault="00434D4E">
      <w:pPr>
        <w:pStyle w:val="BodyText"/>
        <w:rPr>
          <w:sz w:val="26"/>
        </w:rPr>
      </w:pPr>
    </w:p>
    <w:p w14:paraId="5293DC00" w14:textId="77777777" w:rsidR="00434D4E" w:rsidRDefault="00434D4E">
      <w:pPr>
        <w:pStyle w:val="BodyText"/>
        <w:rPr>
          <w:sz w:val="26"/>
        </w:rPr>
      </w:pPr>
    </w:p>
    <w:p w14:paraId="0D6BDF51" w14:textId="77777777" w:rsidR="00434D4E" w:rsidRDefault="00434D4E">
      <w:pPr>
        <w:pStyle w:val="BodyText"/>
        <w:rPr>
          <w:sz w:val="26"/>
        </w:rPr>
      </w:pPr>
    </w:p>
    <w:p w14:paraId="7E62EECE" w14:textId="77777777" w:rsidR="00434D4E" w:rsidRDefault="00434D4E">
      <w:pPr>
        <w:pStyle w:val="BodyText"/>
        <w:spacing w:before="2"/>
        <w:rPr>
          <w:sz w:val="30"/>
        </w:rPr>
      </w:pPr>
    </w:p>
    <w:p w14:paraId="34704082" w14:textId="77777777" w:rsidR="00434D4E" w:rsidRDefault="002E7824">
      <w:pPr>
        <w:pStyle w:val="Heading2"/>
        <w:spacing w:before="0"/>
        <w:ind w:right="119"/>
      </w:pPr>
      <w:r>
        <w:t>36</w:t>
      </w:r>
    </w:p>
    <w:p w14:paraId="516795D0" w14:textId="77777777" w:rsidR="00434D4E" w:rsidRDefault="00434D4E">
      <w:pPr>
        <w:sectPr w:rsidR="00434D4E">
          <w:pgSz w:w="16840" w:h="11910" w:orient="landscape"/>
          <w:pgMar w:top="860" w:right="600" w:bottom="0" w:left="980" w:header="720" w:footer="720" w:gutter="0"/>
          <w:cols w:space="720"/>
        </w:sectPr>
      </w:pPr>
    </w:p>
    <w:p w14:paraId="0DEB3D8F"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7C74244" w14:textId="77777777">
        <w:trPr>
          <w:trHeight w:val="296"/>
        </w:trPr>
        <w:tc>
          <w:tcPr>
            <w:tcW w:w="4615" w:type="dxa"/>
            <w:shd w:val="clear" w:color="auto" w:fill="EDEDED"/>
          </w:tcPr>
          <w:p w14:paraId="14A54722" w14:textId="77777777" w:rsidR="00434D4E" w:rsidRDefault="00434D4E">
            <w:pPr>
              <w:pStyle w:val="TableParagraph"/>
              <w:rPr>
                <w:rFonts w:ascii="Times New Roman"/>
                <w:sz w:val="18"/>
              </w:rPr>
            </w:pPr>
          </w:p>
        </w:tc>
        <w:tc>
          <w:tcPr>
            <w:tcW w:w="4615" w:type="dxa"/>
            <w:shd w:val="clear" w:color="auto" w:fill="EDEDED"/>
          </w:tcPr>
          <w:p w14:paraId="23A68EF6"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2E8C6808" w14:textId="77777777">
        <w:trPr>
          <w:trHeight w:val="345"/>
        </w:trPr>
        <w:tc>
          <w:tcPr>
            <w:tcW w:w="4615" w:type="dxa"/>
            <w:shd w:val="clear" w:color="auto" w:fill="EDEDED"/>
          </w:tcPr>
          <w:p w14:paraId="42460ECF"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14B2E874" w14:textId="77777777" w:rsidR="00434D4E" w:rsidRDefault="00434D4E">
            <w:pPr>
              <w:pStyle w:val="TableParagraph"/>
              <w:rPr>
                <w:rFonts w:ascii="Times New Roman"/>
                <w:sz w:val="18"/>
              </w:rPr>
            </w:pPr>
          </w:p>
        </w:tc>
      </w:tr>
    </w:tbl>
    <w:p w14:paraId="5B7FD618" w14:textId="77777777" w:rsidR="00434D4E" w:rsidRDefault="00434D4E">
      <w:pPr>
        <w:pStyle w:val="BodyText"/>
        <w:rPr>
          <w:sz w:val="26"/>
        </w:rPr>
      </w:pPr>
    </w:p>
    <w:p w14:paraId="524532BB" w14:textId="77777777" w:rsidR="00434D4E" w:rsidRDefault="00434D4E">
      <w:pPr>
        <w:pStyle w:val="BodyText"/>
        <w:spacing w:before="5"/>
        <w:rPr>
          <w:sz w:val="34"/>
        </w:rPr>
      </w:pPr>
    </w:p>
    <w:p w14:paraId="43B80BDF" w14:textId="77777777" w:rsidR="00434D4E" w:rsidRDefault="002E7824">
      <w:pPr>
        <w:pStyle w:val="BodyText"/>
        <w:ind w:left="115"/>
      </w:pPr>
      <w:r>
        <w:rPr>
          <w:color w:val="333333"/>
        </w:rPr>
        <w:t>Please upload figures or tables if necessary</w:t>
      </w:r>
    </w:p>
    <w:p w14:paraId="06AC3EFC" w14:textId="77777777" w:rsidR="00434D4E" w:rsidRDefault="002E7824">
      <w:pPr>
        <w:spacing w:before="95"/>
        <w:ind w:left="265"/>
        <w:rPr>
          <w:sz w:val="16"/>
          <w:szCs w:val="16"/>
        </w:rPr>
      </w:pPr>
      <w:r w:rsidRPr="18A947CB">
        <w:rPr>
          <w:color w:val="A5A5A5"/>
          <w:w w:val="105"/>
          <w:sz w:val="16"/>
          <w:szCs w:val="16"/>
        </w:rPr>
        <w:t>The maximum file size is 1 MB</w:t>
      </w:r>
    </w:p>
    <w:p w14:paraId="18F8FC47" w14:textId="77777777" w:rsidR="00434D4E" w:rsidRDefault="00434D4E">
      <w:pPr>
        <w:pStyle w:val="BodyText"/>
        <w:rPr>
          <w:sz w:val="20"/>
        </w:rPr>
      </w:pPr>
    </w:p>
    <w:p w14:paraId="22F2E226" w14:textId="77777777" w:rsidR="00434D4E" w:rsidRDefault="00434D4E">
      <w:pPr>
        <w:pStyle w:val="BodyText"/>
        <w:rPr>
          <w:sz w:val="20"/>
        </w:rPr>
      </w:pPr>
    </w:p>
    <w:p w14:paraId="5ADA81AD" w14:textId="77777777" w:rsidR="00434D4E" w:rsidRDefault="00434D4E">
      <w:pPr>
        <w:pStyle w:val="BodyText"/>
        <w:rPr>
          <w:sz w:val="20"/>
        </w:rPr>
      </w:pPr>
    </w:p>
    <w:p w14:paraId="0BADBAB1" w14:textId="77777777" w:rsidR="00434D4E" w:rsidRDefault="00434D4E">
      <w:pPr>
        <w:pStyle w:val="BodyText"/>
        <w:spacing w:before="1"/>
        <w:rPr>
          <w:sz w:val="16"/>
        </w:rPr>
      </w:pPr>
    </w:p>
    <w:p w14:paraId="22DFE0E9" w14:textId="77777777" w:rsidR="00434D4E" w:rsidRDefault="002E7824">
      <w:pPr>
        <w:pStyle w:val="BodyText"/>
        <w:ind w:left="115"/>
      </w:pPr>
      <w:r>
        <w:rPr>
          <w:color w:val="333333"/>
        </w:rPr>
        <w:t>Please upload figures or tables if necessary</w:t>
      </w:r>
    </w:p>
    <w:p w14:paraId="01C3FE80" w14:textId="77777777" w:rsidR="00434D4E" w:rsidRDefault="002E7824">
      <w:pPr>
        <w:spacing w:before="95"/>
        <w:ind w:left="265"/>
        <w:rPr>
          <w:sz w:val="16"/>
          <w:szCs w:val="16"/>
        </w:rPr>
      </w:pPr>
      <w:r w:rsidRPr="18A947CB">
        <w:rPr>
          <w:color w:val="A5A5A5"/>
          <w:w w:val="105"/>
          <w:sz w:val="16"/>
          <w:szCs w:val="16"/>
        </w:rPr>
        <w:t>The maximum file size is 1 MB</w:t>
      </w:r>
    </w:p>
    <w:p w14:paraId="57071C49" w14:textId="77777777" w:rsidR="00434D4E" w:rsidRDefault="00434D4E">
      <w:pPr>
        <w:pStyle w:val="BodyText"/>
        <w:rPr>
          <w:sz w:val="20"/>
        </w:rPr>
      </w:pPr>
    </w:p>
    <w:p w14:paraId="46D507AB" w14:textId="2B137EF2" w:rsidR="00434D4E" w:rsidRDefault="002E7824">
      <w:pPr>
        <w:pStyle w:val="BodyText"/>
        <w:rPr>
          <w:sz w:val="23"/>
        </w:rPr>
      </w:pPr>
      <w:r>
        <w:rPr>
          <w:noProof/>
        </w:rPr>
        <mc:AlternateContent>
          <mc:Choice Requires="wps">
            <w:drawing>
              <wp:anchor distT="0" distB="0" distL="0" distR="0" simplePos="0" relativeHeight="251658270" behindDoc="1" locked="0" layoutInCell="1" allowOverlap="1" wp14:anchorId="3F9C12B6" wp14:editId="239BCCFB">
                <wp:simplePos x="0" y="0"/>
                <wp:positionH relativeFrom="page">
                  <wp:posOffset>695325</wp:posOffset>
                </wp:positionH>
                <wp:positionV relativeFrom="paragraph">
                  <wp:posOffset>200660</wp:posOffset>
                </wp:positionV>
                <wp:extent cx="6169660" cy="9525"/>
                <wp:effectExtent l="0" t="0" r="0" b="0"/>
                <wp:wrapTopAndBottom/>
                <wp:docPr id="15" name="Rectangle 1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8515FB" id="Rectangle 15" o:spid="_x0000_s1026" style="position:absolute;margin-left:54.75pt;margin-top:15.8pt;width:485.8pt;height:.75pt;z-index:-251658210;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" fillcolor="#004e98" stroked="f">
                <w10:wrap type="topAndBottom" anchorx="page"/>
              </v:rect>
            </w:pict>
          </mc:Fallback>
        </mc:AlternateContent>
      </w:r>
    </w:p>
    <w:p w14:paraId="75941238" w14:textId="77777777" w:rsidR="00434D4E" w:rsidRDefault="00434D4E">
      <w:pPr>
        <w:pStyle w:val="BodyText"/>
        <w:rPr>
          <w:sz w:val="20"/>
        </w:rPr>
      </w:pPr>
    </w:p>
    <w:p w14:paraId="4C8BEC26" w14:textId="77777777" w:rsidR="00434D4E" w:rsidRDefault="002E7824">
      <w:pPr>
        <w:pStyle w:val="BodyText"/>
        <w:spacing w:before="157"/>
        <w:ind w:left="115"/>
        <w:rPr>
          <w:b/>
        </w:rPr>
      </w:pPr>
      <w:r>
        <w:rPr>
          <w:b/>
          <w:color w:val="333333"/>
        </w:rPr>
        <w:t>Requirements for type B power park modules</w:t>
      </w:r>
    </w:p>
    <w:p w14:paraId="2EEF46BF" w14:textId="77777777" w:rsidR="00434D4E" w:rsidRDefault="00434D4E">
      <w:pPr>
        <w:pStyle w:val="BodyText"/>
        <w:rPr>
          <w:b/>
          <w:sz w:val="20"/>
        </w:rPr>
      </w:pPr>
    </w:p>
    <w:p w14:paraId="2C79D82B" w14:textId="77777777" w:rsidR="00434D4E" w:rsidRDefault="00434D4E">
      <w:pPr>
        <w:pStyle w:val="BodyText"/>
        <w:rPr>
          <w:b/>
          <w:sz w:val="20"/>
        </w:rPr>
      </w:pPr>
    </w:p>
    <w:p w14:paraId="5966A7BC" w14:textId="77777777" w:rsidR="00434D4E" w:rsidRDefault="00434D4E">
      <w:pPr>
        <w:pStyle w:val="BodyText"/>
        <w:rPr>
          <w:b/>
          <w:sz w:val="20"/>
        </w:rPr>
      </w:pPr>
    </w:p>
    <w:p w14:paraId="523DC764" w14:textId="77777777" w:rsidR="00434D4E" w:rsidRDefault="00434D4E">
      <w:pPr>
        <w:pStyle w:val="BodyText"/>
        <w:rPr>
          <w:b/>
          <w:sz w:val="20"/>
        </w:rPr>
      </w:pPr>
    </w:p>
    <w:p w14:paraId="271716FB" w14:textId="77777777" w:rsidR="00434D4E" w:rsidRDefault="00434D4E">
      <w:pPr>
        <w:pStyle w:val="BodyText"/>
        <w:rPr>
          <w:b/>
          <w:sz w:val="20"/>
        </w:rPr>
      </w:pPr>
    </w:p>
    <w:p w14:paraId="3BD951E2" w14:textId="77777777" w:rsidR="00434D4E" w:rsidRDefault="00434D4E">
      <w:pPr>
        <w:pStyle w:val="BodyText"/>
        <w:rPr>
          <w:b/>
          <w:sz w:val="20"/>
        </w:rPr>
      </w:pPr>
    </w:p>
    <w:p w14:paraId="1B271582" w14:textId="77777777" w:rsidR="00434D4E" w:rsidRDefault="00434D4E">
      <w:pPr>
        <w:pStyle w:val="BodyText"/>
        <w:rPr>
          <w:b/>
          <w:sz w:val="20"/>
        </w:rPr>
      </w:pPr>
    </w:p>
    <w:p w14:paraId="4570DDDD" w14:textId="77777777" w:rsidR="00434D4E" w:rsidRDefault="00434D4E">
      <w:pPr>
        <w:pStyle w:val="BodyText"/>
        <w:rPr>
          <w:b/>
          <w:sz w:val="20"/>
        </w:rPr>
      </w:pPr>
    </w:p>
    <w:p w14:paraId="15FC459F" w14:textId="77777777" w:rsidR="00434D4E" w:rsidRDefault="00434D4E">
      <w:pPr>
        <w:pStyle w:val="BodyText"/>
        <w:rPr>
          <w:b/>
          <w:sz w:val="20"/>
        </w:rPr>
      </w:pPr>
    </w:p>
    <w:p w14:paraId="0A07B28A" w14:textId="77777777" w:rsidR="00434D4E" w:rsidRDefault="00434D4E">
      <w:pPr>
        <w:pStyle w:val="BodyText"/>
        <w:rPr>
          <w:b/>
          <w:sz w:val="20"/>
        </w:rPr>
      </w:pPr>
    </w:p>
    <w:p w14:paraId="64592070" w14:textId="77777777" w:rsidR="00434D4E" w:rsidRDefault="00434D4E">
      <w:pPr>
        <w:pStyle w:val="BodyText"/>
        <w:rPr>
          <w:b/>
          <w:sz w:val="20"/>
        </w:rPr>
      </w:pPr>
    </w:p>
    <w:p w14:paraId="4A3E4D64" w14:textId="77777777" w:rsidR="00434D4E" w:rsidRDefault="00434D4E">
      <w:pPr>
        <w:pStyle w:val="BodyText"/>
        <w:rPr>
          <w:b/>
          <w:sz w:val="20"/>
        </w:rPr>
      </w:pPr>
    </w:p>
    <w:p w14:paraId="532BD3F6" w14:textId="77777777" w:rsidR="00434D4E" w:rsidRDefault="00434D4E">
      <w:pPr>
        <w:pStyle w:val="BodyText"/>
        <w:rPr>
          <w:b/>
          <w:sz w:val="20"/>
        </w:rPr>
      </w:pPr>
    </w:p>
    <w:p w14:paraId="536F6E04" w14:textId="77777777" w:rsidR="00434D4E" w:rsidRDefault="00434D4E">
      <w:pPr>
        <w:pStyle w:val="BodyText"/>
        <w:rPr>
          <w:b/>
          <w:sz w:val="20"/>
        </w:rPr>
      </w:pPr>
    </w:p>
    <w:p w14:paraId="74DC6DA3" w14:textId="77777777" w:rsidR="00434D4E" w:rsidRDefault="00434D4E">
      <w:pPr>
        <w:pStyle w:val="BodyText"/>
        <w:rPr>
          <w:b/>
          <w:sz w:val="20"/>
        </w:rPr>
      </w:pPr>
    </w:p>
    <w:p w14:paraId="4766EC6B" w14:textId="77777777" w:rsidR="00434D4E" w:rsidRDefault="00434D4E">
      <w:pPr>
        <w:pStyle w:val="BodyText"/>
        <w:rPr>
          <w:b/>
          <w:sz w:val="20"/>
        </w:rPr>
      </w:pPr>
    </w:p>
    <w:p w14:paraId="5288956B" w14:textId="77777777" w:rsidR="00434D4E" w:rsidRDefault="00434D4E">
      <w:pPr>
        <w:pStyle w:val="BodyText"/>
        <w:rPr>
          <w:b/>
          <w:sz w:val="20"/>
        </w:rPr>
      </w:pPr>
    </w:p>
    <w:p w14:paraId="5CD90DD3" w14:textId="77777777" w:rsidR="00434D4E" w:rsidRDefault="00434D4E">
      <w:pPr>
        <w:pStyle w:val="BodyText"/>
        <w:rPr>
          <w:b/>
          <w:sz w:val="20"/>
        </w:rPr>
      </w:pPr>
    </w:p>
    <w:p w14:paraId="0DF43D55" w14:textId="77777777" w:rsidR="00434D4E" w:rsidRDefault="00434D4E">
      <w:pPr>
        <w:pStyle w:val="BodyText"/>
        <w:rPr>
          <w:b/>
          <w:sz w:val="20"/>
        </w:rPr>
      </w:pPr>
    </w:p>
    <w:p w14:paraId="6DE1AC02" w14:textId="77777777" w:rsidR="00434D4E" w:rsidRDefault="00434D4E">
      <w:pPr>
        <w:pStyle w:val="BodyText"/>
        <w:rPr>
          <w:b/>
          <w:sz w:val="20"/>
        </w:rPr>
      </w:pPr>
    </w:p>
    <w:p w14:paraId="0590C988" w14:textId="77777777" w:rsidR="00434D4E" w:rsidRDefault="00434D4E">
      <w:pPr>
        <w:pStyle w:val="BodyText"/>
        <w:rPr>
          <w:b/>
          <w:sz w:val="20"/>
        </w:rPr>
      </w:pPr>
    </w:p>
    <w:p w14:paraId="1E90232D" w14:textId="77777777" w:rsidR="00434D4E" w:rsidRDefault="00434D4E">
      <w:pPr>
        <w:pStyle w:val="BodyText"/>
        <w:rPr>
          <w:b/>
          <w:sz w:val="20"/>
        </w:rPr>
      </w:pPr>
    </w:p>
    <w:p w14:paraId="1AA234BD" w14:textId="77777777" w:rsidR="00434D4E" w:rsidRDefault="00434D4E">
      <w:pPr>
        <w:pStyle w:val="BodyText"/>
        <w:rPr>
          <w:b/>
          <w:sz w:val="20"/>
        </w:rPr>
      </w:pPr>
    </w:p>
    <w:p w14:paraId="5BCE03C3" w14:textId="77777777" w:rsidR="00434D4E" w:rsidRDefault="00434D4E">
      <w:pPr>
        <w:pStyle w:val="BodyText"/>
        <w:rPr>
          <w:b/>
          <w:sz w:val="20"/>
        </w:rPr>
      </w:pPr>
    </w:p>
    <w:p w14:paraId="09732629" w14:textId="77777777" w:rsidR="00434D4E" w:rsidRDefault="00434D4E">
      <w:pPr>
        <w:pStyle w:val="BodyText"/>
        <w:rPr>
          <w:b/>
          <w:sz w:val="20"/>
        </w:rPr>
      </w:pPr>
    </w:p>
    <w:p w14:paraId="218BAFF7" w14:textId="77777777" w:rsidR="00434D4E" w:rsidRDefault="00434D4E">
      <w:pPr>
        <w:pStyle w:val="BodyText"/>
        <w:rPr>
          <w:b/>
          <w:sz w:val="20"/>
        </w:rPr>
      </w:pPr>
    </w:p>
    <w:p w14:paraId="06EA4BA2" w14:textId="77777777" w:rsidR="00434D4E" w:rsidRDefault="00434D4E">
      <w:pPr>
        <w:pStyle w:val="BodyText"/>
        <w:rPr>
          <w:b/>
          <w:sz w:val="20"/>
        </w:rPr>
      </w:pPr>
    </w:p>
    <w:p w14:paraId="65644277" w14:textId="77777777" w:rsidR="00434D4E" w:rsidRDefault="00434D4E">
      <w:pPr>
        <w:pStyle w:val="BodyText"/>
        <w:rPr>
          <w:b/>
          <w:sz w:val="20"/>
        </w:rPr>
      </w:pPr>
    </w:p>
    <w:p w14:paraId="5256CD69" w14:textId="77777777" w:rsidR="00434D4E" w:rsidRDefault="00434D4E">
      <w:pPr>
        <w:pStyle w:val="BodyText"/>
        <w:rPr>
          <w:b/>
          <w:sz w:val="20"/>
        </w:rPr>
      </w:pPr>
    </w:p>
    <w:p w14:paraId="67130A7C" w14:textId="77777777" w:rsidR="00434D4E" w:rsidRDefault="00434D4E">
      <w:pPr>
        <w:pStyle w:val="BodyText"/>
        <w:rPr>
          <w:b/>
          <w:sz w:val="20"/>
        </w:rPr>
      </w:pPr>
    </w:p>
    <w:p w14:paraId="608632FA" w14:textId="77777777" w:rsidR="00434D4E" w:rsidRDefault="00434D4E">
      <w:pPr>
        <w:pStyle w:val="BodyText"/>
        <w:rPr>
          <w:b/>
          <w:sz w:val="20"/>
        </w:rPr>
      </w:pPr>
    </w:p>
    <w:p w14:paraId="175E8B4C" w14:textId="77777777" w:rsidR="00434D4E" w:rsidRDefault="00434D4E">
      <w:pPr>
        <w:pStyle w:val="BodyText"/>
        <w:rPr>
          <w:b/>
          <w:sz w:val="20"/>
        </w:rPr>
      </w:pPr>
    </w:p>
    <w:p w14:paraId="21129A5C" w14:textId="77777777" w:rsidR="00434D4E" w:rsidRDefault="00434D4E">
      <w:pPr>
        <w:pStyle w:val="BodyText"/>
        <w:rPr>
          <w:b/>
          <w:sz w:val="20"/>
        </w:rPr>
      </w:pPr>
    </w:p>
    <w:p w14:paraId="61B8744A" w14:textId="77777777" w:rsidR="00434D4E" w:rsidRDefault="00434D4E">
      <w:pPr>
        <w:pStyle w:val="BodyText"/>
        <w:rPr>
          <w:b/>
          <w:sz w:val="20"/>
        </w:rPr>
      </w:pPr>
    </w:p>
    <w:p w14:paraId="7C5235E9" w14:textId="77777777" w:rsidR="00434D4E" w:rsidRDefault="00434D4E">
      <w:pPr>
        <w:pStyle w:val="BodyText"/>
        <w:rPr>
          <w:b/>
          <w:sz w:val="20"/>
        </w:rPr>
      </w:pPr>
    </w:p>
    <w:p w14:paraId="78EB3596" w14:textId="77777777" w:rsidR="00434D4E" w:rsidRDefault="00434D4E">
      <w:pPr>
        <w:pStyle w:val="BodyText"/>
        <w:rPr>
          <w:b/>
          <w:sz w:val="20"/>
        </w:rPr>
      </w:pPr>
    </w:p>
    <w:p w14:paraId="7273A4C4" w14:textId="77777777" w:rsidR="00434D4E" w:rsidRDefault="00434D4E">
      <w:pPr>
        <w:pStyle w:val="BodyText"/>
        <w:rPr>
          <w:b/>
          <w:sz w:val="20"/>
        </w:rPr>
      </w:pPr>
    </w:p>
    <w:p w14:paraId="5984D4FC" w14:textId="77777777" w:rsidR="00434D4E" w:rsidRDefault="00434D4E">
      <w:pPr>
        <w:pStyle w:val="BodyText"/>
        <w:rPr>
          <w:b/>
          <w:sz w:val="20"/>
        </w:rPr>
      </w:pPr>
    </w:p>
    <w:p w14:paraId="57EBA308" w14:textId="77777777" w:rsidR="00434D4E" w:rsidRDefault="00434D4E">
      <w:pPr>
        <w:pStyle w:val="BodyText"/>
        <w:rPr>
          <w:b/>
          <w:sz w:val="20"/>
        </w:rPr>
      </w:pPr>
    </w:p>
    <w:p w14:paraId="05DA61CC" w14:textId="77777777" w:rsidR="00434D4E" w:rsidRDefault="00434D4E">
      <w:pPr>
        <w:pStyle w:val="BodyText"/>
        <w:rPr>
          <w:b/>
          <w:sz w:val="20"/>
        </w:rPr>
      </w:pPr>
    </w:p>
    <w:p w14:paraId="25E67433" w14:textId="77777777" w:rsidR="00434D4E" w:rsidRDefault="00434D4E">
      <w:pPr>
        <w:pStyle w:val="BodyText"/>
        <w:rPr>
          <w:b/>
          <w:sz w:val="20"/>
        </w:rPr>
      </w:pPr>
    </w:p>
    <w:p w14:paraId="15049EFF" w14:textId="77777777" w:rsidR="00434D4E" w:rsidRDefault="00434D4E">
      <w:pPr>
        <w:pStyle w:val="BodyText"/>
        <w:rPr>
          <w:b/>
          <w:sz w:val="20"/>
        </w:rPr>
      </w:pPr>
    </w:p>
    <w:p w14:paraId="6D5467A3" w14:textId="77777777" w:rsidR="00434D4E" w:rsidRDefault="00434D4E">
      <w:pPr>
        <w:pStyle w:val="BodyText"/>
        <w:spacing w:before="5"/>
        <w:rPr>
          <w:b/>
          <w:sz w:val="19"/>
        </w:rPr>
      </w:pPr>
    </w:p>
    <w:p w14:paraId="5A18D199" w14:textId="77777777" w:rsidR="00434D4E" w:rsidRDefault="002E7824">
      <w:pPr>
        <w:pStyle w:val="Heading2"/>
      </w:pPr>
      <w:r>
        <w:t>37</w:t>
      </w:r>
    </w:p>
    <w:p w14:paraId="052DBE51" w14:textId="77777777" w:rsidR="00434D4E" w:rsidRDefault="00434D4E">
      <w:pPr>
        <w:sectPr w:rsidR="00434D4E">
          <w:pgSz w:w="11910" w:h="16840"/>
          <w:pgMar w:top="860" w:right="620" w:bottom="0" w:left="980" w:header="720" w:footer="720" w:gutter="0"/>
          <w:cols w:space="720"/>
        </w:sectPr>
      </w:pPr>
    </w:p>
    <w:p w14:paraId="46EAD3D6"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p w14:paraId="39CD8B3D" w14:textId="77777777" w:rsidR="00434D4E" w:rsidRDefault="002E7824">
      <w:pPr>
        <w:spacing w:before="27" w:after="22"/>
        <w:ind w:left="265"/>
        <w:rPr>
          <w:sz w:val="16"/>
          <w:szCs w:val="16"/>
        </w:rPr>
      </w:pPr>
      <w:r w:rsidRPr="18A947CB">
        <w:rPr>
          <w:color w:val="A5A5A5"/>
          <w:w w:val="105"/>
          <w:sz w:val="16"/>
          <w:szCs w:val="16"/>
        </w:rPr>
        <w:t>Includes new paragraphs</w:t>
      </w: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445"/>
        <w:gridCol w:w="6764"/>
        <w:gridCol w:w="4630"/>
      </w:tblGrid>
      <w:tr w:rsidR="00434D4E" w14:paraId="1772781E" w14:textId="77777777" w:rsidTr="00B907F5">
        <w:trPr>
          <w:trHeight w:val="592"/>
        </w:trPr>
        <w:tc>
          <w:tcPr>
            <w:tcW w:w="2445" w:type="dxa"/>
            <w:shd w:val="clear" w:color="auto" w:fill="EDEDED"/>
          </w:tcPr>
          <w:p w14:paraId="1D637C7A" w14:textId="77777777" w:rsidR="00434D4E" w:rsidRDefault="00434D4E">
            <w:pPr>
              <w:pStyle w:val="TableParagraph"/>
              <w:rPr>
                <w:rFonts w:ascii="Times New Roman"/>
                <w:sz w:val="18"/>
              </w:rPr>
            </w:pPr>
          </w:p>
        </w:tc>
        <w:tc>
          <w:tcPr>
            <w:tcW w:w="6764" w:type="dxa"/>
            <w:shd w:val="clear" w:color="auto" w:fill="EDEDED"/>
          </w:tcPr>
          <w:p w14:paraId="0CAB1B95" w14:textId="03A5E491" w:rsidR="00434D4E" w:rsidRDefault="000A69E6">
            <w:pPr>
              <w:pStyle w:val="TableParagraph"/>
              <w:spacing w:before="181"/>
              <w:ind w:left="519"/>
              <w:rPr>
                <w:sz w:val="19"/>
                <w:szCs w:val="19"/>
              </w:rPr>
            </w:pPr>
            <w:r w:rsidRPr="007A0AD2">
              <w:rPr>
                <w:b/>
                <w:bCs/>
                <w:color w:val="333333"/>
                <w:w w:val="105"/>
                <w:sz w:val="20"/>
                <w:szCs w:val="20"/>
              </w:rPr>
              <w:t>Alternative text amendment proposal</w:t>
            </w:r>
          </w:p>
        </w:tc>
        <w:tc>
          <w:tcPr>
            <w:tcW w:w="4630" w:type="dxa"/>
            <w:shd w:val="clear" w:color="auto" w:fill="EDEDED"/>
          </w:tcPr>
          <w:p w14:paraId="12B07B2F" w14:textId="60FF74C9" w:rsidR="00434D4E" w:rsidRDefault="000A69E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258A18EB" w14:textId="77777777" w:rsidTr="00B907F5">
        <w:trPr>
          <w:trHeight w:val="345"/>
        </w:trPr>
        <w:tc>
          <w:tcPr>
            <w:tcW w:w="2445" w:type="dxa"/>
            <w:shd w:val="clear" w:color="auto" w:fill="EDEDED"/>
          </w:tcPr>
          <w:p w14:paraId="1D76D9A9" w14:textId="77777777" w:rsidR="00434D4E" w:rsidRPr="00D60439" w:rsidRDefault="002E7824">
            <w:pPr>
              <w:pStyle w:val="TableParagraph"/>
              <w:spacing w:before="57"/>
              <w:ind w:left="157"/>
              <w:rPr>
                <w:rFonts w:asciiTheme="majorHAnsi" w:hAnsiTheme="majorHAnsi"/>
                <w:highlight w:val="cyan"/>
              </w:rPr>
            </w:pPr>
            <w:r w:rsidRPr="00D60439">
              <w:rPr>
                <w:rFonts w:asciiTheme="majorHAnsi" w:hAnsiTheme="majorHAnsi"/>
                <w:color w:val="333333"/>
                <w:w w:val="105"/>
                <w:highlight w:val="cyan"/>
              </w:rPr>
              <w:t>Article 20(1)</w:t>
            </w:r>
          </w:p>
        </w:tc>
        <w:tc>
          <w:tcPr>
            <w:tcW w:w="6764" w:type="dxa"/>
          </w:tcPr>
          <w:p w14:paraId="0E62134D" w14:textId="77777777" w:rsidR="00B907F5" w:rsidRPr="009248F1" w:rsidRDefault="00B907F5" w:rsidP="00B907F5">
            <w:pPr>
              <w:shd w:val="clear" w:color="auto" w:fill="FFFFFF" w:themeFill="background1"/>
              <w:spacing w:before="120"/>
              <w:jc w:val="both"/>
              <w:rPr>
                <w:rFonts w:asciiTheme="minorHAnsi" w:eastAsia="Times New Roman" w:hAnsiTheme="minorHAnsi" w:cstheme="minorHAnsi"/>
                <w:color w:val="000000"/>
                <w:sz w:val="20"/>
                <w:szCs w:val="20"/>
                <w:lang w:eastAsia="en-GB"/>
              </w:rPr>
            </w:pPr>
            <w:r w:rsidRPr="009248F1">
              <w:rPr>
                <w:rFonts w:asciiTheme="minorHAnsi" w:eastAsia="Times New Roman" w:hAnsiTheme="minorHAnsi" w:cstheme="minorHAnsi"/>
                <w:color w:val="000000" w:themeColor="text1"/>
                <w:sz w:val="20"/>
                <w:szCs w:val="20"/>
                <w:lang w:eastAsia="en-GB"/>
              </w:rPr>
              <w:t xml:space="preserve">1.   Type B power park modules shall fulfil the requirements laid down in Article 13, Article 14, and Article Y </w:t>
            </w:r>
            <w:r w:rsidRPr="002245BA">
              <w:rPr>
                <w:rFonts w:asciiTheme="minorHAnsi" w:eastAsia="Times New Roman" w:hAnsiTheme="minorHAnsi" w:cstheme="minorHAnsi"/>
                <w:b/>
                <w:bCs/>
                <w:color w:val="000000" w:themeColor="text1"/>
                <w:sz w:val="20"/>
                <w:szCs w:val="20"/>
                <w:lang w:eastAsia="en-GB"/>
              </w:rPr>
              <w:t>(5),</w:t>
            </w:r>
            <w:r w:rsidRPr="009248F1">
              <w:rPr>
                <w:rFonts w:asciiTheme="minorHAnsi" w:eastAsia="Times New Roman" w:hAnsiTheme="minorHAnsi" w:cstheme="minorHAnsi"/>
                <w:color w:val="000000" w:themeColor="text1"/>
                <w:sz w:val="20"/>
                <w:szCs w:val="20"/>
                <w:lang w:eastAsia="en-GB"/>
              </w:rPr>
              <w:t xml:space="preserve"> (6), (7) and (8), except for Article 13(2)(b) and Article 13(8). Requirement laid down in Article Y(8)(d) shall not apply to power park modules with maximum capacity larger than or equal to 10 MW.</w:t>
            </w:r>
          </w:p>
          <w:p w14:paraId="7388FC29" w14:textId="77777777" w:rsidR="00434D4E" w:rsidRPr="00466185" w:rsidRDefault="00434D4E">
            <w:pPr>
              <w:pStyle w:val="TableParagraph"/>
              <w:rPr>
                <w:rFonts w:asciiTheme="majorHAnsi" w:hAnsiTheme="majorHAnsi"/>
              </w:rPr>
            </w:pPr>
          </w:p>
        </w:tc>
        <w:tc>
          <w:tcPr>
            <w:tcW w:w="4630" w:type="dxa"/>
          </w:tcPr>
          <w:p w14:paraId="182E2CAD" w14:textId="6DE0B9E8" w:rsidR="00B907F5" w:rsidRDefault="00B907F5" w:rsidP="2B7AA524">
            <w:pPr>
              <w:pStyle w:val="TableParagraph"/>
              <w:rPr>
                <w:rFonts w:asciiTheme="majorHAnsi" w:hAnsiTheme="majorHAnsi"/>
                <w:highlight w:val="cyan"/>
              </w:rPr>
            </w:pPr>
            <w:r w:rsidRPr="009248F1">
              <w:rPr>
                <w:rStyle w:val="cf01"/>
                <w:rFonts w:asciiTheme="minorHAnsi" w:hAnsiTheme="minorHAnsi" w:cstheme="minorHAnsi"/>
                <w:sz w:val="20"/>
                <w:szCs w:val="20"/>
              </w:rPr>
              <w:t xml:space="preserve">The grid forming technology in high scale installation is not yet adequately tested. Grid forming capabilities </w:t>
            </w:r>
            <w:proofErr w:type="spellStart"/>
            <w:r w:rsidRPr="009248F1">
              <w:rPr>
                <w:rStyle w:val="cf01"/>
                <w:rFonts w:asciiTheme="minorHAnsi" w:hAnsiTheme="minorHAnsi" w:cstheme="minorHAnsi"/>
                <w:sz w:val="20"/>
                <w:szCs w:val="20"/>
              </w:rPr>
              <w:t>can not</w:t>
            </w:r>
            <w:proofErr w:type="spellEnd"/>
            <w:r w:rsidRPr="009248F1">
              <w:rPr>
                <w:rStyle w:val="cf01"/>
                <w:rFonts w:asciiTheme="minorHAnsi" w:hAnsiTheme="minorHAnsi" w:cstheme="minorHAnsi"/>
                <w:sz w:val="20"/>
                <w:szCs w:val="20"/>
              </w:rPr>
              <w:t xml:space="preserve"> be provided by all standard PPM, it shall be choose depending </w:t>
            </w:r>
            <w:proofErr w:type="gramStart"/>
            <w:r w:rsidRPr="009248F1">
              <w:rPr>
                <w:rStyle w:val="cf01"/>
                <w:rFonts w:asciiTheme="minorHAnsi" w:hAnsiTheme="minorHAnsi" w:cstheme="minorHAnsi"/>
                <w:sz w:val="20"/>
                <w:szCs w:val="20"/>
              </w:rPr>
              <w:t>of</w:t>
            </w:r>
            <w:proofErr w:type="gramEnd"/>
            <w:r w:rsidRPr="009248F1">
              <w:rPr>
                <w:rStyle w:val="cf01"/>
                <w:rFonts w:asciiTheme="minorHAnsi" w:hAnsiTheme="minorHAnsi" w:cstheme="minorHAnsi"/>
                <w:sz w:val="20"/>
                <w:szCs w:val="20"/>
              </w:rPr>
              <w:t xml:space="preserve"> each specific node, such capabilities shall have been specified by the TSO or not, as stated in article </w:t>
            </w:r>
            <w:r w:rsidRPr="002245BA">
              <w:rPr>
                <w:rStyle w:val="cf01"/>
                <w:rFonts w:asciiTheme="minorHAnsi" w:hAnsiTheme="minorHAnsi" w:cstheme="minorHAnsi"/>
                <w:b/>
                <w:bCs/>
                <w:sz w:val="20"/>
                <w:szCs w:val="20"/>
              </w:rPr>
              <w:t>Y point 5</w:t>
            </w:r>
            <w:r w:rsidRPr="009248F1">
              <w:rPr>
                <w:rStyle w:val="cf01"/>
                <w:rFonts w:asciiTheme="minorHAnsi" w:hAnsiTheme="minorHAnsi" w:cstheme="minorHAnsi"/>
                <w:sz w:val="20"/>
                <w:szCs w:val="20"/>
              </w:rPr>
              <w:t>. Both technology grid following and grid forming shall be kept</w:t>
            </w:r>
          </w:p>
          <w:p w14:paraId="693EB3F1" w14:textId="752485FB" w:rsidR="00434D4E" w:rsidRPr="007A0AD2" w:rsidRDefault="00434D4E" w:rsidP="2B7AA524">
            <w:pPr>
              <w:pStyle w:val="TableParagraph"/>
              <w:rPr>
                <w:rFonts w:asciiTheme="majorHAnsi" w:eastAsia="Orsted Sans Office" w:hAnsiTheme="majorHAnsi" w:cs="Orsted Sans Office"/>
                <w:color w:val="000000" w:themeColor="text1"/>
                <w:highlight w:val="cyan"/>
              </w:rPr>
            </w:pPr>
          </w:p>
        </w:tc>
      </w:tr>
      <w:tr w:rsidR="00434D4E" w14:paraId="54410B1D" w14:textId="77777777" w:rsidTr="00B907F5">
        <w:trPr>
          <w:trHeight w:val="345"/>
        </w:trPr>
        <w:tc>
          <w:tcPr>
            <w:tcW w:w="2445" w:type="dxa"/>
            <w:shd w:val="clear" w:color="auto" w:fill="EDEDED"/>
          </w:tcPr>
          <w:p w14:paraId="3DEAA638" w14:textId="77777777" w:rsidR="00434D4E" w:rsidRPr="00D60439" w:rsidRDefault="002E7824">
            <w:pPr>
              <w:pStyle w:val="TableParagraph"/>
              <w:spacing w:before="57"/>
              <w:ind w:left="157"/>
              <w:rPr>
                <w:rFonts w:asciiTheme="majorHAnsi" w:hAnsiTheme="majorHAnsi"/>
                <w:highlight w:val="cyan"/>
              </w:rPr>
            </w:pPr>
            <w:r w:rsidRPr="00D60439">
              <w:rPr>
                <w:rFonts w:asciiTheme="majorHAnsi" w:hAnsiTheme="majorHAnsi"/>
                <w:color w:val="333333"/>
                <w:w w:val="105"/>
                <w:highlight w:val="cyan"/>
              </w:rPr>
              <w:t>Article 20(2)</w:t>
            </w:r>
          </w:p>
        </w:tc>
        <w:tc>
          <w:tcPr>
            <w:tcW w:w="6764" w:type="dxa"/>
          </w:tcPr>
          <w:p w14:paraId="6DF78AAF" w14:textId="0420CE66" w:rsidR="00434D4E" w:rsidRPr="00466185" w:rsidRDefault="00434D4E">
            <w:pPr>
              <w:pStyle w:val="TableParagraph"/>
              <w:rPr>
                <w:rFonts w:asciiTheme="majorHAnsi" w:hAnsiTheme="majorHAnsi"/>
              </w:rPr>
            </w:pPr>
          </w:p>
        </w:tc>
        <w:tc>
          <w:tcPr>
            <w:tcW w:w="4630" w:type="dxa"/>
          </w:tcPr>
          <w:p w14:paraId="4C903B55" w14:textId="544C09CD" w:rsidR="00AA77F3" w:rsidRPr="00466185" w:rsidRDefault="00AA77F3">
            <w:pPr>
              <w:pStyle w:val="TableParagraph"/>
              <w:rPr>
                <w:rFonts w:asciiTheme="majorHAnsi" w:hAnsiTheme="majorHAnsi"/>
              </w:rPr>
            </w:pPr>
          </w:p>
        </w:tc>
      </w:tr>
      <w:tr w:rsidR="00434D4E" w14:paraId="42F3947C" w14:textId="77777777" w:rsidTr="00B907F5">
        <w:trPr>
          <w:trHeight w:val="345"/>
        </w:trPr>
        <w:tc>
          <w:tcPr>
            <w:tcW w:w="2445" w:type="dxa"/>
            <w:shd w:val="clear" w:color="auto" w:fill="EDEDED"/>
          </w:tcPr>
          <w:p w14:paraId="5E542C34" w14:textId="77777777" w:rsidR="00434D4E" w:rsidRPr="00D60439" w:rsidRDefault="002E7824">
            <w:pPr>
              <w:pStyle w:val="TableParagraph"/>
              <w:spacing w:before="57"/>
              <w:ind w:left="157"/>
              <w:rPr>
                <w:rFonts w:asciiTheme="majorHAnsi" w:hAnsiTheme="majorHAnsi"/>
                <w:highlight w:val="cyan"/>
              </w:rPr>
            </w:pPr>
            <w:r w:rsidRPr="00D60439">
              <w:rPr>
                <w:rFonts w:asciiTheme="majorHAnsi" w:hAnsiTheme="majorHAnsi"/>
                <w:color w:val="333333"/>
                <w:w w:val="105"/>
                <w:highlight w:val="cyan"/>
              </w:rPr>
              <w:t>Article 20(3)</w:t>
            </w:r>
          </w:p>
        </w:tc>
        <w:tc>
          <w:tcPr>
            <w:tcW w:w="6764" w:type="dxa"/>
          </w:tcPr>
          <w:p w14:paraId="3FDBD081" w14:textId="347A47E5" w:rsidR="0526A512" w:rsidRPr="00466185" w:rsidRDefault="0526A512" w:rsidP="0526A512">
            <w:pPr>
              <w:rPr>
                <w:rFonts w:asciiTheme="majorHAnsi" w:hAnsiTheme="majorHAnsi"/>
              </w:rPr>
            </w:pPr>
          </w:p>
        </w:tc>
        <w:tc>
          <w:tcPr>
            <w:tcW w:w="4630" w:type="dxa"/>
          </w:tcPr>
          <w:p w14:paraId="6DE4EB16" w14:textId="4069C368" w:rsidR="0526A512" w:rsidRPr="00466185" w:rsidRDefault="0526A512" w:rsidP="0526A512">
            <w:pPr>
              <w:rPr>
                <w:rFonts w:asciiTheme="majorHAnsi" w:hAnsiTheme="majorHAnsi"/>
              </w:rPr>
            </w:pPr>
          </w:p>
        </w:tc>
      </w:tr>
      <w:tr w:rsidR="00434D4E" w14:paraId="66DB3E96" w14:textId="77777777" w:rsidTr="00B907F5">
        <w:trPr>
          <w:trHeight w:val="345"/>
        </w:trPr>
        <w:tc>
          <w:tcPr>
            <w:tcW w:w="2445" w:type="dxa"/>
            <w:shd w:val="clear" w:color="auto" w:fill="EDEDED"/>
          </w:tcPr>
          <w:p w14:paraId="1594319D" w14:textId="77777777" w:rsidR="00434D4E" w:rsidRDefault="002E7824">
            <w:pPr>
              <w:pStyle w:val="TableParagraph"/>
              <w:spacing w:before="57"/>
              <w:ind w:left="157"/>
              <w:rPr>
                <w:sz w:val="19"/>
                <w:szCs w:val="19"/>
              </w:rPr>
            </w:pPr>
            <w:r w:rsidRPr="18A947CB">
              <w:rPr>
                <w:color w:val="333333"/>
                <w:w w:val="105"/>
                <w:sz w:val="19"/>
                <w:szCs w:val="19"/>
              </w:rPr>
              <w:t>Article 20(4)</w:t>
            </w:r>
          </w:p>
        </w:tc>
        <w:tc>
          <w:tcPr>
            <w:tcW w:w="6764" w:type="dxa"/>
          </w:tcPr>
          <w:p w14:paraId="71402255" w14:textId="718CF9C6" w:rsidR="00434D4E" w:rsidRDefault="00B907F5">
            <w:pPr>
              <w:pStyle w:val="TableParagraph"/>
              <w:rPr>
                <w:rFonts w:ascii="Times New Roman"/>
                <w:sz w:val="18"/>
              </w:rPr>
            </w:pPr>
            <w:proofErr w:type="gramStart"/>
            <w:r w:rsidRPr="00DC26A5">
              <w:rPr>
                <w:rFonts w:asciiTheme="minorHAnsi" w:eastAsia="inherit" w:hAnsiTheme="minorHAnsi" w:cstheme="minorHAnsi"/>
                <w:b/>
                <w:bCs/>
                <w:color w:val="000000" w:themeColor="text1"/>
                <w:sz w:val="20"/>
                <w:szCs w:val="20"/>
              </w:rPr>
              <w:t>With regard to</w:t>
            </w:r>
            <w:proofErr w:type="gramEnd"/>
            <w:r w:rsidRPr="00DC26A5">
              <w:rPr>
                <w:rFonts w:asciiTheme="minorHAnsi" w:eastAsia="inherit" w:hAnsiTheme="minorHAnsi" w:cstheme="minorHAnsi"/>
                <w:b/>
                <w:bCs/>
                <w:color w:val="000000" w:themeColor="text1"/>
                <w:sz w:val="20"/>
                <w:szCs w:val="20"/>
              </w:rPr>
              <w:t xml:space="preserve"> grid forming capability, </w:t>
            </w:r>
            <w:r w:rsidRPr="00DC26A5">
              <w:rPr>
                <w:rFonts w:asciiTheme="minorHAnsi" w:eastAsia="inherit" w:hAnsiTheme="minorHAnsi" w:cstheme="minorHAnsi"/>
                <w:b/>
                <w:bCs/>
                <w:sz w:val="20"/>
                <w:szCs w:val="20"/>
              </w:rPr>
              <w:t xml:space="preserve">if </w:t>
            </w:r>
            <w:r>
              <w:rPr>
                <w:rFonts w:asciiTheme="minorHAnsi" w:eastAsia="inherit" w:hAnsiTheme="minorHAnsi" w:cstheme="minorHAnsi"/>
                <w:b/>
                <w:bCs/>
                <w:sz w:val="20"/>
                <w:szCs w:val="20"/>
              </w:rPr>
              <w:t>JUSTIFIED</w:t>
            </w:r>
            <w:r w:rsidRPr="00DC26A5">
              <w:rPr>
                <w:rFonts w:asciiTheme="minorHAnsi" w:eastAsia="inherit" w:hAnsiTheme="minorHAnsi" w:cstheme="minorHAnsi"/>
                <w:b/>
                <w:bCs/>
                <w:sz w:val="20"/>
                <w:szCs w:val="20"/>
              </w:rPr>
              <w:t xml:space="preserve"> by the relevant TSO</w:t>
            </w:r>
            <w:r w:rsidRPr="0096139C">
              <w:rPr>
                <w:rFonts w:asciiTheme="minorHAnsi" w:eastAsia="inherit" w:hAnsiTheme="minorHAnsi" w:cstheme="minorHAnsi"/>
                <w:sz w:val="20"/>
                <w:szCs w:val="20"/>
              </w:rPr>
              <w:t xml:space="preserve"> </w:t>
            </w:r>
            <w:r>
              <w:rPr>
                <w:rFonts w:asciiTheme="minorHAnsi" w:eastAsia="inherit" w:hAnsiTheme="minorHAnsi" w:cstheme="minorHAnsi"/>
                <w:sz w:val="20"/>
                <w:szCs w:val="20"/>
              </w:rPr>
              <w:t xml:space="preserve">…. </w:t>
            </w:r>
          </w:p>
        </w:tc>
        <w:tc>
          <w:tcPr>
            <w:tcW w:w="4630" w:type="dxa"/>
          </w:tcPr>
          <w:p w14:paraId="24052884" w14:textId="77777777" w:rsidR="00B907F5" w:rsidRPr="009248F1" w:rsidRDefault="00B907F5" w:rsidP="00B907F5">
            <w:pPr>
              <w:textAlignment w:val="baseline"/>
              <w:rPr>
                <w:rStyle w:val="cf01"/>
                <w:rFonts w:asciiTheme="minorHAnsi" w:hAnsiTheme="minorHAnsi" w:cstheme="minorHAnsi"/>
                <w:sz w:val="20"/>
                <w:szCs w:val="20"/>
              </w:rPr>
            </w:pPr>
            <w:r w:rsidRPr="009248F1">
              <w:rPr>
                <w:rStyle w:val="cf01"/>
                <w:rFonts w:asciiTheme="minorHAnsi" w:hAnsiTheme="minorHAnsi" w:cstheme="minorHAnsi"/>
                <w:sz w:val="20"/>
                <w:szCs w:val="20"/>
              </w:rPr>
              <w:t xml:space="preserve">The grid forming technology in high scale installation is not yet adequately tested. Grid forming capabilities </w:t>
            </w:r>
            <w:proofErr w:type="spellStart"/>
            <w:r w:rsidRPr="009248F1">
              <w:rPr>
                <w:rStyle w:val="cf01"/>
                <w:rFonts w:asciiTheme="minorHAnsi" w:hAnsiTheme="minorHAnsi" w:cstheme="minorHAnsi"/>
                <w:sz w:val="20"/>
                <w:szCs w:val="20"/>
              </w:rPr>
              <w:t>can not</w:t>
            </w:r>
            <w:proofErr w:type="spellEnd"/>
            <w:r w:rsidRPr="009248F1">
              <w:rPr>
                <w:rStyle w:val="cf01"/>
                <w:rFonts w:asciiTheme="minorHAnsi" w:hAnsiTheme="minorHAnsi" w:cstheme="minorHAnsi"/>
                <w:sz w:val="20"/>
                <w:szCs w:val="20"/>
              </w:rPr>
              <w:t xml:space="preserve"> be provided by all standard PPM, it shall be cho</w:t>
            </w:r>
            <w:r>
              <w:rPr>
                <w:rStyle w:val="cf01"/>
                <w:rFonts w:asciiTheme="minorHAnsi" w:hAnsiTheme="minorHAnsi" w:cstheme="minorHAnsi"/>
                <w:sz w:val="20"/>
                <w:szCs w:val="20"/>
              </w:rPr>
              <w:t>s</w:t>
            </w:r>
            <w:r w:rsidRPr="009248F1">
              <w:rPr>
                <w:rStyle w:val="cf01"/>
                <w:rFonts w:asciiTheme="minorHAnsi" w:hAnsiTheme="minorHAnsi" w:cstheme="minorHAnsi"/>
                <w:sz w:val="20"/>
                <w:szCs w:val="20"/>
              </w:rPr>
              <w:t>e</w:t>
            </w:r>
            <w:r>
              <w:rPr>
                <w:rStyle w:val="cf01"/>
                <w:rFonts w:asciiTheme="minorHAnsi" w:hAnsiTheme="minorHAnsi" w:cstheme="minorHAnsi"/>
                <w:sz w:val="20"/>
                <w:szCs w:val="20"/>
              </w:rPr>
              <w:t>n</w:t>
            </w:r>
            <w:r w:rsidRPr="009248F1">
              <w:rPr>
                <w:rStyle w:val="cf01"/>
                <w:rFonts w:asciiTheme="minorHAnsi" w:hAnsiTheme="minorHAnsi" w:cstheme="minorHAnsi"/>
                <w:sz w:val="20"/>
                <w:szCs w:val="20"/>
              </w:rPr>
              <w:t xml:space="preserve"> depending </w:t>
            </w:r>
            <w:proofErr w:type="gramStart"/>
            <w:r w:rsidRPr="009248F1">
              <w:rPr>
                <w:rStyle w:val="cf01"/>
                <w:rFonts w:asciiTheme="minorHAnsi" w:hAnsiTheme="minorHAnsi" w:cstheme="minorHAnsi"/>
                <w:sz w:val="20"/>
                <w:szCs w:val="20"/>
              </w:rPr>
              <w:t>of</w:t>
            </w:r>
            <w:proofErr w:type="gramEnd"/>
            <w:r w:rsidRPr="009248F1">
              <w:rPr>
                <w:rStyle w:val="cf01"/>
                <w:rFonts w:asciiTheme="minorHAnsi" w:hAnsiTheme="minorHAnsi" w:cstheme="minorHAnsi"/>
                <w:sz w:val="20"/>
                <w:szCs w:val="20"/>
              </w:rPr>
              <w:t xml:space="preserve"> each specific node, such capabilities shall have been specified by the TSO or not, as stated in article Y point 5. Both technology grid following and grid forming shall be kept</w:t>
            </w:r>
          </w:p>
          <w:p w14:paraId="74F01004" w14:textId="77777777" w:rsidR="00B907F5" w:rsidRPr="009248F1" w:rsidRDefault="00B907F5" w:rsidP="00B907F5">
            <w:pPr>
              <w:textAlignment w:val="baseline"/>
              <w:rPr>
                <w:rStyle w:val="cf01"/>
                <w:rFonts w:asciiTheme="minorHAnsi" w:hAnsiTheme="minorHAnsi" w:cstheme="minorHAnsi"/>
                <w:sz w:val="20"/>
                <w:szCs w:val="20"/>
              </w:rPr>
            </w:pPr>
          </w:p>
          <w:p w14:paraId="44720FF7" w14:textId="799AD91F" w:rsidR="00434D4E" w:rsidRDefault="00434D4E" w:rsidP="00B907F5">
            <w:pPr>
              <w:pStyle w:val="TableParagraph"/>
              <w:rPr>
                <w:rFonts w:ascii="Times New Roman"/>
                <w:sz w:val="18"/>
              </w:rPr>
            </w:pPr>
          </w:p>
        </w:tc>
      </w:tr>
    </w:tbl>
    <w:p w14:paraId="03FCE1C1" w14:textId="77777777" w:rsidR="00434D4E" w:rsidRDefault="00434D4E">
      <w:pPr>
        <w:pStyle w:val="BodyText"/>
        <w:rPr>
          <w:sz w:val="20"/>
        </w:rPr>
      </w:pPr>
    </w:p>
    <w:p w14:paraId="176D53C0" w14:textId="77777777" w:rsidR="00434D4E" w:rsidRDefault="00434D4E">
      <w:pPr>
        <w:pStyle w:val="BodyText"/>
        <w:rPr>
          <w:sz w:val="20"/>
        </w:rPr>
      </w:pPr>
    </w:p>
    <w:p w14:paraId="5832ADC9" w14:textId="77777777" w:rsidR="00434D4E" w:rsidRDefault="00434D4E">
      <w:pPr>
        <w:pStyle w:val="BodyText"/>
        <w:rPr>
          <w:sz w:val="20"/>
        </w:rPr>
      </w:pPr>
    </w:p>
    <w:p w14:paraId="2B41EB56" w14:textId="77777777" w:rsidR="00434D4E" w:rsidRDefault="00434D4E">
      <w:pPr>
        <w:pStyle w:val="BodyText"/>
        <w:rPr>
          <w:sz w:val="20"/>
        </w:rPr>
      </w:pPr>
    </w:p>
    <w:p w14:paraId="1AEE0AA0" w14:textId="77777777" w:rsidR="00434D4E" w:rsidRDefault="00434D4E">
      <w:pPr>
        <w:pStyle w:val="BodyText"/>
        <w:rPr>
          <w:sz w:val="20"/>
        </w:rPr>
      </w:pPr>
    </w:p>
    <w:p w14:paraId="391A616F" w14:textId="77777777" w:rsidR="00434D4E" w:rsidRDefault="00434D4E">
      <w:pPr>
        <w:pStyle w:val="BodyText"/>
        <w:rPr>
          <w:sz w:val="20"/>
        </w:rPr>
      </w:pPr>
    </w:p>
    <w:p w14:paraId="4418B9D6" w14:textId="77777777" w:rsidR="00434D4E" w:rsidRDefault="00434D4E">
      <w:pPr>
        <w:pStyle w:val="BodyText"/>
        <w:rPr>
          <w:sz w:val="20"/>
        </w:rPr>
      </w:pPr>
    </w:p>
    <w:p w14:paraId="039E30C5" w14:textId="77777777" w:rsidR="00434D4E" w:rsidRDefault="00434D4E">
      <w:pPr>
        <w:pStyle w:val="BodyText"/>
        <w:rPr>
          <w:sz w:val="20"/>
        </w:rPr>
      </w:pPr>
    </w:p>
    <w:p w14:paraId="66C1A9DD" w14:textId="77777777" w:rsidR="00434D4E" w:rsidRDefault="00434D4E">
      <w:pPr>
        <w:pStyle w:val="BodyText"/>
        <w:rPr>
          <w:sz w:val="20"/>
        </w:rPr>
      </w:pPr>
    </w:p>
    <w:p w14:paraId="2E9E7B3F" w14:textId="77777777" w:rsidR="00434D4E" w:rsidRDefault="00434D4E">
      <w:pPr>
        <w:pStyle w:val="BodyText"/>
        <w:rPr>
          <w:sz w:val="20"/>
        </w:rPr>
      </w:pPr>
    </w:p>
    <w:p w14:paraId="10EAF250" w14:textId="77777777" w:rsidR="00434D4E" w:rsidRDefault="00434D4E">
      <w:pPr>
        <w:pStyle w:val="BodyText"/>
        <w:rPr>
          <w:sz w:val="20"/>
        </w:rPr>
      </w:pPr>
    </w:p>
    <w:p w14:paraId="205E930C" w14:textId="77777777" w:rsidR="00434D4E" w:rsidRDefault="00434D4E">
      <w:pPr>
        <w:pStyle w:val="BodyText"/>
        <w:rPr>
          <w:sz w:val="20"/>
        </w:rPr>
      </w:pPr>
    </w:p>
    <w:p w14:paraId="673BFEBC" w14:textId="77777777" w:rsidR="00434D4E" w:rsidRDefault="00434D4E">
      <w:pPr>
        <w:pStyle w:val="BodyText"/>
        <w:rPr>
          <w:sz w:val="20"/>
        </w:rPr>
      </w:pPr>
    </w:p>
    <w:p w14:paraId="03A8682A" w14:textId="77777777" w:rsidR="00434D4E" w:rsidRDefault="00434D4E">
      <w:pPr>
        <w:pStyle w:val="BodyText"/>
        <w:rPr>
          <w:sz w:val="20"/>
        </w:rPr>
      </w:pPr>
    </w:p>
    <w:p w14:paraId="6EB0BC04" w14:textId="77777777" w:rsidR="00434D4E" w:rsidRDefault="00434D4E">
      <w:pPr>
        <w:pStyle w:val="BodyText"/>
        <w:rPr>
          <w:sz w:val="20"/>
        </w:rPr>
      </w:pPr>
    </w:p>
    <w:p w14:paraId="0D29DE77" w14:textId="77777777" w:rsidR="00434D4E" w:rsidRDefault="00434D4E">
      <w:pPr>
        <w:pStyle w:val="BodyText"/>
        <w:rPr>
          <w:sz w:val="20"/>
        </w:rPr>
      </w:pPr>
    </w:p>
    <w:p w14:paraId="1A483C32" w14:textId="77777777" w:rsidR="00434D4E" w:rsidRDefault="00434D4E">
      <w:pPr>
        <w:pStyle w:val="BodyText"/>
        <w:rPr>
          <w:sz w:val="20"/>
        </w:rPr>
      </w:pPr>
    </w:p>
    <w:p w14:paraId="603A1025" w14:textId="77777777" w:rsidR="00434D4E" w:rsidRDefault="00434D4E">
      <w:pPr>
        <w:pStyle w:val="BodyText"/>
        <w:rPr>
          <w:sz w:val="20"/>
        </w:rPr>
      </w:pPr>
    </w:p>
    <w:p w14:paraId="2E8A4E4F" w14:textId="77777777" w:rsidR="00434D4E" w:rsidRDefault="00434D4E">
      <w:pPr>
        <w:pStyle w:val="BodyText"/>
        <w:rPr>
          <w:sz w:val="20"/>
        </w:rPr>
      </w:pPr>
    </w:p>
    <w:p w14:paraId="0AEAF1A3" w14:textId="77777777" w:rsidR="00434D4E" w:rsidRDefault="00434D4E">
      <w:pPr>
        <w:pStyle w:val="BodyText"/>
        <w:rPr>
          <w:sz w:val="20"/>
        </w:rPr>
      </w:pPr>
    </w:p>
    <w:p w14:paraId="7244B1E2" w14:textId="77777777" w:rsidR="00434D4E" w:rsidRDefault="00434D4E">
      <w:pPr>
        <w:pStyle w:val="BodyText"/>
        <w:rPr>
          <w:sz w:val="20"/>
        </w:rPr>
      </w:pPr>
    </w:p>
    <w:p w14:paraId="506929BB" w14:textId="77777777" w:rsidR="00434D4E" w:rsidRDefault="00434D4E">
      <w:pPr>
        <w:pStyle w:val="BodyText"/>
        <w:rPr>
          <w:sz w:val="20"/>
        </w:rPr>
      </w:pPr>
    </w:p>
    <w:p w14:paraId="6D72C3DF" w14:textId="77777777" w:rsidR="00434D4E" w:rsidRDefault="00434D4E">
      <w:pPr>
        <w:pStyle w:val="BodyText"/>
        <w:rPr>
          <w:sz w:val="20"/>
        </w:rPr>
      </w:pPr>
    </w:p>
    <w:p w14:paraId="66D13327" w14:textId="77777777" w:rsidR="00434D4E" w:rsidRDefault="00434D4E">
      <w:pPr>
        <w:pStyle w:val="BodyText"/>
        <w:rPr>
          <w:sz w:val="20"/>
        </w:rPr>
      </w:pPr>
    </w:p>
    <w:p w14:paraId="02A443CD" w14:textId="77777777" w:rsidR="00434D4E" w:rsidRDefault="00434D4E">
      <w:pPr>
        <w:pStyle w:val="BodyText"/>
        <w:rPr>
          <w:sz w:val="20"/>
        </w:rPr>
      </w:pPr>
    </w:p>
    <w:p w14:paraId="72C9C0C6" w14:textId="77777777" w:rsidR="00434D4E" w:rsidRDefault="00434D4E">
      <w:pPr>
        <w:pStyle w:val="BodyText"/>
        <w:rPr>
          <w:sz w:val="20"/>
        </w:rPr>
      </w:pPr>
    </w:p>
    <w:p w14:paraId="40F559B4" w14:textId="77777777" w:rsidR="00434D4E" w:rsidRDefault="00434D4E">
      <w:pPr>
        <w:pStyle w:val="BodyText"/>
        <w:rPr>
          <w:sz w:val="20"/>
        </w:rPr>
      </w:pPr>
    </w:p>
    <w:p w14:paraId="1F7F1CD8" w14:textId="77777777" w:rsidR="00434D4E" w:rsidRDefault="00434D4E">
      <w:pPr>
        <w:pStyle w:val="BodyText"/>
        <w:rPr>
          <w:sz w:val="20"/>
        </w:rPr>
      </w:pPr>
    </w:p>
    <w:p w14:paraId="6A8244C3" w14:textId="77777777" w:rsidR="00434D4E" w:rsidRDefault="00434D4E">
      <w:pPr>
        <w:pStyle w:val="BodyText"/>
        <w:rPr>
          <w:sz w:val="20"/>
        </w:rPr>
      </w:pPr>
    </w:p>
    <w:p w14:paraId="2294D2D2" w14:textId="77777777" w:rsidR="00434D4E" w:rsidRDefault="00434D4E">
      <w:pPr>
        <w:pStyle w:val="BodyText"/>
        <w:rPr>
          <w:sz w:val="20"/>
        </w:rPr>
      </w:pPr>
    </w:p>
    <w:p w14:paraId="42687DEF" w14:textId="77777777" w:rsidR="00434D4E" w:rsidRDefault="00434D4E">
      <w:pPr>
        <w:pStyle w:val="BodyText"/>
        <w:rPr>
          <w:sz w:val="24"/>
        </w:rPr>
      </w:pPr>
    </w:p>
    <w:p w14:paraId="3DB403C7" w14:textId="77777777" w:rsidR="00434D4E" w:rsidRDefault="002E7824">
      <w:pPr>
        <w:pStyle w:val="Heading2"/>
        <w:spacing w:before="1"/>
        <w:ind w:right="119"/>
      </w:pPr>
      <w:r>
        <w:t>38</w:t>
      </w:r>
    </w:p>
    <w:p w14:paraId="3E01CDD9" w14:textId="77777777" w:rsidR="00434D4E" w:rsidRDefault="00434D4E">
      <w:pPr>
        <w:sectPr w:rsidR="00434D4E">
          <w:pgSz w:w="16840" w:h="11910" w:orient="landscape"/>
          <w:pgMar w:top="860" w:right="600" w:bottom="0" w:left="980" w:header="720" w:footer="720" w:gutter="0"/>
          <w:cols w:space="720"/>
        </w:sectPr>
      </w:pPr>
    </w:p>
    <w:p w14:paraId="6642CE87"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E5F9939" w14:textId="77777777">
        <w:trPr>
          <w:trHeight w:val="296"/>
        </w:trPr>
        <w:tc>
          <w:tcPr>
            <w:tcW w:w="4615" w:type="dxa"/>
            <w:shd w:val="clear" w:color="auto" w:fill="EDEDED"/>
          </w:tcPr>
          <w:p w14:paraId="2BFA02EF" w14:textId="77777777" w:rsidR="00434D4E" w:rsidRDefault="00434D4E">
            <w:pPr>
              <w:pStyle w:val="TableParagraph"/>
              <w:rPr>
                <w:rFonts w:ascii="Times New Roman"/>
                <w:sz w:val="20"/>
              </w:rPr>
            </w:pPr>
          </w:p>
        </w:tc>
        <w:tc>
          <w:tcPr>
            <w:tcW w:w="4615" w:type="dxa"/>
            <w:shd w:val="clear" w:color="auto" w:fill="EDEDED"/>
          </w:tcPr>
          <w:p w14:paraId="314F6843"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6C0E4532" w14:textId="77777777">
        <w:trPr>
          <w:trHeight w:val="345"/>
        </w:trPr>
        <w:tc>
          <w:tcPr>
            <w:tcW w:w="4615" w:type="dxa"/>
            <w:shd w:val="clear" w:color="auto" w:fill="EDEDED"/>
          </w:tcPr>
          <w:p w14:paraId="4485F31A"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61CC0CA7" w14:textId="77777777" w:rsidR="00434D4E" w:rsidRDefault="00434D4E">
            <w:pPr>
              <w:pStyle w:val="TableParagraph"/>
              <w:rPr>
                <w:rFonts w:ascii="Times New Roman"/>
                <w:sz w:val="20"/>
              </w:rPr>
            </w:pPr>
          </w:p>
        </w:tc>
      </w:tr>
    </w:tbl>
    <w:p w14:paraId="7A8189E5" w14:textId="77777777" w:rsidR="00434D4E" w:rsidRDefault="00434D4E">
      <w:pPr>
        <w:pStyle w:val="BodyText"/>
        <w:rPr>
          <w:sz w:val="26"/>
        </w:rPr>
      </w:pPr>
    </w:p>
    <w:p w14:paraId="56940469" w14:textId="77777777" w:rsidR="00434D4E" w:rsidRDefault="00434D4E">
      <w:pPr>
        <w:pStyle w:val="BodyText"/>
        <w:spacing w:before="5"/>
        <w:rPr>
          <w:sz w:val="34"/>
        </w:rPr>
      </w:pPr>
    </w:p>
    <w:p w14:paraId="077A117B" w14:textId="77777777" w:rsidR="00434D4E" w:rsidRDefault="002E7824">
      <w:pPr>
        <w:pStyle w:val="BodyText"/>
        <w:ind w:left="115"/>
      </w:pPr>
      <w:r>
        <w:rPr>
          <w:color w:val="333333"/>
        </w:rPr>
        <w:t>Please upload figures or tables if necessary</w:t>
      </w:r>
    </w:p>
    <w:p w14:paraId="70FD4D49" w14:textId="77777777" w:rsidR="00434D4E" w:rsidRDefault="002E7824">
      <w:pPr>
        <w:spacing w:before="95"/>
        <w:ind w:left="265"/>
        <w:rPr>
          <w:sz w:val="16"/>
          <w:szCs w:val="16"/>
        </w:rPr>
      </w:pPr>
      <w:r w:rsidRPr="18A947CB">
        <w:rPr>
          <w:color w:val="A5A5A5"/>
          <w:w w:val="105"/>
          <w:sz w:val="16"/>
          <w:szCs w:val="16"/>
        </w:rPr>
        <w:t>The maximum file size is 1 MB</w:t>
      </w:r>
    </w:p>
    <w:p w14:paraId="408ACCCD" w14:textId="77777777" w:rsidR="00434D4E" w:rsidRDefault="00434D4E">
      <w:pPr>
        <w:pStyle w:val="BodyText"/>
        <w:rPr>
          <w:sz w:val="20"/>
        </w:rPr>
      </w:pPr>
    </w:p>
    <w:p w14:paraId="27DFA1E0" w14:textId="6A634793" w:rsidR="00434D4E" w:rsidRDefault="002E7824">
      <w:pPr>
        <w:pStyle w:val="BodyText"/>
        <w:rPr>
          <w:sz w:val="23"/>
        </w:rPr>
      </w:pPr>
      <w:r>
        <w:rPr>
          <w:noProof/>
        </w:rPr>
        <mc:AlternateContent>
          <mc:Choice Requires="wps">
            <w:drawing>
              <wp:anchor distT="0" distB="0" distL="0" distR="0" simplePos="0" relativeHeight="251658271" behindDoc="1" locked="0" layoutInCell="1" allowOverlap="1" wp14:anchorId="61869653" wp14:editId="5CB36CD6">
                <wp:simplePos x="0" y="0"/>
                <wp:positionH relativeFrom="page">
                  <wp:posOffset>695325</wp:posOffset>
                </wp:positionH>
                <wp:positionV relativeFrom="paragraph">
                  <wp:posOffset>200025</wp:posOffset>
                </wp:positionV>
                <wp:extent cx="6169660" cy="9525"/>
                <wp:effectExtent l="0" t="0" r="0" b="0"/>
                <wp:wrapTopAndBottom/>
                <wp:docPr id="14"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4D3936C" id="Rectangle 14" o:spid="_x0000_s1026" style="position:absolute;margin-left:54.75pt;margin-top:15.75pt;width:485.8pt;height:.75pt;z-index:-251658209;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4951DA34" w14:textId="77777777" w:rsidR="00434D4E" w:rsidRDefault="00434D4E">
      <w:pPr>
        <w:pStyle w:val="BodyText"/>
        <w:rPr>
          <w:sz w:val="20"/>
        </w:rPr>
      </w:pPr>
    </w:p>
    <w:p w14:paraId="642CCFD6" w14:textId="77777777" w:rsidR="00434D4E" w:rsidRDefault="002E7824">
      <w:pPr>
        <w:pStyle w:val="BodyText"/>
        <w:spacing w:before="157"/>
        <w:ind w:left="115"/>
        <w:rPr>
          <w:b/>
        </w:rPr>
      </w:pPr>
      <w:r>
        <w:rPr>
          <w:b/>
          <w:color w:val="333333"/>
        </w:rPr>
        <w:t>Requirements for type C power park modules</w:t>
      </w:r>
    </w:p>
    <w:p w14:paraId="262E2181" w14:textId="77777777" w:rsidR="00434D4E" w:rsidRDefault="00434D4E">
      <w:pPr>
        <w:pStyle w:val="BodyText"/>
        <w:rPr>
          <w:b/>
          <w:sz w:val="20"/>
        </w:rPr>
      </w:pPr>
    </w:p>
    <w:p w14:paraId="52C826C2" w14:textId="77777777" w:rsidR="00434D4E" w:rsidRDefault="00434D4E">
      <w:pPr>
        <w:pStyle w:val="BodyText"/>
        <w:rPr>
          <w:b/>
          <w:sz w:val="20"/>
        </w:rPr>
      </w:pPr>
    </w:p>
    <w:p w14:paraId="6383B299" w14:textId="77777777" w:rsidR="00434D4E" w:rsidRDefault="00434D4E">
      <w:pPr>
        <w:pStyle w:val="BodyText"/>
        <w:rPr>
          <w:b/>
          <w:sz w:val="20"/>
        </w:rPr>
      </w:pPr>
    </w:p>
    <w:p w14:paraId="4E67746B" w14:textId="77777777" w:rsidR="00434D4E" w:rsidRDefault="00434D4E">
      <w:pPr>
        <w:pStyle w:val="BodyText"/>
        <w:rPr>
          <w:b/>
          <w:sz w:val="20"/>
        </w:rPr>
      </w:pPr>
    </w:p>
    <w:p w14:paraId="71EA08BB" w14:textId="77777777" w:rsidR="00434D4E" w:rsidRDefault="00434D4E">
      <w:pPr>
        <w:pStyle w:val="BodyText"/>
        <w:rPr>
          <w:b/>
          <w:sz w:val="20"/>
        </w:rPr>
      </w:pPr>
    </w:p>
    <w:p w14:paraId="3A5DE24C" w14:textId="77777777" w:rsidR="00434D4E" w:rsidRDefault="00434D4E">
      <w:pPr>
        <w:pStyle w:val="BodyText"/>
        <w:rPr>
          <w:b/>
          <w:sz w:val="20"/>
        </w:rPr>
      </w:pPr>
    </w:p>
    <w:p w14:paraId="3EBF5AE5" w14:textId="77777777" w:rsidR="00434D4E" w:rsidRDefault="00434D4E">
      <w:pPr>
        <w:pStyle w:val="BodyText"/>
        <w:rPr>
          <w:b/>
          <w:sz w:val="20"/>
        </w:rPr>
      </w:pPr>
    </w:p>
    <w:p w14:paraId="4E0EE280" w14:textId="77777777" w:rsidR="00434D4E" w:rsidRDefault="00434D4E">
      <w:pPr>
        <w:pStyle w:val="BodyText"/>
        <w:rPr>
          <w:b/>
          <w:sz w:val="20"/>
        </w:rPr>
      </w:pPr>
    </w:p>
    <w:p w14:paraId="2C142424" w14:textId="77777777" w:rsidR="00434D4E" w:rsidRDefault="00434D4E">
      <w:pPr>
        <w:pStyle w:val="BodyText"/>
        <w:rPr>
          <w:b/>
          <w:sz w:val="20"/>
        </w:rPr>
      </w:pPr>
    </w:p>
    <w:p w14:paraId="1BBB322D" w14:textId="77777777" w:rsidR="00434D4E" w:rsidRDefault="00434D4E">
      <w:pPr>
        <w:pStyle w:val="BodyText"/>
        <w:rPr>
          <w:b/>
          <w:sz w:val="20"/>
        </w:rPr>
      </w:pPr>
    </w:p>
    <w:p w14:paraId="7780AB8E" w14:textId="77777777" w:rsidR="00434D4E" w:rsidRDefault="00434D4E">
      <w:pPr>
        <w:pStyle w:val="BodyText"/>
        <w:rPr>
          <w:b/>
          <w:sz w:val="20"/>
        </w:rPr>
      </w:pPr>
    </w:p>
    <w:p w14:paraId="1E42642B" w14:textId="77777777" w:rsidR="00434D4E" w:rsidRDefault="00434D4E">
      <w:pPr>
        <w:pStyle w:val="BodyText"/>
        <w:rPr>
          <w:b/>
          <w:sz w:val="20"/>
        </w:rPr>
      </w:pPr>
    </w:p>
    <w:p w14:paraId="74098994" w14:textId="77777777" w:rsidR="00434D4E" w:rsidRDefault="00434D4E">
      <w:pPr>
        <w:pStyle w:val="BodyText"/>
        <w:rPr>
          <w:b/>
          <w:sz w:val="20"/>
        </w:rPr>
      </w:pPr>
    </w:p>
    <w:p w14:paraId="2CEFE94E" w14:textId="77777777" w:rsidR="00434D4E" w:rsidRDefault="00434D4E">
      <w:pPr>
        <w:pStyle w:val="BodyText"/>
        <w:rPr>
          <w:b/>
          <w:sz w:val="20"/>
        </w:rPr>
      </w:pPr>
    </w:p>
    <w:p w14:paraId="0AD6169A" w14:textId="77777777" w:rsidR="00434D4E" w:rsidRDefault="00434D4E">
      <w:pPr>
        <w:pStyle w:val="BodyText"/>
        <w:rPr>
          <w:b/>
          <w:sz w:val="20"/>
        </w:rPr>
      </w:pPr>
    </w:p>
    <w:p w14:paraId="522DCD70" w14:textId="77777777" w:rsidR="00434D4E" w:rsidRDefault="00434D4E">
      <w:pPr>
        <w:pStyle w:val="BodyText"/>
        <w:rPr>
          <w:b/>
          <w:sz w:val="20"/>
        </w:rPr>
      </w:pPr>
    </w:p>
    <w:p w14:paraId="422F2412" w14:textId="77777777" w:rsidR="00434D4E" w:rsidRDefault="00434D4E">
      <w:pPr>
        <w:pStyle w:val="BodyText"/>
        <w:rPr>
          <w:b/>
          <w:sz w:val="20"/>
        </w:rPr>
      </w:pPr>
    </w:p>
    <w:p w14:paraId="25878CF9" w14:textId="77777777" w:rsidR="00434D4E" w:rsidRDefault="00434D4E">
      <w:pPr>
        <w:pStyle w:val="BodyText"/>
        <w:rPr>
          <w:b/>
          <w:sz w:val="20"/>
        </w:rPr>
      </w:pPr>
    </w:p>
    <w:p w14:paraId="5C37FC67" w14:textId="77777777" w:rsidR="00434D4E" w:rsidRDefault="00434D4E">
      <w:pPr>
        <w:pStyle w:val="BodyText"/>
        <w:rPr>
          <w:b/>
          <w:sz w:val="20"/>
        </w:rPr>
      </w:pPr>
    </w:p>
    <w:p w14:paraId="6ADAF45A" w14:textId="77777777" w:rsidR="00434D4E" w:rsidRDefault="00434D4E">
      <w:pPr>
        <w:pStyle w:val="BodyText"/>
        <w:rPr>
          <w:b/>
          <w:sz w:val="20"/>
        </w:rPr>
      </w:pPr>
    </w:p>
    <w:p w14:paraId="6CDD00FA" w14:textId="77777777" w:rsidR="00434D4E" w:rsidRDefault="00434D4E">
      <w:pPr>
        <w:pStyle w:val="BodyText"/>
        <w:rPr>
          <w:b/>
          <w:sz w:val="20"/>
        </w:rPr>
      </w:pPr>
    </w:p>
    <w:p w14:paraId="757B6064" w14:textId="77777777" w:rsidR="00434D4E" w:rsidRDefault="00434D4E">
      <w:pPr>
        <w:pStyle w:val="BodyText"/>
        <w:rPr>
          <w:b/>
          <w:sz w:val="20"/>
        </w:rPr>
      </w:pPr>
    </w:p>
    <w:p w14:paraId="192DD9FC" w14:textId="77777777" w:rsidR="00434D4E" w:rsidRDefault="00434D4E">
      <w:pPr>
        <w:pStyle w:val="BodyText"/>
        <w:rPr>
          <w:b/>
          <w:sz w:val="20"/>
        </w:rPr>
      </w:pPr>
    </w:p>
    <w:p w14:paraId="0F10638E" w14:textId="77777777" w:rsidR="00434D4E" w:rsidRDefault="00434D4E">
      <w:pPr>
        <w:pStyle w:val="BodyText"/>
        <w:rPr>
          <w:b/>
          <w:sz w:val="20"/>
        </w:rPr>
      </w:pPr>
    </w:p>
    <w:p w14:paraId="02C7EB3F" w14:textId="77777777" w:rsidR="00434D4E" w:rsidRDefault="00434D4E">
      <w:pPr>
        <w:pStyle w:val="BodyText"/>
        <w:rPr>
          <w:b/>
          <w:sz w:val="20"/>
        </w:rPr>
      </w:pPr>
    </w:p>
    <w:p w14:paraId="4A988D41" w14:textId="77777777" w:rsidR="00434D4E" w:rsidRDefault="00434D4E">
      <w:pPr>
        <w:pStyle w:val="BodyText"/>
        <w:rPr>
          <w:b/>
          <w:sz w:val="20"/>
        </w:rPr>
      </w:pPr>
    </w:p>
    <w:p w14:paraId="596FC763" w14:textId="77777777" w:rsidR="00434D4E" w:rsidRDefault="00434D4E">
      <w:pPr>
        <w:pStyle w:val="BodyText"/>
        <w:rPr>
          <w:b/>
          <w:sz w:val="20"/>
        </w:rPr>
      </w:pPr>
    </w:p>
    <w:p w14:paraId="30410A77" w14:textId="77777777" w:rsidR="00434D4E" w:rsidRDefault="00434D4E">
      <w:pPr>
        <w:pStyle w:val="BodyText"/>
        <w:rPr>
          <w:b/>
          <w:sz w:val="20"/>
        </w:rPr>
      </w:pPr>
    </w:p>
    <w:p w14:paraId="4A3B477A" w14:textId="77777777" w:rsidR="00434D4E" w:rsidRDefault="00434D4E">
      <w:pPr>
        <w:pStyle w:val="BodyText"/>
        <w:rPr>
          <w:b/>
          <w:sz w:val="20"/>
        </w:rPr>
      </w:pPr>
    </w:p>
    <w:p w14:paraId="5F3201C3" w14:textId="77777777" w:rsidR="00434D4E" w:rsidRDefault="00434D4E">
      <w:pPr>
        <w:pStyle w:val="BodyText"/>
        <w:rPr>
          <w:b/>
          <w:sz w:val="20"/>
        </w:rPr>
      </w:pPr>
    </w:p>
    <w:p w14:paraId="1C7A8C01" w14:textId="77777777" w:rsidR="00434D4E" w:rsidRDefault="00434D4E">
      <w:pPr>
        <w:pStyle w:val="BodyText"/>
        <w:rPr>
          <w:b/>
          <w:sz w:val="20"/>
        </w:rPr>
      </w:pPr>
    </w:p>
    <w:p w14:paraId="2459C700" w14:textId="77777777" w:rsidR="00434D4E" w:rsidRDefault="00434D4E">
      <w:pPr>
        <w:pStyle w:val="BodyText"/>
        <w:rPr>
          <w:b/>
          <w:sz w:val="20"/>
        </w:rPr>
      </w:pPr>
    </w:p>
    <w:p w14:paraId="23340D2A" w14:textId="77777777" w:rsidR="00434D4E" w:rsidRDefault="00434D4E">
      <w:pPr>
        <w:pStyle w:val="BodyText"/>
        <w:rPr>
          <w:b/>
          <w:sz w:val="20"/>
        </w:rPr>
      </w:pPr>
    </w:p>
    <w:p w14:paraId="1EE9C6A6" w14:textId="77777777" w:rsidR="00434D4E" w:rsidRDefault="00434D4E">
      <w:pPr>
        <w:pStyle w:val="BodyText"/>
        <w:rPr>
          <w:b/>
          <w:sz w:val="20"/>
        </w:rPr>
      </w:pPr>
    </w:p>
    <w:p w14:paraId="09767F3D" w14:textId="77777777" w:rsidR="00434D4E" w:rsidRDefault="00434D4E">
      <w:pPr>
        <w:pStyle w:val="BodyText"/>
        <w:rPr>
          <w:b/>
          <w:sz w:val="20"/>
        </w:rPr>
      </w:pPr>
    </w:p>
    <w:p w14:paraId="21FBEBBA" w14:textId="77777777" w:rsidR="00434D4E" w:rsidRDefault="00434D4E">
      <w:pPr>
        <w:pStyle w:val="BodyText"/>
        <w:rPr>
          <w:b/>
          <w:sz w:val="20"/>
        </w:rPr>
      </w:pPr>
    </w:p>
    <w:p w14:paraId="588F0A9F" w14:textId="77777777" w:rsidR="00434D4E" w:rsidRDefault="00434D4E">
      <w:pPr>
        <w:pStyle w:val="BodyText"/>
        <w:rPr>
          <w:b/>
          <w:sz w:val="20"/>
        </w:rPr>
      </w:pPr>
    </w:p>
    <w:p w14:paraId="02975D9E" w14:textId="77777777" w:rsidR="00434D4E" w:rsidRDefault="00434D4E">
      <w:pPr>
        <w:pStyle w:val="BodyText"/>
        <w:rPr>
          <w:b/>
          <w:sz w:val="20"/>
        </w:rPr>
      </w:pPr>
    </w:p>
    <w:p w14:paraId="03EF2070" w14:textId="77777777" w:rsidR="00434D4E" w:rsidRDefault="00434D4E">
      <w:pPr>
        <w:pStyle w:val="BodyText"/>
        <w:rPr>
          <w:b/>
          <w:sz w:val="20"/>
        </w:rPr>
      </w:pPr>
    </w:p>
    <w:p w14:paraId="07BC1859" w14:textId="77777777" w:rsidR="00434D4E" w:rsidRDefault="00434D4E">
      <w:pPr>
        <w:pStyle w:val="BodyText"/>
        <w:rPr>
          <w:b/>
          <w:sz w:val="20"/>
        </w:rPr>
      </w:pPr>
    </w:p>
    <w:p w14:paraId="55FEC685" w14:textId="77777777" w:rsidR="00434D4E" w:rsidRDefault="00434D4E">
      <w:pPr>
        <w:pStyle w:val="BodyText"/>
        <w:rPr>
          <w:b/>
          <w:sz w:val="20"/>
        </w:rPr>
      </w:pPr>
    </w:p>
    <w:p w14:paraId="2A12AFBE" w14:textId="77777777" w:rsidR="00434D4E" w:rsidRDefault="00434D4E">
      <w:pPr>
        <w:pStyle w:val="BodyText"/>
        <w:rPr>
          <w:b/>
          <w:sz w:val="20"/>
        </w:rPr>
      </w:pPr>
    </w:p>
    <w:p w14:paraId="29ECCD4A" w14:textId="77777777" w:rsidR="00434D4E" w:rsidRDefault="00434D4E">
      <w:pPr>
        <w:pStyle w:val="BodyText"/>
        <w:rPr>
          <w:b/>
          <w:sz w:val="20"/>
        </w:rPr>
      </w:pPr>
    </w:p>
    <w:p w14:paraId="7C8C4B5F" w14:textId="77777777" w:rsidR="00434D4E" w:rsidRDefault="00434D4E">
      <w:pPr>
        <w:pStyle w:val="BodyText"/>
        <w:rPr>
          <w:b/>
          <w:sz w:val="20"/>
        </w:rPr>
      </w:pPr>
    </w:p>
    <w:p w14:paraId="2D348442" w14:textId="77777777" w:rsidR="00434D4E" w:rsidRDefault="00434D4E">
      <w:pPr>
        <w:pStyle w:val="BodyText"/>
        <w:rPr>
          <w:b/>
          <w:sz w:val="20"/>
        </w:rPr>
      </w:pPr>
    </w:p>
    <w:p w14:paraId="52C29E7C" w14:textId="77777777" w:rsidR="00434D4E" w:rsidRDefault="00434D4E">
      <w:pPr>
        <w:pStyle w:val="BodyText"/>
        <w:rPr>
          <w:b/>
          <w:sz w:val="20"/>
        </w:rPr>
      </w:pPr>
    </w:p>
    <w:p w14:paraId="0F46D1F8" w14:textId="77777777" w:rsidR="00434D4E" w:rsidRDefault="00434D4E">
      <w:pPr>
        <w:pStyle w:val="BodyText"/>
        <w:rPr>
          <w:b/>
          <w:sz w:val="20"/>
        </w:rPr>
      </w:pPr>
    </w:p>
    <w:p w14:paraId="2AF1BF2F" w14:textId="77777777" w:rsidR="00434D4E" w:rsidRDefault="00434D4E">
      <w:pPr>
        <w:pStyle w:val="BodyText"/>
        <w:rPr>
          <w:b/>
          <w:sz w:val="20"/>
        </w:rPr>
      </w:pPr>
    </w:p>
    <w:p w14:paraId="1740285F" w14:textId="77777777" w:rsidR="00434D4E" w:rsidRDefault="00434D4E">
      <w:pPr>
        <w:pStyle w:val="BodyText"/>
        <w:spacing w:before="5"/>
        <w:rPr>
          <w:b/>
          <w:sz w:val="20"/>
        </w:rPr>
      </w:pPr>
    </w:p>
    <w:p w14:paraId="13598421" w14:textId="77777777" w:rsidR="00434D4E" w:rsidRDefault="002E7824">
      <w:pPr>
        <w:pStyle w:val="Heading2"/>
      </w:pPr>
      <w:r>
        <w:t>39</w:t>
      </w:r>
    </w:p>
    <w:p w14:paraId="6C2EA1A1" w14:textId="77777777" w:rsidR="00434D4E" w:rsidRDefault="00434D4E">
      <w:pPr>
        <w:sectPr w:rsidR="00434D4E">
          <w:pgSz w:w="11910" w:h="16840"/>
          <w:pgMar w:top="860" w:right="620" w:bottom="0" w:left="980" w:header="720" w:footer="720" w:gutter="0"/>
          <w:cols w:space="720"/>
        </w:sectPr>
      </w:pPr>
    </w:p>
    <w:p w14:paraId="53FB8DCE" w14:textId="77777777" w:rsidR="00434D4E" w:rsidRDefault="002E7824">
      <w:pPr>
        <w:pStyle w:val="BodyText"/>
        <w:spacing w:before="104" w:line="304" w:lineRule="auto"/>
        <w:ind w:left="115" w:right="6741"/>
      </w:pPr>
      <w:r>
        <w:rPr>
          <w:color w:val="333333"/>
        </w:rPr>
        <w:lastRenderedPageBreak/>
        <w:t>Please write your comments on the ACER draft amendments and your alternative text proposals, if any,   in the table below</w:t>
      </w:r>
    </w:p>
    <w:p w14:paraId="747BFC76" w14:textId="77777777" w:rsidR="00434D4E" w:rsidRDefault="002E7824">
      <w:pPr>
        <w:spacing w:before="27" w:after="22"/>
        <w:ind w:left="265"/>
        <w:rPr>
          <w:sz w:val="16"/>
          <w:szCs w:val="16"/>
        </w:rPr>
      </w:pPr>
      <w:r w:rsidRPr="18A947CB">
        <w:rPr>
          <w:color w:val="A5A5A5"/>
          <w:w w:val="105"/>
          <w:sz w:val="16"/>
          <w:szCs w:val="16"/>
        </w:rPr>
        <w:t>Includes new paragraphs</w:t>
      </w:r>
    </w:p>
    <w:tbl>
      <w:tblPr>
        <w:tblW w:w="1585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670"/>
        <w:gridCol w:w="7294"/>
        <w:gridCol w:w="5895"/>
      </w:tblGrid>
      <w:tr w:rsidR="00434D4E" w14:paraId="72E730DA" w14:textId="77777777" w:rsidTr="1D45E349">
        <w:trPr>
          <w:trHeight w:val="296"/>
        </w:trPr>
        <w:tc>
          <w:tcPr>
            <w:tcW w:w="2670" w:type="dxa"/>
            <w:shd w:val="clear" w:color="auto" w:fill="EDEDED"/>
          </w:tcPr>
          <w:p w14:paraId="539138E5" w14:textId="77777777" w:rsidR="00434D4E" w:rsidRDefault="00434D4E">
            <w:pPr>
              <w:pStyle w:val="TableParagraph"/>
              <w:rPr>
                <w:rFonts w:ascii="Times New Roman"/>
                <w:sz w:val="18"/>
              </w:rPr>
            </w:pPr>
          </w:p>
        </w:tc>
        <w:tc>
          <w:tcPr>
            <w:tcW w:w="7294" w:type="dxa"/>
            <w:shd w:val="clear" w:color="auto" w:fill="EDEDED"/>
          </w:tcPr>
          <w:p w14:paraId="0540971D" w14:textId="2990616C" w:rsidR="00434D4E" w:rsidRPr="00ED2763" w:rsidRDefault="000A69E6">
            <w:pPr>
              <w:pStyle w:val="TableParagraph"/>
              <w:spacing w:before="34"/>
              <w:ind w:left="703"/>
              <w:rPr>
                <w:sz w:val="19"/>
                <w:szCs w:val="19"/>
              </w:rPr>
            </w:pPr>
            <w:r w:rsidRPr="00ED2763">
              <w:rPr>
                <w:b/>
                <w:bCs/>
                <w:color w:val="333333"/>
                <w:w w:val="105"/>
                <w:sz w:val="20"/>
                <w:szCs w:val="20"/>
              </w:rPr>
              <w:t>Alternative text amendment proposal</w:t>
            </w:r>
          </w:p>
        </w:tc>
        <w:tc>
          <w:tcPr>
            <w:tcW w:w="5895" w:type="dxa"/>
            <w:shd w:val="clear" w:color="auto" w:fill="EDEDED"/>
          </w:tcPr>
          <w:p w14:paraId="19F1F8EC" w14:textId="7C53D41A" w:rsidR="00434D4E" w:rsidRDefault="000A69E6">
            <w:pPr>
              <w:pStyle w:val="TableParagraph"/>
              <w:spacing w:before="34"/>
              <w:ind w:left="340"/>
              <w:rPr>
                <w:sz w:val="19"/>
                <w:szCs w:val="19"/>
              </w:rPr>
            </w:pPr>
            <w:r w:rsidRPr="18A947CB">
              <w:rPr>
                <w:color w:val="333333"/>
                <w:w w:val="105"/>
                <w:sz w:val="19"/>
                <w:szCs w:val="19"/>
              </w:rPr>
              <w:t>Comment on the ACER draft amendments</w:t>
            </w:r>
          </w:p>
        </w:tc>
      </w:tr>
      <w:tr w:rsidR="00B907F5" w14:paraId="66777D92" w14:textId="77777777" w:rsidTr="1D45E349">
        <w:trPr>
          <w:trHeight w:val="345"/>
        </w:trPr>
        <w:tc>
          <w:tcPr>
            <w:tcW w:w="2670" w:type="dxa"/>
            <w:shd w:val="clear" w:color="auto" w:fill="EDEDED"/>
          </w:tcPr>
          <w:p w14:paraId="2A4A0119" w14:textId="77777777" w:rsidR="00B907F5" w:rsidRDefault="00B907F5" w:rsidP="00B907F5">
            <w:pPr>
              <w:pStyle w:val="TableParagraph"/>
              <w:spacing w:before="57"/>
              <w:ind w:left="157"/>
              <w:rPr>
                <w:sz w:val="19"/>
                <w:szCs w:val="19"/>
              </w:rPr>
            </w:pPr>
            <w:r w:rsidRPr="18A947CB">
              <w:rPr>
                <w:color w:val="333333"/>
                <w:w w:val="105"/>
                <w:sz w:val="19"/>
                <w:szCs w:val="19"/>
              </w:rPr>
              <w:t>Article 21(1)</w:t>
            </w:r>
          </w:p>
        </w:tc>
        <w:tc>
          <w:tcPr>
            <w:tcW w:w="7294" w:type="dxa"/>
          </w:tcPr>
          <w:p w14:paraId="7418F71E" w14:textId="2AE60EDF" w:rsidR="00B907F5" w:rsidRDefault="00B907F5" w:rsidP="00B907F5">
            <w:pPr>
              <w:pStyle w:val="TableParagraph"/>
              <w:rPr>
                <w:rFonts w:ascii="Times New Roman"/>
                <w:sz w:val="18"/>
              </w:rPr>
            </w:pPr>
            <w:r w:rsidRPr="006F4AEA">
              <w:rPr>
                <w:rFonts w:asciiTheme="minorHAnsi" w:eastAsia="Times New Roman" w:hAnsiTheme="minorHAnsi" w:cstheme="minorHAnsi"/>
                <w:color w:val="000000" w:themeColor="text1"/>
                <w:sz w:val="20"/>
                <w:szCs w:val="20"/>
                <w:lang w:eastAsia="en-GB"/>
              </w:rPr>
              <w:t xml:space="preserve">1.   Type C power park modules shall fulfil the requirements listed in Article 13, Article 14, Article 15, Article Y </w:t>
            </w:r>
            <w:r w:rsidRPr="002245BA">
              <w:rPr>
                <w:rFonts w:asciiTheme="minorHAnsi" w:eastAsia="Times New Roman" w:hAnsiTheme="minorHAnsi" w:cstheme="minorHAnsi"/>
                <w:b/>
                <w:bCs/>
                <w:color w:val="000000" w:themeColor="text1"/>
                <w:sz w:val="20"/>
                <w:szCs w:val="20"/>
                <w:lang w:eastAsia="en-GB"/>
              </w:rPr>
              <w:t>(5),</w:t>
            </w:r>
            <w:r w:rsidRPr="006F4AEA">
              <w:rPr>
                <w:rFonts w:asciiTheme="minorHAnsi" w:eastAsia="Times New Roman" w:hAnsiTheme="minorHAnsi" w:cstheme="minorHAnsi"/>
                <w:color w:val="000000" w:themeColor="text1"/>
                <w:sz w:val="20"/>
                <w:szCs w:val="20"/>
                <w:lang w:eastAsia="en-GB"/>
              </w:rPr>
              <w:t xml:space="preserve"> (6), and (8)</w:t>
            </w:r>
          </w:p>
        </w:tc>
        <w:tc>
          <w:tcPr>
            <w:tcW w:w="5895" w:type="dxa"/>
          </w:tcPr>
          <w:p w14:paraId="7CCD2E55" w14:textId="448871B3" w:rsidR="00B907F5" w:rsidRDefault="00B907F5" w:rsidP="00B907F5">
            <w:pPr>
              <w:pStyle w:val="TableParagraph"/>
              <w:rPr>
                <w:rFonts w:ascii="Times New Roman"/>
                <w:sz w:val="18"/>
              </w:rPr>
            </w:pPr>
            <w:r w:rsidRPr="006F4AEA">
              <w:rPr>
                <w:rStyle w:val="cf01"/>
                <w:rFonts w:asciiTheme="minorHAnsi" w:hAnsiTheme="minorHAnsi" w:cstheme="minorHAnsi"/>
                <w:sz w:val="20"/>
                <w:szCs w:val="20"/>
              </w:rPr>
              <w:t xml:space="preserve">The grid forming technology in high scale installation is not yet adequately tested. Grid forming capabilities cannot be provided by all standard PPM, it shall be choose depending </w:t>
            </w:r>
            <w:proofErr w:type="gramStart"/>
            <w:r w:rsidRPr="006F4AEA">
              <w:rPr>
                <w:rStyle w:val="cf01"/>
                <w:rFonts w:asciiTheme="minorHAnsi" w:hAnsiTheme="minorHAnsi" w:cstheme="minorHAnsi"/>
                <w:sz w:val="20"/>
                <w:szCs w:val="20"/>
              </w:rPr>
              <w:t>of</w:t>
            </w:r>
            <w:proofErr w:type="gramEnd"/>
            <w:r w:rsidRPr="006F4AEA">
              <w:rPr>
                <w:rStyle w:val="cf01"/>
                <w:rFonts w:asciiTheme="minorHAnsi" w:hAnsiTheme="minorHAnsi" w:cstheme="minorHAnsi"/>
                <w:sz w:val="20"/>
                <w:szCs w:val="20"/>
              </w:rPr>
              <w:t xml:space="preserve"> each specific node, such capabilities shall have been specified by the TSO or not, as stated in article </w:t>
            </w:r>
            <w:r w:rsidRPr="002245BA">
              <w:rPr>
                <w:rStyle w:val="cf01"/>
                <w:rFonts w:asciiTheme="minorHAnsi" w:hAnsiTheme="minorHAnsi" w:cstheme="minorHAnsi"/>
                <w:b/>
                <w:bCs/>
                <w:sz w:val="20"/>
                <w:szCs w:val="20"/>
              </w:rPr>
              <w:t>Y point 5</w:t>
            </w:r>
            <w:r w:rsidRPr="006F4AEA">
              <w:rPr>
                <w:rStyle w:val="cf01"/>
                <w:rFonts w:asciiTheme="minorHAnsi" w:hAnsiTheme="minorHAnsi" w:cstheme="minorHAnsi"/>
                <w:sz w:val="20"/>
                <w:szCs w:val="20"/>
              </w:rPr>
              <w:t>. Both technology grid following and grid forming shall be kept</w:t>
            </w:r>
          </w:p>
        </w:tc>
      </w:tr>
      <w:tr w:rsidR="00B907F5" w14:paraId="5F88CDB4" w14:textId="77777777" w:rsidTr="1D45E349">
        <w:trPr>
          <w:trHeight w:val="345"/>
        </w:trPr>
        <w:tc>
          <w:tcPr>
            <w:tcW w:w="2670" w:type="dxa"/>
            <w:shd w:val="clear" w:color="auto" w:fill="EDEDED"/>
          </w:tcPr>
          <w:p w14:paraId="11192C46" w14:textId="77777777" w:rsidR="00B907F5" w:rsidRDefault="00B907F5" w:rsidP="00B907F5">
            <w:pPr>
              <w:pStyle w:val="TableParagraph"/>
              <w:spacing w:before="57"/>
              <w:ind w:left="157"/>
              <w:rPr>
                <w:sz w:val="19"/>
                <w:szCs w:val="19"/>
              </w:rPr>
            </w:pPr>
            <w:r w:rsidRPr="18A947CB">
              <w:rPr>
                <w:color w:val="333333"/>
                <w:w w:val="105"/>
                <w:sz w:val="19"/>
                <w:szCs w:val="19"/>
              </w:rPr>
              <w:t>Article 21(2) [deleted]</w:t>
            </w:r>
          </w:p>
        </w:tc>
        <w:tc>
          <w:tcPr>
            <w:tcW w:w="7294" w:type="dxa"/>
          </w:tcPr>
          <w:p w14:paraId="0DC431EE" w14:textId="77777777" w:rsidR="00B907F5" w:rsidRDefault="00B907F5" w:rsidP="00B907F5">
            <w:pPr>
              <w:pStyle w:val="TableParagraph"/>
              <w:rPr>
                <w:rFonts w:ascii="Times New Roman"/>
                <w:sz w:val="18"/>
              </w:rPr>
            </w:pPr>
          </w:p>
        </w:tc>
        <w:tc>
          <w:tcPr>
            <w:tcW w:w="5895" w:type="dxa"/>
          </w:tcPr>
          <w:p w14:paraId="3ABC294A" w14:textId="25FA8896" w:rsidR="00B907F5" w:rsidRDefault="00B907F5" w:rsidP="00B907F5">
            <w:pPr>
              <w:pStyle w:val="TableParagraph"/>
              <w:rPr>
                <w:rFonts w:ascii="Times New Roman"/>
                <w:sz w:val="18"/>
              </w:rPr>
            </w:pPr>
            <w:r w:rsidRPr="006F4AEA">
              <w:rPr>
                <w:rStyle w:val="cf01"/>
                <w:rFonts w:asciiTheme="minorHAnsi" w:hAnsiTheme="minorHAnsi" w:cstheme="minorHAnsi"/>
                <w:sz w:val="20"/>
                <w:szCs w:val="20"/>
              </w:rPr>
              <w:t xml:space="preserve">this part </w:t>
            </w:r>
            <w:proofErr w:type="gramStart"/>
            <w:r w:rsidRPr="006F4AEA">
              <w:rPr>
                <w:rStyle w:val="cf01"/>
                <w:rFonts w:asciiTheme="minorHAnsi" w:hAnsiTheme="minorHAnsi" w:cstheme="minorHAnsi"/>
                <w:sz w:val="20"/>
                <w:szCs w:val="20"/>
              </w:rPr>
              <w:t>need</w:t>
            </w:r>
            <w:proofErr w:type="gramEnd"/>
            <w:r w:rsidRPr="006F4AEA">
              <w:rPr>
                <w:rStyle w:val="cf01"/>
                <w:rFonts w:asciiTheme="minorHAnsi" w:hAnsiTheme="minorHAnsi" w:cstheme="minorHAnsi"/>
                <w:sz w:val="20"/>
                <w:szCs w:val="20"/>
              </w:rPr>
              <w:t xml:space="preserve"> to be maintained, in particular for the grid following.</w:t>
            </w:r>
          </w:p>
        </w:tc>
      </w:tr>
      <w:tr w:rsidR="00B907F5" w14:paraId="536E3540" w14:textId="77777777" w:rsidTr="1D45E349">
        <w:trPr>
          <w:trHeight w:val="345"/>
        </w:trPr>
        <w:tc>
          <w:tcPr>
            <w:tcW w:w="2670" w:type="dxa"/>
            <w:shd w:val="clear" w:color="auto" w:fill="EDEDED"/>
          </w:tcPr>
          <w:p w14:paraId="1E4859B8" w14:textId="77777777" w:rsidR="00B907F5" w:rsidRDefault="00B907F5" w:rsidP="00B907F5">
            <w:pPr>
              <w:pStyle w:val="TableParagraph"/>
              <w:spacing w:before="57"/>
              <w:ind w:left="157"/>
              <w:rPr>
                <w:sz w:val="19"/>
                <w:szCs w:val="19"/>
              </w:rPr>
            </w:pPr>
            <w:r w:rsidRPr="18A947CB">
              <w:rPr>
                <w:color w:val="333333"/>
                <w:w w:val="105"/>
                <w:sz w:val="19"/>
                <w:szCs w:val="19"/>
              </w:rPr>
              <w:t>Article 21(2)</w:t>
            </w:r>
          </w:p>
        </w:tc>
        <w:tc>
          <w:tcPr>
            <w:tcW w:w="7294" w:type="dxa"/>
          </w:tcPr>
          <w:p w14:paraId="109A315F" w14:textId="77777777" w:rsidR="008143E8" w:rsidRPr="00F107AB" w:rsidRDefault="008143E8" w:rsidP="008143E8">
            <w:pPr>
              <w:pStyle w:val="TableParagraph"/>
              <w:tabs>
                <w:tab w:val="left" w:pos="6285"/>
              </w:tabs>
              <w:ind w:left="282" w:right="113" w:hanging="142"/>
              <w:jc w:val="both"/>
              <w:rPr>
                <w:rFonts w:asciiTheme="minorHAnsi" w:hAnsiTheme="minorHAnsi" w:cstheme="minorHAnsi"/>
                <w:sz w:val="18"/>
                <w:lang w:val="en-GB"/>
              </w:rPr>
            </w:pPr>
            <w:r>
              <w:rPr>
                <w:rFonts w:asciiTheme="minorHAnsi" w:hAnsiTheme="minorHAnsi" w:cstheme="minorHAnsi"/>
                <w:sz w:val="18"/>
                <w:lang w:val="en-GB"/>
              </w:rPr>
              <w:t xml:space="preserve">a) </w:t>
            </w:r>
            <w:proofErr w:type="gramStart"/>
            <w:r w:rsidRPr="00F107AB">
              <w:rPr>
                <w:rFonts w:asciiTheme="minorHAnsi" w:hAnsiTheme="minorHAnsi" w:cstheme="minorHAnsi"/>
                <w:sz w:val="18"/>
                <w:lang w:val="en-GB"/>
              </w:rPr>
              <w:t>with regard to</w:t>
            </w:r>
            <w:proofErr w:type="gramEnd"/>
            <w:r w:rsidRPr="00F107AB">
              <w:rPr>
                <w:rFonts w:asciiTheme="minorHAnsi" w:hAnsiTheme="minorHAnsi" w:cstheme="minorHAnsi"/>
                <w:sz w:val="18"/>
                <w:lang w:val="en-GB"/>
              </w:rPr>
              <w:t xml:space="preserve"> reactive power capability, the relevant system operator may specify supplementary reactive power to be provided if the connection point of a power park module is neither located at the high-voltage terminals of the step-up transformer to the voltage level of the connection point nor at the convertor terminals, if no step-up transformer exists. This supplementary reactive power shall compensate the reactive power demand of the high-voltage line or cable between the high-voltage terminals of the step-up transformer of the power park module or its convertor terminals, if no step-up transformer exists, and the connection point and shall be provided by the responsible owner of that line or cable.</w:t>
            </w:r>
          </w:p>
          <w:p w14:paraId="0664B739" w14:textId="77777777" w:rsidR="008143E8" w:rsidRPr="00F107AB" w:rsidRDefault="008143E8" w:rsidP="008143E8">
            <w:pPr>
              <w:pStyle w:val="TableParagraph"/>
              <w:tabs>
                <w:tab w:val="left" w:pos="6285"/>
              </w:tabs>
              <w:ind w:right="113"/>
              <w:jc w:val="both"/>
              <w:rPr>
                <w:rFonts w:asciiTheme="minorHAnsi" w:hAnsiTheme="minorHAnsi" w:cstheme="minorHAnsi"/>
                <w:sz w:val="18"/>
                <w:lang w:val="en-GB"/>
              </w:rPr>
            </w:pPr>
          </w:p>
          <w:p w14:paraId="60D5B18A" w14:textId="77777777" w:rsidR="008143E8" w:rsidRPr="00CC6AB8" w:rsidRDefault="008143E8" w:rsidP="008143E8">
            <w:pPr>
              <w:pStyle w:val="TableParagraph"/>
              <w:tabs>
                <w:tab w:val="left" w:pos="6285"/>
              </w:tabs>
              <w:ind w:left="282" w:right="113"/>
              <w:jc w:val="both"/>
              <w:rPr>
                <w:rFonts w:asciiTheme="minorHAnsi" w:hAnsiTheme="minorHAnsi" w:cstheme="minorHAnsi"/>
                <w:color w:val="FF0000"/>
                <w:sz w:val="18"/>
                <w:lang w:val="en-GB"/>
              </w:rPr>
            </w:pPr>
            <w:r w:rsidRPr="00CC6AB8">
              <w:rPr>
                <w:rFonts w:asciiTheme="minorHAnsi" w:hAnsiTheme="minorHAnsi" w:cstheme="minorHAnsi"/>
                <w:color w:val="FF0000"/>
                <w:sz w:val="18"/>
                <w:lang w:val="en-GB"/>
              </w:rPr>
              <w:t>This requirement is not applicable in those cases where the national legislation imposes obligation</w:t>
            </w:r>
            <w:r>
              <w:rPr>
                <w:rFonts w:asciiTheme="minorHAnsi" w:hAnsiTheme="minorHAnsi" w:cstheme="minorHAnsi"/>
                <w:color w:val="FF0000"/>
                <w:sz w:val="18"/>
                <w:lang w:val="en-GB"/>
              </w:rPr>
              <w:t>s</w:t>
            </w:r>
            <w:r w:rsidRPr="00CC6AB8">
              <w:rPr>
                <w:rFonts w:asciiTheme="minorHAnsi" w:hAnsiTheme="minorHAnsi" w:cstheme="minorHAnsi"/>
                <w:color w:val="FF0000"/>
                <w:sz w:val="18"/>
                <w:lang w:val="en-GB"/>
              </w:rPr>
              <w:t xml:space="preserve"> for several power park modules, even when they are </w:t>
            </w:r>
            <w:r>
              <w:rPr>
                <w:rFonts w:asciiTheme="minorHAnsi" w:hAnsiTheme="minorHAnsi" w:cstheme="minorHAnsi"/>
                <w:color w:val="FF0000"/>
                <w:sz w:val="18"/>
                <w:lang w:val="en-GB"/>
              </w:rPr>
              <w:t xml:space="preserve">from </w:t>
            </w:r>
            <w:r w:rsidRPr="00CC6AB8">
              <w:rPr>
                <w:rFonts w:asciiTheme="minorHAnsi" w:hAnsiTheme="minorHAnsi" w:cstheme="minorHAnsi"/>
                <w:color w:val="FF0000"/>
                <w:sz w:val="18"/>
                <w:lang w:val="en-GB"/>
              </w:rPr>
              <w:t>different owners, to use</w:t>
            </w:r>
            <w:r>
              <w:rPr>
                <w:rFonts w:asciiTheme="minorHAnsi" w:hAnsiTheme="minorHAnsi" w:cstheme="minorHAnsi"/>
                <w:color w:val="FF0000"/>
                <w:sz w:val="18"/>
                <w:lang w:val="en-GB"/>
              </w:rPr>
              <w:t xml:space="preserve"> and share</w:t>
            </w:r>
            <w:r w:rsidRPr="00CC6AB8">
              <w:rPr>
                <w:rFonts w:asciiTheme="minorHAnsi" w:hAnsiTheme="minorHAnsi" w:cstheme="minorHAnsi"/>
                <w:color w:val="FF0000"/>
                <w:sz w:val="18"/>
                <w:lang w:val="en-GB"/>
              </w:rPr>
              <w:t xml:space="preserve"> the same electrical infrastructure up to the point of connection, </w:t>
            </w:r>
            <w:r>
              <w:rPr>
                <w:rFonts w:asciiTheme="minorHAnsi" w:hAnsiTheme="minorHAnsi" w:cstheme="minorHAnsi"/>
                <w:color w:val="FF0000"/>
                <w:sz w:val="18"/>
                <w:lang w:val="en-GB"/>
              </w:rPr>
              <w:t>and</w:t>
            </w:r>
            <w:r w:rsidRPr="00CC6AB8">
              <w:rPr>
                <w:rFonts w:asciiTheme="minorHAnsi" w:hAnsiTheme="minorHAnsi" w:cstheme="minorHAnsi"/>
                <w:color w:val="FF0000"/>
                <w:sz w:val="18"/>
                <w:lang w:val="en-GB"/>
              </w:rPr>
              <w:t xml:space="preserve"> additional supplementary reactive power </w:t>
            </w:r>
            <w:r>
              <w:rPr>
                <w:rFonts w:asciiTheme="minorHAnsi" w:hAnsiTheme="minorHAnsi" w:cstheme="minorHAnsi"/>
                <w:color w:val="FF0000"/>
                <w:sz w:val="18"/>
                <w:lang w:val="en-GB"/>
              </w:rPr>
              <w:t xml:space="preserve">has not been requested by the relevant Authority </w:t>
            </w:r>
            <w:r w:rsidRPr="00CC6AB8">
              <w:rPr>
                <w:rFonts w:asciiTheme="minorHAnsi" w:hAnsiTheme="minorHAnsi" w:cstheme="minorHAnsi"/>
                <w:color w:val="FF0000"/>
                <w:sz w:val="18"/>
                <w:lang w:val="en-GB"/>
              </w:rPr>
              <w:t xml:space="preserve">when authorizing this </w:t>
            </w:r>
            <w:r>
              <w:rPr>
                <w:rFonts w:asciiTheme="minorHAnsi" w:hAnsiTheme="minorHAnsi" w:cstheme="minorHAnsi"/>
                <w:color w:val="FF0000"/>
                <w:sz w:val="18"/>
                <w:lang w:val="en-GB"/>
              </w:rPr>
              <w:t xml:space="preserve">shared </w:t>
            </w:r>
            <w:r w:rsidRPr="00CC6AB8">
              <w:rPr>
                <w:rFonts w:asciiTheme="minorHAnsi" w:hAnsiTheme="minorHAnsi" w:cstheme="minorHAnsi"/>
                <w:color w:val="FF0000"/>
                <w:sz w:val="18"/>
                <w:lang w:val="en-GB"/>
              </w:rPr>
              <w:t>use.</w:t>
            </w:r>
          </w:p>
          <w:p w14:paraId="0108DEF1" w14:textId="77777777" w:rsidR="008143E8" w:rsidRPr="00F107AB" w:rsidRDefault="008143E8" w:rsidP="008143E8">
            <w:pPr>
              <w:pStyle w:val="TableParagraph"/>
              <w:ind w:left="360"/>
              <w:rPr>
                <w:rFonts w:asciiTheme="minorHAnsi" w:hAnsiTheme="minorHAnsi" w:cstheme="minorHAnsi"/>
                <w:sz w:val="18"/>
                <w:lang w:val="en-GB"/>
              </w:rPr>
            </w:pPr>
          </w:p>
          <w:p w14:paraId="58A6ADD3" w14:textId="77777777" w:rsidR="00B907F5" w:rsidRDefault="00B907F5" w:rsidP="00B907F5">
            <w:pPr>
              <w:pStyle w:val="TableParagraph"/>
              <w:rPr>
                <w:rFonts w:ascii="Times New Roman"/>
                <w:sz w:val="18"/>
              </w:rPr>
            </w:pPr>
          </w:p>
        </w:tc>
        <w:tc>
          <w:tcPr>
            <w:tcW w:w="5895" w:type="dxa"/>
          </w:tcPr>
          <w:p w14:paraId="285FC9D2" w14:textId="77777777" w:rsidR="008143E8" w:rsidRDefault="008143E8" w:rsidP="008143E8">
            <w:pPr>
              <w:pStyle w:val="TableParagraph"/>
              <w:ind w:left="57" w:right="113"/>
              <w:jc w:val="both"/>
              <w:rPr>
                <w:rFonts w:asciiTheme="minorHAnsi" w:hAnsiTheme="minorHAnsi" w:cstheme="minorHAnsi"/>
                <w:color w:val="000000" w:themeColor="text1"/>
                <w:sz w:val="18"/>
                <w:lang w:val="en-GB"/>
              </w:rPr>
            </w:pPr>
            <w:r>
              <w:rPr>
                <w:rFonts w:asciiTheme="minorHAnsi" w:hAnsiTheme="minorHAnsi" w:cstheme="minorHAnsi"/>
                <w:sz w:val="18"/>
                <w:lang w:val="en-GB"/>
              </w:rPr>
              <w:t xml:space="preserve">In Spain for instance, the national legislation since Royal Decree </w:t>
            </w:r>
            <w:r w:rsidRPr="00715384">
              <w:rPr>
                <w:rFonts w:asciiTheme="minorHAnsi" w:hAnsiTheme="minorHAnsi" w:cstheme="minorHAnsi"/>
                <w:sz w:val="18"/>
                <w:lang w:val="en-GB"/>
              </w:rPr>
              <w:t>2818/1998</w:t>
            </w:r>
            <w:r>
              <w:rPr>
                <w:rFonts w:asciiTheme="minorHAnsi" w:hAnsiTheme="minorHAnsi" w:cstheme="minorHAnsi"/>
                <w:sz w:val="18"/>
                <w:lang w:val="en-GB"/>
              </w:rPr>
              <w:t xml:space="preserve"> (later superseded by RD </w:t>
            </w:r>
            <w:r w:rsidRPr="006A3480">
              <w:rPr>
                <w:rFonts w:asciiTheme="minorHAnsi" w:hAnsiTheme="minorHAnsi" w:cstheme="minorHAnsi"/>
                <w:sz w:val="18"/>
                <w:lang w:val="en-GB"/>
              </w:rPr>
              <w:t>436/2004</w:t>
            </w:r>
            <w:r>
              <w:rPr>
                <w:rFonts w:asciiTheme="minorHAnsi" w:hAnsiTheme="minorHAnsi" w:cstheme="minorHAnsi"/>
                <w:sz w:val="18"/>
                <w:lang w:val="en-GB"/>
              </w:rPr>
              <w:t xml:space="preserve"> and RD </w:t>
            </w:r>
            <w:r w:rsidRPr="006F2408">
              <w:rPr>
                <w:rFonts w:asciiTheme="minorHAnsi" w:hAnsiTheme="minorHAnsi" w:cstheme="minorHAnsi"/>
                <w:sz w:val="18"/>
                <w:lang w:val="en-GB"/>
              </w:rPr>
              <w:t>661/2007</w:t>
            </w:r>
            <w:r>
              <w:rPr>
                <w:rFonts w:asciiTheme="minorHAnsi" w:hAnsiTheme="minorHAnsi" w:cstheme="minorHAnsi"/>
                <w:sz w:val="18"/>
                <w:lang w:val="en-GB"/>
              </w:rPr>
              <w:t xml:space="preserve">) imposes obligation for a PPM owner to share its </w:t>
            </w:r>
            <w:r w:rsidRPr="00DF27F1">
              <w:rPr>
                <w:rFonts w:asciiTheme="minorHAnsi" w:hAnsiTheme="minorHAnsi" w:cstheme="minorHAnsi"/>
                <w:color w:val="000000" w:themeColor="text1"/>
                <w:sz w:val="18"/>
                <w:lang w:val="en-GB"/>
              </w:rPr>
              <w:t xml:space="preserve">electrical infrastructure </w:t>
            </w:r>
            <w:r>
              <w:rPr>
                <w:rFonts w:asciiTheme="minorHAnsi" w:hAnsiTheme="minorHAnsi" w:cstheme="minorHAnsi"/>
                <w:color w:val="000000" w:themeColor="text1"/>
                <w:sz w:val="18"/>
                <w:lang w:val="en-GB"/>
              </w:rPr>
              <w:t>(</w:t>
            </w:r>
            <w:r w:rsidRPr="00DF27F1">
              <w:rPr>
                <w:rFonts w:asciiTheme="minorHAnsi" w:hAnsiTheme="minorHAnsi" w:cstheme="minorHAnsi"/>
                <w:color w:val="000000" w:themeColor="text1"/>
                <w:sz w:val="18"/>
                <w:lang w:val="en-GB"/>
              </w:rPr>
              <w:t>up to the point of connection</w:t>
            </w:r>
            <w:r>
              <w:rPr>
                <w:rFonts w:asciiTheme="minorHAnsi" w:hAnsiTheme="minorHAnsi" w:cstheme="minorHAnsi"/>
                <w:color w:val="000000" w:themeColor="text1"/>
                <w:sz w:val="18"/>
                <w:lang w:val="en-GB"/>
              </w:rPr>
              <w:t xml:space="preserve">) with other owners whose PPM connect to the same point of connection. Hence, forming a shared connection grid. </w:t>
            </w:r>
          </w:p>
          <w:p w14:paraId="7DCE3F5F" w14:textId="77777777" w:rsidR="008143E8" w:rsidRDefault="008143E8" w:rsidP="008143E8">
            <w:pPr>
              <w:pStyle w:val="TableParagraph"/>
              <w:ind w:left="57" w:right="113"/>
              <w:jc w:val="both"/>
              <w:rPr>
                <w:rFonts w:asciiTheme="minorHAnsi" w:hAnsiTheme="minorHAnsi" w:cstheme="minorHAnsi"/>
                <w:color w:val="000000" w:themeColor="text1"/>
                <w:sz w:val="18"/>
                <w:lang w:val="en-GB"/>
              </w:rPr>
            </w:pPr>
          </w:p>
          <w:p w14:paraId="6C6227A7" w14:textId="77777777" w:rsidR="008143E8" w:rsidRDefault="008143E8" w:rsidP="008143E8">
            <w:pPr>
              <w:pStyle w:val="TableParagraph"/>
              <w:ind w:left="57" w:right="113"/>
              <w:jc w:val="both"/>
              <w:rPr>
                <w:rFonts w:asciiTheme="minorHAnsi" w:hAnsiTheme="minorHAnsi" w:cstheme="minorHAnsi"/>
                <w:sz w:val="18"/>
                <w:lang w:val="en-GB"/>
              </w:rPr>
            </w:pPr>
            <w:r>
              <w:rPr>
                <w:rFonts w:asciiTheme="minorHAnsi" w:hAnsiTheme="minorHAnsi" w:cstheme="minorHAnsi"/>
                <w:color w:val="000000" w:themeColor="text1"/>
                <w:sz w:val="18"/>
                <w:lang w:val="en-GB"/>
              </w:rPr>
              <w:t xml:space="preserve">Said shared connection grids have existed for +20 years in Spain, and over these years neither the relevant authorities nor the TSO/RSO, at the time of authorising the connection of PPMs via a shared connection grid, have never impose any requirement for </w:t>
            </w:r>
            <w:r>
              <w:rPr>
                <w:rFonts w:asciiTheme="minorHAnsi" w:hAnsiTheme="minorHAnsi" w:cstheme="minorHAnsi"/>
                <w:sz w:val="18"/>
                <w:lang w:val="en-GB"/>
              </w:rPr>
              <w:t>su</w:t>
            </w:r>
            <w:r w:rsidRPr="00F107AB">
              <w:rPr>
                <w:rFonts w:asciiTheme="minorHAnsi" w:hAnsiTheme="minorHAnsi" w:cstheme="minorHAnsi"/>
                <w:sz w:val="18"/>
                <w:lang w:val="en-GB"/>
              </w:rPr>
              <w:t>pplementary reactive power</w:t>
            </w:r>
            <w:r>
              <w:rPr>
                <w:rFonts w:asciiTheme="minorHAnsi" w:hAnsiTheme="minorHAnsi" w:cstheme="minorHAnsi"/>
                <w:sz w:val="18"/>
                <w:lang w:val="en-GB"/>
              </w:rPr>
              <w:t>.</w:t>
            </w:r>
          </w:p>
          <w:p w14:paraId="0C983386" w14:textId="77777777" w:rsidR="008143E8" w:rsidRDefault="008143E8" w:rsidP="008143E8">
            <w:pPr>
              <w:pStyle w:val="TableParagraph"/>
              <w:ind w:left="57" w:right="113"/>
              <w:jc w:val="both"/>
              <w:rPr>
                <w:rFonts w:asciiTheme="minorHAnsi" w:hAnsiTheme="minorHAnsi" w:cstheme="minorHAnsi"/>
                <w:sz w:val="18"/>
                <w:lang w:val="en-GB"/>
              </w:rPr>
            </w:pPr>
          </w:p>
          <w:p w14:paraId="45FD46EA" w14:textId="77777777" w:rsidR="008143E8" w:rsidRDefault="008143E8" w:rsidP="008143E8">
            <w:pPr>
              <w:pStyle w:val="TableParagraph"/>
              <w:ind w:left="57" w:right="113"/>
              <w:jc w:val="both"/>
              <w:rPr>
                <w:rFonts w:asciiTheme="minorHAnsi" w:hAnsiTheme="minorHAnsi" w:cstheme="minorHAnsi"/>
                <w:color w:val="000000" w:themeColor="text1"/>
                <w:sz w:val="18"/>
                <w:lang w:val="en-GB"/>
              </w:rPr>
            </w:pPr>
            <w:r w:rsidRPr="003719D9">
              <w:rPr>
                <w:rFonts w:asciiTheme="minorHAnsi" w:hAnsiTheme="minorHAnsi" w:cstheme="minorHAnsi"/>
                <w:sz w:val="18"/>
                <w:lang w:val="en-GB"/>
              </w:rPr>
              <w:t>If this requirement is not delimited, for existing PPMs in one of this shared connection grids means a retroactive application of NC requirements and co-financing the grid connection costs of new PPM connected to the same shared connection grids. If apply to new PPMs only, a new PPM would bear over</w:t>
            </w:r>
            <w:r>
              <w:rPr>
                <w:rFonts w:asciiTheme="minorHAnsi" w:hAnsiTheme="minorHAnsi" w:cstheme="minorHAnsi"/>
                <w:sz w:val="18"/>
                <w:lang w:val="en-GB"/>
              </w:rPr>
              <w:t>-</w:t>
            </w:r>
            <w:r w:rsidRPr="003719D9">
              <w:rPr>
                <w:rFonts w:asciiTheme="minorHAnsi" w:hAnsiTheme="minorHAnsi" w:cstheme="minorHAnsi"/>
                <w:sz w:val="18"/>
                <w:lang w:val="en-GB"/>
              </w:rPr>
              <w:t>costs derived from the need to over</w:t>
            </w:r>
            <w:r>
              <w:rPr>
                <w:rFonts w:asciiTheme="minorHAnsi" w:hAnsiTheme="minorHAnsi" w:cstheme="minorHAnsi"/>
                <w:sz w:val="18"/>
                <w:lang w:val="en-GB"/>
              </w:rPr>
              <w:t>-</w:t>
            </w:r>
            <w:r w:rsidRPr="003719D9">
              <w:rPr>
                <w:rFonts w:asciiTheme="minorHAnsi" w:hAnsiTheme="minorHAnsi" w:cstheme="minorHAnsi"/>
                <w:sz w:val="18"/>
                <w:lang w:val="en-GB"/>
              </w:rPr>
              <w:t>compensate electrical infrastructure beyond what is needed for the evacuation of its maximum capacity.</w:t>
            </w:r>
          </w:p>
          <w:p w14:paraId="2096516E" w14:textId="77777777" w:rsidR="008143E8" w:rsidRDefault="008143E8" w:rsidP="008143E8">
            <w:pPr>
              <w:pStyle w:val="TableParagraph"/>
              <w:ind w:right="113"/>
              <w:jc w:val="both"/>
              <w:rPr>
                <w:rFonts w:asciiTheme="minorHAnsi" w:hAnsiTheme="minorHAnsi" w:cstheme="minorHAnsi"/>
                <w:sz w:val="18"/>
                <w:lang w:val="en-GB"/>
              </w:rPr>
            </w:pPr>
          </w:p>
          <w:p w14:paraId="2C407808" w14:textId="41BEBB4F" w:rsidR="008143E8" w:rsidRDefault="008143E8" w:rsidP="008143E8">
            <w:pPr>
              <w:pStyle w:val="TableParagraph"/>
              <w:rPr>
                <w:rFonts w:asciiTheme="minorHAnsi" w:eastAsia="Tahoma" w:hAnsiTheme="minorHAnsi" w:cstheme="minorHAnsi"/>
                <w:color w:val="000000"/>
                <w:sz w:val="20"/>
                <w:szCs w:val="20"/>
              </w:rPr>
            </w:pPr>
            <w:r>
              <w:rPr>
                <w:rFonts w:asciiTheme="minorHAnsi" w:hAnsiTheme="minorHAnsi" w:cstheme="minorHAnsi"/>
                <w:sz w:val="18"/>
                <w:lang w:val="en-GB"/>
              </w:rPr>
              <w:t>In consequence, under these</w:t>
            </w:r>
            <w:r w:rsidRPr="0006117C">
              <w:rPr>
                <w:rFonts w:asciiTheme="minorHAnsi" w:hAnsiTheme="minorHAnsi" w:cstheme="minorHAnsi"/>
                <w:sz w:val="18"/>
                <w:lang w:val="en-GB"/>
              </w:rPr>
              <w:t xml:space="preserve"> </w:t>
            </w:r>
            <w:r>
              <w:rPr>
                <w:rFonts w:asciiTheme="minorHAnsi" w:hAnsiTheme="minorHAnsi" w:cstheme="minorHAnsi"/>
                <w:sz w:val="18"/>
                <w:lang w:val="en-GB"/>
              </w:rPr>
              <w:t>circumstances, it shall be the TSO/RSO responsible for procuring the su</w:t>
            </w:r>
            <w:r w:rsidRPr="00F107AB">
              <w:rPr>
                <w:rFonts w:asciiTheme="minorHAnsi" w:hAnsiTheme="minorHAnsi" w:cstheme="minorHAnsi"/>
                <w:sz w:val="18"/>
                <w:lang w:val="en-GB"/>
              </w:rPr>
              <w:t xml:space="preserve">pplementary reactive power </w:t>
            </w:r>
            <w:r>
              <w:rPr>
                <w:rFonts w:asciiTheme="minorHAnsi" w:hAnsiTheme="minorHAnsi" w:cstheme="minorHAnsi"/>
                <w:sz w:val="18"/>
                <w:lang w:val="en-GB"/>
              </w:rPr>
              <w:t>to</w:t>
            </w:r>
            <w:r w:rsidRPr="00F107AB">
              <w:rPr>
                <w:rFonts w:asciiTheme="minorHAnsi" w:hAnsiTheme="minorHAnsi" w:cstheme="minorHAnsi"/>
                <w:sz w:val="18"/>
                <w:lang w:val="en-GB"/>
              </w:rPr>
              <w:t xml:space="preserve"> compensate the reactive power demand</w:t>
            </w:r>
            <w:r>
              <w:rPr>
                <w:rFonts w:asciiTheme="minorHAnsi" w:hAnsiTheme="minorHAnsi" w:cstheme="minorHAnsi"/>
                <w:sz w:val="18"/>
                <w:lang w:val="en-GB"/>
              </w:rPr>
              <w:t xml:space="preserve"> of said shared connection grids and their evolution over the time. To this end, the TSO/RSO shall make use of reinforcements via grid planning, use existing compensation equipment of their own or procure reactive power ancillary services (remunerated) by PPMs within said</w:t>
            </w:r>
            <w:r>
              <w:rPr>
                <w:rFonts w:asciiTheme="minorHAnsi" w:hAnsiTheme="minorHAnsi" w:cstheme="minorHAnsi"/>
                <w:color w:val="000000" w:themeColor="text1"/>
                <w:sz w:val="18"/>
                <w:lang w:val="en-GB"/>
              </w:rPr>
              <w:t xml:space="preserve"> shared connection grid.</w:t>
            </w:r>
          </w:p>
          <w:p w14:paraId="5FCCD866" w14:textId="77777777" w:rsidR="008143E8" w:rsidRDefault="008143E8" w:rsidP="00B907F5">
            <w:pPr>
              <w:pStyle w:val="TableParagraph"/>
              <w:rPr>
                <w:rFonts w:asciiTheme="minorHAnsi" w:eastAsia="Tahoma" w:hAnsiTheme="minorHAnsi" w:cstheme="minorHAnsi"/>
                <w:color w:val="000000"/>
                <w:sz w:val="20"/>
                <w:szCs w:val="20"/>
              </w:rPr>
            </w:pPr>
          </w:p>
          <w:p w14:paraId="40674AD5" w14:textId="77777777" w:rsidR="008143E8" w:rsidRDefault="008143E8" w:rsidP="00B907F5">
            <w:pPr>
              <w:pStyle w:val="TableParagraph"/>
              <w:rPr>
                <w:rFonts w:asciiTheme="minorHAnsi" w:eastAsia="Tahoma" w:hAnsiTheme="minorHAnsi" w:cstheme="minorHAnsi"/>
                <w:color w:val="000000"/>
                <w:sz w:val="20"/>
                <w:szCs w:val="20"/>
              </w:rPr>
            </w:pPr>
          </w:p>
          <w:p w14:paraId="28C1FBF9" w14:textId="0C264F16" w:rsidR="008143E8" w:rsidRDefault="00757663" w:rsidP="00B907F5">
            <w:pPr>
              <w:pStyle w:val="TableParagraph"/>
              <w:rPr>
                <w:rFonts w:asciiTheme="minorHAnsi" w:eastAsia="Tahoma" w:hAnsiTheme="minorHAnsi" w:cstheme="minorHAnsi"/>
                <w:color w:val="000000"/>
                <w:sz w:val="20"/>
                <w:szCs w:val="20"/>
              </w:rPr>
            </w:pPr>
            <w:r>
              <w:object w:dxaOrig="3250" w:dyaOrig="2900" w14:anchorId="06EB4E45">
                <v:shape id="_x0000_i1026" type="#_x0000_t75" style="width:243.3pt;height:217.25pt" o:ole="">
                  <v:imagedata r:id="rId20" o:title=""/>
                </v:shape>
                <o:OLEObject Type="Embed" ProgID="PBrush" ShapeID="_x0000_i1026" DrawAspect="Content" ObjectID="_1757164419" r:id="rId22"/>
              </w:object>
            </w:r>
          </w:p>
          <w:p w14:paraId="69027799" w14:textId="77777777" w:rsidR="008143E8" w:rsidRDefault="008143E8" w:rsidP="00B907F5">
            <w:pPr>
              <w:pStyle w:val="TableParagraph"/>
              <w:rPr>
                <w:rFonts w:asciiTheme="minorHAnsi" w:eastAsia="Tahoma" w:hAnsiTheme="minorHAnsi" w:cstheme="minorHAnsi"/>
                <w:color w:val="000000"/>
                <w:sz w:val="20"/>
                <w:szCs w:val="20"/>
              </w:rPr>
            </w:pPr>
          </w:p>
          <w:p w14:paraId="0D676A85" w14:textId="68E3D18F" w:rsidR="00B907F5" w:rsidRDefault="00B907F5" w:rsidP="00B907F5">
            <w:pPr>
              <w:pStyle w:val="TableParagraph"/>
              <w:rPr>
                <w:rFonts w:ascii="Times New Roman"/>
                <w:sz w:val="18"/>
              </w:rPr>
            </w:pPr>
          </w:p>
        </w:tc>
      </w:tr>
      <w:tr w:rsidR="00B907F5" w14:paraId="7CEA3967" w14:textId="77777777" w:rsidTr="1D45E349">
        <w:trPr>
          <w:trHeight w:val="345"/>
        </w:trPr>
        <w:tc>
          <w:tcPr>
            <w:tcW w:w="2670" w:type="dxa"/>
            <w:shd w:val="clear" w:color="auto" w:fill="EDEDED"/>
          </w:tcPr>
          <w:p w14:paraId="45FDB649" w14:textId="77777777" w:rsidR="00B907F5" w:rsidRDefault="00B907F5" w:rsidP="00B907F5">
            <w:pPr>
              <w:pStyle w:val="TableParagraph"/>
              <w:spacing w:before="57"/>
              <w:ind w:left="157"/>
              <w:rPr>
                <w:sz w:val="19"/>
                <w:szCs w:val="19"/>
              </w:rPr>
            </w:pPr>
            <w:r w:rsidRPr="18A947CB">
              <w:rPr>
                <w:color w:val="333333"/>
                <w:w w:val="105"/>
                <w:sz w:val="19"/>
                <w:szCs w:val="19"/>
              </w:rPr>
              <w:lastRenderedPageBreak/>
              <w:t>Article 21(3)</w:t>
            </w:r>
          </w:p>
        </w:tc>
        <w:tc>
          <w:tcPr>
            <w:tcW w:w="7294" w:type="dxa"/>
          </w:tcPr>
          <w:p w14:paraId="2D139F42" w14:textId="39C22832" w:rsidR="00B907F5" w:rsidRDefault="00B907F5" w:rsidP="00B907F5">
            <w:pPr>
              <w:rPr>
                <w:rFonts w:ascii="Orsted Sans Office" w:eastAsia="Orsted Sans Office" w:hAnsi="Orsted Sans Office" w:cs="Orsted Sans Office"/>
                <w:color w:val="000000" w:themeColor="text1"/>
                <w:sz w:val="18"/>
                <w:szCs w:val="18"/>
              </w:rPr>
            </w:pPr>
          </w:p>
        </w:tc>
        <w:tc>
          <w:tcPr>
            <w:tcW w:w="5895" w:type="dxa"/>
          </w:tcPr>
          <w:p w14:paraId="03FB11C7" w14:textId="1751D76D" w:rsidR="00B907F5" w:rsidRDefault="00B907F5" w:rsidP="00B907F5">
            <w:pPr>
              <w:rPr>
                <w:rFonts w:ascii="Orsted Sans Office" w:eastAsia="Orsted Sans Office" w:hAnsi="Orsted Sans Office" w:cs="Orsted Sans Office"/>
                <w:color w:val="000000" w:themeColor="text1"/>
                <w:sz w:val="18"/>
                <w:szCs w:val="18"/>
              </w:rPr>
            </w:pPr>
          </w:p>
        </w:tc>
      </w:tr>
      <w:tr w:rsidR="00757663" w14:paraId="3CBA65CE" w14:textId="77777777" w:rsidTr="1D45E349">
        <w:trPr>
          <w:trHeight w:val="345"/>
        </w:trPr>
        <w:tc>
          <w:tcPr>
            <w:tcW w:w="2670" w:type="dxa"/>
            <w:shd w:val="clear" w:color="auto" w:fill="EDEDED"/>
          </w:tcPr>
          <w:p w14:paraId="237CB9A2" w14:textId="3A9A77EF" w:rsidR="00757663" w:rsidRDefault="00757663" w:rsidP="00757663">
            <w:pPr>
              <w:pStyle w:val="TableParagraph"/>
              <w:spacing w:before="57"/>
              <w:ind w:left="157"/>
              <w:rPr>
                <w:sz w:val="19"/>
                <w:szCs w:val="19"/>
              </w:rPr>
            </w:pPr>
            <w:r w:rsidRPr="1D45E349">
              <w:rPr>
                <w:color w:val="333333"/>
                <w:sz w:val="19"/>
                <w:szCs w:val="19"/>
              </w:rPr>
              <w:t>Article 21(4)</w:t>
            </w:r>
          </w:p>
          <w:p w14:paraId="43344E05" w14:textId="5D71EA39" w:rsidR="00757663" w:rsidRDefault="00757663" w:rsidP="00757663">
            <w:pPr>
              <w:pStyle w:val="TableParagraph"/>
              <w:rPr>
                <w:color w:val="333333"/>
                <w:sz w:val="19"/>
                <w:szCs w:val="19"/>
              </w:rPr>
            </w:pPr>
          </w:p>
        </w:tc>
        <w:tc>
          <w:tcPr>
            <w:tcW w:w="7294" w:type="dxa"/>
          </w:tcPr>
          <w:p w14:paraId="09875DAF" w14:textId="56D3F8D9" w:rsidR="00757663" w:rsidRPr="003E0B53" w:rsidRDefault="00757663" w:rsidP="00757663">
            <w:pPr>
              <w:pStyle w:val="TableParagraph"/>
              <w:rPr>
                <w:rFonts w:asciiTheme="majorHAnsi" w:hAnsiTheme="majorHAnsi"/>
              </w:rPr>
            </w:pPr>
            <w:proofErr w:type="gramStart"/>
            <w:r w:rsidRPr="00DC26A5">
              <w:rPr>
                <w:rFonts w:asciiTheme="minorHAnsi" w:eastAsia="inherit" w:hAnsiTheme="minorHAnsi" w:cstheme="minorHAnsi"/>
                <w:b/>
                <w:bCs/>
                <w:color w:val="000000" w:themeColor="text1"/>
                <w:sz w:val="20"/>
                <w:szCs w:val="20"/>
              </w:rPr>
              <w:t>With regard to</w:t>
            </w:r>
            <w:proofErr w:type="gramEnd"/>
            <w:r w:rsidRPr="00DC26A5">
              <w:rPr>
                <w:rFonts w:asciiTheme="minorHAnsi" w:eastAsia="inherit" w:hAnsiTheme="minorHAnsi" w:cstheme="minorHAnsi"/>
                <w:b/>
                <w:bCs/>
                <w:color w:val="000000" w:themeColor="text1"/>
                <w:sz w:val="20"/>
                <w:szCs w:val="20"/>
              </w:rPr>
              <w:t xml:space="preserve"> grid forming capability, </w:t>
            </w:r>
            <w:r w:rsidRPr="00DC26A5">
              <w:rPr>
                <w:rFonts w:asciiTheme="minorHAnsi" w:eastAsia="inherit" w:hAnsiTheme="minorHAnsi" w:cstheme="minorHAnsi"/>
                <w:b/>
                <w:bCs/>
                <w:sz w:val="20"/>
                <w:szCs w:val="20"/>
              </w:rPr>
              <w:t xml:space="preserve">if </w:t>
            </w:r>
            <w:r>
              <w:rPr>
                <w:rFonts w:asciiTheme="minorHAnsi" w:eastAsia="inherit" w:hAnsiTheme="minorHAnsi" w:cstheme="minorHAnsi"/>
                <w:b/>
                <w:bCs/>
                <w:sz w:val="20"/>
                <w:szCs w:val="20"/>
              </w:rPr>
              <w:t>JUSTIFIED</w:t>
            </w:r>
            <w:r w:rsidRPr="00DC26A5">
              <w:rPr>
                <w:rFonts w:asciiTheme="minorHAnsi" w:eastAsia="inherit" w:hAnsiTheme="minorHAnsi" w:cstheme="minorHAnsi"/>
                <w:b/>
                <w:bCs/>
                <w:sz w:val="20"/>
                <w:szCs w:val="20"/>
              </w:rPr>
              <w:t xml:space="preserve"> by the relevant TSO</w:t>
            </w:r>
            <w:r w:rsidRPr="0096139C">
              <w:rPr>
                <w:rFonts w:asciiTheme="minorHAnsi" w:eastAsia="inherit" w:hAnsiTheme="minorHAnsi" w:cstheme="minorHAnsi"/>
                <w:sz w:val="20"/>
                <w:szCs w:val="20"/>
              </w:rPr>
              <w:t xml:space="preserve"> </w:t>
            </w:r>
            <w:r>
              <w:rPr>
                <w:rFonts w:asciiTheme="minorHAnsi" w:eastAsia="inherit" w:hAnsiTheme="minorHAnsi" w:cstheme="minorHAnsi"/>
                <w:sz w:val="20"/>
                <w:szCs w:val="20"/>
              </w:rPr>
              <w:t xml:space="preserve">…. </w:t>
            </w:r>
          </w:p>
        </w:tc>
        <w:tc>
          <w:tcPr>
            <w:tcW w:w="5895" w:type="dxa"/>
          </w:tcPr>
          <w:p w14:paraId="7FBDF792" w14:textId="77777777" w:rsidR="00757663" w:rsidRPr="009248F1" w:rsidRDefault="00757663" w:rsidP="00757663">
            <w:pPr>
              <w:textAlignment w:val="baseline"/>
              <w:rPr>
                <w:rStyle w:val="cf01"/>
                <w:rFonts w:asciiTheme="minorHAnsi" w:hAnsiTheme="minorHAnsi" w:cstheme="minorHAnsi"/>
                <w:sz w:val="20"/>
                <w:szCs w:val="20"/>
              </w:rPr>
            </w:pPr>
            <w:r w:rsidRPr="009248F1">
              <w:rPr>
                <w:rStyle w:val="cf01"/>
                <w:rFonts w:asciiTheme="minorHAnsi" w:hAnsiTheme="minorHAnsi" w:cstheme="minorHAnsi"/>
                <w:sz w:val="20"/>
                <w:szCs w:val="20"/>
              </w:rPr>
              <w:t xml:space="preserve">The grid forming technology in high scale installation is not yet adequately tested. Grid forming capabilities </w:t>
            </w:r>
            <w:proofErr w:type="spellStart"/>
            <w:r w:rsidRPr="009248F1">
              <w:rPr>
                <w:rStyle w:val="cf01"/>
                <w:rFonts w:asciiTheme="minorHAnsi" w:hAnsiTheme="minorHAnsi" w:cstheme="minorHAnsi"/>
                <w:sz w:val="20"/>
                <w:szCs w:val="20"/>
              </w:rPr>
              <w:t>can not</w:t>
            </w:r>
            <w:proofErr w:type="spellEnd"/>
            <w:r w:rsidRPr="009248F1">
              <w:rPr>
                <w:rStyle w:val="cf01"/>
                <w:rFonts w:asciiTheme="minorHAnsi" w:hAnsiTheme="minorHAnsi" w:cstheme="minorHAnsi"/>
                <w:sz w:val="20"/>
                <w:szCs w:val="20"/>
              </w:rPr>
              <w:t xml:space="preserve"> be provided by all standard PPM, it shall be cho</w:t>
            </w:r>
            <w:r>
              <w:rPr>
                <w:rStyle w:val="cf01"/>
                <w:rFonts w:asciiTheme="minorHAnsi" w:hAnsiTheme="minorHAnsi" w:cstheme="minorHAnsi"/>
                <w:sz w:val="20"/>
                <w:szCs w:val="20"/>
              </w:rPr>
              <w:t>s</w:t>
            </w:r>
            <w:r w:rsidRPr="009248F1">
              <w:rPr>
                <w:rStyle w:val="cf01"/>
                <w:rFonts w:asciiTheme="minorHAnsi" w:hAnsiTheme="minorHAnsi" w:cstheme="minorHAnsi"/>
                <w:sz w:val="20"/>
                <w:szCs w:val="20"/>
              </w:rPr>
              <w:t>e</w:t>
            </w:r>
            <w:r>
              <w:rPr>
                <w:rStyle w:val="cf01"/>
                <w:rFonts w:asciiTheme="minorHAnsi" w:hAnsiTheme="minorHAnsi" w:cstheme="minorHAnsi"/>
                <w:sz w:val="20"/>
                <w:szCs w:val="20"/>
              </w:rPr>
              <w:t>n</w:t>
            </w:r>
            <w:r w:rsidRPr="009248F1">
              <w:rPr>
                <w:rStyle w:val="cf01"/>
                <w:rFonts w:asciiTheme="minorHAnsi" w:hAnsiTheme="minorHAnsi" w:cstheme="minorHAnsi"/>
                <w:sz w:val="20"/>
                <w:szCs w:val="20"/>
              </w:rPr>
              <w:t xml:space="preserve"> depending </w:t>
            </w:r>
            <w:proofErr w:type="gramStart"/>
            <w:r w:rsidRPr="009248F1">
              <w:rPr>
                <w:rStyle w:val="cf01"/>
                <w:rFonts w:asciiTheme="minorHAnsi" w:hAnsiTheme="minorHAnsi" w:cstheme="minorHAnsi"/>
                <w:sz w:val="20"/>
                <w:szCs w:val="20"/>
              </w:rPr>
              <w:t>of</w:t>
            </w:r>
            <w:proofErr w:type="gramEnd"/>
            <w:r w:rsidRPr="009248F1">
              <w:rPr>
                <w:rStyle w:val="cf01"/>
                <w:rFonts w:asciiTheme="minorHAnsi" w:hAnsiTheme="minorHAnsi" w:cstheme="minorHAnsi"/>
                <w:sz w:val="20"/>
                <w:szCs w:val="20"/>
              </w:rPr>
              <w:t xml:space="preserve"> each specific node, such capabilities shall have been specified by the TSO or not, as stated in article Y point 5. Both technology grid following and grid forming shall be kept</w:t>
            </w:r>
          </w:p>
          <w:p w14:paraId="35CF932D" w14:textId="77777777" w:rsidR="00757663" w:rsidRPr="009248F1" w:rsidRDefault="00757663" w:rsidP="00757663">
            <w:pPr>
              <w:textAlignment w:val="baseline"/>
              <w:rPr>
                <w:rStyle w:val="cf01"/>
                <w:rFonts w:asciiTheme="minorHAnsi" w:hAnsiTheme="minorHAnsi" w:cstheme="minorHAnsi"/>
                <w:sz w:val="20"/>
                <w:szCs w:val="20"/>
              </w:rPr>
            </w:pPr>
          </w:p>
          <w:p w14:paraId="10B7E514" w14:textId="5BC1A199" w:rsidR="00757663" w:rsidRPr="003E0B53" w:rsidRDefault="00757663" w:rsidP="00757663">
            <w:pPr>
              <w:pStyle w:val="TableParagraph"/>
              <w:rPr>
                <w:rFonts w:asciiTheme="majorHAnsi" w:hAnsiTheme="majorHAnsi"/>
              </w:rPr>
            </w:pPr>
          </w:p>
        </w:tc>
      </w:tr>
    </w:tbl>
    <w:p w14:paraId="192A0DD3" w14:textId="77777777" w:rsidR="00434D4E" w:rsidRDefault="00434D4E">
      <w:pPr>
        <w:pStyle w:val="BodyText"/>
        <w:rPr>
          <w:sz w:val="20"/>
        </w:rPr>
      </w:pPr>
    </w:p>
    <w:p w14:paraId="7D610E0C" w14:textId="77777777" w:rsidR="00434D4E" w:rsidRDefault="00434D4E">
      <w:pPr>
        <w:pStyle w:val="BodyText"/>
        <w:rPr>
          <w:sz w:val="20"/>
        </w:rPr>
      </w:pPr>
    </w:p>
    <w:p w14:paraId="0F64DD9F" w14:textId="77777777" w:rsidR="00434D4E" w:rsidRDefault="00434D4E">
      <w:pPr>
        <w:pStyle w:val="BodyText"/>
        <w:rPr>
          <w:sz w:val="20"/>
        </w:rPr>
      </w:pPr>
    </w:p>
    <w:p w14:paraId="2B96C899" w14:textId="77777777" w:rsidR="00434D4E" w:rsidRDefault="00434D4E">
      <w:pPr>
        <w:pStyle w:val="BodyText"/>
        <w:rPr>
          <w:sz w:val="20"/>
        </w:rPr>
      </w:pPr>
    </w:p>
    <w:p w14:paraId="529A5306" w14:textId="77777777" w:rsidR="00434D4E" w:rsidRDefault="00434D4E">
      <w:pPr>
        <w:pStyle w:val="BodyText"/>
        <w:rPr>
          <w:sz w:val="20"/>
        </w:rPr>
      </w:pPr>
    </w:p>
    <w:p w14:paraId="056FE4ED" w14:textId="77777777" w:rsidR="00434D4E" w:rsidRDefault="00434D4E">
      <w:pPr>
        <w:pStyle w:val="BodyText"/>
        <w:rPr>
          <w:sz w:val="20"/>
        </w:rPr>
      </w:pPr>
    </w:p>
    <w:p w14:paraId="30AE001C" w14:textId="77777777" w:rsidR="00434D4E" w:rsidRDefault="00434D4E">
      <w:pPr>
        <w:pStyle w:val="BodyText"/>
        <w:rPr>
          <w:sz w:val="20"/>
        </w:rPr>
      </w:pPr>
    </w:p>
    <w:p w14:paraId="1E470BDD" w14:textId="77777777" w:rsidR="00434D4E" w:rsidRDefault="00434D4E">
      <w:pPr>
        <w:pStyle w:val="BodyText"/>
        <w:rPr>
          <w:sz w:val="20"/>
        </w:rPr>
      </w:pPr>
    </w:p>
    <w:p w14:paraId="269EE106" w14:textId="77777777" w:rsidR="00434D4E" w:rsidRDefault="00434D4E">
      <w:pPr>
        <w:pStyle w:val="BodyText"/>
        <w:rPr>
          <w:sz w:val="20"/>
        </w:rPr>
      </w:pPr>
    </w:p>
    <w:p w14:paraId="382B5E73" w14:textId="77777777" w:rsidR="00434D4E" w:rsidRDefault="00434D4E">
      <w:pPr>
        <w:pStyle w:val="BodyText"/>
        <w:rPr>
          <w:sz w:val="20"/>
        </w:rPr>
      </w:pPr>
    </w:p>
    <w:p w14:paraId="72D32F40" w14:textId="77777777" w:rsidR="00434D4E" w:rsidRDefault="00434D4E">
      <w:pPr>
        <w:pStyle w:val="BodyText"/>
        <w:rPr>
          <w:sz w:val="20"/>
        </w:rPr>
      </w:pPr>
    </w:p>
    <w:p w14:paraId="2AC8A369" w14:textId="77777777" w:rsidR="00434D4E" w:rsidRDefault="00434D4E">
      <w:pPr>
        <w:pStyle w:val="BodyText"/>
        <w:rPr>
          <w:sz w:val="20"/>
        </w:rPr>
      </w:pPr>
    </w:p>
    <w:p w14:paraId="6E31C20B" w14:textId="77777777" w:rsidR="00434D4E" w:rsidRDefault="00434D4E">
      <w:pPr>
        <w:pStyle w:val="BodyText"/>
        <w:rPr>
          <w:sz w:val="20"/>
        </w:rPr>
      </w:pPr>
    </w:p>
    <w:p w14:paraId="05EE041B" w14:textId="77777777" w:rsidR="00434D4E" w:rsidRDefault="00434D4E">
      <w:pPr>
        <w:pStyle w:val="BodyText"/>
        <w:rPr>
          <w:sz w:val="20"/>
        </w:rPr>
      </w:pPr>
    </w:p>
    <w:p w14:paraId="172026B3" w14:textId="77777777" w:rsidR="00434D4E" w:rsidRDefault="00434D4E">
      <w:pPr>
        <w:pStyle w:val="BodyText"/>
        <w:rPr>
          <w:sz w:val="20"/>
        </w:rPr>
      </w:pPr>
    </w:p>
    <w:p w14:paraId="47795EEB" w14:textId="77777777" w:rsidR="00434D4E" w:rsidRDefault="00434D4E">
      <w:pPr>
        <w:pStyle w:val="BodyText"/>
        <w:rPr>
          <w:sz w:val="20"/>
        </w:rPr>
      </w:pPr>
    </w:p>
    <w:p w14:paraId="163B3890" w14:textId="77777777" w:rsidR="00434D4E" w:rsidRDefault="00434D4E">
      <w:pPr>
        <w:pStyle w:val="BodyText"/>
        <w:rPr>
          <w:sz w:val="20"/>
        </w:rPr>
      </w:pPr>
    </w:p>
    <w:p w14:paraId="78F5A1F5" w14:textId="77777777" w:rsidR="00434D4E" w:rsidRDefault="00434D4E">
      <w:pPr>
        <w:pStyle w:val="BodyText"/>
        <w:rPr>
          <w:sz w:val="20"/>
        </w:rPr>
      </w:pPr>
    </w:p>
    <w:p w14:paraId="0253364F" w14:textId="77777777" w:rsidR="00434D4E" w:rsidRDefault="00434D4E">
      <w:pPr>
        <w:pStyle w:val="BodyText"/>
        <w:rPr>
          <w:sz w:val="20"/>
        </w:rPr>
      </w:pPr>
    </w:p>
    <w:p w14:paraId="4D572361" w14:textId="77777777" w:rsidR="00434D4E" w:rsidRDefault="00434D4E">
      <w:pPr>
        <w:pStyle w:val="BodyText"/>
        <w:rPr>
          <w:sz w:val="20"/>
        </w:rPr>
      </w:pPr>
    </w:p>
    <w:p w14:paraId="22F5204D" w14:textId="77777777" w:rsidR="00434D4E" w:rsidRDefault="00434D4E">
      <w:pPr>
        <w:pStyle w:val="BodyText"/>
        <w:rPr>
          <w:sz w:val="20"/>
        </w:rPr>
      </w:pPr>
    </w:p>
    <w:p w14:paraId="30E4EF35" w14:textId="77777777" w:rsidR="00434D4E" w:rsidRDefault="00434D4E">
      <w:pPr>
        <w:pStyle w:val="BodyText"/>
        <w:rPr>
          <w:sz w:val="20"/>
        </w:rPr>
      </w:pPr>
    </w:p>
    <w:p w14:paraId="59B997CC" w14:textId="77777777" w:rsidR="00434D4E" w:rsidRDefault="00434D4E">
      <w:pPr>
        <w:pStyle w:val="BodyText"/>
        <w:rPr>
          <w:sz w:val="20"/>
        </w:rPr>
      </w:pPr>
    </w:p>
    <w:p w14:paraId="40015B41" w14:textId="77777777" w:rsidR="00434D4E" w:rsidRDefault="00434D4E">
      <w:pPr>
        <w:pStyle w:val="BodyText"/>
        <w:rPr>
          <w:sz w:val="20"/>
        </w:rPr>
      </w:pPr>
    </w:p>
    <w:p w14:paraId="0F16A6E8" w14:textId="77777777" w:rsidR="00434D4E" w:rsidRDefault="00434D4E">
      <w:pPr>
        <w:pStyle w:val="BodyText"/>
        <w:spacing w:before="9"/>
        <w:rPr>
          <w:sz w:val="18"/>
        </w:rPr>
      </w:pPr>
    </w:p>
    <w:p w14:paraId="730DC109" w14:textId="77777777" w:rsidR="00434D4E" w:rsidRDefault="002E7824">
      <w:pPr>
        <w:pStyle w:val="Heading2"/>
        <w:spacing w:before="0"/>
      </w:pPr>
      <w:r>
        <w:t>40</w:t>
      </w:r>
    </w:p>
    <w:p w14:paraId="71B35D4B" w14:textId="77777777" w:rsidR="00434D4E" w:rsidRDefault="00434D4E">
      <w:pPr>
        <w:sectPr w:rsidR="00434D4E">
          <w:pgSz w:w="17950" w:h="11910" w:orient="landscape"/>
          <w:pgMar w:top="860" w:right="620" w:bottom="0" w:left="980" w:header="720" w:footer="720" w:gutter="0"/>
          <w:cols w:space="720"/>
        </w:sectPr>
      </w:pPr>
    </w:p>
    <w:p w14:paraId="090EFD29"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A9AC498" w14:textId="77777777">
        <w:trPr>
          <w:trHeight w:val="296"/>
        </w:trPr>
        <w:tc>
          <w:tcPr>
            <w:tcW w:w="4615" w:type="dxa"/>
            <w:shd w:val="clear" w:color="auto" w:fill="EDEDED"/>
          </w:tcPr>
          <w:p w14:paraId="1F12CB90" w14:textId="77777777" w:rsidR="00434D4E" w:rsidRDefault="00434D4E">
            <w:pPr>
              <w:pStyle w:val="TableParagraph"/>
              <w:rPr>
                <w:rFonts w:ascii="Times New Roman"/>
                <w:sz w:val="18"/>
              </w:rPr>
            </w:pPr>
          </w:p>
        </w:tc>
        <w:tc>
          <w:tcPr>
            <w:tcW w:w="4615" w:type="dxa"/>
            <w:shd w:val="clear" w:color="auto" w:fill="EDEDED"/>
          </w:tcPr>
          <w:p w14:paraId="2F181999"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6BA0493A" w14:textId="77777777">
        <w:trPr>
          <w:trHeight w:val="345"/>
        </w:trPr>
        <w:tc>
          <w:tcPr>
            <w:tcW w:w="4615" w:type="dxa"/>
            <w:shd w:val="clear" w:color="auto" w:fill="EDEDED"/>
          </w:tcPr>
          <w:p w14:paraId="2E74D609"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5343D070" w14:textId="77777777" w:rsidR="00434D4E" w:rsidRDefault="00434D4E">
            <w:pPr>
              <w:pStyle w:val="TableParagraph"/>
              <w:rPr>
                <w:rFonts w:ascii="Times New Roman"/>
                <w:sz w:val="18"/>
              </w:rPr>
            </w:pPr>
          </w:p>
        </w:tc>
      </w:tr>
    </w:tbl>
    <w:p w14:paraId="7F262F87" w14:textId="77777777" w:rsidR="00434D4E" w:rsidRDefault="00434D4E">
      <w:pPr>
        <w:pStyle w:val="BodyText"/>
        <w:rPr>
          <w:sz w:val="26"/>
        </w:rPr>
      </w:pPr>
    </w:p>
    <w:p w14:paraId="76FA38D0" w14:textId="77777777" w:rsidR="00434D4E" w:rsidRDefault="00434D4E">
      <w:pPr>
        <w:pStyle w:val="BodyText"/>
        <w:spacing w:before="5"/>
        <w:rPr>
          <w:sz w:val="34"/>
        </w:rPr>
      </w:pPr>
    </w:p>
    <w:p w14:paraId="78627D9E" w14:textId="77777777" w:rsidR="00434D4E" w:rsidRDefault="002E7824">
      <w:pPr>
        <w:pStyle w:val="BodyText"/>
        <w:ind w:left="115"/>
      </w:pPr>
      <w:r>
        <w:rPr>
          <w:color w:val="333333"/>
        </w:rPr>
        <w:t>Please upload figures or tables if necessary</w:t>
      </w:r>
    </w:p>
    <w:p w14:paraId="757A128D" w14:textId="77777777" w:rsidR="00434D4E" w:rsidRDefault="002E7824">
      <w:pPr>
        <w:spacing w:before="95"/>
        <w:ind w:left="265"/>
        <w:rPr>
          <w:sz w:val="16"/>
          <w:szCs w:val="16"/>
        </w:rPr>
      </w:pPr>
      <w:r w:rsidRPr="18A947CB">
        <w:rPr>
          <w:color w:val="A5A5A5"/>
          <w:w w:val="105"/>
          <w:sz w:val="16"/>
          <w:szCs w:val="16"/>
        </w:rPr>
        <w:t>The maximum file size is 1 MB</w:t>
      </w:r>
    </w:p>
    <w:p w14:paraId="6726AAAC" w14:textId="77777777" w:rsidR="00434D4E" w:rsidRDefault="00434D4E">
      <w:pPr>
        <w:pStyle w:val="BodyText"/>
        <w:rPr>
          <w:sz w:val="20"/>
        </w:rPr>
      </w:pPr>
    </w:p>
    <w:p w14:paraId="516E87A3" w14:textId="77777777" w:rsidR="00434D4E" w:rsidRDefault="00434D4E">
      <w:pPr>
        <w:pStyle w:val="BodyText"/>
        <w:rPr>
          <w:sz w:val="20"/>
        </w:rPr>
      </w:pPr>
    </w:p>
    <w:p w14:paraId="18565B6C" w14:textId="77777777" w:rsidR="00434D4E" w:rsidRDefault="00434D4E">
      <w:pPr>
        <w:pStyle w:val="BodyText"/>
        <w:rPr>
          <w:sz w:val="20"/>
        </w:rPr>
      </w:pPr>
    </w:p>
    <w:p w14:paraId="43FE0498" w14:textId="77777777" w:rsidR="00434D4E" w:rsidRDefault="00434D4E">
      <w:pPr>
        <w:pStyle w:val="BodyText"/>
        <w:spacing w:before="1"/>
        <w:rPr>
          <w:sz w:val="16"/>
        </w:rPr>
      </w:pPr>
    </w:p>
    <w:p w14:paraId="03030434" w14:textId="77777777" w:rsidR="00434D4E" w:rsidRDefault="002E7824">
      <w:pPr>
        <w:pStyle w:val="BodyText"/>
        <w:ind w:left="115"/>
      </w:pPr>
      <w:r>
        <w:rPr>
          <w:color w:val="333333"/>
        </w:rPr>
        <w:t>Please upload figures or tables if necessary</w:t>
      </w:r>
    </w:p>
    <w:p w14:paraId="25C4EF39" w14:textId="77777777" w:rsidR="00434D4E" w:rsidRDefault="002E7824">
      <w:pPr>
        <w:spacing w:before="95"/>
        <w:ind w:left="265"/>
        <w:rPr>
          <w:sz w:val="16"/>
          <w:szCs w:val="16"/>
        </w:rPr>
      </w:pPr>
      <w:r w:rsidRPr="18A947CB">
        <w:rPr>
          <w:color w:val="A5A5A5"/>
          <w:w w:val="105"/>
          <w:sz w:val="16"/>
          <w:szCs w:val="16"/>
        </w:rPr>
        <w:t>The maximum file size is 1 MB</w:t>
      </w:r>
    </w:p>
    <w:p w14:paraId="0F1A1742" w14:textId="77777777" w:rsidR="00434D4E" w:rsidRDefault="00434D4E">
      <w:pPr>
        <w:pStyle w:val="BodyText"/>
        <w:rPr>
          <w:sz w:val="20"/>
        </w:rPr>
      </w:pPr>
    </w:p>
    <w:p w14:paraId="76FAF645" w14:textId="77777777" w:rsidR="00434D4E" w:rsidRDefault="00434D4E">
      <w:pPr>
        <w:pStyle w:val="BodyText"/>
        <w:rPr>
          <w:sz w:val="20"/>
        </w:rPr>
      </w:pPr>
    </w:p>
    <w:p w14:paraId="14C6B738" w14:textId="77777777" w:rsidR="00434D4E" w:rsidRDefault="00434D4E">
      <w:pPr>
        <w:pStyle w:val="BodyText"/>
        <w:rPr>
          <w:sz w:val="20"/>
        </w:rPr>
      </w:pPr>
    </w:p>
    <w:p w14:paraId="266FA674" w14:textId="77777777" w:rsidR="00434D4E" w:rsidRDefault="00434D4E">
      <w:pPr>
        <w:pStyle w:val="BodyText"/>
        <w:spacing w:before="1"/>
        <w:rPr>
          <w:sz w:val="16"/>
        </w:rPr>
      </w:pPr>
    </w:p>
    <w:p w14:paraId="24517214" w14:textId="77777777" w:rsidR="00434D4E" w:rsidRDefault="002E7824">
      <w:pPr>
        <w:pStyle w:val="BodyText"/>
        <w:ind w:left="115"/>
      </w:pPr>
      <w:r>
        <w:rPr>
          <w:color w:val="333333"/>
        </w:rPr>
        <w:t>Please upload figures or tables if necessary</w:t>
      </w:r>
    </w:p>
    <w:p w14:paraId="63923D1C" w14:textId="77777777" w:rsidR="00434D4E" w:rsidRDefault="002E7824">
      <w:pPr>
        <w:spacing w:before="95"/>
        <w:ind w:left="265"/>
        <w:rPr>
          <w:sz w:val="16"/>
          <w:szCs w:val="16"/>
        </w:rPr>
      </w:pPr>
      <w:r w:rsidRPr="18A947CB">
        <w:rPr>
          <w:color w:val="A5A5A5"/>
          <w:w w:val="105"/>
          <w:sz w:val="16"/>
          <w:szCs w:val="16"/>
        </w:rPr>
        <w:t>The maximum file size is 1 MB</w:t>
      </w:r>
    </w:p>
    <w:p w14:paraId="7C3F3ED3" w14:textId="77777777" w:rsidR="00434D4E" w:rsidRDefault="00434D4E">
      <w:pPr>
        <w:pStyle w:val="BodyText"/>
        <w:rPr>
          <w:sz w:val="20"/>
        </w:rPr>
      </w:pPr>
    </w:p>
    <w:p w14:paraId="215A14D2" w14:textId="075CCEC0" w:rsidR="00434D4E" w:rsidRDefault="002E7824">
      <w:pPr>
        <w:pStyle w:val="BodyText"/>
        <w:rPr>
          <w:sz w:val="23"/>
        </w:rPr>
      </w:pPr>
      <w:r>
        <w:rPr>
          <w:noProof/>
        </w:rPr>
        <mc:AlternateContent>
          <mc:Choice Requires="wps">
            <w:drawing>
              <wp:anchor distT="0" distB="0" distL="0" distR="0" simplePos="0" relativeHeight="251658272" behindDoc="1" locked="0" layoutInCell="1" allowOverlap="1" wp14:anchorId="0341CF90" wp14:editId="42B07A9E">
                <wp:simplePos x="0" y="0"/>
                <wp:positionH relativeFrom="page">
                  <wp:posOffset>695325</wp:posOffset>
                </wp:positionH>
                <wp:positionV relativeFrom="paragraph">
                  <wp:posOffset>200025</wp:posOffset>
                </wp:positionV>
                <wp:extent cx="6169660" cy="9525"/>
                <wp:effectExtent l="0" t="0" r="0" b="0"/>
                <wp:wrapTopAndBottom/>
                <wp:docPr id="13"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9525"/>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A1B3FDF" id="Rectangle 13" o:spid="_x0000_s1026" style="position:absolute;margin-left:54.75pt;margin-top:15.75pt;width:485.8pt;height:.75pt;z-index:-25165820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" fillcolor="#004e98" stroked="f">
                <w10:wrap type="topAndBottom" anchorx="page"/>
              </v:rect>
            </w:pict>
          </mc:Fallback>
        </mc:AlternateContent>
      </w:r>
    </w:p>
    <w:p w14:paraId="17DD92FC" w14:textId="77777777" w:rsidR="00434D4E" w:rsidRDefault="00434D4E">
      <w:pPr>
        <w:pStyle w:val="BodyText"/>
        <w:rPr>
          <w:sz w:val="20"/>
        </w:rPr>
      </w:pPr>
    </w:p>
    <w:p w14:paraId="2A5C8718" w14:textId="77777777" w:rsidR="00434D4E" w:rsidRDefault="002E7824">
      <w:pPr>
        <w:pStyle w:val="BodyText"/>
        <w:spacing w:before="157"/>
        <w:ind w:left="115"/>
        <w:rPr>
          <w:b/>
        </w:rPr>
      </w:pPr>
      <w:r>
        <w:rPr>
          <w:b/>
          <w:color w:val="333333"/>
        </w:rPr>
        <w:t>Requirements for type D power park modules</w:t>
      </w:r>
    </w:p>
    <w:p w14:paraId="3AB76A60" w14:textId="77777777" w:rsidR="00434D4E" w:rsidRDefault="00434D4E">
      <w:pPr>
        <w:pStyle w:val="BodyText"/>
        <w:rPr>
          <w:b/>
          <w:sz w:val="20"/>
        </w:rPr>
      </w:pPr>
    </w:p>
    <w:p w14:paraId="2978C9BB" w14:textId="77777777" w:rsidR="00434D4E" w:rsidRDefault="00434D4E">
      <w:pPr>
        <w:pStyle w:val="BodyText"/>
        <w:rPr>
          <w:b/>
          <w:sz w:val="20"/>
        </w:rPr>
      </w:pPr>
    </w:p>
    <w:p w14:paraId="19DFD125" w14:textId="77777777" w:rsidR="00434D4E" w:rsidRDefault="00434D4E">
      <w:pPr>
        <w:pStyle w:val="BodyText"/>
        <w:rPr>
          <w:b/>
          <w:sz w:val="20"/>
        </w:rPr>
      </w:pPr>
    </w:p>
    <w:p w14:paraId="3A67337C" w14:textId="77777777" w:rsidR="00434D4E" w:rsidRDefault="00434D4E">
      <w:pPr>
        <w:pStyle w:val="BodyText"/>
        <w:rPr>
          <w:b/>
          <w:sz w:val="20"/>
        </w:rPr>
      </w:pPr>
    </w:p>
    <w:p w14:paraId="242EFAFC" w14:textId="77777777" w:rsidR="00434D4E" w:rsidRDefault="00434D4E">
      <w:pPr>
        <w:pStyle w:val="BodyText"/>
        <w:rPr>
          <w:b/>
          <w:sz w:val="20"/>
        </w:rPr>
      </w:pPr>
    </w:p>
    <w:p w14:paraId="395F4E58" w14:textId="77777777" w:rsidR="00434D4E" w:rsidRDefault="00434D4E">
      <w:pPr>
        <w:pStyle w:val="BodyText"/>
        <w:rPr>
          <w:b/>
          <w:sz w:val="20"/>
        </w:rPr>
      </w:pPr>
    </w:p>
    <w:p w14:paraId="184D53AC" w14:textId="77777777" w:rsidR="00434D4E" w:rsidRDefault="00434D4E">
      <w:pPr>
        <w:pStyle w:val="BodyText"/>
        <w:rPr>
          <w:b/>
          <w:sz w:val="20"/>
        </w:rPr>
      </w:pPr>
    </w:p>
    <w:p w14:paraId="698FAED2" w14:textId="77777777" w:rsidR="00434D4E" w:rsidRDefault="00434D4E">
      <w:pPr>
        <w:pStyle w:val="BodyText"/>
        <w:rPr>
          <w:b/>
          <w:sz w:val="20"/>
        </w:rPr>
      </w:pPr>
    </w:p>
    <w:p w14:paraId="4832971D" w14:textId="77777777" w:rsidR="00434D4E" w:rsidRDefault="00434D4E">
      <w:pPr>
        <w:pStyle w:val="BodyText"/>
        <w:rPr>
          <w:b/>
          <w:sz w:val="20"/>
        </w:rPr>
      </w:pPr>
    </w:p>
    <w:p w14:paraId="57DC11CB" w14:textId="77777777" w:rsidR="00434D4E" w:rsidRDefault="00434D4E">
      <w:pPr>
        <w:pStyle w:val="BodyText"/>
        <w:rPr>
          <w:b/>
          <w:sz w:val="20"/>
        </w:rPr>
      </w:pPr>
    </w:p>
    <w:p w14:paraId="30A385EB" w14:textId="77777777" w:rsidR="00434D4E" w:rsidRDefault="00434D4E">
      <w:pPr>
        <w:pStyle w:val="BodyText"/>
        <w:rPr>
          <w:b/>
          <w:sz w:val="20"/>
        </w:rPr>
      </w:pPr>
    </w:p>
    <w:p w14:paraId="0C5554CD" w14:textId="77777777" w:rsidR="00434D4E" w:rsidRDefault="00434D4E">
      <w:pPr>
        <w:pStyle w:val="BodyText"/>
        <w:rPr>
          <w:b/>
          <w:sz w:val="20"/>
        </w:rPr>
      </w:pPr>
    </w:p>
    <w:p w14:paraId="40A2FA70" w14:textId="77777777" w:rsidR="00434D4E" w:rsidRDefault="00434D4E">
      <w:pPr>
        <w:pStyle w:val="BodyText"/>
        <w:rPr>
          <w:b/>
          <w:sz w:val="20"/>
        </w:rPr>
      </w:pPr>
    </w:p>
    <w:p w14:paraId="476E7CD8" w14:textId="77777777" w:rsidR="00434D4E" w:rsidRDefault="00434D4E">
      <w:pPr>
        <w:pStyle w:val="BodyText"/>
        <w:rPr>
          <w:b/>
          <w:sz w:val="20"/>
        </w:rPr>
      </w:pPr>
    </w:p>
    <w:p w14:paraId="74B8425B" w14:textId="77777777" w:rsidR="00434D4E" w:rsidRDefault="00434D4E">
      <w:pPr>
        <w:pStyle w:val="BodyText"/>
        <w:rPr>
          <w:b/>
          <w:sz w:val="20"/>
        </w:rPr>
      </w:pPr>
    </w:p>
    <w:p w14:paraId="5BD69FBB" w14:textId="77777777" w:rsidR="00434D4E" w:rsidRDefault="00434D4E">
      <w:pPr>
        <w:pStyle w:val="BodyText"/>
        <w:rPr>
          <w:b/>
          <w:sz w:val="20"/>
        </w:rPr>
      </w:pPr>
    </w:p>
    <w:p w14:paraId="53BAC0BE" w14:textId="77777777" w:rsidR="00434D4E" w:rsidRDefault="00434D4E">
      <w:pPr>
        <w:pStyle w:val="BodyText"/>
        <w:rPr>
          <w:b/>
          <w:sz w:val="20"/>
        </w:rPr>
      </w:pPr>
    </w:p>
    <w:p w14:paraId="3E8123DF" w14:textId="77777777" w:rsidR="00434D4E" w:rsidRDefault="00434D4E">
      <w:pPr>
        <w:pStyle w:val="BodyText"/>
        <w:rPr>
          <w:b/>
          <w:sz w:val="20"/>
        </w:rPr>
      </w:pPr>
    </w:p>
    <w:p w14:paraId="7B49FC99" w14:textId="77777777" w:rsidR="00434D4E" w:rsidRDefault="00434D4E">
      <w:pPr>
        <w:pStyle w:val="BodyText"/>
        <w:rPr>
          <w:b/>
          <w:sz w:val="20"/>
        </w:rPr>
      </w:pPr>
    </w:p>
    <w:p w14:paraId="606C6A92" w14:textId="77777777" w:rsidR="00434D4E" w:rsidRDefault="00434D4E">
      <w:pPr>
        <w:pStyle w:val="BodyText"/>
        <w:rPr>
          <w:b/>
          <w:sz w:val="20"/>
        </w:rPr>
      </w:pPr>
    </w:p>
    <w:p w14:paraId="3A415FF2" w14:textId="77777777" w:rsidR="00434D4E" w:rsidRDefault="00434D4E">
      <w:pPr>
        <w:pStyle w:val="BodyText"/>
        <w:rPr>
          <w:b/>
          <w:sz w:val="20"/>
        </w:rPr>
      </w:pPr>
    </w:p>
    <w:p w14:paraId="790A98E2" w14:textId="77777777" w:rsidR="00434D4E" w:rsidRDefault="00434D4E">
      <w:pPr>
        <w:pStyle w:val="BodyText"/>
        <w:rPr>
          <w:b/>
          <w:sz w:val="20"/>
        </w:rPr>
      </w:pPr>
    </w:p>
    <w:p w14:paraId="26980B5E" w14:textId="77777777" w:rsidR="00434D4E" w:rsidRDefault="00434D4E">
      <w:pPr>
        <w:pStyle w:val="BodyText"/>
        <w:rPr>
          <w:b/>
          <w:sz w:val="20"/>
        </w:rPr>
      </w:pPr>
    </w:p>
    <w:p w14:paraId="31F8D2F7" w14:textId="77777777" w:rsidR="00434D4E" w:rsidRDefault="00434D4E">
      <w:pPr>
        <w:pStyle w:val="BodyText"/>
        <w:rPr>
          <w:b/>
          <w:sz w:val="20"/>
        </w:rPr>
      </w:pPr>
    </w:p>
    <w:p w14:paraId="31C221F3" w14:textId="77777777" w:rsidR="00434D4E" w:rsidRDefault="00434D4E">
      <w:pPr>
        <w:pStyle w:val="BodyText"/>
        <w:rPr>
          <w:b/>
          <w:sz w:val="20"/>
        </w:rPr>
      </w:pPr>
    </w:p>
    <w:p w14:paraId="7F9D4768" w14:textId="77777777" w:rsidR="00434D4E" w:rsidRDefault="00434D4E">
      <w:pPr>
        <w:pStyle w:val="BodyText"/>
        <w:rPr>
          <w:b/>
          <w:sz w:val="20"/>
        </w:rPr>
      </w:pPr>
    </w:p>
    <w:p w14:paraId="4FC962B5" w14:textId="77777777" w:rsidR="00434D4E" w:rsidRDefault="00434D4E">
      <w:pPr>
        <w:pStyle w:val="BodyText"/>
        <w:rPr>
          <w:b/>
          <w:sz w:val="20"/>
        </w:rPr>
      </w:pPr>
    </w:p>
    <w:p w14:paraId="7BDC9264" w14:textId="77777777" w:rsidR="00434D4E" w:rsidRDefault="00434D4E">
      <w:pPr>
        <w:pStyle w:val="BodyText"/>
        <w:rPr>
          <w:b/>
          <w:sz w:val="20"/>
        </w:rPr>
      </w:pPr>
    </w:p>
    <w:p w14:paraId="57E901F5" w14:textId="77777777" w:rsidR="00434D4E" w:rsidRDefault="00434D4E">
      <w:pPr>
        <w:pStyle w:val="BodyText"/>
        <w:rPr>
          <w:b/>
          <w:sz w:val="20"/>
        </w:rPr>
      </w:pPr>
    </w:p>
    <w:p w14:paraId="20FD091E" w14:textId="77777777" w:rsidR="00434D4E" w:rsidRDefault="00434D4E">
      <w:pPr>
        <w:pStyle w:val="BodyText"/>
        <w:rPr>
          <w:b/>
          <w:sz w:val="20"/>
        </w:rPr>
      </w:pPr>
    </w:p>
    <w:p w14:paraId="26539A11" w14:textId="77777777" w:rsidR="00434D4E" w:rsidRDefault="00434D4E">
      <w:pPr>
        <w:pStyle w:val="BodyText"/>
        <w:rPr>
          <w:b/>
          <w:sz w:val="20"/>
        </w:rPr>
      </w:pPr>
    </w:p>
    <w:p w14:paraId="704A53AB" w14:textId="77777777" w:rsidR="00434D4E" w:rsidRDefault="00434D4E">
      <w:pPr>
        <w:pStyle w:val="BodyText"/>
        <w:rPr>
          <w:b/>
          <w:sz w:val="20"/>
        </w:rPr>
      </w:pPr>
    </w:p>
    <w:p w14:paraId="6E78AAA0" w14:textId="77777777" w:rsidR="00434D4E" w:rsidRDefault="00434D4E">
      <w:pPr>
        <w:pStyle w:val="BodyText"/>
        <w:rPr>
          <w:b/>
          <w:sz w:val="20"/>
        </w:rPr>
      </w:pPr>
    </w:p>
    <w:p w14:paraId="26369E5C" w14:textId="77777777" w:rsidR="00434D4E" w:rsidRDefault="00434D4E">
      <w:pPr>
        <w:pStyle w:val="BodyText"/>
        <w:rPr>
          <w:b/>
          <w:sz w:val="20"/>
        </w:rPr>
      </w:pPr>
    </w:p>
    <w:p w14:paraId="1865E7FF" w14:textId="77777777" w:rsidR="00434D4E" w:rsidRDefault="00434D4E">
      <w:pPr>
        <w:pStyle w:val="BodyText"/>
        <w:rPr>
          <w:b/>
          <w:sz w:val="20"/>
        </w:rPr>
      </w:pPr>
    </w:p>
    <w:p w14:paraId="1881DA6F" w14:textId="77777777" w:rsidR="00434D4E" w:rsidRDefault="00434D4E">
      <w:pPr>
        <w:pStyle w:val="BodyText"/>
        <w:rPr>
          <w:b/>
          <w:sz w:val="20"/>
        </w:rPr>
      </w:pPr>
    </w:p>
    <w:p w14:paraId="48A5A206" w14:textId="77777777" w:rsidR="00434D4E" w:rsidRDefault="00434D4E">
      <w:pPr>
        <w:pStyle w:val="BodyText"/>
        <w:spacing w:before="5"/>
        <w:rPr>
          <w:b/>
          <w:sz w:val="18"/>
        </w:rPr>
      </w:pPr>
    </w:p>
    <w:p w14:paraId="1545A7E2" w14:textId="77777777" w:rsidR="00434D4E" w:rsidRDefault="002E7824">
      <w:pPr>
        <w:pStyle w:val="Heading2"/>
      </w:pPr>
      <w:r>
        <w:t>41</w:t>
      </w:r>
    </w:p>
    <w:p w14:paraId="2C464B91" w14:textId="77777777" w:rsidR="00434D4E" w:rsidRDefault="00434D4E">
      <w:pPr>
        <w:sectPr w:rsidR="00434D4E">
          <w:pgSz w:w="11910" w:h="16840"/>
          <w:pgMar w:top="860" w:right="620" w:bottom="0" w:left="980" w:header="720" w:footer="720" w:gutter="0"/>
          <w:cols w:space="720"/>
        </w:sectPr>
      </w:pPr>
    </w:p>
    <w:p w14:paraId="1FCDB193"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p w14:paraId="31221B36" w14:textId="77777777" w:rsidR="00434D4E" w:rsidRDefault="002E7824">
      <w:pPr>
        <w:spacing w:before="27" w:after="22"/>
        <w:ind w:left="265"/>
        <w:rPr>
          <w:sz w:val="16"/>
          <w:szCs w:val="16"/>
        </w:rPr>
      </w:pPr>
      <w:r w:rsidRPr="18A947CB">
        <w:rPr>
          <w:color w:val="A5A5A5"/>
          <w:w w:val="105"/>
          <w:sz w:val="16"/>
          <w:szCs w:val="16"/>
        </w:rPr>
        <w:t>Includes new paragraphs</w:t>
      </w: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760"/>
        <w:gridCol w:w="6466"/>
        <w:gridCol w:w="4613"/>
      </w:tblGrid>
      <w:tr w:rsidR="00434D4E" w14:paraId="4AA9A9E8" w14:textId="77777777" w:rsidTr="00626E9A">
        <w:trPr>
          <w:trHeight w:val="592"/>
        </w:trPr>
        <w:tc>
          <w:tcPr>
            <w:tcW w:w="2760" w:type="dxa"/>
            <w:shd w:val="clear" w:color="auto" w:fill="EDEDED"/>
          </w:tcPr>
          <w:p w14:paraId="047AB30C" w14:textId="77777777" w:rsidR="00434D4E" w:rsidRDefault="00434D4E">
            <w:pPr>
              <w:pStyle w:val="TableParagraph"/>
              <w:rPr>
                <w:rFonts w:ascii="Times New Roman"/>
                <w:sz w:val="18"/>
              </w:rPr>
            </w:pPr>
          </w:p>
        </w:tc>
        <w:tc>
          <w:tcPr>
            <w:tcW w:w="6466" w:type="dxa"/>
            <w:shd w:val="clear" w:color="auto" w:fill="auto"/>
          </w:tcPr>
          <w:p w14:paraId="72339153" w14:textId="206B4DBE" w:rsidR="00434D4E" w:rsidRDefault="000A69E6">
            <w:pPr>
              <w:pStyle w:val="TableParagraph"/>
              <w:spacing w:before="181"/>
              <w:ind w:left="519"/>
              <w:rPr>
                <w:sz w:val="19"/>
                <w:szCs w:val="19"/>
              </w:rPr>
            </w:pPr>
            <w:r w:rsidRPr="00626E9A">
              <w:rPr>
                <w:b/>
                <w:bCs/>
                <w:color w:val="333333"/>
                <w:w w:val="105"/>
                <w:sz w:val="20"/>
                <w:szCs w:val="20"/>
              </w:rPr>
              <w:t>Alternative text amendment proposal</w:t>
            </w:r>
          </w:p>
        </w:tc>
        <w:tc>
          <w:tcPr>
            <w:tcW w:w="4613" w:type="dxa"/>
            <w:shd w:val="clear" w:color="auto" w:fill="EDEDED"/>
          </w:tcPr>
          <w:p w14:paraId="210151BE" w14:textId="630A641F" w:rsidR="00434D4E" w:rsidRDefault="000A69E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8143E8" w14:paraId="6D255E01" w14:textId="77777777" w:rsidTr="1D45E349">
        <w:trPr>
          <w:trHeight w:val="345"/>
        </w:trPr>
        <w:tc>
          <w:tcPr>
            <w:tcW w:w="2760" w:type="dxa"/>
            <w:shd w:val="clear" w:color="auto" w:fill="EDEDED"/>
          </w:tcPr>
          <w:p w14:paraId="69E818D9" w14:textId="77777777" w:rsidR="008143E8" w:rsidRDefault="008143E8" w:rsidP="008143E8">
            <w:pPr>
              <w:pStyle w:val="TableParagraph"/>
              <w:spacing w:before="57"/>
              <w:ind w:left="157"/>
              <w:rPr>
                <w:sz w:val="19"/>
                <w:szCs w:val="19"/>
              </w:rPr>
            </w:pPr>
            <w:r w:rsidRPr="18A947CB">
              <w:rPr>
                <w:color w:val="333333"/>
                <w:w w:val="105"/>
                <w:sz w:val="19"/>
                <w:szCs w:val="19"/>
              </w:rPr>
              <w:t>Article 22(1)</w:t>
            </w:r>
          </w:p>
        </w:tc>
        <w:tc>
          <w:tcPr>
            <w:tcW w:w="6466" w:type="dxa"/>
          </w:tcPr>
          <w:p w14:paraId="080E286F" w14:textId="13D3354E" w:rsidR="008143E8" w:rsidRDefault="008143E8" w:rsidP="008143E8">
            <w:pPr>
              <w:pStyle w:val="TableParagraph"/>
              <w:rPr>
                <w:rFonts w:ascii="Times New Roman"/>
                <w:sz w:val="18"/>
              </w:rPr>
            </w:pPr>
            <w:r w:rsidRPr="00DC561D">
              <w:rPr>
                <w:rFonts w:asciiTheme="minorHAnsi" w:eastAsia="Tahoma" w:hAnsiTheme="minorHAnsi" w:cstheme="minorHAnsi"/>
                <w:color w:val="000000"/>
                <w:sz w:val="20"/>
                <w:szCs w:val="20"/>
              </w:rPr>
              <w:t>“</w:t>
            </w:r>
            <w:r w:rsidRPr="00DC561D">
              <w:rPr>
                <w:rFonts w:asciiTheme="minorHAnsi" w:eastAsia="Times New Roman" w:hAnsiTheme="minorHAnsi" w:cstheme="minorHAnsi"/>
                <w:color w:val="000000" w:themeColor="text1"/>
                <w:sz w:val="20"/>
                <w:szCs w:val="20"/>
                <w:lang w:eastAsia="en-GB"/>
              </w:rPr>
              <w:t xml:space="preserve">Type D power park modules shall fulfil the requirements listed in Article 13, Article 14, Article 15, Article Y </w:t>
            </w:r>
            <w:r w:rsidRPr="002245BA">
              <w:rPr>
                <w:rFonts w:asciiTheme="minorHAnsi" w:eastAsia="Times New Roman" w:hAnsiTheme="minorHAnsi" w:cstheme="minorHAnsi"/>
                <w:b/>
                <w:bCs/>
                <w:color w:val="000000" w:themeColor="text1"/>
                <w:sz w:val="20"/>
                <w:szCs w:val="20"/>
                <w:lang w:eastAsia="en-GB"/>
              </w:rPr>
              <w:t>(5),</w:t>
            </w:r>
            <w:r w:rsidRPr="00DC561D">
              <w:rPr>
                <w:rFonts w:asciiTheme="minorHAnsi" w:eastAsia="Times New Roman" w:hAnsiTheme="minorHAnsi" w:cstheme="minorHAnsi"/>
                <w:color w:val="000000" w:themeColor="text1"/>
                <w:sz w:val="20"/>
                <w:szCs w:val="20"/>
                <w:lang w:eastAsia="en-GB"/>
              </w:rPr>
              <w:t xml:space="preserve"> (6) and (8), Article 20, and Article 21….”</w:t>
            </w:r>
          </w:p>
        </w:tc>
        <w:tc>
          <w:tcPr>
            <w:tcW w:w="4613" w:type="dxa"/>
          </w:tcPr>
          <w:p w14:paraId="2231D782" w14:textId="34849D48" w:rsidR="008143E8" w:rsidRDefault="008143E8" w:rsidP="008143E8">
            <w:pPr>
              <w:pStyle w:val="TableParagraph"/>
              <w:rPr>
                <w:rFonts w:ascii="Times New Roman"/>
                <w:sz w:val="18"/>
              </w:rPr>
            </w:pPr>
            <w:r w:rsidRPr="00DC561D">
              <w:rPr>
                <w:rStyle w:val="cf01"/>
                <w:rFonts w:asciiTheme="minorHAnsi" w:hAnsiTheme="minorHAnsi" w:cstheme="minorHAnsi"/>
                <w:sz w:val="20"/>
                <w:szCs w:val="20"/>
              </w:rPr>
              <w:t xml:space="preserve">The grid forming technology in high scale installation is not yet adequately tested. Grid forming capabilities </w:t>
            </w:r>
            <w:proofErr w:type="spellStart"/>
            <w:r w:rsidRPr="00DC561D">
              <w:rPr>
                <w:rStyle w:val="cf01"/>
                <w:rFonts w:asciiTheme="minorHAnsi" w:hAnsiTheme="minorHAnsi" w:cstheme="minorHAnsi"/>
                <w:sz w:val="20"/>
                <w:szCs w:val="20"/>
              </w:rPr>
              <w:t>can not</w:t>
            </w:r>
            <w:proofErr w:type="spellEnd"/>
            <w:r w:rsidRPr="00DC561D">
              <w:rPr>
                <w:rStyle w:val="cf01"/>
                <w:rFonts w:asciiTheme="minorHAnsi" w:hAnsiTheme="minorHAnsi" w:cstheme="minorHAnsi"/>
                <w:sz w:val="20"/>
                <w:szCs w:val="20"/>
              </w:rPr>
              <w:t xml:space="preserve"> be provided by all standard PPM, it shall be choose depending </w:t>
            </w:r>
            <w:proofErr w:type="gramStart"/>
            <w:r w:rsidRPr="00DC561D">
              <w:rPr>
                <w:rStyle w:val="cf01"/>
                <w:rFonts w:asciiTheme="minorHAnsi" w:hAnsiTheme="minorHAnsi" w:cstheme="minorHAnsi"/>
                <w:sz w:val="20"/>
                <w:szCs w:val="20"/>
              </w:rPr>
              <w:t>of</w:t>
            </w:r>
            <w:proofErr w:type="gramEnd"/>
            <w:r w:rsidRPr="00DC561D">
              <w:rPr>
                <w:rStyle w:val="cf01"/>
                <w:rFonts w:asciiTheme="minorHAnsi" w:hAnsiTheme="minorHAnsi" w:cstheme="minorHAnsi"/>
                <w:sz w:val="20"/>
                <w:szCs w:val="20"/>
              </w:rPr>
              <w:t xml:space="preserve"> each specific node, such capabilities shall have been specified by the TSO or not, as stated in article </w:t>
            </w:r>
            <w:r w:rsidRPr="002245BA">
              <w:rPr>
                <w:rStyle w:val="cf01"/>
                <w:rFonts w:asciiTheme="minorHAnsi" w:hAnsiTheme="minorHAnsi" w:cstheme="minorHAnsi"/>
                <w:b/>
                <w:bCs/>
                <w:sz w:val="20"/>
                <w:szCs w:val="20"/>
              </w:rPr>
              <w:t>Y point 5</w:t>
            </w:r>
            <w:r w:rsidRPr="00DC561D">
              <w:rPr>
                <w:rStyle w:val="cf01"/>
                <w:rFonts w:asciiTheme="minorHAnsi" w:hAnsiTheme="minorHAnsi" w:cstheme="minorHAnsi"/>
                <w:sz w:val="20"/>
                <w:szCs w:val="20"/>
              </w:rPr>
              <w:t>. Both technology grid following and grid forming shall be kept</w:t>
            </w:r>
          </w:p>
        </w:tc>
      </w:tr>
      <w:tr w:rsidR="008143E8" w14:paraId="1F774D8B" w14:textId="77777777" w:rsidTr="1D45E349">
        <w:trPr>
          <w:trHeight w:val="345"/>
        </w:trPr>
        <w:tc>
          <w:tcPr>
            <w:tcW w:w="2760" w:type="dxa"/>
            <w:shd w:val="clear" w:color="auto" w:fill="EDEDED"/>
          </w:tcPr>
          <w:p w14:paraId="3E1A351B" w14:textId="77777777" w:rsidR="008143E8" w:rsidRDefault="008143E8" w:rsidP="008143E8">
            <w:pPr>
              <w:pStyle w:val="TableParagraph"/>
              <w:spacing w:before="57"/>
              <w:ind w:left="157"/>
              <w:rPr>
                <w:color w:val="333333"/>
                <w:w w:val="105"/>
                <w:sz w:val="19"/>
                <w:szCs w:val="19"/>
              </w:rPr>
            </w:pPr>
            <w:r w:rsidRPr="18A947CB">
              <w:rPr>
                <w:color w:val="333333"/>
                <w:w w:val="105"/>
                <w:sz w:val="19"/>
                <w:szCs w:val="19"/>
              </w:rPr>
              <w:t>Article 22(2)</w:t>
            </w:r>
          </w:p>
          <w:p w14:paraId="4D944D04" w14:textId="213A4950" w:rsidR="008143E8" w:rsidRDefault="008143E8" w:rsidP="008143E8">
            <w:pPr>
              <w:pStyle w:val="TableParagraph"/>
              <w:spacing w:before="57"/>
              <w:ind w:left="157"/>
              <w:rPr>
                <w:sz w:val="19"/>
                <w:szCs w:val="19"/>
              </w:rPr>
            </w:pPr>
          </w:p>
        </w:tc>
        <w:tc>
          <w:tcPr>
            <w:tcW w:w="6466" w:type="dxa"/>
          </w:tcPr>
          <w:p w14:paraId="3F76503F" w14:textId="28B0A484" w:rsidR="008143E8" w:rsidRDefault="008143E8" w:rsidP="008143E8">
            <w:pPr>
              <w:spacing w:line="259" w:lineRule="auto"/>
              <w:rPr>
                <w:rFonts w:ascii="Orsted Sans Office" w:eastAsia="Orsted Sans Office" w:hAnsi="Orsted Sans Office" w:cs="Orsted Sans Office"/>
                <w:b/>
                <w:bCs/>
                <w:color w:val="000000" w:themeColor="text1"/>
                <w:sz w:val="18"/>
                <w:szCs w:val="18"/>
              </w:rPr>
            </w:pPr>
            <w:r w:rsidRPr="00DC561D">
              <w:rPr>
                <w:rFonts w:asciiTheme="minorHAnsi" w:eastAsia="Times New Roman" w:hAnsiTheme="minorHAnsi" w:cstheme="minorHAnsi"/>
                <w:color w:val="000000" w:themeColor="text1"/>
                <w:sz w:val="20"/>
                <w:szCs w:val="20"/>
                <w:lang w:eastAsia="en-GB"/>
              </w:rPr>
              <w:t>“W</w:t>
            </w:r>
            <w:r w:rsidRPr="00DC561D">
              <w:rPr>
                <w:rFonts w:asciiTheme="minorHAnsi" w:eastAsia="Times New Roman" w:hAnsiTheme="minorHAnsi" w:cstheme="minorHAnsi"/>
                <w:sz w:val="20"/>
                <w:szCs w:val="20"/>
                <w:lang w:eastAsia="en-GB"/>
              </w:rPr>
              <w:t>ith regard to power oscillations damping control</w:t>
            </w:r>
            <w:r w:rsidRPr="00DC561D">
              <w:rPr>
                <w:rFonts w:asciiTheme="minorHAnsi" w:eastAsia="Times New Roman" w:hAnsiTheme="minorHAnsi" w:cstheme="minorHAnsi"/>
                <w:color w:val="000000" w:themeColor="text1"/>
                <w:sz w:val="20"/>
                <w:szCs w:val="20"/>
                <w:lang w:eastAsia="en-GB"/>
              </w:rPr>
              <w:t>,</w:t>
            </w:r>
            <w:r w:rsidRPr="00DC561D">
              <w:rPr>
                <w:rFonts w:asciiTheme="minorHAnsi" w:hAnsiTheme="minorHAnsi" w:cstheme="minorHAnsi"/>
                <w:color w:val="000000" w:themeColor="text1"/>
                <w:sz w:val="20"/>
                <w:szCs w:val="20"/>
              </w:rPr>
              <w:t xml:space="preserve"> </w:t>
            </w:r>
            <w:r w:rsidRPr="002245BA">
              <w:rPr>
                <w:rFonts w:asciiTheme="minorHAnsi" w:hAnsiTheme="minorHAnsi" w:cstheme="minorHAnsi"/>
                <w:b/>
                <w:bCs/>
                <w:sz w:val="20"/>
                <w:szCs w:val="20"/>
              </w:rPr>
              <w:t>if specified by the relevant TSO,</w:t>
            </w:r>
            <w:r w:rsidRPr="00DC561D">
              <w:rPr>
                <w:rFonts w:asciiTheme="minorHAnsi" w:eastAsia="Times New Roman" w:hAnsiTheme="minorHAnsi" w:cstheme="minorHAnsi"/>
                <w:color w:val="000000" w:themeColor="text1"/>
                <w:sz w:val="20"/>
                <w:szCs w:val="20"/>
                <w:lang w:eastAsia="en-GB"/>
              </w:rPr>
              <w:t xml:space="preserve"> type D power park modules shall have a power oscillation damping function which helps to attenuate the power oscillations through the control of the active power, reactive power, or both</w:t>
            </w:r>
            <w:proofErr w:type="gramStart"/>
            <w:r w:rsidRPr="00DC561D">
              <w:rPr>
                <w:rFonts w:asciiTheme="minorHAnsi" w:eastAsia="Times New Roman" w:hAnsiTheme="minorHAnsi" w:cstheme="minorHAnsi"/>
                <w:color w:val="000000" w:themeColor="text1"/>
                <w:sz w:val="20"/>
                <w:szCs w:val="20"/>
                <w:lang w:eastAsia="en-GB"/>
              </w:rPr>
              <w:t>…..</w:t>
            </w:r>
            <w:proofErr w:type="gramEnd"/>
            <w:r w:rsidRPr="00DC561D">
              <w:rPr>
                <w:rFonts w:asciiTheme="minorHAnsi" w:eastAsia="Times New Roman" w:hAnsiTheme="minorHAnsi" w:cstheme="minorHAnsi"/>
                <w:color w:val="000000" w:themeColor="text1"/>
                <w:sz w:val="20"/>
                <w:szCs w:val="20"/>
                <w:lang w:eastAsia="en-GB"/>
              </w:rPr>
              <w:t>”</w:t>
            </w:r>
          </w:p>
        </w:tc>
        <w:tc>
          <w:tcPr>
            <w:tcW w:w="4613" w:type="dxa"/>
          </w:tcPr>
          <w:p w14:paraId="0B72EAB9" w14:textId="5E92929E" w:rsidR="008143E8" w:rsidRDefault="008143E8" w:rsidP="008143E8">
            <w:pPr>
              <w:rPr>
                <w:rFonts w:ascii="Orsted Sans Office" w:eastAsia="Orsted Sans Office" w:hAnsi="Orsted Sans Office" w:cs="Orsted Sans Office"/>
                <w:color w:val="000000" w:themeColor="text1"/>
                <w:sz w:val="18"/>
                <w:szCs w:val="18"/>
              </w:rPr>
            </w:pPr>
            <w:r w:rsidRPr="00DC561D">
              <w:rPr>
                <w:rStyle w:val="cf01"/>
                <w:rFonts w:asciiTheme="minorHAnsi" w:hAnsiTheme="minorHAnsi" w:cstheme="minorHAnsi"/>
                <w:sz w:val="20"/>
                <w:szCs w:val="20"/>
              </w:rPr>
              <w:t>Oscillations damping control is not yet a standard control for all type of PPM. It should remain a voluntary requirement or an agreement with relevant TSO.</w:t>
            </w:r>
          </w:p>
        </w:tc>
      </w:tr>
    </w:tbl>
    <w:p w14:paraId="3EE6847E" w14:textId="77777777" w:rsidR="00434D4E" w:rsidRDefault="00434D4E">
      <w:pPr>
        <w:pStyle w:val="BodyText"/>
        <w:rPr>
          <w:sz w:val="20"/>
        </w:rPr>
      </w:pPr>
    </w:p>
    <w:p w14:paraId="2C75BC0D" w14:textId="77777777" w:rsidR="00434D4E" w:rsidRDefault="00434D4E">
      <w:pPr>
        <w:pStyle w:val="BodyText"/>
        <w:rPr>
          <w:sz w:val="20"/>
        </w:rPr>
      </w:pPr>
    </w:p>
    <w:p w14:paraId="3BBC163D" w14:textId="77777777" w:rsidR="00434D4E" w:rsidRDefault="00434D4E">
      <w:pPr>
        <w:pStyle w:val="BodyText"/>
        <w:rPr>
          <w:sz w:val="20"/>
        </w:rPr>
      </w:pPr>
    </w:p>
    <w:p w14:paraId="39AE01FF" w14:textId="77777777" w:rsidR="00434D4E" w:rsidRDefault="00434D4E">
      <w:pPr>
        <w:pStyle w:val="BodyText"/>
        <w:rPr>
          <w:sz w:val="20"/>
        </w:rPr>
      </w:pPr>
    </w:p>
    <w:p w14:paraId="638F5353" w14:textId="77777777" w:rsidR="00434D4E" w:rsidRDefault="00434D4E">
      <w:pPr>
        <w:pStyle w:val="BodyText"/>
        <w:rPr>
          <w:sz w:val="20"/>
        </w:rPr>
      </w:pPr>
    </w:p>
    <w:p w14:paraId="0C7C8021" w14:textId="77777777" w:rsidR="00434D4E" w:rsidRDefault="00434D4E">
      <w:pPr>
        <w:pStyle w:val="BodyText"/>
        <w:rPr>
          <w:sz w:val="20"/>
        </w:rPr>
      </w:pPr>
    </w:p>
    <w:p w14:paraId="1F4C37D3" w14:textId="77777777" w:rsidR="00434D4E" w:rsidRDefault="00434D4E">
      <w:pPr>
        <w:pStyle w:val="BodyText"/>
        <w:rPr>
          <w:sz w:val="20"/>
        </w:rPr>
      </w:pPr>
    </w:p>
    <w:p w14:paraId="4A065838" w14:textId="77777777" w:rsidR="00434D4E" w:rsidRDefault="00434D4E">
      <w:pPr>
        <w:pStyle w:val="BodyText"/>
        <w:rPr>
          <w:sz w:val="20"/>
        </w:rPr>
      </w:pPr>
    </w:p>
    <w:p w14:paraId="70732984" w14:textId="77777777" w:rsidR="00434D4E" w:rsidRDefault="00434D4E">
      <w:pPr>
        <w:pStyle w:val="BodyText"/>
        <w:rPr>
          <w:sz w:val="20"/>
        </w:rPr>
      </w:pPr>
    </w:p>
    <w:p w14:paraId="0D0CB09B" w14:textId="77777777" w:rsidR="00434D4E" w:rsidRDefault="00434D4E">
      <w:pPr>
        <w:pStyle w:val="BodyText"/>
        <w:rPr>
          <w:sz w:val="20"/>
        </w:rPr>
      </w:pPr>
    </w:p>
    <w:p w14:paraId="3ADFE354" w14:textId="77777777" w:rsidR="00434D4E" w:rsidRDefault="00434D4E">
      <w:pPr>
        <w:pStyle w:val="BodyText"/>
        <w:rPr>
          <w:sz w:val="20"/>
        </w:rPr>
      </w:pPr>
    </w:p>
    <w:p w14:paraId="3A20F01F" w14:textId="77777777" w:rsidR="00434D4E" w:rsidRDefault="00434D4E">
      <w:pPr>
        <w:pStyle w:val="BodyText"/>
        <w:rPr>
          <w:sz w:val="20"/>
        </w:rPr>
      </w:pPr>
    </w:p>
    <w:p w14:paraId="1CA8B09A" w14:textId="77777777" w:rsidR="00434D4E" w:rsidRDefault="00434D4E">
      <w:pPr>
        <w:pStyle w:val="BodyText"/>
        <w:rPr>
          <w:sz w:val="20"/>
        </w:rPr>
      </w:pPr>
    </w:p>
    <w:p w14:paraId="0E8BC789" w14:textId="77777777" w:rsidR="00434D4E" w:rsidRDefault="00434D4E">
      <w:pPr>
        <w:pStyle w:val="BodyText"/>
        <w:rPr>
          <w:sz w:val="20"/>
        </w:rPr>
      </w:pPr>
    </w:p>
    <w:p w14:paraId="2372801A" w14:textId="77777777" w:rsidR="00434D4E" w:rsidRDefault="00434D4E">
      <w:pPr>
        <w:pStyle w:val="BodyText"/>
        <w:rPr>
          <w:sz w:val="20"/>
        </w:rPr>
      </w:pPr>
    </w:p>
    <w:p w14:paraId="7AA93B29" w14:textId="77777777" w:rsidR="00434D4E" w:rsidRDefault="00434D4E">
      <w:pPr>
        <w:pStyle w:val="BodyText"/>
        <w:rPr>
          <w:sz w:val="20"/>
        </w:rPr>
      </w:pPr>
    </w:p>
    <w:p w14:paraId="494F8C4E" w14:textId="77777777" w:rsidR="00434D4E" w:rsidRDefault="00434D4E">
      <w:pPr>
        <w:pStyle w:val="BodyText"/>
        <w:rPr>
          <w:sz w:val="20"/>
        </w:rPr>
      </w:pPr>
    </w:p>
    <w:p w14:paraId="0BC66248" w14:textId="77777777" w:rsidR="00434D4E" w:rsidRDefault="00434D4E">
      <w:pPr>
        <w:pStyle w:val="BodyText"/>
        <w:rPr>
          <w:sz w:val="20"/>
        </w:rPr>
      </w:pPr>
    </w:p>
    <w:p w14:paraId="54B524BE" w14:textId="77777777" w:rsidR="00434D4E" w:rsidRDefault="00434D4E">
      <w:pPr>
        <w:pStyle w:val="BodyText"/>
        <w:rPr>
          <w:sz w:val="20"/>
        </w:rPr>
      </w:pPr>
    </w:p>
    <w:p w14:paraId="444F7CE4" w14:textId="77777777" w:rsidR="00434D4E" w:rsidRDefault="00434D4E">
      <w:pPr>
        <w:pStyle w:val="BodyText"/>
        <w:rPr>
          <w:sz w:val="20"/>
        </w:rPr>
      </w:pPr>
    </w:p>
    <w:p w14:paraId="387717F0" w14:textId="77777777" w:rsidR="00434D4E" w:rsidRDefault="00434D4E">
      <w:pPr>
        <w:pStyle w:val="BodyText"/>
        <w:rPr>
          <w:sz w:val="20"/>
        </w:rPr>
      </w:pPr>
    </w:p>
    <w:p w14:paraId="4BDE153F" w14:textId="77777777" w:rsidR="00434D4E" w:rsidRDefault="00434D4E">
      <w:pPr>
        <w:pStyle w:val="BodyText"/>
        <w:rPr>
          <w:sz w:val="20"/>
        </w:rPr>
      </w:pPr>
    </w:p>
    <w:p w14:paraId="21E20188" w14:textId="77777777" w:rsidR="00434D4E" w:rsidRDefault="00434D4E">
      <w:pPr>
        <w:pStyle w:val="BodyText"/>
        <w:rPr>
          <w:sz w:val="20"/>
        </w:rPr>
      </w:pPr>
    </w:p>
    <w:p w14:paraId="76618A9B" w14:textId="77777777" w:rsidR="00434D4E" w:rsidRDefault="00434D4E">
      <w:pPr>
        <w:pStyle w:val="BodyText"/>
        <w:rPr>
          <w:sz w:val="20"/>
        </w:rPr>
      </w:pPr>
    </w:p>
    <w:p w14:paraId="170F5219" w14:textId="77777777" w:rsidR="00434D4E" w:rsidRDefault="00434D4E">
      <w:pPr>
        <w:pStyle w:val="BodyText"/>
        <w:rPr>
          <w:sz w:val="20"/>
        </w:rPr>
      </w:pPr>
    </w:p>
    <w:p w14:paraId="41CD513D" w14:textId="77777777" w:rsidR="00434D4E" w:rsidRDefault="00434D4E">
      <w:pPr>
        <w:pStyle w:val="BodyText"/>
        <w:rPr>
          <w:sz w:val="20"/>
        </w:rPr>
      </w:pPr>
    </w:p>
    <w:p w14:paraId="7CB267EC" w14:textId="77777777" w:rsidR="00434D4E" w:rsidRDefault="00434D4E">
      <w:pPr>
        <w:pStyle w:val="BodyText"/>
        <w:rPr>
          <w:sz w:val="20"/>
        </w:rPr>
      </w:pPr>
    </w:p>
    <w:p w14:paraId="6349D5F9" w14:textId="77777777" w:rsidR="00434D4E" w:rsidRDefault="00434D4E">
      <w:pPr>
        <w:pStyle w:val="BodyText"/>
        <w:rPr>
          <w:sz w:val="20"/>
        </w:rPr>
      </w:pPr>
    </w:p>
    <w:p w14:paraId="22A29A6F" w14:textId="77777777" w:rsidR="00434D4E" w:rsidRDefault="00434D4E">
      <w:pPr>
        <w:pStyle w:val="BodyText"/>
        <w:rPr>
          <w:sz w:val="20"/>
        </w:rPr>
      </w:pPr>
    </w:p>
    <w:p w14:paraId="530B5A28" w14:textId="77777777" w:rsidR="00434D4E" w:rsidRDefault="00434D4E">
      <w:pPr>
        <w:pStyle w:val="BodyText"/>
        <w:rPr>
          <w:sz w:val="20"/>
        </w:rPr>
      </w:pPr>
    </w:p>
    <w:p w14:paraId="758E9575" w14:textId="77777777" w:rsidR="00434D4E" w:rsidRDefault="00434D4E">
      <w:pPr>
        <w:pStyle w:val="BodyText"/>
        <w:rPr>
          <w:sz w:val="20"/>
        </w:rPr>
      </w:pPr>
    </w:p>
    <w:p w14:paraId="7A089D0A" w14:textId="77777777" w:rsidR="00434D4E" w:rsidRDefault="00434D4E">
      <w:pPr>
        <w:pStyle w:val="BodyText"/>
        <w:rPr>
          <w:sz w:val="20"/>
        </w:rPr>
      </w:pPr>
    </w:p>
    <w:p w14:paraId="377D8C6F" w14:textId="77777777" w:rsidR="00434D4E" w:rsidRDefault="00434D4E">
      <w:pPr>
        <w:pStyle w:val="BodyText"/>
        <w:rPr>
          <w:sz w:val="20"/>
        </w:rPr>
      </w:pPr>
    </w:p>
    <w:p w14:paraId="66814547" w14:textId="77777777" w:rsidR="00434D4E" w:rsidRDefault="00434D4E">
      <w:pPr>
        <w:pStyle w:val="BodyText"/>
        <w:rPr>
          <w:sz w:val="24"/>
        </w:rPr>
      </w:pPr>
    </w:p>
    <w:p w14:paraId="084BB586" w14:textId="77777777" w:rsidR="00434D4E" w:rsidRDefault="002E7824">
      <w:pPr>
        <w:pStyle w:val="Heading2"/>
        <w:spacing w:before="1"/>
        <w:ind w:right="119"/>
      </w:pPr>
      <w:r>
        <w:t>42</w:t>
      </w:r>
    </w:p>
    <w:p w14:paraId="5B7F8B67" w14:textId="77777777" w:rsidR="00434D4E" w:rsidRDefault="00434D4E">
      <w:pPr>
        <w:sectPr w:rsidR="00434D4E">
          <w:pgSz w:w="16840" w:h="11910" w:orient="landscape"/>
          <w:pgMar w:top="860" w:right="600" w:bottom="0" w:left="980" w:header="720" w:footer="720" w:gutter="0"/>
          <w:cols w:space="720"/>
        </w:sectPr>
      </w:pPr>
    </w:p>
    <w:p w14:paraId="4713D153"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637B9D6C" w14:textId="77777777">
        <w:trPr>
          <w:trHeight w:val="296"/>
        </w:trPr>
        <w:tc>
          <w:tcPr>
            <w:tcW w:w="4615" w:type="dxa"/>
            <w:shd w:val="clear" w:color="auto" w:fill="EDEDED"/>
          </w:tcPr>
          <w:p w14:paraId="5E522E00" w14:textId="77777777" w:rsidR="00434D4E" w:rsidRDefault="00434D4E">
            <w:pPr>
              <w:pStyle w:val="TableParagraph"/>
              <w:rPr>
                <w:rFonts w:ascii="Times New Roman"/>
              </w:rPr>
            </w:pPr>
          </w:p>
        </w:tc>
        <w:tc>
          <w:tcPr>
            <w:tcW w:w="4615" w:type="dxa"/>
            <w:shd w:val="clear" w:color="auto" w:fill="EDEDED"/>
          </w:tcPr>
          <w:p w14:paraId="11BB8F78"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7E900960" w14:textId="77777777">
        <w:trPr>
          <w:trHeight w:val="345"/>
        </w:trPr>
        <w:tc>
          <w:tcPr>
            <w:tcW w:w="4615" w:type="dxa"/>
            <w:shd w:val="clear" w:color="auto" w:fill="EDEDED"/>
          </w:tcPr>
          <w:p w14:paraId="1853263B" w14:textId="77777777" w:rsidR="00434D4E" w:rsidRDefault="002E7824">
            <w:pPr>
              <w:pStyle w:val="TableParagraph"/>
              <w:spacing w:before="58"/>
              <w:ind w:left="157"/>
              <w:rPr>
                <w:sz w:val="19"/>
                <w:szCs w:val="19"/>
              </w:rPr>
            </w:pPr>
            <w:r w:rsidRPr="18A947CB">
              <w:rPr>
                <w:color w:val="333333"/>
                <w:w w:val="105"/>
                <w:sz w:val="19"/>
                <w:szCs w:val="19"/>
              </w:rPr>
              <w:t>New provision</w:t>
            </w:r>
          </w:p>
        </w:tc>
        <w:tc>
          <w:tcPr>
            <w:tcW w:w="4615" w:type="dxa"/>
          </w:tcPr>
          <w:p w14:paraId="48EE71C9" w14:textId="77777777" w:rsidR="00434D4E" w:rsidRDefault="00434D4E">
            <w:pPr>
              <w:pStyle w:val="TableParagraph"/>
              <w:rPr>
                <w:rFonts w:ascii="Times New Roman"/>
              </w:rPr>
            </w:pPr>
          </w:p>
        </w:tc>
      </w:tr>
    </w:tbl>
    <w:p w14:paraId="76C4B483" w14:textId="77777777" w:rsidR="00434D4E" w:rsidRDefault="00434D4E">
      <w:pPr>
        <w:pStyle w:val="BodyText"/>
        <w:rPr>
          <w:sz w:val="26"/>
        </w:rPr>
      </w:pPr>
    </w:p>
    <w:p w14:paraId="734E038B" w14:textId="77777777" w:rsidR="00434D4E" w:rsidRDefault="00434D4E">
      <w:pPr>
        <w:pStyle w:val="BodyText"/>
        <w:spacing w:before="5"/>
        <w:rPr>
          <w:sz w:val="34"/>
        </w:rPr>
      </w:pPr>
    </w:p>
    <w:p w14:paraId="12EAD260" w14:textId="77777777" w:rsidR="00434D4E" w:rsidRDefault="002E7824">
      <w:pPr>
        <w:pStyle w:val="BodyText"/>
        <w:ind w:left="115"/>
      </w:pPr>
      <w:r>
        <w:rPr>
          <w:color w:val="333333"/>
        </w:rPr>
        <w:t>Please upload figures or tables if necessary</w:t>
      </w:r>
    </w:p>
    <w:p w14:paraId="55956F7C" w14:textId="77777777" w:rsidR="00434D4E" w:rsidRDefault="002E7824">
      <w:pPr>
        <w:spacing w:before="95"/>
        <w:ind w:left="265"/>
        <w:rPr>
          <w:sz w:val="16"/>
          <w:szCs w:val="16"/>
        </w:rPr>
      </w:pPr>
      <w:r w:rsidRPr="18A947CB">
        <w:rPr>
          <w:color w:val="A5A5A5"/>
          <w:w w:val="105"/>
          <w:sz w:val="16"/>
          <w:szCs w:val="16"/>
        </w:rPr>
        <w:t>The maximum file size is 1 MB</w:t>
      </w:r>
    </w:p>
    <w:p w14:paraId="60E2D43E" w14:textId="77777777" w:rsidR="00434D4E" w:rsidRDefault="00434D4E">
      <w:pPr>
        <w:pStyle w:val="BodyText"/>
        <w:rPr>
          <w:sz w:val="20"/>
        </w:rPr>
      </w:pPr>
    </w:p>
    <w:p w14:paraId="78F53373" w14:textId="77777777" w:rsidR="00434D4E" w:rsidRDefault="00434D4E">
      <w:pPr>
        <w:pStyle w:val="BodyText"/>
        <w:rPr>
          <w:sz w:val="20"/>
        </w:rPr>
      </w:pPr>
    </w:p>
    <w:p w14:paraId="71C3B650" w14:textId="2A4485E2" w:rsidR="00434D4E" w:rsidRDefault="002E7824">
      <w:pPr>
        <w:pStyle w:val="Heading1"/>
      </w:pPr>
      <w:r>
        <w:rPr>
          <w:noProof/>
        </w:rPr>
        <mc:AlternateContent>
          <mc:Choice Requires="wps">
            <w:drawing>
              <wp:anchor distT="0" distB="0" distL="0" distR="0" simplePos="0" relativeHeight="251658273" behindDoc="1" locked="0" layoutInCell="1" allowOverlap="1" wp14:anchorId="0EC47FE3" wp14:editId="018018D0">
                <wp:simplePos x="0" y="0"/>
                <wp:positionH relativeFrom="page">
                  <wp:posOffset>695325</wp:posOffset>
                </wp:positionH>
                <wp:positionV relativeFrom="paragraph">
                  <wp:posOffset>337185</wp:posOffset>
                </wp:positionV>
                <wp:extent cx="6169660" cy="19050"/>
                <wp:effectExtent l="0" t="0" r="0" b="0"/>
                <wp:wrapTopAndBottom/>
                <wp:docPr id="12" name="Rectangle 1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30AAA50" id="Rectangle 12" o:spid="_x0000_s1026" style="position:absolute;margin-left:54.75pt;margin-top:26.55pt;width:485.8pt;height:1.5pt;z-index:-251658207;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 CHAPTER 4 - Requirements for offshore power park modules</w:t>
      </w:r>
    </w:p>
    <w:p w14:paraId="7C361EDC" w14:textId="77777777" w:rsidR="00434D4E" w:rsidRDefault="00434D4E">
      <w:pPr>
        <w:pStyle w:val="BodyText"/>
        <w:rPr>
          <w:sz w:val="20"/>
        </w:rPr>
      </w:pPr>
    </w:p>
    <w:p w14:paraId="434ACB3E" w14:textId="77777777" w:rsidR="00434D4E" w:rsidRDefault="00434D4E">
      <w:pPr>
        <w:pStyle w:val="BodyText"/>
        <w:rPr>
          <w:sz w:val="20"/>
        </w:rPr>
      </w:pPr>
    </w:p>
    <w:p w14:paraId="2763E3F7" w14:textId="77777777" w:rsidR="00434D4E" w:rsidRDefault="00434D4E">
      <w:pPr>
        <w:pStyle w:val="BodyText"/>
        <w:rPr>
          <w:sz w:val="20"/>
        </w:rPr>
      </w:pPr>
    </w:p>
    <w:p w14:paraId="3E2D376C" w14:textId="77777777" w:rsidR="00434D4E" w:rsidRDefault="00434D4E">
      <w:pPr>
        <w:pStyle w:val="BodyText"/>
        <w:rPr>
          <w:sz w:val="20"/>
        </w:rPr>
      </w:pPr>
    </w:p>
    <w:p w14:paraId="67B40904" w14:textId="77777777" w:rsidR="00434D4E" w:rsidRDefault="00434D4E">
      <w:pPr>
        <w:pStyle w:val="BodyText"/>
        <w:rPr>
          <w:sz w:val="20"/>
        </w:rPr>
      </w:pPr>
    </w:p>
    <w:p w14:paraId="00CAD60B" w14:textId="77777777" w:rsidR="00434D4E" w:rsidRDefault="00434D4E">
      <w:pPr>
        <w:pStyle w:val="BodyText"/>
        <w:rPr>
          <w:sz w:val="20"/>
        </w:rPr>
      </w:pPr>
    </w:p>
    <w:p w14:paraId="00821394" w14:textId="77777777" w:rsidR="00434D4E" w:rsidRDefault="00434D4E">
      <w:pPr>
        <w:pStyle w:val="BodyText"/>
        <w:rPr>
          <w:sz w:val="20"/>
        </w:rPr>
      </w:pPr>
    </w:p>
    <w:p w14:paraId="1935D55C" w14:textId="77777777" w:rsidR="00434D4E" w:rsidRDefault="00434D4E">
      <w:pPr>
        <w:pStyle w:val="BodyText"/>
        <w:rPr>
          <w:sz w:val="20"/>
        </w:rPr>
      </w:pPr>
    </w:p>
    <w:p w14:paraId="4146D910" w14:textId="77777777" w:rsidR="00434D4E" w:rsidRDefault="00434D4E">
      <w:pPr>
        <w:pStyle w:val="BodyText"/>
        <w:rPr>
          <w:sz w:val="20"/>
        </w:rPr>
      </w:pPr>
    </w:p>
    <w:p w14:paraId="56021390" w14:textId="77777777" w:rsidR="00434D4E" w:rsidRDefault="00434D4E">
      <w:pPr>
        <w:pStyle w:val="BodyText"/>
        <w:rPr>
          <w:sz w:val="20"/>
        </w:rPr>
      </w:pPr>
    </w:p>
    <w:p w14:paraId="28B56E41" w14:textId="77777777" w:rsidR="00434D4E" w:rsidRDefault="00434D4E">
      <w:pPr>
        <w:pStyle w:val="BodyText"/>
        <w:rPr>
          <w:sz w:val="20"/>
        </w:rPr>
      </w:pPr>
    </w:p>
    <w:p w14:paraId="53537F84" w14:textId="77777777" w:rsidR="00434D4E" w:rsidRDefault="00434D4E">
      <w:pPr>
        <w:pStyle w:val="BodyText"/>
        <w:rPr>
          <w:sz w:val="20"/>
        </w:rPr>
      </w:pPr>
    </w:p>
    <w:p w14:paraId="454FC4DE" w14:textId="77777777" w:rsidR="00434D4E" w:rsidRDefault="00434D4E">
      <w:pPr>
        <w:pStyle w:val="BodyText"/>
        <w:rPr>
          <w:sz w:val="20"/>
        </w:rPr>
      </w:pPr>
    </w:p>
    <w:p w14:paraId="2040514A" w14:textId="77777777" w:rsidR="00434D4E" w:rsidRDefault="00434D4E">
      <w:pPr>
        <w:pStyle w:val="BodyText"/>
        <w:rPr>
          <w:sz w:val="20"/>
        </w:rPr>
      </w:pPr>
    </w:p>
    <w:p w14:paraId="5E7B5926" w14:textId="77777777" w:rsidR="00434D4E" w:rsidRDefault="00434D4E">
      <w:pPr>
        <w:pStyle w:val="BodyText"/>
        <w:rPr>
          <w:sz w:val="20"/>
        </w:rPr>
      </w:pPr>
    </w:p>
    <w:p w14:paraId="3D17FBC5" w14:textId="77777777" w:rsidR="00434D4E" w:rsidRDefault="00434D4E">
      <w:pPr>
        <w:pStyle w:val="BodyText"/>
        <w:rPr>
          <w:sz w:val="20"/>
        </w:rPr>
      </w:pPr>
    </w:p>
    <w:p w14:paraId="5C227CCC" w14:textId="77777777" w:rsidR="00434D4E" w:rsidRDefault="00434D4E">
      <w:pPr>
        <w:pStyle w:val="BodyText"/>
        <w:rPr>
          <w:sz w:val="20"/>
        </w:rPr>
      </w:pPr>
    </w:p>
    <w:p w14:paraId="321A7BD9" w14:textId="77777777" w:rsidR="00434D4E" w:rsidRDefault="00434D4E">
      <w:pPr>
        <w:pStyle w:val="BodyText"/>
        <w:rPr>
          <w:sz w:val="20"/>
        </w:rPr>
      </w:pPr>
    </w:p>
    <w:p w14:paraId="3D0DF03A" w14:textId="77777777" w:rsidR="00434D4E" w:rsidRDefault="00434D4E">
      <w:pPr>
        <w:pStyle w:val="BodyText"/>
        <w:rPr>
          <w:sz w:val="20"/>
        </w:rPr>
      </w:pPr>
    </w:p>
    <w:p w14:paraId="5AC5A3FB" w14:textId="77777777" w:rsidR="00434D4E" w:rsidRDefault="00434D4E">
      <w:pPr>
        <w:pStyle w:val="BodyText"/>
        <w:rPr>
          <w:sz w:val="20"/>
        </w:rPr>
      </w:pPr>
    </w:p>
    <w:p w14:paraId="6B30B5E3" w14:textId="77777777" w:rsidR="00434D4E" w:rsidRDefault="00434D4E">
      <w:pPr>
        <w:pStyle w:val="BodyText"/>
        <w:rPr>
          <w:sz w:val="20"/>
        </w:rPr>
      </w:pPr>
    </w:p>
    <w:p w14:paraId="46BEC046" w14:textId="77777777" w:rsidR="00434D4E" w:rsidRDefault="00434D4E">
      <w:pPr>
        <w:pStyle w:val="BodyText"/>
        <w:rPr>
          <w:sz w:val="20"/>
        </w:rPr>
      </w:pPr>
    </w:p>
    <w:p w14:paraId="1EE30C2F" w14:textId="77777777" w:rsidR="00434D4E" w:rsidRDefault="00434D4E">
      <w:pPr>
        <w:pStyle w:val="BodyText"/>
        <w:rPr>
          <w:sz w:val="20"/>
        </w:rPr>
      </w:pPr>
    </w:p>
    <w:p w14:paraId="075716E2" w14:textId="77777777" w:rsidR="00434D4E" w:rsidRDefault="00434D4E">
      <w:pPr>
        <w:pStyle w:val="BodyText"/>
        <w:rPr>
          <w:sz w:val="20"/>
        </w:rPr>
      </w:pPr>
    </w:p>
    <w:p w14:paraId="33158B3C" w14:textId="77777777" w:rsidR="00434D4E" w:rsidRDefault="00434D4E">
      <w:pPr>
        <w:pStyle w:val="BodyText"/>
        <w:rPr>
          <w:sz w:val="20"/>
        </w:rPr>
      </w:pPr>
    </w:p>
    <w:p w14:paraId="5C8B39F0" w14:textId="77777777" w:rsidR="00434D4E" w:rsidRDefault="00434D4E">
      <w:pPr>
        <w:pStyle w:val="BodyText"/>
        <w:rPr>
          <w:sz w:val="20"/>
        </w:rPr>
      </w:pPr>
    </w:p>
    <w:p w14:paraId="643A8E6B" w14:textId="77777777" w:rsidR="00434D4E" w:rsidRDefault="00434D4E">
      <w:pPr>
        <w:pStyle w:val="BodyText"/>
        <w:rPr>
          <w:sz w:val="20"/>
        </w:rPr>
      </w:pPr>
    </w:p>
    <w:p w14:paraId="35767DBB" w14:textId="77777777" w:rsidR="00434D4E" w:rsidRDefault="00434D4E">
      <w:pPr>
        <w:pStyle w:val="BodyText"/>
        <w:rPr>
          <w:sz w:val="20"/>
        </w:rPr>
      </w:pPr>
    </w:p>
    <w:p w14:paraId="1DC24720" w14:textId="77777777" w:rsidR="00434D4E" w:rsidRDefault="00434D4E">
      <w:pPr>
        <w:pStyle w:val="BodyText"/>
        <w:rPr>
          <w:sz w:val="20"/>
        </w:rPr>
      </w:pPr>
    </w:p>
    <w:p w14:paraId="412F6872" w14:textId="77777777" w:rsidR="00434D4E" w:rsidRDefault="00434D4E">
      <w:pPr>
        <w:pStyle w:val="BodyText"/>
        <w:rPr>
          <w:sz w:val="20"/>
        </w:rPr>
      </w:pPr>
    </w:p>
    <w:p w14:paraId="52C6C4BD" w14:textId="77777777" w:rsidR="00434D4E" w:rsidRDefault="00434D4E">
      <w:pPr>
        <w:pStyle w:val="BodyText"/>
        <w:rPr>
          <w:sz w:val="20"/>
        </w:rPr>
      </w:pPr>
    </w:p>
    <w:p w14:paraId="2E767302" w14:textId="77777777" w:rsidR="00434D4E" w:rsidRDefault="00434D4E">
      <w:pPr>
        <w:pStyle w:val="BodyText"/>
        <w:rPr>
          <w:sz w:val="20"/>
        </w:rPr>
      </w:pPr>
    </w:p>
    <w:p w14:paraId="1126E03B" w14:textId="77777777" w:rsidR="00434D4E" w:rsidRDefault="00434D4E">
      <w:pPr>
        <w:pStyle w:val="BodyText"/>
        <w:rPr>
          <w:sz w:val="20"/>
        </w:rPr>
      </w:pPr>
    </w:p>
    <w:p w14:paraId="1B74FC5F" w14:textId="77777777" w:rsidR="00434D4E" w:rsidRDefault="00434D4E">
      <w:pPr>
        <w:pStyle w:val="BodyText"/>
        <w:rPr>
          <w:sz w:val="20"/>
        </w:rPr>
      </w:pPr>
    </w:p>
    <w:p w14:paraId="7202802E" w14:textId="77777777" w:rsidR="00434D4E" w:rsidRDefault="00434D4E">
      <w:pPr>
        <w:pStyle w:val="BodyText"/>
        <w:rPr>
          <w:sz w:val="20"/>
        </w:rPr>
      </w:pPr>
    </w:p>
    <w:p w14:paraId="64FC6356" w14:textId="77777777" w:rsidR="00434D4E" w:rsidRDefault="00434D4E">
      <w:pPr>
        <w:pStyle w:val="BodyText"/>
        <w:rPr>
          <w:sz w:val="20"/>
        </w:rPr>
      </w:pPr>
    </w:p>
    <w:p w14:paraId="417BD98C" w14:textId="77777777" w:rsidR="00434D4E" w:rsidRDefault="00434D4E">
      <w:pPr>
        <w:pStyle w:val="BodyText"/>
        <w:rPr>
          <w:sz w:val="20"/>
        </w:rPr>
      </w:pPr>
    </w:p>
    <w:p w14:paraId="47559AA3" w14:textId="77777777" w:rsidR="00434D4E" w:rsidRDefault="00434D4E">
      <w:pPr>
        <w:pStyle w:val="BodyText"/>
        <w:rPr>
          <w:sz w:val="20"/>
        </w:rPr>
      </w:pPr>
    </w:p>
    <w:p w14:paraId="3A1A43B2" w14:textId="77777777" w:rsidR="00434D4E" w:rsidRDefault="00434D4E">
      <w:pPr>
        <w:pStyle w:val="BodyText"/>
        <w:rPr>
          <w:sz w:val="20"/>
        </w:rPr>
      </w:pPr>
    </w:p>
    <w:p w14:paraId="1CA3CD65" w14:textId="77777777" w:rsidR="00434D4E" w:rsidRDefault="00434D4E">
      <w:pPr>
        <w:pStyle w:val="BodyText"/>
        <w:rPr>
          <w:sz w:val="20"/>
        </w:rPr>
      </w:pPr>
    </w:p>
    <w:p w14:paraId="530B6B57" w14:textId="77777777" w:rsidR="00434D4E" w:rsidRDefault="00434D4E">
      <w:pPr>
        <w:pStyle w:val="BodyText"/>
        <w:rPr>
          <w:sz w:val="20"/>
        </w:rPr>
      </w:pPr>
    </w:p>
    <w:p w14:paraId="7821C5AA" w14:textId="77777777" w:rsidR="00434D4E" w:rsidRDefault="00434D4E">
      <w:pPr>
        <w:pStyle w:val="BodyText"/>
        <w:rPr>
          <w:sz w:val="20"/>
        </w:rPr>
      </w:pPr>
    </w:p>
    <w:p w14:paraId="42A8FB86" w14:textId="77777777" w:rsidR="00434D4E" w:rsidRDefault="00434D4E">
      <w:pPr>
        <w:pStyle w:val="BodyText"/>
        <w:rPr>
          <w:sz w:val="20"/>
        </w:rPr>
      </w:pPr>
    </w:p>
    <w:p w14:paraId="67C62BC1" w14:textId="77777777" w:rsidR="00434D4E" w:rsidRDefault="00434D4E">
      <w:pPr>
        <w:pStyle w:val="BodyText"/>
        <w:rPr>
          <w:sz w:val="20"/>
        </w:rPr>
      </w:pPr>
    </w:p>
    <w:p w14:paraId="3889706B" w14:textId="77777777" w:rsidR="00434D4E" w:rsidRDefault="00434D4E">
      <w:pPr>
        <w:pStyle w:val="BodyText"/>
        <w:rPr>
          <w:sz w:val="20"/>
        </w:rPr>
      </w:pPr>
    </w:p>
    <w:p w14:paraId="0BAA8287" w14:textId="77777777" w:rsidR="00434D4E" w:rsidRDefault="00434D4E">
      <w:pPr>
        <w:pStyle w:val="BodyText"/>
        <w:rPr>
          <w:sz w:val="20"/>
        </w:rPr>
      </w:pPr>
    </w:p>
    <w:p w14:paraId="275E3DBA" w14:textId="77777777" w:rsidR="00434D4E" w:rsidRDefault="00434D4E">
      <w:pPr>
        <w:pStyle w:val="BodyText"/>
        <w:rPr>
          <w:sz w:val="20"/>
        </w:rPr>
      </w:pPr>
    </w:p>
    <w:p w14:paraId="6572C363" w14:textId="77777777" w:rsidR="00434D4E" w:rsidRDefault="00434D4E">
      <w:pPr>
        <w:pStyle w:val="BodyText"/>
        <w:rPr>
          <w:sz w:val="20"/>
        </w:rPr>
      </w:pPr>
    </w:p>
    <w:p w14:paraId="7EBE9D5B" w14:textId="77777777" w:rsidR="00434D4E" w:rsidRDefault="00434D4E">
      <w:pPr>
        <w:pStyle w:val="BodyText"/>
        <w:rPr>
          <w:sz w:val="20"/>
        </w:rPr>
      </w:pPr>
    </w:p>
    <w:p w14:paraId="71A79794" w14:textId="77777777" w:rsidR="00434D4E" w:rsidRDefault="00434D4E">
      <w:pPr>
        <w:pStyle w:val="BodyText"/>
        <w:spacing w:before="3"/>
        <w:rPr>
          <w:sz w:val="15"/>
        </w:rPr>
      </w:pPr>
    </w:p>
    <w:p w14:paraId="456EFBC8" w14:textId="77777777" w:rsidR="00434D4E" w:rsidRDefault="002E7824">
      <w:pPr>
        <w:pStyle w:val="Heading2"/>
      </w:pPr>
      <w:r>
        <w:t>43</w:t>
      </w:r>
    </w:p>
    <w:p w14:paraId="4DBDFA9A" w14:textId="77777777" w:rsidR="00434D4E" w:rsidRDefault="00434D4E">
      <w:pPr>
        <w:sectPr w:rsidR="00434D4E">
          <w:pgSz w:w="11910" w:h="16840"/>
          <w:pgMar w:top="860" w:right="620" w:bottom="0" w:left="980" w:header="720" w:footer="720" w:gutter="0"/>
          <w:cols w:space="720"/>
        </w:sectPr>
      </w:pPr>
    </w:p>
    <w:p w14:paraId="0C43C2B6"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280"/>
        <w:gridCol w:w="6525"/>
        <w:gridCol w:w="5034"/>
      </w:tblGrid>
      <w:tr w:rsidR="00434D4E" w14:paraId="641E4F70" w14:textId="77777777" w:rsidTr="3E4B67EB">
        <w:trPr>
          <w:trHeight w:val="592"/>
        </w:trPr>
        <w:tc>
          <w:tcPr>
            <w:tcW w:w="2280" w:type="dxa"/>
            <w:shd w:val="clear" w:color="auto" w:fill="EDEDED"/>
          </w:tcPr>
          <w:p w14:paraId="1E916EA6" w14:textId="77777777" w:rsidR="00434D4E" w:rsidRDefault="00434D4E">
            <w:pPr>
              <w:pStyle w:val="TableParagraph"/>
              <w:rPr>
                <w:rFonts w:ascii="Times New Roman"/>
                <w:sz w:val="20"/>
              </w:rPr>
            </w:pPr>
          </w:p>
        </w:tc>
        <w:tc>
          <w:tcPr>
            <w:tcW w:w="6525" w:type="dxa"/>
            <w:shd w:val="clear" w:color="auto" w:fill="EDEDED"/>
          </w:tcPr>
          <w:p w14:paraId="4C4EA86D" w14:textId="186CCE24" w:rsidR="00434D4E" w:rsidRDefault="000A69E6">
            <w:pPr>
              <w:pStyle w:val="TableParagraph"/>
              <w:spacing w:before="171"/>
              <w:ind w:left="519"/>
              <w:rPr>
                <w:sz w:val="19"/>
                <w:szCs w:val="19"/>
              </w:rPr>
            </w:pPr>
            <w:r w:rsidRPr="00D60439">
              <w:rPr>
                <w:b/>
                <w:bCs/>
                <w:color w:val="333333"/>
                <w:w w:val="105"/>
                <w:sz w:val="20"/>
                <w:szCs w:val="20"/>
              </w:rPr>
              <w:t>Alternative text amendment proposal</w:t>
            </w:r>
          </w:p>
        </w:tc>
        <w:tc>
          <w:tcPr>
            <w:tcW w:w="5034" w:type="dxa"/>
            <w:shd w:val="clear" w:color="auto" w:fill="EDEDED"/>
          </w:tcPr>
          <w:p w14:paraId="1DEE9030" w14:textId="08164547" w:rsidR="00434D4E" w:rsidRDefault="000A69E6">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34161A48" w14:textId="77777777" w:rsidTr="3E4B67EB">
        <w:trPr>
          <w:trHeight w:val="345"/>
        </w:trPr>
        <w:tc>
          <w:tcPr>
            <w:tcW w:w="2280" w:type="dxa"/>
            <w:shd w:val="clear" w:color="auto" w:fill="EDEDED"/>
          </w:tcPr>
          <w:p w14:paraId="79DA6466" w14:textId="77777777" w:rsidR="00434D4E" w:rsidRDefault="002E7824">
            <w:pPr>
              <w:pStyle w:val="TableParagraph"/>
              <w:spacing w:before="47"/>
              <w:ind w:left="157"/>
              <w:rPr>
                <w:sz w:val="19"/>
                <w:szCs w:val="19"/>
              </w:rPr>
            </w:pPr>
            <w:r w:rsidRPr="18A947CB">
              <w:rPr>
                <w:color w:val="333333"/>
                <w:w w:val="105"/>
                <w:sz w:val="19"/>
                <w:szCs w:val="19"/>
              </w:rPr>
              <w:t>Article 23</w:t>
            </w:r>
          </w:p>
        </w:tc>
        <w:tc>
          <w:tcPr>
            <w:tcW w:w="6525" w:type="dxa"/>
          </w:tcPr>
          <w:p w14:paraId="4A4A8402" w14:textId="77777777" w:rsidR="00434D4E" w:rsidRDefault="00434D4E">
            <w:pPr>
              <w:pStyle w:val="TableParagraph"/>
              <w:rPr>
                <w:rFonts w:ascii="Times New Roman"/>
                <w:sz w:val="20"/>
              </w:rPr>
            </w:pPr>
          </w:p>
        </w:tc>
        <w:tc>
          <w:tcPr>
            <w:tcW w:w="5034" w:type="dxa"/>
          </w:tcPr>
          <w:p w14:paraId="27B70A62" w14:textId="77777777" w:rsidR="00434D4E" w:rsidRDefault="00434D4E">
            <w:pPr>
              <w:pStyle w:val="TableParagraph"/>
              <w:rPr>
                <w:rFonts w:ascii="Times New Roman"/>
                <w:sz w:val="20"/>
              </w:rPr>
            </w:pPr>
          </w:p>
        </w:tc>
      </w:tr>
      <w:tr w:rsidR="00434D4E" w:rsidRPr="00C60B5D" w14:paraId="62A79573" w14:textId="77777777" w:rsidTr="3E4B67EB">
        <w:trPr>
          <w:trHeight w:val="345"/>
        </w:trPr>
        <w:tc>
          <w:tcPr>
            <w:tcW w:w="2280" w:type="dxa"/>
            <w:shd w:val="clear" w:color="auto" w:fill="EDEDED"/>
          </w:tcPr>
          <w:p w14:paraId="4EFB1D56" w14:textId="77777777" w:rsidR="00434D4E" w:rsidRPr="00C60B5D" w:rsidRDefault="002E7824">
            <w:pPr>
              <w:pStyle w:val="TableParagraph"/>
              <w:spacing w:before="47"/>
              <w:ind w:left="157"/>
              <w:rPr>
                <w:rFonts w:asciiTheme="majorHAnsi" w:hAnsiTheme="majorHAnsi"/>
                <w:sz w:val="20"/>
                <w:szCs w:val="20"/>
              </w:rPr>
            </w:pPr>
            <w:r w:rsidRPr="00C60B5D">
              <w:rPr>
                <w:rFonts w:asciiTheme="majorHAnsi" w:hAnsiTheme="majorHAnsi"/>
                <w:color w:val="333333"/>
                <w:w w:val="105"/>
                <w:sz w:val="20"/>
                <w:szCs w:val="20"/>
              </w:rPr>
              <w:t>Article 24</w:t>
            </w:r>
          </w:p>
        </w:tc>
        <w:tc>
          <w:tcPr>
            <w:tcW w:w="6525" w:type="dxa"/>
          </w:tcPr>
          <w:p w14:paraId="1F1DB731" w14:textId="1F6AC052" w:rsidR="0526A512" w:rsidRPr="00C60B5D" w:rsidRDefault="0526A512" w:rsidP="0526A512">
            <w:pPr>
              <w:rPr>
                <w:rFonts w:asciiTheme="majorHAnsi" w:hAnsiTheme="majorHAnsi"/>
                <w:sz w:val="20"/>
                <w:szCs w:val="20"/>
              </w:rPr>
            </w:pPr>
          </w:p>
        </w:tc>
        <w:tc>
          <w:tcPr>
            <w:tcW w:w="5034" w:type="dxa"/>
          </w:tcPr>
          <w:p w14:paraId="242969A8" w14:textId="4235A794" w:rsidR="0526A512" w:rsidRPr="00C60B5D" w:rsidRDefault="0526A512" w:rsidP="0526A512">
            <w:pPr>
              <w:rPr>
                <w:rFonts w:asciiTheme="majorHAnsi" w:hAnsiTheme="majorHAnsi"/>
                <w:sz w:val="20"/>
                <w:szCs w:val="20"/>
              </w:rPr>
            </w:pPr>
          </w:p>
        </w:tc>
      </w:tr>
      <w:tr w:rsidR="00434D4E" w:rsidRPr="00C60B5D" w14:paraId="62D2DEC9" w14:textId="77777777" w:rsidTr="3E4B67EB">
        <w:trPr>
          <w:trHeight w:val="345"/>
        </w:trPr>
        <w:tc>
          <w:tcPr>
            <w:tcW w:w="2280" w:type="dxa"/>
            <w:shd w:val="clear" w:color="auto" w:fill="EDEDED"/>
          </w:tcPr>
          <w:p w14:paraId="521D4F0B" w14:textId="5D60BE50" w:rsidR="00434D4E" w:rsidRPr="00C60B5D" w:rsidRDefault="002E7824" w:rsidP="0526A512">
            <w:pPr>
              <w:pStyle w:val="TableParagraph"/>
              <w:spacing w:before="47"/>
              <w:ind w:left="157"/>
              <w:rPr>
                <w:rFonts w:asciiTheme="majorHAnsi" w:hAnsiTheme="majorHAnsi"/>
                <w:sz w:val="20"/>
                <w:szCs w:val="20"/>
              </w:rPr>
            </w:pPr>
            <w:r w:rsidRPr="00C60B5D">
              <w:rPr>
                <w:rFonts w:asciiTheme="majorHAnsi" w:hAnsiTheme="majorHAnsi"/>
                <w:color w:val="333333"/>
                <w:w w:val="105"/>
                <w:sz w:val="20"/>
                <w:szCs w:val="20"/>
              </w:rPr>
              <w:t>Article 25</w:t>
            </w:r>
          </w:p>
        </w:tc>
        <w:tc>
          <w:tcPr>
            <w:tcW w:w="6525" w:type="dxa"/>
          </w:tcPr>
          <w:p w14:paraId="0CE97665" w14:textId="241A25BC" w:rsidR="0526A512" w:rsidRPr="00C60B5D" w:rsidRDefault="0526A512" w:rsidP="0526A512">
            <w:pPr>
              <w:rPr>
                <w:rFonts w:asciiTheme="majorHAnsi" w:hAnsiTheme="majorHAnsi"/>
                <w:sz w:val="20"/>
                <w:szCs w:val="20"/>
              </w:rPr>
            </w:pPr>
          </w:p>
        </w:tc>
        <w:tc>
          <w:tcPr>
            <w:tcW w:w="5034" w:type="dxa"/>
          </w:tcPr>
          <w:p w14:paraId="012E3B26" w14:textId="6371E990" w:rsidR="0526A512" w:rsidRPr="00C60B5D" w:rsidRDefault="0526A512" w:rsidP="0526A512">
            <w:pPr>
              <w:rPr>
                <w:rFonts w:asciiTheme="majorHAnsi" w:hAnsiTheme="majorHAnsi"/>
                <w:sz w:val="20"/>
                <w:szCs w:val="20"/>
              </w:rPr>
            </w:pPr>
          </w:p>
        </w:tc>
      </w:tr>
      <w:tr w:rsidR="00434D4E" w:rsidRPr="00C60B5D" w14:paraId="4D269F4C" w14:textId="77777777" w:rsidTr="3E4B67EB">
        <w:trPr>
          <w:trHeight w:val="345"/>
        </w:trPr>
        <w:tc>
          <w:tcPr>
            <w:tcW w:w="2280" w:type="dxa"/>
            <w:shd w:val="clear" w:color="auto" w:fill="EDEDED"/>
          </w:tcPr>
          <w:p w14:paraId="4EB9B9FB" w14:textId="77777777" w:rsidR="00434D4E" w:rsidRPr="00C60B5D" w:rsidRDefault="002E7824">
            <w:pPr>
              <w:pStyle w:val="TableParagraph"/>
              <w:spacing w:before="47"/>
              <w:ind w:left="157"/>
              <w:rPr>
                <w:rFonts w:asciiTheme="majorHAnsi" w:hAnsiTheme="majorHAnsi"/>
                <w:sz w:val="20"/>
                <w:szCs w:val="20"/>
              </w:rPr>
            </w:pPr>
            <w:r w:rsidRPr="00C60B5D">
              <w:rPr>
                <w:rFonts w:asciiTheme="majorHAnsi" w:hAnsiTheme="majorHAnsi"/>
                <w:color w:val="333333"/>
                <w:w w:val="105"/>
                <w:sz w:val="20"/>
                <w:szCs w:val="20"/>
              </w:rPr>
              <w:t>Article 26</w:t>
            </w:r>
          </w:p>
        </w:tc>
        <w:tc>
          <w:tcPr>
            <w:tcW w:w="6525" w:type="dxa"/>
          </w:tcPr>
          <w:p w14:paraId="662411C0" w14:textId="4FC0F661" w:rsidR="0526A512" w:rsidRPr="00C60B5D" w:rsidRDefault="0526A512" w:rsidP="0526A512">
            <w:pPr>
              <w:rPr>
                <w:rFonts w:asciiTheme="majorHAnsi" w:hAnsiTheme="majorHAnsi"/>
                <w:sz w:val="20"/>
                <w:szCs w:val="20"/>
              </w:rPr>
            </w:pPr>
          </w:p>
        </w:tc>
        <w:tc>
          <w:tcPr>
            <w:tcW w:w="5034" w:type="dxa"/>
          </w:tcPr>
          <w:p w14:paraId="6CFB56CB" w14:textId="1A2670C5" w:rsidR="0526A512" w:rsidRPr="00C60B5D" w:rsidRDefault="0526A512" w:rsidP="0526A512">
            <w:pPr>
              <w:rPr>
                <w:rFonts w:asciiTheme="majorHAnsi" w:hAnsiTheme="majorHAnsi"/>
                <w:sz w:val="20"/>
                <w:szCs w:val="20"/>
              </w:rPr>
            </w:pPr>
          </w:p>
        </w:tc>
      </w:tr>
      <w:tr w:rsidR="00434D4E" w:rsidRPr="00C60B5D" w14:paraId="6BF34005" w14:textId="77777777" w:rsidTr="3E4B67EB">
        <w:trPr>
          <w:trHeight w:val="345"/>
        </w:trPr>
        <w:tc>
          <w:tcPr>
            <w:tcW w:w="2280" w:type="dxa"/>
            <w:shd w:val="clear" w:color="auto" w:fill="EDEDED"/>
          </w:tcPr>
          <w:p w14:paraId="5DBA1008" w14:textId="7859B817" w:rsidR="00434D4E" w:rsidRPr="00C60B5D" w:rsidRDefault="002E7824" w:rsidP="0526A512">
            <w:pPr>
              <w:pStyle w:val="TableParagraph"/>
              <w:spacing w:before="47"/>
              <w:ind w:left="157"/>
              <w:rPr>
                <w:rFonts w:asciiTheme="majorHAnsi" w:hAnsiTheme="majorHAnsi"/>
                <w:sz w:val="20"/>
                <w:szCs w:val="20"/>
              </w:rPr>
            </w:pPr>
            <w:r w:rsidRPr="00C60B5D">
              <w:rPr>
                <w:rFonts w:asciiTheme="majorHAnsi" w:hAnsiTheme="majorHAnsi"/>
                <w:color w:val="333333"/>
                <w:w w:val="105"/>
                <w:sz w:val="20"/>
                <w:szCs w:val="20"/>
              </w:rPr>
              <w:t>Article 27</w:t>
            </w:r>
            <w:r w:rsidR="708C929F" w:rsidRPr="00C60B5D">
              <w:rPr>
                <w:rFonts w:asciiTheme="majorHAnsi" w:hAnsiTheme="majorHAnsi"/>
                <w:color w:val="333333"/>
                <w:w w:val="105"/>
                <w:sz w:val="20"/>
                <w:szCs w:val="20"/>
              </w:rPr>
              <w:t>(1)</w:t>
            </w:r>
          </w:p>
        </w:tc>
        <w:tc>
          <w:tcPr>
            <w:tcW w:w="6525" w:type="dxa"/>
          </w:tcPr>
          <w:p w14:paraId="497225BA" w14:textId="2383460D" w:rsidR="0526A512" w:rsidRPr="00C60B5D" w:rsidRDefault="0526A512" w:rsidP="0526A512">
            <w:pPr>
              <w:rPr>
                <w:rFonts w:asciiTheme="majorHAnsi" w:hAnsiTheme="majorHAnsi"/>
                <w:sz w:val="20"/>
                <w:szCs w:val="20"/>
              </w:rPr>
            </w:pPr>
          </w:p>
        </w:tc>
        <w:tc>
          <w:tcPr>
            <w:tcW w:w="5034" w:type="dxa"/>
          </w:tcPr>
          <w:p w14:paraId="2046C316" w14:textId="38B8C5A6" w:rsidR="0526A512" w:rsidRPr="00C60B5D" w:rsidRDefault="0526A512" w:rsidP="0526A512">
            <w:pPr>
              <w:rPr>
                <w:rFonts w:asciiTheme="majorHAnsi" w:hAnsiTheme="majorHAnsi"/>
                <w:sz w:val="20"/>
                <w:szCs w:val="20"/>
              </w:rPr>
            </w:pPr>
          </w:p>
        </w:tc>
      </w:tr>
      <w:tr w:rsidR="00434D4E" w:rsidRPr="00C60B5D" w14:paraId="7FDB7D9A" w14:textId="77777777" w:rsidTr="3E4B67EB">
        <w:trPr>
          <w:trHeight w:val="345"/>
        </w:trPr>
        <w:tc>
          <w:tcPr>
            <w:tcW w:w="2280" w:type="dxa"/>
            <w:shd w:val="clear" w:color="auto" w:fill="EDEDED"/>
          </w:tcPr>
          <w:p w14:paraId="6DEBEE55" w14:textId="77777777" w:rsidR="00434D4E" w:rsidRPr="00C60B5D" w:rsidRDefault="002E7824">
            <w:pPr>
              <w:pStyle w:val="TableParagraph"/>
              <w:spacing w:before="47"/>
              <w:ind w:left="157"/>
              <w:rPr>
                <w:rFonts w:asciiTheme="majorHAnsi" w:hAnsiTheme="majorHAnsi"/>
                <w:sz w:val="20"/>
                <w:szCs w:val="20"/>
              </w:rPr>
            </w:pPr>
            <w:r w:rsidRPr="00C60B5D">
              <w:rPr>
                <w:rFonts w:asciiTheme="majorHAnsi" w:hAnsiTheme="majorHAnsi"/>
                <w:color w:val="333333"/>
                <w:w w:val="105"/>
                <w:sz w:val="20"/>
                <w:szCs w:val="20"/>
              </w:rPr>
              <w:t>Article 28</w:t>
            </w:r>
          </w:p>
        </w:tc>
        <w:tc>
          <w:tcPr>
            <w:tcW w:w="6525" w:type="dxa"/>
          </w:tcPr>
          <w:p w14:paraId="2214BB12" w14:textId="254BBD5D" w:rsidR="0526A512" w:rsidRPr="00C60B5D" w:rsidRDefault="0526A512" w:rsidP="0526A512">
            <w:pPr>
              <w:rPr>
                <w:rFonts w:asciiTheme="majorHAnsi" w:hAnsiTheme="majorHAnsi"/>
                <w:sz w:val="20"/>
                <w:szCs w:val="20"/>
              </w:rPr>
            </w:pPr>
          </w:p>
        </w:tc>
        <w:tc>
          <w:tcPr>
            <w:tcW w:w="5034" w:type="dxa"/>
          </w:tcPr>
          <w:p w14:paraId="2B5229E7" w14:textId="7E2324E7" w:rsidR="0526A512" w:rsidRPr="00C60B5D" w:rsidRDefault="0526A512" w:rsidP="0526A512">
            <w:pPr>
              <w:rPr>
                <w:rFonts w:asciiTheme="majorHAnsi" w:hAnsiTheme="majorHAnsi"/>
                <w:sz w:val="20"/>
                <w:szCs w:val="20"/>
              </w:rPr>
            </w:pPr>
          </w:p>
        </w:tc>
      </w:tr>
    </w:tbl>
    <w:p w14:paraId="226E84CB" w14:textId="77777777" w:rsidR="00434D4E" w:rsidRDefault="00434D4E">
      <w:pPr>
        <w:pStyle w:val="BodyText"/>
        <w:rPr>
          <w:sz w:val="26"/>
        </w:rPr>
      </w:pPr>
    </w:p>
    <w:p w14:paraId="04E91F5D" w14:textId="77777777" w:rsidR="00434D4E" w:rsidRDefault="00434D4E">
      <w:pPr>
        <w:pStyle w:val="BodyText"/>
        <w:rPr>
          <w:sz w:val="26"/>
        </w:rPr>
      </w:pPr>
    </w:p>
    <w:p w14:paraId="7E64EE6D" w14:textId="77777777" w:rsidR="00434D4E" w:rsidRDefault="00434D4E">
      <w:pPr>
        <w:pStyle w:val="BodyText"/>
        <w:rPr>
          <w:sz w:val="26"/>
        </w:rPr>
      </w:pPr>
    </w:p>
    <w:p w14:paraId="011BBBEB" w14:textId="77777777" w:rsidR="00434D4E" w:rsidRDefault="00434D4E">
      <w:pPr>
        <w:pStyle w:val="BodyText"/>
        <w:rPr>
          <w:sz w:val="26"/>
        </w:rPr>
      </w:pPr>
    </w:p>
    <w:p w14:paraId="2004E4A4" w14:textId="77777777" w:rsidR="00434D4E" w:rsidRDefault="00434D4E">
      <w:pPr>
        <w:pStyle w:val="BodyText"/>
        <w:rPr>
          <w:sz w:val="26"/>
        </w:rPr>
      </w:pPr>
    </w:p>
    <w:p w14:paraId="76C418E1" w14:textId="77777777" w:rsidR="00434D4E" w:rsidRDefault="00434D4E">
      <w:pPr>
        <w:pStyle w:val="BodyText"/>
        <w:rPr>
          <w:sz w:val="26"/>
        </w:rPr>
      </w:pPr>
    </w:p>
    <w:p w14:paraId="5BFB6902" w14:textId="77777777" w:rsidR="00434D4E" w:rsidRDefault="00434D4E">
      <w:pPr>
        <w:pStyle w:val="BodyText"/>
        <w:rPr>
          <w:sz w:val="26"/>
        </w:rPr>
      </w:pPr>
    </w:p>
    <w:p w14:paraId="56F85E4C" w14:textId="77777777" w:rsidR="00434D4E" w:rsidRDefault="00434D4E">
      <w:pPr>
        <w:pStyle w:val="BodyText"/>
        <w:rPr>
          <w:sz w:val="26"/>
        </w:rPr>
      </w:pPr>
    </w:p>
    <w:p w14:paraId="11466B05" w14:textId="77777777" w:rsidR="00434D4E" w:rsidRDefault="00434D4E">
      <w:pPr>
        <w:pStyle w:val="BodyText"/>
        <w:rPr>
          <w:sz w:val="26"/>
        </w:rPr>
      </w:pPr>
    </w:p>
    <w:p w14:paraId="55845763" w14:textId="77777777" w:rsidR="00434D4E" w:rsidRDefault="00434D4E">
      <w:pPr>
        <w:pStyle w:val="BodyText"/>
        <w:rPr>
          <w:sz w:val="26"/>
        </w:rPr>
      </w:pPr>
    </w:p>
    <w:p w14:paraId="51195020" w14:textId="77777777" w:rsidR="00434D4E" w:rsidRDefault="00434D4E">
      <w:pPr>
        <w:pStyle w:val="BodyText"/>
        <w:rPr>
          <w:sz w:val="26"/>
        </w:rPr>
      </w:pPr>
    </w:p>
    <w:p w14:paraId="5323A953" w14:textId="77777777" w:rsidR="00434D4E" w:rsidRDefault="00434D4E">
      <w:pPr>
        <w:pStyle w:val="BodyText"/>
        <w:rPr>
          <w:sz w:val="26"/>
        </w:rPr>
      </w:pPr>
    </w:p>
    <w:p w14:paraId="1A23BCDB" w14:textId="77777777" w:rsidR="00434D4E" w:rsidRDefault="00434D4E">
      <w:pPr>
        <w:pStyle w:val="BodyText"/>
        <w:rPr>
          <w:sz w:val="26"/>
        </w:rPr>
      </w:pPr>
    </w:p>
    <w:p w14:paraId="6810E005" w14:textId="77777777" w:rsidR="00434D4E" w:rsidRDefault="00434D4E">
      <w:pPr>
        <w:pStyle w:val="BodyText"/>
        <w:rPr>
          <w:sz w:val="26"/>
        </w:rPr>
      </w:pPr>
    </w:p>
    <w:p w14:paraId="6A6EFE13" w14:textId="77777777" w:rsidR="00434D4E" w:rsidRDefault="00434D4E">
      <w:pPr>
        <w:pStyle w:val="BodyText"/>
        <w:rPr>
          <w:sz w:val="26"/>
        </w:rPr>
      </w:pPr>
    </w:p>
    <w:p w14:paraId="3F160C13" w14:textId="77777777" w:rsidR="00434D4E" w:rsidRDefault="00434D4E">
      <w:pPr>
        <w:pStyle w:val="BodyText"/>
        <w:rPr>
          <w:sz w:val="26"/>
        </w:rPr>
      </w:pPr>
    </w:p>
    <w:p w14:paraId="4BDA0154" w14:textId="77777777" w:rsidR="00434D4E" w:rsidRDefault="00434D4E">
      <w:pPr>
        <w:pStyle w:val="BodyText"/>
        <w:rPr>
          <w:sz w:val="26"/>
        </w:rPr>
      </w:pPr>
    </w:p>
    <w:p w14:paraId="0571D7D9" w14:textId="77777777" w:rsidR="00434D4E" w:rsidRDefault="00434D4E">
      <w:pPr>
        <w:pStyle w:val="BodyText"/>
        <w:rPr>
          <w:sz w:val="26"/>
        </w:rPr>
      </w:pPr>
    </w:p>
    <w:p w14:paraId="7B725B9F" w14:textId="77777777" w:rsidR="00434D4E" w:rsidRDefault="00434D4E">
      <w:pPr>
        <w:pStyle w:val="BodyText"/>
        <w:rPr>
          <w:sz w:val="26"/>
        </w:rPr>
      </w:pPr>
    </w:p>
    <w:p w14:paraId="6D31E103" w14:textId="77777777" w:rsidR="00434D4E" w:rsidRDefault="00434D4E">
      <w:pPr>
        <w:pStyle w:val="BodyText"/>
        <w:rPr>
          <w:sz w:val="26"/>
        </w:rPr>
      </w:pPr>
    </w:p>
    <w:p w14:paraId="2D9232D7" w14:textId="77777777" w:rsidR="00434D4E" w:rsidRDefault="00434D4E">
      <w:pPr>
        <w:pStyle w:val="BodyText"/>
        <w:rPr>
          <w:sz w:val="26"/>
        </w:rPr>
      </w:pPr>
    </w:p>
    <w:p w14:paraId="5CB53A98" w14:textId="77777777" w:rsidR="00434D4E" w:rsidRDefault="00434D4E">
      <w:pPr>
        <w:pStyle w:val="BodyText"/>
        <w:spacing w:before="2"/>
        <w:rPr>
          <w:sz w:val="38"/>
        </w:rPr>
      </w:pPr>
    </w:p>
    <w:p w14:paraId="2F95C6EA" w14:textId="77777777" w:rsidR="00434D4E" w:rsidRDefault="002E7824">
      <w:pPr>
        <w:pStyle w:val="Heading2"/>
        <w:spacing w:before="0"/>
        <w:ind w:right="119"/>
      </w:pPr>
      <w:r>
        <w:t>44</w:t>
      </w:r>
    </w:p>
    <w:p w14:paraId="1FFCD5DA" w14:textId="77777777" w:rsidR="00434D4E" w:rsidRDefault="00434D4E">
      <w:pPr>
        <w:sectPr w:rsidR="00434D4E">
          <w:pgSz w:w="16840" w:h="11910" w:orient="landscape"/>
          <w:pgMar w:top="860" w:right="600" w:bottom="0" w:left="980" w:header="720" w:footer="720" w:gutter="0"/>
          <w:cols w:space="720"/>
        </w:sectPr>
      </w:pPr>
    </w:p>
    <w:p w14:paraId="41A4D3AD"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4F7F0019" w14:textId="77777777">
        <w:trPr>
          <w:trHeight w:val="296"/>
        </w:trPr>
        <w:tc>
          <w:tcPr>
            <w:tcW w:w="4615" w:type="dxa"/>
            <w:shd w:val="clear" w:color="auto" w:fill="EDEDED"/>
          </w:tcPr>
          <w:p w14:paraId="6B5978A0" w14:textId="77777777" w:rsidR="00434D4E" w:rsidRDefault="00434D4E">
            <w:pPr>
              <w:pStyle w:val="TableParagraph"/>
              <w:rPr>
                <w:rFonts w:ascii="Times New Roman"/>
                <w:sz w:val="20"/>
              </w:rPr>
            </w:pPr>
          </w:p>
        </w:tc>
        <w:tc>
          <w:tcPr>
            <w:tcW w:w="4615" w:type="dxa"/>
            <w:shd w:val="clear" w:color="auto" w:fill="EDEDED"/>
          </w:tcPr>
          <w:p w14:paraId="627577BA"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73A5E948" w14:textId="77777777">
        <w:trPr>
          <w:trHeight w:val="345"/>
        </w:trPr>
        <w:tc>
          <w:tcPr>
            <w:tcW w:w="4615" w:type="dxa"/>
            <w:shd w:val="clear" w:color="auto" w:fill="EDEDED"/>
          </w:tcPr>
          <w:p w14:paraId="56339DA4" w14:textId="77777777" w:rsidR="00434D4E" w:rsidRDefault="002E7824">
            <w:pPr>
              <w:pStyle w:val="TableParagraph"/>
              <w:spacing w:before="58"/>
              <w:ind w:left="157"/>
              <w:rPr>
                <w:sz w:val="19"/>
                <w:szCs w:val="19"/>
              </w:rPr>
            </w:pPr>
            <w:r w:rsidRPr="18A947CB">
              <w:rPr>
                <w:color w:val="333333"/>
                <w:w w:val="105"/>
                <w:sz w:val="19"/>
                <w:szCs w:val="19"/>
              </w:rPr>
              <w:t>New article</w:t>
            </w:r>
          </w:p>
        </w:tc>
        <w:tc>
          <w:tcPr>
            <w:tcW w:w="4615" w:type="dxa"/>
          </w:tcPr>
          <w:p w14:paraId="15337F43" w14:textId="77777777" w:rsidR="00434D4E" w:rsidRDefault="00434D4E">
            <w:pPr>
              <w:pStyle w:val="TableParagraph"/>
              <w:rPr>
                <w:rFonts w:ascii="Times New Roman"/>
                <w:sz w:val="20"/>
              </w:rPr>
            </w:pPr>
          </w:p>
        </w:tc>
      </w:tr>
    </w:tbl>
    <w:p w14:paraId="3EF354FC" w14:textId="77777777" w:rsidR="00434D4E" w:rsidRDefault="00434D4E">
      <w:pPr>
        <w:pStyle w:val="BodyText"/>
        <w:rPr>
          <w:sz w:val="26"/>
        </w:rPr>
      </w:pPr>
    </w:p>
    <w:p w14:paraId="18101BB2" w14:textId="77777777" w:rsidR="00434D4E" w:rsidRDefault="00434D4E">
      <w:pPr>
        <w:pStyle w:val="BodyText"/>
        <w:spacing w:before="5"/>
        <w:rPr>
          <w:sz w:val="34"/>
        </w:rPr>
      </w:pPr>
    </w:p>
    <w:p w14:paraId="3D032E77" w14:textId="77777777" w:rsidR="00434D4E" w:rsidRDefault="002E7824">
      <w:pPr>
        <w:pStyle w:val="BodyText"/>
        <w:ind w:left="115"/>
      </w:pPr>
      <w:r>
        <w:rPr>
          <w:color w:val="333333"/>
        </w:rPr>
        <w:t>Please upload figures or tables if necessary</w:t>
      </w:r>
    </w:p>
    <w:p w14:paraId="3E1A6AEA" w14:textId="77777777" w:rsidR="00434D4E" w:rsidRDefault="002E7824">
      <w:pPr>
        <w:spacing w:before="95"/>
        <w:ind w:left="265"/>
        <w:rPr>
          <w:sz w:val="16"/>
          <w:szCs w:val="16"/>
        </w:rPr>
      </w:pPr>
      <w:r w:rsidRPr="18A947CB">
        <w:rPr>
          <w:color w:val="A5A5A5"/>
          <w:w w:val="105"/>
          <w:sz w:val="16"/>
          <w:szCs w:val="16"/>
        </w:rPr>
        <w:t>The maximum file size is 1 MB</w:t>
      </w:r>
    </w:p>
    <w:p w14:paraId="16846B20" w14:textId="77777777" w:rsidR="00434D4E" w:rsidRDefault="00434D4E">
      <w:pPr>
        <w:pStyle w:val="BodyText"/>
        <w:rPr>
          <w:sz w:val="20"/>
        </w:rPr>
      </w:pPr>
    </w:p>
    <w:p w14:paraId="710E757A" w14:textId="77777777" w:rsidR="00434D4E" w:rsidRDefault="00434D4E">
      <w:pPr>
        <w:pStyle w:val="BodyText"/>
        <w:rPr>
          <w:sz w:val="20"/>
        </w:rPr>
      </w:pPr>
    </w:p>
    <w:p w14:paraId="52BDB4C4" w14:textId="77777777" w:rsidR="00434D4E" w:rsidRDefault="00434D4E">
      <w:pPr>
        <w:pStyle w:val="BodyText"/>
        <w:rPr>
          <w:sz w:val="20"/>
        </w:rPr>
      </w:pPr>
    </w:p>
    <w:p w14:paraId="52CCAF53" w14:textId="77777777" w:rsidR="00434D4E" w:rsidRDefault="00434D4E">
      <w:pPr>
        <w:pStyle w:val="BodyText"/>
        <w:spacing w:before="1"/>
        <w:rPr>
          <w:sz w:val="16"/>
        </w:rPr>
      </w:pPr>
    </w:p>
    <w:p w14:paraId="116EE11E" w14:textId="77777777" w:rsidR="00434D4E" w:rsidRDefault="002E7824">
      <w:pPr>
        <w:pStyle w:val="BodyText"/>
        <w:ind w:left="115"/>
      </w:pPr>
      <w:r>
        <w:rPr>
          <w:color w:val="333333"/>
        </w:rPr>
        <w:t>Please upload figures or tables if necessary</w:t>
      </w:r>
    </w:p>
    <w:p w14:paraId="65BEE6D5" w14:textId="77777777" w:rsidR="00434D4E" w:rsidRDefault="002E7824">
      <w:pPr>
        <w:spacing w:before="95"/>
        <w:ind w:left="265"/>
        <w:rPr>
          <w:sz w:val="16"/>
          <w:szCs w:val="16"/>
        </w:rPr>
      </w:pPr>
      <w:r w:rsidRPr="18A947CB">
        <w:rPr>
          <w:color w:val="A5A5A5"/>
          <w:w w:val="105"/>
          <w:sz w:val="16"/>
          <w:szCs w:val="16"/>
        </w:rPr>
        <w:t>The maximum file size is 1 MB</w:t>
      </w:r>
    </w:p>
    <w:p w14:paraId="67AA564A" w14:textId="77777777" w:rsidR="00434D4E" w:rsidRDefault="00434D4E">
      <w:pPr>
        <w:pStyle w:val="BodyText"/>
        <w:rPr>
          <w:sz w:val="20"/>
        </w:rPr>
      </w:pPr>
    </w:p>
    <w:p w14:paraId="0CBD37B7" w14:textId="77777777" w:rsidR="00434D4E" w:rsidRDefault="00434D4E">
      <w:pPr>
        <w:pStyle w:val="BodyText"/>
        <w:rPr>
          <w:sz w:val="20"/>
        </w:rPr>
      </w:pPr>
    </w:p>
    <w:p w14:paraId="520F315C" w14:textId="48924262" w:rsidR="00434D4E" w:rsidRDefault="002E7824">
      <w:pPr>
        <w:pStyle w:val="Heading1"/>
      </w:pPr>
      <w:r>
        <w:rPr>
          <w:noProof/>
        </w:rPr>
        <mc:AlternateContent>
          <mc:Choice Requires="wps">
            <w:drawing>
              <wp:anchor distT="0" distB="0" distL="0" distR="0" simplePos="0" relativeHeight="251658274" behindDoc="1" locked="0" layoutInCell="1" allowOverlap="1" wp14:anchorId="236AE044" wp14:editId="59666735">
                <wp:simplePos x="0" y="0"/>
                <wp:positionH relativeFrom="page">
                  <wp:posOffset>695325</wp:posOffset>
                </wp:positionH>
                <wp:positionV relativeFrom="paragraph">
                  <wp:posOffset>337185</wp:posOffset>
                </wp:positionV>
                <wp:extent cx="6169660" cy="19050"/>
                <wp:effectExtent l="0" t="0" r="0" b="0"/>
                <wp:wrapTopAndBottom/>
                <wp:docPr id="11" name="Rectangle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EEE535C" id="Rectangle 11" o:spid="_x0000_s1026" style="position:absolute;margin-left:54.75pt;margin-top:26.55pt;width:485.8pt;height:1.5pt;z-index:-251658206;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III - Operational notification procedure for connection</w:t>
      </w:r>
    </w:p>
    <w:p w14:paraId="2BE57402" w14:textId="77777777" w:rsidR="00434D4E" w:rsidRDefault="00434D4E">
      <w:pPr>
        <w:pStyle w:val="BodyText"/>
        <w:rPr>
          <w:sz w:val="20"/>
        </w:rPr>
      </w:pPr>
    </w:p>
    <w:p w14:paraId="1CA0458C" w14:textId="77777777" w:rsidR="00434D4E" w:rsidRDefault="00434D4E">
      <w:pPr>
        <w:pStyle w:val="BodyText"/>
        <w:rPr>
          <w:sz w:val="20"/>
        </w:rPr>
      </w:pPr>
    </w:p>
    <w:p w14:paraId="4B98D703" w14:textId="77777777" w:rsidR="00434D4E" w:rsidRDefault="00434D4E">
      <w:pPr>
        <w:pStyle w:val="BodyText"/>
        <w:rPr>
          <w:sz w:val="20"/>
        </w:rPr>
      </w:pPr>
    </w:p>
    <w:p w14:paraId="417D6F0C" w14:textId="77777777" w:rsidR="00434D4E" w:rsidRDefault="00434D4E">
      <w:pPr>
        <w:pStyle w:val="BodyText"/>
        <w:rPr>
          <w:sz w:val="20"/>
        </w:rPr>
      </w:pPr>
    </w:p>
    <w:p w14:paraId="0419FADA" w14:textId="77777777" w:rsidR="00434D4E" w:rsidRDefault="00434D4E">
      <w:pPr>
        <w:pStyle w:val="BodyText"/>
        <w:rPr>
          <w:sz w:val="20"/>
        </w:rPr>
      </w:pPr>
    </w:p>
    <w:p w14:paraId="73B9285A" w14:textId="77777777" w:rsidR="00434D4E" w:rsidRDefault="00434D4E">
      <w:pPr>
        <w:pStyle w:val="BodyText"/>
        <w:rPr>
          <w:sz w:val="20"/>
        </w:rPr>
      </w:pPr>
    </w:p>
    <w:p w14:paraId="214DF683" w14:textId="77777777" w:rsidR="00434D4E" w:rsidRDefault="00434D4E">
      <w:pPr>
        <w:pStyle w:val="BodyText"/>
        <w:rPr>
          <w:sz w:val="20"/>
        </w:rPr>
      </w:pPr>
    </w:p>
    <w:p w14:paraId="46F6D622" w14:textId="77777777" w:rsidR="00434D4E" w:rsidRDefault="00434D4E">
      <w:pPr>
        <w:pStyle w:val="BodyText"/>
        <w:rPr>
          <w:sz w:val="20"/>
        </w:rPr>
      </w:pPr>
    </w:p>
    <w:p w14:paraId="0681A854" w14:textId="77777777" w:rsidR="00434D4E" w:rsidRDefault="00434D4E">
      <w:pPr>
        <w:pStyle w:val="BodyText"/>
        <w:rPr>
          <w:sz w:val="20"/>
        </w:rPr>
      </w:pPr>
    </w:p>
    <w:p w14:paraId="3723470D" w14:textId="77777777" w:rsidR="00434D4E" w:rsidRDefault="00434D4E">
      <w:pPr>
        <w:pStyle w:val="BodyText"/>
        <w:rPr>
          <w:sz w:val="20"/>
        </w:rPr>
      </w:pPr>
    </w:p>
    <w:p w14:paraId="5F69A1D3" w14:textId="77777777" w:rsidR="00434D4E" w:rsidRDefault="00434D4E">
      <w:pPr>
        <w:pStyle w:val="BodyText"/>
        <w:rPr>
          <w:sz w:val="20"/>
        </w:rPr>
      </w:pPr>
    </w:p>
    <w:p w14:paraId="72720F44" w14:textId="77777777" w:rsidR="00434D4E" w:rsidRDefault="00434D4E">
      <w:pPr>
        <w:pStyle w:val="BodyText"/>
        <w:rPr>
          <w:sz w:val="20"/>
        </w:rPr>
      </w:pPr>
    </w:p>
    <w:p w14:paraId="1CC087F6" w14:textId="77777777" w:rsidR="00434D4E" w:rsidRDefault="00434D4E">
      <w:pPr>
        <w:pStyle w:val="BodyText"/>
        <w:rPr>
          <w:sz w:val="20"/>
        </w:rPr>
      </w:pPr>
    </w:p>
    <w:p w14:paraId="212C9D58" w14:textId="77777777" w:rsidR="00434D4E" w:rsidRDefault="00434D4E">
      <w:pPr>
        <w:pStyle w:val="BodyText"/>
        <w:rPr>
          <w:sz w:val="20"/>
        </w:rPr>
      </w:pPr>
    </w:p>
    <w:p w14:paraId="479CFC8E" w14:textId="77777777" w:rsidR="00434D4E" w:rsidRDefault="00434D4E">
      <w:pPr>
        <w:pStyle w:val="BodyText"/>
        <w:rPr>
          <w:sz w:val="20"/>
        </w:rPr>
      </w:pPr>
    </w:p>
    <w:p w14:paraId="6C91A747" w14:textId="77777777" w:rsidR="00434D4E" w:rsidRDefault="00434D4E">
      <w:pPr>
        <w:pStyle w:val="BodyText"/>
        <w:rPr>
          <w:sz w:val="20"/>
        </w:rPr>
      </w:pPr>
    </w:p>
    <w:p w14:paraId="2ACB4AE0" w14:textId="77777777" w:rsidR="00434D4E" w:rsidRDefault="00434D4E">
      <w:pPr>
        <w:pStyle w:val="BodyText"/>
        <w:rPr>
          <w:sz w:val="20"/>
        </w:rPr>
      </w:pPr>
    </w:p>
    <w:p w14:paraId="5404456C" w14:textId="77777777" w:rsidR="00434D4E" w:rsidRDefault="00434D4E">
      <w:pPr>
        <w:pStyle w:val="BodyText"/>
        <w:rPr>
          <w:sz w:val="20"/>
        </w:rPr>
      </w:pPr>
    </w:p>
    <w:p w14:paraId="42E8161A" w14:textId="77777777" w:rsidR="00434D4E" w:rsidRDefault="00434D4E">
      <w:pPr>
        <w:pStyle w:val="BodyText"/>
        <w:rPr>
          <w:sz w:val="20"/>
        </w:rPr>
      </w:pPr>
    </w:p>
    <w:p w14:paraId="5CA4C36D" w14:textId="77777777" w:rsidR="00434D4E" w:rsidRDefault="00434D4E">
      <w:pPr>
        <w:pStyle w:val="BodyText"/>
        <w:rPr>
          <w:sz w:val="20"/>
        </w:rPr>
      </w:pPr>
    </w:p>
    <w:p w14:paraId="37EA2096" w14:textId="77777777" w:rsidR="00434D4E" w:rsidRDefault="00434D4E">
      <w:pPr>
        <w:pStyle w:val="BodyText"/>
        <w:rPr>
          <w:sz w:val="20"/>
        </w:rPr>
      </w:pPr>
    </w:p>
    <w:p w14:paraId="2BF0FB3A" w14:textId="77777777" w:rsidR="00434D4E" w:rsidRDefault="00434D4E">
      <w:pPr>
        <w:pStyle w:val="BodyText"/>
        <w:rPr>
          <w:sz w:val="20"/>
        </w:rPr>
      </w:pPr>
    </w:p>
    <w:p w14:paraId="56E2A6A7" w14:textId="77777777" w:rsidR="00434D4E" w:rsidRDefault="00434D4E">
      <w:pPr>
        <w:pStyle w:val="BodyText"/>
        <w:rPr>
          <w:sz w:val="20"/>
        </w:rPr>
      </w:pPr>
    </w:p>
    <w:p w14:paraId="5020328D" w14:textId="77777777" w:rsidR="00434D4E" w:rsidRDefault="00434D4E">
      <w:pPr>
        <w:pStyle w:val="BodyText"/>
        <w:rPr>
          <w:sz w:val="20"/>
        </w:rPr>
      </w:pPr>
    </w:p>
    <w:p w14:paraId="7E403BE9" w14:textId="77777777" w:rsidR="00434D4E" w:rsidRDefault="00434D4E">
      <w:pPr>
        <w:pStyle w:val="BodyText"/>
        <w:rPr>
          <w:sz w:val="20"/>
        </w:rPr>
      </w:pPr>
    </w:p>
    <w:p w14:paraId="0147610B" w14:textId="77777777" w:rsidR="00434D4E" w:rsidRDefault="00434D4E">
      <w:pPr>
        <w:pStyle w:val="BodyText"/>
        <w:rPr>
          <w:sz w:val="20"/>
        </w:rPr>
      </w:pPr>
    </w:p>
    <w:p w14:paraId="2A629F2A" w14:textId="77777777" w:rsidR="00434D4E" w:rsidRDefault="00434D4E">
      <w:pPr>
        <w:pStyle w:val="BodyText"/>
        <w:rPr>
          <w:sz w:val="20"/>
        </w:rPr>
      </w:pPr>
    </w:p>
    <w:p w14:paraId="2480E2A1" w14:textId="77777777" w:rsidR="00434D4E" w:rsidRDefault="00434D4E">
      <w:pPr>
        <w:pStyle w:val="BodyText"/>
        <w:rPr>
          <w:sz w:val="20"/>
        </w:rPr>
      </w:pPr>
    </w:p>
    <w:p w14:paraId="7F830DB1" w14:textId="77777777" w:rsidR="00434D4E" w:rsidRDefault="00434D4E">
      <w:pPr>
        <w:pStyle w:val="BodyText"/>
        <w:rPr>
          <w:sz w:val="20"/>
        </w:rPr>
      </w:pPr>
    </w:p>
    <w:p w14:paraId="61B147A2" w14:textId="77777777" w:rsidR="00434D4E" w:rsidRDefault="00434D4E">
      <w:pPr>
        <w:pStyle w:val="BodyText"/>
        <w:rPr>
          <w:sz w:val="20"/>
        </w:rPr>
      </w:pPr>
    </w:p>
    <w:p w14:paraId="6915EB8A" w14:textId="77777777" w:rsidR="00434D4E" w:rsidRDefault="00434D4E">
      <w:pPr>
        <w:pStyle w:val="BodyText"/>
        <w:rPr>
          <w:sz w:val="20"/>
        </w:rPr>
      </w:pPr>
    </w:p>
    <w:p w14:paraId="08F9F73C" w14:textId="77777777" w:rsidR="00434D4E" w:rsidRDefault="00434D4E">
      <w:pPr>
        <w:pStyle w:val="BodyText"/>
        <w:rPr>
          <w:sz w:val="20"/>
        </w:rPr>
      </w:pPr>
    </w:p>
    <w:p w14:paraId="788E7410" w14:textId="77777777" w:rsidR="00434D4E" w:rsidRDefault="00434D4E">
      <w:pPr>
        <w:pStyle w:val="BodyText"/>
        <w:rPr>
          <w:sz w:val="20"/>
        </w:rPr>
      </w:pPr>
    </w:p>
    <w:p w14:paraId="0C077DA8" w14:textId="77777777" w:rsidR="00434D4E" w:rsidRDefault="00434D4E">
      <w:pPr>
        <w:pStyle w:val="BodyText"/>
        <w:rPr>
          <w:sz w:val="20"/>
        </w:rPr>
      </w:pPr>
    </w:p>
    <w:p w14:paraId="166C429E" w14:textId="77777777" w:rsidR="00434D4E" w:rsidRDefault="00434D4E">
      <w:pPr>
        <w:pStyle w:val="BodyText"/>
        <w:rPr>
          <w:sz w:val="20"/>
        </w:rPr>
      </w:pPr>
    </w:p>
    <w:p w14:paraId="52445DCC" w14:textId="77777777" w:rsidR="00434D4E" w:rsidRDefault="00434D4E">
      <w:pPr>
        <w:pStyle w:val="BodyText"/>
        <w:rPr>
          <w:sz w:val="20"/>
        </w:rPr>
      </w:pPr>
    </w:p>
    <w:p w14:paraId="23CF3001" w14:textId="77777777" w:rsidR="00434D4E" w:rsidRDefault="00434D4E">
      <w:pPr>
        <w:pStyle w:val="BodyText"/>
        <w:rPr>
          <w:sz w:val="20"/>
        </w:rPr>
      </w:pPr>
    </w:p>
    <w:p w14:paraId="5E71687C" w14:textId="77777777" w:rsidR="00434D4E" w:rsidRDefault="00434D4E">
      <w:pPr>
        <w:pStyle w:val="BodyText"/>
        <w:rPr>
          <w:sz w:val="20"/>
        </w:rPr>
      </w:pPr>
    </w:p>
    <w:p w14:paraId="3FC239E2" w14:textId="77777777" w:rsidR="00434D4E" w:rsidRDefault="00434D4E">
      <w:pPr>
        <w:pStyle w:val="BodyText"/>
        <w:rPr>
          <w:sz w:val="20"/>
        </w:rPr>
      </w:pPr>
    </w:p>
    <w:p w14:paraId="19336EF7" w14:textId="77777777" w:rsidR="00434D4E" w:rsidRDefault="00434D4E">
      <w:pPr>
        <w:pStyle w:val="BodyText"/>
        <w:rPr>
          <w:sz w:val="20"/>
        </w:rPr>
      </w:pPr>
    </w:p>
    <w:p w14:paraId="6534C7BB" w14:textId="77777777" w:rsidR="00434D4E" w:rsidRDefault="00434D4E">
      <w:pPr>
        <w:pStyle w:val="BodyText"/>
        <w:rPr>
          <w:sz w:val="20"/>
        </w:rPr>
      </w:pPr>
    </w:p>
    <w:p w14:paraId="34DF2E25" w14:textId="77777777" w:rsidR="00434D4E" w:rsidRDefault="00434D4E">
      <w:pPr>
        <w:pStyle w:val="BodyText"/>
        <w:rPr>
          <w:sz w:val="20"/>
        </w:rPr>
      </w:pPr>
    </w:p>
    <w:p w14:paraId="70FA19C7" w14:textId="77777777" w:rsidR="00434D4E" w:rsidRDefault="00434D4E">
      <w:pPr>
        <w:pStyle w:val="BodyText"/>
        <w:rPr>
          <w:sz w:val="20"/>
        </w:rPr>
      </w:pPr>
    </w:p>
    <w:p w14:paraId="45BBED6A" w14:textId="77777777" w:rsidR="00434D4E" w:rsidRDefault="00434D4E">
      <w:pPr>
        <w:pStyle w:val="BodyText"/>
        <w:spacing w:before="9"/>
      </w:pPr>
    </w:p>
    <w:p w14:paraId="558FDABE" w14:textId="77777777" w:rsidR="00434D4E" w:rsidRDefault="002E7824">
      <w:pPr>
        <w:pStyle w:val="Heading2"/>
        <w:spacing w:before="0"/>
      </w:pPr>
      <w:r>
        <w:t>45</w:t>
      </w:r>
    </w:p>
    <w:p w14:paraId="0AC77FB2" w14:textId="77777777" w:rsidR="00434D4E" w:rsidRDefault="00434D4E">
      <w:pPr>
        <w:sectPr w:rsidR="00434D4E">
          <w:pgSz w:w="11910" w:h="16840"/>
          <w:pgMar w:top="860" w:right="620" w:bottom="0" w:left="980" w:header="720" w:footer="720" w:gutter="0"/>
          <w:cols w:space="720"/>
        </w:sectPr>
      </w:pPr>
    </w:p>
    <w:p w14:paraId="227A8CE2" w14:textId="77777777" w:rsidR="00434D4E" w:rsidRDefault="002E7824">
      <w:pPr>
        <w:pStyle w:val="BodyText"/>
        <w:spacing w:before="104" w:line="304" w:lineRule="auto"/>
        <w:ind w:left="115" w:right="6051"/>
      </w:pPr>
      <w:r>
        <w:rPr>
          <w:color w:val="333333"/>
        </w:rPr>
        <w:lastRenderedPageBreak/>
        <w:t>Please write your comments on the ACER draft amendments and your alternative text proposals, if any,   in the table below</w:t>
      </w:r>
    </w:p>
    <w:p w14:paraId="527B7CF0" w14:textId="77777777" w:rsidR="00434D4E" w:rsidRDefault="002E7824">
      <w:pPr>
        <w:spacing w:before="27" w:after="22"/>
        <w:ind w:left="265"/>
        <w:rPr>
          <w:sz w:val="16"/>
          <w:szCs w:val="16"/>
        </w:rPr>
      </w:pPr>
      <w:r w:rsidRPr="18A947CB">
        <w:rPr>
          <w:color w:val="A5A5A5"/>
          <w:w w:val="105"/>
          <w:sz w:val="16"/>
          <w:szCs w:val="16"/>
        </w:rPr>
        <w:t>Includes new articles</w:t>
      </w:r>
    </w:p>
    <w:tbl>
      <w:tblPr>
        <w:tblW w:w="14252"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550"/>
        <w:gridCol w:w="6045"/>
        <w:gridCol w:w="5657"/>
      </w:tblGrid>
      <w:tr w:rsidR="00434D4E" w14:paraId="4B7BC72B" w14:textId="77777777" w:rsidTr="1D45E349">
        <w:trPr>
          <w:trHeight w:val="296"/>
        </w:trPr>
        <w:tc>
          <w:tcPr>
            <w:tcW w:w="2550" w:type="dxa"/>
            <w:shd w:val="clear" w:color="auto" w:fill="EDEDED"/>
          </w:tcPr>
          <w:p w14:paraId="6674DDEC" w14:textId="77777777" w:rsidR="00434D4E" w:rsidRDefault="00434D4E">
            <w:pPr>
              <w:pStyle w:val="TableParagraph"/>
              <w:rPr>
                <w:rFonts w:ascii="Times New Roman"/>
                <w:sz w:val="18"/>
              </w:rPr>
            </w:pPr>
          </w:p>
        </w:tc>
        <w:tc>
          <w:tcPr>
            <w:tcW w:w="6045" w:type="dxa"/>
            <w:shd w:val="clear" w:color="auto" w:fill="EDEDED"/>
          </w:tcPr>
          <w:p w14:paraId="2C72A5AA" w14:textId="0DA851B2" w:rsidR="00434D4E" w:rsidRDefault="00A71F08">
            <w:pPr>
              <w:pStyle w:val="TableParagraph"/>
              <w:spacing w:before="34"/>
              <w:ind w:left="588"/>
              <w:rPr>
                <w:sz w:val="19"/>
                <w:szCs w:val="19"/>
              </w:rPr>
            </w:pPr>
            <w:r w:rsidRPr="007A0AD2">
              <w:rPr>
                <w:b/>
                <w:bCs/>
                <w:color w:val="333333"/>
                <w:w w:val="105"/>
                <w:sz w:val="20"/>
                <w:szCs w:val="20"/>
              </w:rPr>
              <w:t>Alternative text amendment proposal</w:t>
            </w:r>
          </w:p>
        </w:tc>
        <w:tc>
          <w:tcPr>
            <w:tcW w:w="5657" w:type="dxa"/>
            <w:shd w:val="clear" w:color="auto" w:fill="EDEDED"/>
          </w:tcPr>
          <w:p w14:paraId="454A390F" w14:textId="6EAE1191" w:rsidR="00434D4E" w:rsidRDefault="00A71F08">
            <w:pPr>
              <w:pStyle w:val="TableParagraph"/>
              <w:spacing w:before="34"/>
              <w:ind w:left="224"/>
              <w:rPr>
                <w:sz w:val="19"/>
                <w:szCs w:val="19"/>
              </w:rPr>
            </w:pPr>
            <w:r w:rsidRPr="18A947CB">
              <w:rPr>
                <w:color w:val="333333"/>
                <w:w w:val="105"/>
                <w:sz w:val="19"/>
                <w:szCs w:val="19"/>
              </w:rPr>
              <w:t>Comment on the ACER draft amendment</w:t>
            </w:r>
            <w:r w:rsidR="001213E3" w:rsidRPr="18A947CB">
              <w:rPr>
                <w:color w:val="333333"/>
                <w:w w:val="105"/>
                <w:sz w:val="19"/>
                <w:szCs w:val="19"/>
              </w:rPr>
              <w:t>s</w:t>
            </w:r>
          </w:p>
        </w:tc>
      </w:tr>
      <w:tr w:rsidR="00434D4E" w14:paraId="78F79321" w14:textId="77777777" w:rsidTr="1D45E349">
        <w:trPr>
          <w:trHeight w:val="345"/>
        </w:trPr>
        <w:tc>
          <w:tcPr>
            <w:tcW w:w="2550" w:type="dxa"/>
            <w:shd w:val="clear" w:color="auto" w:fill="EDEDED"/>
          </w:tcPr>
          <w:p w14:paraId="6694AAD7" w14:textId="77777777" w:rsidR="00434D4E" w:rsidRDefault="002E7824">
            <w:pPr>
              <w:pStyle w:val="TableParagraph"/>
              <w:spacing w:before="57"/>
              <w:ind w:left="157"/>
              <w:rPr>
                <w:sz w:val="19"/>
                <w:szCs w:val="19"/>
              </w:rPr>
            </w:pPr>
            <w:r w:rsidRPr="18A947CB">
              <w:rPr>
                <w:color w:val="333333"/>
                <w:w w:val="105"/>
                <w:sz w:val="19"/>
                <w:szCs w:val="19"/>
              </w:rPr>
              <w:t>Article 29</w:t>
            </w:r>
          </w:p>
        </w:tc>
        <w:tc>
          <w:tcPr>
            <w:tcW w:w="6045" w:type="dxa"/>
          </w:tcPr>
          <w:p w14:paraId="706ADB5C" w14:textId="77777777" w:rsidR="00434D4E" w:rsidRDefault="00434D4E">
            <w:pPr>
              <w:pStyle w:val="TableParagraph"/>
              <w:rPr>
                <w:rFonts w:ascii="Times New Roman"/>
                <w:sz w:val="18"/>
              </w:rPr>
            </w:pPr>
          </w:p>
        </w:tc>
        <w:tc>
          <w:tcPr>
            <w:tcW w:w="5657" w:type="dxa"/>
          </w:tcPr>
          <w:p w14:paraId="4E6E4FC8" w14:textId="77777777" w:rsidR="00434D4E" w:rsidRDefault="00434D4E">
            <w:pPr>
              <w:pStyle w:val="TableParagraph"/>
              <w:rPr>
                <w:rFonts w:ascii="Times New Roman"/>
                <w:sz w:val="18"/>
              </w:rPr>
            </w:pPr>
          </w:p>
        </w:tc>
      </w:tr>
      <w:tr w:rsidR="00434D4E" w14:paraId="06D7818B" w14:textId="77777777" w:rsidTr="1D45E349">
        <w:trPr>
          <w:trHeight w:val="345"/>
        </w:trPr>
        <w:tc>
          <w:tcPr>
            <w:tcW w:w="2550" w:type="dxa"/>
            <w:shd w:val="clear" w:color="auto" w:fill="EDEDED"/>
          </w:tcPr>
          <w:p w14:paraId="4CD45345" w14:textId="77777777" w:rsidR="00434D4E" w:rsidRDefault="002E7824">
            <w:pPr>
              <w:pStyle w:val="TableParagraph"/>
              <w:spacing w:before="57"/>
              <w:ind w:left="157"/>
              <w:rPr>
                <w:sz w:val="19"/>
                <w:szCs w:val="19"/>
              </w:rPr>
            </w:pPr>
            <w:r w:rsidRPr="18A947CB">
              <w:rPr>
                <w:color w:val="333333"/>
                <w:w w:val="105"/>
                <w:sz w:val="19"/>
                <w:szCs w:val="19"/>
              </w:rPr>
              <w:t>Article 30</w:t>
            </w:r>
          </w:p>
        </w:tc>
        <w:tc>
          <w:tcPr>
            <w:tcW w:w="6045" w:type="dxa"/>
          </w:tcPr>
          <w:p w14:paraId="088B68B1" w14:textId="77777777" w:rsidR="00434D4E" w:rsidRDefault="00434D4E">
            <w:pPr>
              <w:pStyle w:val="TableParagraph"/>
              <w:rPr>
                <w:rFonts w:ascii="Times New Roman"/>
                <w:sz w:val="18"/>
              </w:rPr>
            </w:pPr>
          </w:p>
        </w:tc>
        <w:tc>
          <w:tcPr>
            <w:tcW w:w="5657" w:type="dxa"/>
          </w:tcPr>
          <w:p w14:paraId="673C13FB" w14:textId="77777777" w:rsidR="00434D4E" w:rsidRDefault="00434D4E">
            <w:pPr>
              <w:pStyle w:val="TableParagraph"/>
              <w:rPr>
                <w:rFonts w:ascii="Times New Roman"/>
                <w:sz w:val="18"/>
              </w:rPr>
            </w:pPr>
          </w:p>
        </w:tc>
      </w:tr>
      <w:tr w:rsidR="00434D4E" w14:paraId="768B407F" w14:textId="77777777" w:rsidTr="1D45E349">
        <w:trPr>
          <w:trHeight w:val="345"/>
        </w:trPr>
        <w:tc>
          <w:tcPr>
            <w:tcW w:w="2550" w:type="dxa"/>
            <w:shd w:val="clear" w:color="auto" w:fill="EDEDED"/>
          </w:tcPr>
          <w:p w14:paraId="1491608E" w14:textId="77777777" w:rsidR="00434D4E" w:rsidRDefault="002E7824">
            <w:pPr>
              <w:pStyle w:val="TableParagraph"/>
              <w:spacing w:before="57"/>
              <w:ind w:left="157"/>
              <w:rPr>
                <w:sz w:val="19"/>
                <w:szCs w:val="19"/>
              </w:rPr>
            </w:pPr>
            <w:r w:rsidRPr="18A947CB">
              <w:rPr>
                <w:color w:val="333333"/>
                <w:w w:val="105"/>
                <w:sz w:val="19"/>
                <w:szCs w:val="19"/>
              </w:rPr>
              <w:t>Article 30a [new]</w:t>
            </w:r>
          </w:p>
        </w:tc>
        <w:tc>
          <w:tcPr>
            <w:tcW w:w="6045" w:type="dxa"/>
          </w:tcPr>
          <w:p w14:paraId="2831DDC3" w14:textId="77777777" w:rsidR="00434D4E" w:rsidRDefault="00434D4E">
            <w:pPr>
              <w:pStyle w:val="TableParagraph"/>
              <w:rPr>
                <w:rFonts w:ascii="Times New Roman"/>
                <w:sz w:val="18"/>
              </w:rPr>
            </w:pPr>
          </w:p>
        </w:tc>
        <w:tc>
          <w:tcPr>
            <w:tcW w:w="5657" w:type="dxa"/>
          </w:tcPr>
          <w:p w14:paraId="1C1541D5" w14:textId="77777777" w:rsidR="00434D4E" w:rsidRDefault="00434D4E">
            <w:pPr>
              <w:pStyle w:val="TableParagraph"/>
              <w:rPr>
                <w:rFonts w:ascii="Times New Roman"/>
                <w:sz w:val="18"/>
              </w:rPr>
            </w:pPr>
          </w:p>
        </w:tc>
      </w:tr>
      <w:tr w:rsidR="00434D4E" w14:paraId="78E9725E" w14:textId="77777777" w:rsidTr="1D45E349">
        <w:trPr>
          <w:trHeight w:val="345"/>
        </w:trPr>
        <w:tc>
          <w:tcPr>
            <w:tcW w:w="2550" w:type="dxa"/>
            <w:shd w:val="clear" w:color="auto" w:fill="EDEDED"/>
          </w:tcPr>
          <w:p w14:paraId="57364A36" w14:textId="77777777" w:rsidR="00434D4E" w:rsidRDefault="002E7824">
            <w:pPr>
              <w:pStyle w:val="TableParagraph"/>
              <w:spacing w:before="57"/>
              <w:ind w:left="157"/>
              <w:rPr>
                <w:sz w:val="19"/>
                <w:szCs w:val="19"/>
              </w:rPr>
            </w:pPr>
            <w:r w:rsidRPr="18A947CB">
              <w:rPr>
                <w:color w:val="333333"/>
                <w:w w:val="105"/>
                <w:sz w:val="19"/>
                <w:szCs w:val="19"/>
              </w:rPr>
              <w:t>Article 30b [new]</w:t>
            </w:r>
          </w:p>
        </w:tc>
        <w:tc>
          <w:tcPr>
            <w:tcW w:w="6045" w:type="dxa"/>
          </w:tcPr>
          <w:p w14:paraId="58C9E00B" w14:textId="77777777" w:rsidR="00434D4E" w:rsidRDefault="00434D4E">
            <w:pPr>
              <w:pStyle w:val="TableParagraph"/>
              <w:rPr>
                <w:rFonts w:ascii="Times New Roman"/>
                <w:sz w:val="18"/>
              </w:rPr>
            </w:pPr>
          </w:p>
        </w:tc>
        <w:tc>
          <w:tcPr>
            <w:tcW w:w="5657" w:type="dxa"/>
          </w:tcPr>
          <w:p w14:paraId="53A4EB73" w14:textId="77777777" w:rsidR="00434D4E" w:rsidRDefault="00434D4E">
            <w:pPr>
              <w:pStyle w:val="TableParagraph"/>
              <w:rPr>
                <w:rFonts w:ascii="Times New Roman"/>
                <w:sz w:val="18"/>
              </w:rPr>
            </w:pPr>
          </w:p>
        </w:tc>
      </w:tr>
      <w:tr w:rsidR="00434D4E" w14:paraId="30BED89F" w14:textId="77777777" w:rsidTr="1D45E349">
        <w:trPr>
          <w:trHeight w:val="345"/>
        </w:trPr>
        <w:tc>
          <w:tcPr>
            <w:tcW w:w="2550" w:type="dxa"/>
            <w:shd w:val="clear" w:color="auto" w:fill="EDEDED"/>
          </w:tcPr>
          <w:p w14:paraId="2ED566F4" w14:textId="77777777" w:rsidR="00434D4E" w:rsidRPr="00C60B5D" w:rsidRDefault="755DA626" w:rsidP="1D45E349">
            <w:pPr>
              <w:pStyle w:val="TableParagraph"/>
              <w:spacing w:before="57"/>
              <w:ind w:left="157"/>
              <w:rPr>
                <w:rFonts w:asciiTheme="majorHAnsi" w:hAnsiTheme="majorHAnsi"/>
              </w:rPr>
            </w:pPr>
            <w:r w:rsidRPr="00C60B5D">
              <w:rPr>
                <w:rFonts w:asciiTheme="majorHAnsi" w:hAnsiTheme="majorHAnsi"/>
                <w:color w:val="333333"/>
                <w:w w:val="105"/>
              </w:rPr>
              <w:t>Article 31</w:t>
            </w:r>
          </w:p>
        </w:tc>
        <w:tc>
          <w:tcPr>
            <w:tcW w:w="6045" w:type="dxa"/>
          </w:tcPr>
          <w:p w14:paraId="4BDB5A35" w14:textId="01822B62" w:rsidR="00434D4E" w:rsidRPr="00C60B5D" w:rsidRDefault="00434D4E" w:rsidP="1D45E349">
            <w:pPr>
              <w:pStyle w:val="TableParagraph"/>
              <w:rPr>
                <w:rFonts w:asciiTheme="majorHAnsi" w:hAnsiTheme="majorHAnsi"/>
                <w:color w:val="FF0000"/>
              </w:rPr>
            </w:pPr>
          </w:p>
        </w:tc>
        <w:tc>
          <w:tcPr>
            <w:tcW w:w="5657" w:type="dxa"/>
          </w:tcPr>
          <w:p w14:paraId="39208C9B" w14:textId="20373893" w:rsidR="00434D4E" w:rsidRPr="00C60B5D" w:rsidRDefault="00434D4E" w:rsidP="1D45E349">
            <w:pPr>
              <w:pStyle w:val="TableParagraph"/>
              <w:rPr>
                <w:rFonts w:asciiTheme="majorHAnsi" w:hAnsiTheme="majorHAnsi"/>
              </w:rPr>
            </w:pPr>
          </w:p>
        </w:tc>
      </w:tr>
      <w:tr w:rsidR="00434D4E" w14:paraId="454D7DDB" w14:textId="77777777" w:rsidTr="1D45E349">
        <w:trPr>
          <w:trHeight w:val="345"/>
        </w:trPr>
        <w:tc>
          <w:tcPr>
            <w:tcW w:w="2550" w:type="dxa"/>
            <w:shd w:val="clear" w:color="auto" w:fill="EDEDED"/>
          </w:tcPr>
          <w:p w14:paraId="24891C16" w14:textId="77777777" w:rsidR="00434D4E" w:rsidRPr="00C60B5D" w:rsidRDefault="755DA626" w:rsidP="1D45E349">
            <w:pPr>
              <w:pStyle w:val="TableParagraph"/>
              <w:spacing w:before="57"/>
              <w:ind w:left="157"/>
              <w:rPr>
                <w:rFonts w:asciiTheme="majorHAnsi" w:hAnsiTheme="majorHAnsi"/>
              </w:rPr>
            </w:pPr>
            <w:r w:rsidRPr="00C60B5D">
              <w:rPr>
                <w:rFonts w:asciiTheme="majorHAnsi" w:hAnsiTheme="majorHAnsi"/>
                <w:color w:val="333333"/>
                <w:w w:val="105"/>
              </w:rPr>
              <w:t>Article 32</w:t>
            </w:r>
          </w:p>
        </w:tc>
        <w:tc>
          <w:tcPr>
            <w:tcW w:w="6045" w:type="dxa"/>
          </w:tcPr>
          <w:p w14:paraId="3B07470B" w14:textId="63B5BEC8" w:rsidR="00434D4E" w:rsidRPr="00C60B5D" w:rsidRDefault="00434D4E" w:rsidP="1D45E349">
            <w:pPr>
              <w:pStyle w:val="TableParagraph"/>
              <w:rPr>
                <w:rFonts w:asciiTheme="majorHAnsi" w:hAnsiTheme="majorHAnsi"/>
              </w:rPr>
            </w:pPr>
          </w:p>
        </w:tc>
        <w:tc>
          <w:tcPr>
            <w:tcW w:w="5657" w:type="dxa"/>
          </w:tcPr>
          <w:p w14:paraId="213D3CAD" w14:textId="79C7091E" w:rsidR="00434D4E" w:rsidRPr="00C60B5D" w:rsidRDefault="00434D4E" w:rsidP="1D45E349">
            <w:pPr>
              <w:rPr>
                <w:rFonts w:asciiTheme="majorHAnsi" w:hAnsiTheme="majorHAnsi"/>
              </w:rPr>
            </w:pPr>
          </w:p>
        </w:tc>
      </w:tr>
      <w:tr w:rsidR="00434D4E" w14:paraId="6603FFCD" w14:textId="77777777" w:rsidTr="1D45E349">
        <w:trPr>
          <w:trHeight w:val="345"/>
        </w:trPr>
        <w:tc>
          <w:tcPr>
            <w:tcW w:w="2550" w:type="dxa"/>
            <w:shd w:val="clear" w:color="auto" w:fill="EDEDED"/>
          </w:tcPr>
          <w:p w14:paraId="48E21F90" w14:textId="77777777" w:rsidR="00434D4E" w:rsidRPr="00C60B5D" w:rsidRDefault="002E7824">
            <w:pPr>
              <w:pStyle w:val="TableParagraph"/>
              <w:spacing w:before="57"/>
              <w:ind w:left="157"/>
              <w:rPr>
                <w:rFonts w:asciiTheme="majorHAnsi" w:hAnsiTheme="majorHAnsi"/>
              </w:rPr>
            </w:pPr>
            <w:r w:rsidRPr="00C60B5D">
              <w:rPr>
                <w:rFonts w:asciiTheme="majorHAnsi" w:hAnsiTheme="majorHAnsi"/>
                <w:color w:val="333333"/>
                <w:w w:val="105"/>
              </w:rPr>
              <w:t>Article 33</w:t>
            </w:r>
          </w:p>
        </w:tc>
        <w:tc>
          <w:tcPr>
            <w:tcW w:w="6045" w:type="dxa"/>
          </w:tcPr>
          <w:p w14:paraId="25E1AB75" w14:textId="77777777" w:rsidR="00434D4E" w:rsidRPr="00C60B5D" w:rsidRDefault="00434D4E">
            <w:pPr>
              <w:pStyle w:val="TableParagraph"/>
              <w:rPr>
                <w:rFonts w:asciiTheme="majorHAnsi" w:hAnsiTheme="majorHAnsi"/>
              </w:rPr>
            </w:pPr>
          </w:p>
        </w:tc>
        <w:tc>
          <w:tcPr>
            <w:tcW w:w="5657" w:type="dxa"/>
          </w:tcPr>
          <w:p w14:paraId="5D7B80AB" w14:textId="77777777" w:rsidR="00434D4E" w:rsidRPr="00C60B5D" w:rsidRDefault="00434D4E">
            <w:pPr>
              <w:pStyle w:val="TableParagraph"/>
              <w:rPr>
                <w:rFonts w:asciiTheme="majorHAnsi" w:hAnsiTheme="majorHAnsi"/>
              </w:rPr>
            </w:pPr>
          </w:p>
        </w:tc>
      </w:tr>
      <w:tr w:rsidR="00434D4E" w14:paraId="51E6F951" w14:textId="77777777" w:rsidTr="1D45E349">
        <w:trPr>
          <w:trHeight w:val="345"/>
        </w:trPr>
        <w:tc>
          <w:tcPr>
            <w:tcW w:w="2550" w:type="dxa"/>
            <w:shd w:val="clear" w:color="auto" w:fill="EDEDED"/>
          </w:tcPr>
          <w:p w14:paraId="427959F4" w14:textId="77777777" w:rsidR="00434D4E" w:rsidRPr="00C60B5D" w:rsidRDefault="002E7824">
            <w:pPr>
              <w:pStyle w:val="TableParagraph"/>
              <w:spacing w:before="57"/>
              <w:ind w:left="157"/>
              <w:rPr>
                <w:rFonts w:asciiTheme="majorHAnsi" w:hAnsiTheme="majorHAnsi"/>
              </w:rPr>
            </w:pPr>
            <w:r w:rsidRPr="00C60B5D">
              <w:rPr>
                <w:rFonts w:asciiTheme="majorHAnsi" w:hAnsiTheme="majorHAnsi"/>
                <w:color w:val="333333"/>
                <w:w w:val="105"/>
              </w:rPr>
              <w:t>Article 34</w:t>
            </w:r>
          </w:p>
        </w:tc>
        <w:tc>
          <w:tcPr>
            <w:tcW w:w="6045" w:type="dxa"/>
          </w:tcPr>
          <w:p w14:paraId="447CB07E" w14:textId="77777777" w:rsidR="00434D4E" w:rsidRPr="00C60B5D" w:rsidRDefault="00434D4E">
            <w:pPr>
              <w:pStyle w:val="TableParagraph"/>
              <w:rPr>
                <w:rFonts w:asciiTheme="majorHAnsi" w:hAnsiTheme="majorHAnsi"/>
              </w:rPr>
            </w:pPr>
          </w:p>
        </w:tc>
        <w:tc>
          <w:tcPr>
            <w:tcW w:w="5657" w:type="dxa"/>
          </w:tcPr>
          <w:p w14:paraId="7E8BBD38" w14:textId="77777777" w:rsidR="00434D4E" w:rsidRPr="00C60B5D" w:rsidRDefault="00434D4E">
            <w:pPr>
              <w:pStyle w:val="TableParagraph"/>
              <w:rPr>
                <w:rFonts w:asciiTheme="majorHAnsi" w:hAnsiTheme="majorHAnsi"/>
              </w:rPr>
            </w:pPr>
          </w:p>
        </w:tc>
      </w:tr>
      <w:tr w:rsidR="00434D4E" w14:paraId="1192DC92" w14:textId="77777777" w:rsidTr="1D45E349">
        <w:trPr>
          <w:trHeight w:val="345"/>
        </w:trPr>
        <w:tc>
          <w:tcPr>
            <w:tcW w:w="2550" w:type="dxa"/>
            <w:shd w:val="clear" w:color="auto" w:fill="EDEDED"/>
          </w:tcPr>
          <w:p w14:paraId="24F76887" w14:textId="77777777" w:rsidR="00434D4E" w:rsidRPr="00C60B5D" w:rsidRDefault="002E7824">
            <w:pPr>
              <w:pStyle w:val="TableParagraph"/>
              <w:spacing w:before="57"/>
              <w:ind w:left="157"/>
              <w:rPr>
                <w:rFonts w:asciiTheme="majorHAnsi" w:hAnsiTheme="majorHAnsi"/>
              </w:rPr>
            </w:pPr>
            <w:r w:rsidRPr="006E4C1C">
              <w:rPr>
                <w:rFonts w:asciiTheme="majorHAnsi" w:hAnsiTheme="majorHAnsi"/>
                <w:color w:val="333333"/>
                <w:w w:val="105"/>
              </w:rPr>
              <w:t>Article 35</w:t>
            </w:r>
          </w:p>
        </w:tc>
        <w:tc>
          <w:tcPr>
            <w:tcW w:w="6045" w:type="dxa"/>
          </w:tcPr>
          <w:p w14:paraId="5F4F7D15" w14:textId="0EEC0523" w:rsidR="0526A512" w:rsidRPr="00C60B5D" w:rsidRDefault="0526A512" w:rsidP="0526A512">
            <w:pPr>
              <w:rPr>
                <w:rFonts w:asciiTheme="majorHAnsi" w:hAnsiTheme="majorHAnsi"/>
              </w:rPr>
            </w:pPr>
          </w:p>
        </w:tc>
        <w:tc>
          <w:tcPr>
            <w:tcW w:w="5657" w:type="dxa"/>
          </w:tcPr>
          <w:p w14:paraId="68EEC756" w14:textId="4E64DFD6" w:rsidR="0526A512" w:rsidRPr="00C60B5D" w:rsidRDefault="0526A512" w:rsidP="273DF10F">
            <w:pPr>
              <w:rPr>
                <w:rFonts w:asciiTheme="majorHAnsi" w:eastAsia="Orsted Sans Office" w:hAnsiTheme="majorHAnsi" w:cs="Orsted Sans Office"/>
                <w:color w:val="000000" w:themeColor="text1"/>
              </w:rPr>
            </w:pPr>
          </w:p>
        </w:tc>
      </w:tr>
      <w:tr w:rsidR="00434D4E" w14:paraId="2689B90F" w14:textId="77777777" w:rsidTr="1D45E349">
        <w:trPr>
          <w:trHeight w:val="345"/>
        </w:trPr>
        <w:tc>
          <w:tcPr>
            <w:tcW w:w="2550" w:type="dxa"/>
            <w:shd w:val="clear" w:color="auto" w:fill="EDEDED"/>
          </w:tcPr>
          <w:p w14:paraId="4A24963E" w14:textId="77777777" w:rsidR="00434D4E" w:rsidRDefault="002E7824">
            <w:pPr>
              <w:pStyle w:val="TableParagraph"/>
              <w:spacing w:before="57"/>
              <w:ind w:left="157"/>
              <w:rPr>
                <w:sz w:val="19"/>
                <w:szCs w:val="19"/>
              </w:rPr>
            </w:pPr>
            <w:r w:rsidRPr="18A947CB">
              <w:rPr>
                <w:color w:val="333333"/>
                <w:w w:val="105"/>
                <w:sz w:val="19"/>
                <w:szCs w:val="19"/>
              </w:rPr>
              <w:t>Article 36</w:t>
            </w:r>
          </w:p>
        </w:tc>
        <w:tc>
          <w:tcPr>
            <w:tcW w:w="6045" w:type="dxa"/>
          </w:tcPr>
          <w:p w14:paraId="78A4B41E" w14:textId="77777777" w:rsidR="00434D4E" w:rsidRDefault="00434D4E">
            <w:pPr>
              <w:pStyle w:val="TableParagraph"/>
              <w:rPr>
                <w:rFonts w:ascii="Times New Roman"/>
                <w:sz w:val="18"/>
              </w:rPr>
            </w:pPr>
          </w:p>
        </w:tc>
        <w:tc>
          <w:tcPr>
            <w:tcW w:w="5657" w:type="dxa"/>
          </w:tcPr>
          <w:p w14:paraId="619EDCCE" w14:textId="77777777" w:rsidR="00434D4E" w:rsidRDefault="00434D4E">
            <w:pPr>
              <w:pStyle w:val="TableParagraph"/>
              <w:rPr>
                <w:rFonts w:ascii="Times New Roman"/>
                <w:sz w:val="18"/>
              </w:rPr>
            </w:pPr>
          </w:p>
        </w:tc>
      </w:tr>
      <w:tr w:rsidR="00434D4E" w14:paraId="26FA2F4E" w14:textId="77777777" w:rsidTr="1D45E349">
        <w:trPr>
          <w:trHeight w:val="345"/>
        </w:trPr>
        <w:tc>
          <w:tcPr>
            <w:tcW w:w="2550" w:type="dxa"/>
            <w:shd w:val="clear" w:color="auto" w:fill="EDEDED"/>
          </w:tcPr>
          <w:p w14:paraId="0C8D2F59" w14:textId="77777777" w:rsidR="00434D4E" w:rsidRDefault="002E7824">
            <w:pPr>
              <w:pStyle w:val="TableParagraph"/>
              <w:spacing w:before="57"/>
              <w:ind w:left="157"/>
              <w:rPr>
                <w:sz w:val="19"/>
                <w:szCs w:val="19"/>
              </w:rPr>
            </w:pPr>
            <w:r w:rsidRPr="18A947CB">
              <w:rPr>
                <w:color w:val="333333"/>
                <w:w w:val="105"/>
                <w:sz w:val="19"/>
                <w:szCs w:val="19"/>
              </w:rPr>
              <w:t>Article 37</w:t>
            </w:r>
          </w:p>
        </w:tc>
        <w:tc>
          <w:tcPr>
            <w:tcW w:w="6045" w:type="dxa"/>
          </w:tcPr>
          <w:p w14:paraId="1F5E13F8" w14:textId="77777777" w:rsidR="00434D4E" w:rsidRDefault="00434D4E">
            <w:pPr>
              <w:pStyle w:val="TableParagraph"/>
              <w:rPr>
                <w:rFonts w:ascii="Times New Roman"/>
                <w:sz w:val="18"/>
              </w:rPr>
            </w:pPr>
          </w:p>
        </w:tc>
        <w:tc>
          <w:tcPr>
            <w:tcW w:w="5657" w:type="dxa"/>
          </w:tcPr>
          <w:p w14:paraId="7730D221" w14:textId="77777777" w:rsidR="00434D4E" w:rsidRDefault="00434D4E">
            <w:pPr>
              <w:pStyle w:val="TableParagraph"/>
              <w:rPr>
                <w:rFonts w:ascii="Times New Roman"/>
                <w:sz w:val="18"/>
              </w:rPr>
            </w:pPr>
          </w:p>
        </w:tc>
      </w:tr>
      <w:tr w:rsidR="00434D4E" w14:paraId="66B2C683" w14:textId="77777777" w:rsidTr="1D45E349">
        <w:trPr>
          <w:trHeight w:val="345"/>
        </w:trPr>
        <w:tc>
          <w:tcPr>
            <w:tcW w:w="2550" w:type="dxa"/>
            <w:shd w:val="clear" w:color="auto" w:fill="EDEDED"/>
          </w:tcPr>
          <w:p w14:paraId="66F58BCA" w14:textId="77777777" w:rsidR="00434D4E" w:rsidRDefault="002E7824">
            <w:pPr>
              <w:pStyle w:val="TableParagraph"/>
              <w:spacing w:before="57"/>
              <w:ind w:left="157"/>
              <w:rPr>
                <w:sz w:val="19"/>
                <w:szCs w:val="19"/>
              </w:rPr>
            </w:pPr>
            <w:r w:rsidRPr="18A947CB">
              <w:rPr>
                <w:color w:val="333333"/>
                <w:w w:val="105"/>
                <w:sz w:val="19"/>
                <w:szCs w:val="19"/>
              </w:rPr>
              <w:t>Article 38</w:t>
            </w:r>
          </w:p>
        </w:tc>
        <w:tc>
          <w:tcPr>
            <w:tcW w:w="6045" w:type="dxa"/>
          </w:tcPr>
          <w:p w14:paraId="7500B705" w14:textId="77777777" w:rsidR="00434D4E" w:rsidRDefault="00434D4E">
            <w:pPr>
              <w:pStyle w:val="TableParagraph"/>
              <w:rPr>
                <w:rFonts w:ascii="Times New Roman"/>
                <w:sz w:val="18"/>
              </w:rPr>
            </w:pPr>
          </w:p>
        </w:tc>
        <w:tc>
          <w:tcPr>
            <w:tcW w:w="5657" w:type="dxa"/>
          </w:tcPr>
          <w:p w14:paraId="377A3793" w14:textId="77777777" w:rsidR="00434D4E" w:rsidRDefault="00434D4E">
            <w:pPr>
              <w:pStyle w:val="TableParagraph"/>
              <w:rPr>
                <w:rFonts w:ascii="Times New Roman"/>
                <w:sz w:val="18"/>
              </w:rPr>
            </w:pPr>
          </w:p>
        </w:tc>
      </w:tr>
      <w:tr w:rsidR="00434D4E" w14:paraId="6385F62D" w14:textId="77777777" w:rsidTr="1D45E349">
        <w:trPr>
          <w:trHeight w:val="345"/>
        </w:trPr>
        <w:tc>
          <w:tcPr>
            <w:tcW w:w="2550" w:type="dxa"/>
            <w:shd w:val="clear" w:color="auto" w:fill="EDEDED"/>
          </w:tcPr>
          <w:p w14:paraId="73766DB2" w14:textId="77777777" w:rsidR="00434D4E" w:rsidRDefault="002E7824">
            <w:pPr>
              <w:pStyle w:val="TableParagraph"/>
              <w:spacing w:before="57"/>
              <w:ind w:left="157"/>
              <w:rPr>
                <w:sz w:val="19"/>
                <w:szCs w:val="19"/>
              </w:rPr>
            </w:pPr>
            <w:r w:rsidRPr="18A947CB">
              <w:rPr>
                <w:color w:val="333333"/>
                <w:w w:val="105"/>
                <w:sz w:val="19"/>
                <w:szCs w:val="19"/>
              </w:rPr>
              <w:t>Article 39</w:t>
            </w:r>
          </w:p>
        </w:tc>
        <w:tc>
          <w:tcPr>
            <w:tcW w:w="6045" w:type="dxa"/>
          </w:tcPr>
          <w:p w14:paraId="215B4B43" w14:textId="77777777" w:rsidR="00434D4E" w:rsidRDefault="00434D4E">
            <w:pPr>
              <w:pStyle w:val="TableParagraph"/>
              <w:rPr>
                <w:rFonts w:ascii="Times New Roman"/>
                <w:sz w:val="18"/>
              </w:rPr>
            </w:pPr>
          </w:p>
        </w:tc>
        <w:tc>
          <w:tcPr>
            <w:tcW w:w="5657" w:type="dxa"/>
          </w:tcPr>
          <w:p w14:paraId="46631E15" w14:textId="77777777" w:rsidR="00434D4E" w:rsidRDefault="00434D4E">
            <w:pPr>
              <w:pStyle w:val="TableParagraph"/>
              <w:rPr>
                <w:rFonts w:ascii="Times New Roman"/>
                <w:sz w:val="18"/>
              </w:rPr>
            </w:pPr>
          </w:p>
        </w:tc>
      </w:tr>
    </w:tbl>
    <w:p w14:paraId="2542016E" w14:textId="77777777" w:rsidR="00434D4E" w:rsidRDefault="00434D4E">
      <w:pPr>
        <w:pStyle w:val="BodyText"/>
        <w:rPr>
          <w:sz w:val="20"/>
        </w:rPr>
      </w:pPr>
    </w:p>
    <w:p w14:paraId="703D8DB5" w14:textId="77777777" w:rsidR="00434D4E" w:rsidRDefault="00434D4E">
      <w:pPr>
        <w:pStyle w:val="BodyText"/>
        <w:rPr>
          <w:sz w:val="20"/>
        </w:rPr>
      </w:pPr>
    </w:p>
    <w:p w14:paraId="0472542A" w14:textId="77777777" w:rsidR="00434D4E" w:rsidRDefault="00434D4E">
      <w:pPr>
        <w:pStyle w:val="BodyText"/>
        <w:rPr>
          <w:sz w:val="20"/>
        </w:rPr>
      </w:pPr>
    </w:p>
    <w:p w14:paraId="31138907" w14:textId="77777777" w:rsidR="00434D4E" w:rsidRDefault="00434D4E">
      <w:pPr>
        <w:pStyle w:val="BodyText"/>
        <w:rPr>
          <w:sz w:val="20"/>
        </w:rPr>
      </w:pPr>
    </w:p>
    <w:p w14:paraId="557CAD1B" w14:textId="77777777" w:rsidR="00434D4E" w:rsidRDefault="00434D4E">
      <w:pPr>
        <w:pStyle w:val="BodyText"/>
        <w:rPr>
          <w:sz w:val="20"/>
        </w:rPr>
      </w:pPr>
    </w:p>
    <w:p w14:paraId="2B09BD4D" w14:textId="77777777" w:rsidR="00434D4E" w:rsidRDefault="00434D4E">
      <w:pPr>
        <w:pStyle w:val="BodyText"/>
        <w:rPr>
          <w:sz w:val="20"/>
        </w:rPr>
      </w:pPr>
    </w:p>
    <w:p w14:paraId="2FAFFA4E" w14:textId="77777777" w:rsidR="00434D4E" w:rsidRDefault="00434D4E">
      <w:pPr>
        <w:pStyle w:val="BodyText"/>
        <w:rPr>
          <w:sz w:val="20"/>
        </w:rPr>
      </w:pPr>
    </w:p>
    <w:p w14:paraId="0D22592E" w14:textId="77777777" w:rsidR="00434D4E" w:rsidRDefault="00434D4E">
      <w:pPr>
        <w:pStyle w:val="BodyText"/>
        <w:rPr>
          <w:sz w:val="20"/>
        </w:rPr>
      </w:pPr>
    </w:p>
    <w:p w14:paraId="79C40130" w14:textId="77777777" w:rsidR="00434D4E" w:rsidRDefault="00434D4E">
      <w:pPr>
        <w:pStyle w:val="BodyText"/>
        <w:rPr>
          <w:sz w:val="20"/>
        </w:rPr>
      </w:pPr>
    </w:p>
    <w:p w14:paraId="6F6E9994" w14:textId="77777777" w:rsidR="00434D4E" w:rsidRDefault="00434D4E">
      <w:pPr>
        <w:pStyle w:val="BodyText"/>
        <w:rPr>
          <w:sz w:val="20"/>
        </w:rPr>
      </w:pPr>
    </w:p>
    <w:p w14:paraId="0106A873" w14:textId="77777777" w:rsidR="00434D4E" w:rsidRDefault="00434D4E">
      <w:pPr>
        <w:pStyle w:val="BodyText"/>
        <w:rPr>
          <w:sz w:val="20"/>
        </w:rPr>
      </w:pPr>
    </w:p>
    <w:p w14:paraId="7778E39E" w14:textId="77777777" w:rsidR="00434D4E" w:rsidRDefault="00434D4E">
      <w:pPr>
        <w:pStyle w:val="BodyText"/>
        <w:rPr>
          <w:sz w:val="20"/>
        </w:rPr>
      </w:pPr>
    </w:p>
    <w:p w14:paraId="73C12C2B" w14:textId="77777777" w:rsidR="00434D4E" w:rsidRDefault="00434D4E">
      <w:pPr>
        <w:pStyle w:val="BodyText"/>
        <w:rPr>
          <w:sz w:val="20"/>
        </w:rPr>
      </w:pPr>
    </w:p>
    <w:p w14:paraId="54C85818" w14:textId="77777777" w:rsidR="00434D4E" w:rsidRDefault="00434D4E">
      <w:pPr>
        <w:pStyle w:val="BodyText"/>
        <w:rPr>
          <w:sz w:val="20"/>
        </w:rPr>
      </w:pPr>
    </w:p>
    <w:p w14:paraId="24E86EE8" w14:textId="77777777" w:rsidR="00434D4E" w:rsidRDefault="00434D4E">
      <w:pPr>
        <w:pStyle w:val="BodyText"/>
        <w:rPr>
          <w:sz w:val="20"/>
        </w:rPr>
      </w:pPr>
    </w:p>
    <w:p w14:paraId="03F37A20" w14:textId="77777777" w:rsidR="00434D4E" w:rsidRDefault="00434D4E">
      <w:pPr>
        <w:pStyle w:val="BodyText"/>
        <w:rPr>
          <w:sz w:val="20"/>
        </w:rPr>
      </w:pPr>
    </w:p>
    <w:p w14:paraId="2EA0C7D0" w14:textId="77777777" w:rsidR="00434D4E" w:rsidRDefault="00434D4E">
      <w:pPr>
        <w:pStyle w:val="BodyText"/>
        <w:rPr>
          <w:sz w:val="20"/>
        </w:rPr>
      </w:pPr>
    </w:p>
    <w:p w14:paraId="691E3427" w14:textId="77777777" w:rsidR="00434D4E" w:rsidRDefault="00434D4E">
      <w:pPr>
        <w:pStyle w:val="BodyText"/>
        <w:rPr>
          <w:sz w:val="20"/>
        </w:rPr>
      </w:pPr>
    </w:p>
    <w:p w14:paraId="46C3A1D8" w14:textId="77777777" w:rsidR="00434D4E" w:rsidRDefault="00434D4E">
      <w:pPr>
        <w:pStyle w:val="BodyText"/>
        <w:spacing w:before="9"/>
        <w:rPr>
          <w:sz w:val="18"/>
        </w:rPr>
      </w:pPr>
    </w:p>
    <w:p w14:paraId="5A24C7F7" w14:textId="77777777" w:rsidR="00434D4E" w:rsidRDefault="002E7824">
      <w:pPr>
        <w:pStyle w:val="Heading2"/>
        <w:spacing w:before="0"/>
      </w:pPr>
      <w:r>
        <w:t>46</w:t>
      </w:r>
    </w:p>
    <w:p w14:paraId="5018292B" w14:textId="77777777" w:rsidR="00434D4E" w:rsidRDefault="00434D4E">
      <w:pPr>
        <w:sectPr w:rsidR="00434D4E">
          <w:pgSz w:w="17260" w:h="11910" w:orient="landscape"/>
          <w:pgMar w:top="860" w:right="620" w:bottom="0" w:left="980" w:header="720" w:footer="720" w:gutter="0"/>
          <w:cols w:space="720"/>
        </w:sectPr>
      </w:pPr>
    </w:p>
    <w:p w14:paraId="49F039AD"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7CA6E6D7" w14:textId="77777777">
        <w:trPr>
          <w:trHeight w:val="296"/>
        </w:trPr>
        <w:tc>
          <w:tcPr>
            <w:tcW w:w="4615" w:type="dxa"/>
            <w:shd w:val="clear" w:color="auto" w:fill="EDEDED"/>
          </w:tcPr>
          <w:p w14:paraId="1FE180A2" w14:textId="77777777" w:rsidR="00434D4E" w:rsidRDefault="00434D4E">
            <w:pPr>
              <w:pStyle w:val="TableParagraph"/>
              <w:rPr>
                <w:rFonts w:ascii="Times New Roman"/>
                <w:sz w:val="20"/>
              </w:rPr>
            </w:pPr>
          </w:p>
        </w:tc>
        <w:tc>
          <w:tcPr>
            <w:tcW w:w="4615" w:type="dxa"/>
            <w:shd w:val="clear" w:color="auto" w:fill="EDEDED"/>
          </w:tcPr>
          <w:p w14:paraId="29109813"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63F3B682" w14:textId="77777777">
        <w:trPr>
          <w:trHeight w:val="345"/>
        </w:trPr>
        <w:tc>
          <w:tcPr>
            <w:tcW w:w="4615" w:type="dxa"/>
            <w:shd w:val="clear" w:color="auto" w:fill="EDEDED"/>
          </w:tcPr>
          <w:p w14:paraId="29F2D36C" w14:textId="4F2C61F3" w:rsidR="00434D4E" w:rsidRPr="006A4DCE" w:rsidRDefault="00434D4E">
            <w:pPr>
              <w:pStyle w:val="TableParagraph"/>
              <w:spacing w:before="58"/>
              <w:ind w:left="157"/>
              <w:rPr>
                <w:sz w:val="19"/>
                <w:szCs w:val="19"/>
                <w:highlight w:val="yellow"/>
              </w:rPr>
            </w:pPr>
          </w:p>
        </w:tc>
        <w:tc>
          <w:tcPr>
            <w:tcW w:w="4615" w:type="dxa"/>
          </w:tcPr>
          <w:p w14:paraId="63A59FE3" w14:textId="0F8DD4E0" w:rsidR="009D5BE9" w:rsidRPr="009D5BE9" w:rsidRDefault="009D5BE9" w:rsidP="006A4DCE">
            <w:pPr>
              <w:rPr>
                <w:rFonts w:asciiTheme="minorHAnsi" w:hAnsiTheme="minorHAnsi" w:cstheme="minorBidi"/>
                <w:i/>
                <w:color w:val="FF0000"/>
                <w:sz w:val="20"/>
                <w:szCs w:val="20"/>
              </w:rPr>
            </w:pPr>
          </w:p>
        </w:tc>
      </w:tr>
    </w:tbl>
    <w:p w14:paraId="17AD7A69" w14:textId="77777777" w:rsidR="00434D4E" w:rsidRDefault="00434D4E">
      <w:pPr>
        <w:pStyle w:val="BodyText"/>
        <w:rPr>
          <w:sz w:val="26"/>
        </w:rPr>
      </w:pPr>
    </w:p>
    <w:p w14:paraId="753DD82C" w14:textId="77777777" w:rsidR="00434D4E" w:rsidRDefault="00434D4E">
      <w:pPr>
        <w:pStyle w:val="BodyText"/>
        <w:spacing w:before="5"/>
        <w:rPr>
          <w:sz w:val="34"/>
        </w:rPr>
      </w:pPr>
    </w:p>
    <w:p w14:paraId="609AFB81" w14:textId="77777777" w:rsidR="00434D4E" w:rsidRDefault="002E7824">
      <w:pPr>
        <w:pStyle w:val="BodyText"/>
        <w:ind w:left="115"/>
      </w:pPr>
      <w:r>
        <w:rPr>
          <w:color w:val="333333"/>
        </w:rPr>
        <w:t>Please upload figures or tables if necessary</w:t>
      </w:r>
    </w:p>
    <w:p w14:paraId="34AF76E1" w14:textId="77777777" w:rsidR="00434D4E" w:rsidRDefault="002E7824">
      <w:pPr>
        <w:spacing w:before="95"/>
        <w:ind w:left="265"/>
        <w:rPr>
          <w:sz w:val="16"/>
          <w:szCs w:val="16"/>
        </w:rPr>
      </w:pPr>
      <w:r w:rsidRPr="18A947CB">
        <w:rPr>
          <w:color w:val="A5A5A5"/>
          <w:w w:val="105"/>
          <w:sz w:val="16"/>
          <w:szCs w:val="16"/>
        </w:rPr>
        <w:t>The maximum file size is 1 MB</w:t>
      </w:r>
    </w:p>
    <w:p w14:paraId="4A70689C" w14:textId="77777777" w:rsidR="00434D4E" w:rsidRDefault="00434D4E">
      <w:pPr>
        <w:pStyle w:val="BodyText"/>
        <w:rPr>
          <w:sz w:val="20"/>
        </w:rPr>
      </w:pPr>
    </w:p>
    <w:p w14:paraId="5569FE77" w14:textId="77777777" w:rsidR="00434D4E" w:rsidRDefault="00434D4E">
      <w:pPr>
        <w:pStyle w:val="BodyText"/>
        <w:rPr>
          <w:sz w:val="20"/>
        </w:rPr>
      </w:pPr>
    </w:p>
    <w:p w14:paraId="5E53F43E" w14:textId="5CEE95B9" w:rsidR="00434D4E" w:rsidRDefault="002E7824">
      <w:pPr>
        <w:pStyle w:val="Heading1"/>
      </w:pPr>
      <w:r>
        <w:rPr>
          <w:noProof/>
        </w:rPr>
        <mc:AlternateContent>
          <mc:Choice Requires="wps">
            <w:drawing>
              <wp:anchor distT="0" distB="0" distL="0" distR="0" simplePos="0" relativeHeight="251658275" behindDoc="1" locked="0" layoutInCell="1" allowOverlap="1" wp14:anchorId="562A4F0B" wp14:editId="2663C7A4">
                <wp:simplePos x="0" y="0"/>
                <wp:positionH relativeFrom="page">
                  <wp:posOffset>695325</wp:posOffset>
                </wp:positionH>
                <wp:positionV relativeFrom="paragraph">
                  <wp:posOffset>337185</wp:posOffset>
                </wp:positionV>
                <wp:extent cx="6169660" cy="19050"/>
                <wp:effectExtent l="0" t="0" r="0" b="0"/>
                <wp:wrapTopAndBottom/>
                <wp:docPr id="10" name="Rectangle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CF84FB1" id="Rectangle 10" o:spid="_x0000_s1026" style="position:absolute;margin-left:54.75pt;margin-top:26.55pt;width:485.8pt;height:1.5pt;z-index:-251658205;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IV - Compliance</w:t>
      </w:r>
    </w:p>
    <w:p w14:paraId="55CDE6A2" w14:textId="77777777" w:rsidR="00434D4E" w:rsidRDefault="00434D4E">
      <w:pPr>
        <w:pStyle w:val="BodyText"/>
        <w:rPr>
          <w:sz w:val="20"/>
        </w:rPr>
      </w:pPr>
    </w:p>
    <w:p w14:paraId="5715B535" w14:textId="77777777" w:rsidR="00434D4E" w:rsidRDefault="00434D4E">
      <w:pPr>
        <w:pStyle w:val="BodyText"/>
        <w:rPr>
          <w:sz w:val="20"/>
        </w:rPr>
      </w:pPr>
    </w:p>
    <w:p w14:paraId="76D5A2B8" w14:textId="77777777" w:rsidR="00434D4E" w:rsidRDefault="00434D4E">
      <w:pPr>
        <w:pStyle w:val="BodyText"/>
        <w:rPr>
          <w:sz w:val="20"/>
        </w:rPr>
      </w:pPr>
    </w:p>
    <w:p w14:paraId="7CD05F55" w14:textId="77777777" w:rsidR="00434D4E" w:rsidRDefault="00434D4E">
      <w:pPr>
        <w:pStyle w:val="BodyText"/>
        <w:rPr>
          <w:sz w:val="20"/>
        </w:rPr>
      </w:pPr>
    </w:p>
    <w:p w14:paraId="60E62EB2" w14:textId="77777777" w:rsidR="00434D4E" w:rsidRDefault="00434D4E">
      <w:pPr>
        <w:pStyle w:val="BodyText"/>
        <w:rPr>
          <w:sz w:val="20"/>
        </w:rPr>
      </w:pPr>
    </w:p>
    <w:p w14:paraId="799A5560" w14:textId="77777777" w:rsidR="00434D4E" w:rsidRDefault="00434D4E">
      <w:pPr>
        <w:pStyle w:val="BodyText"/>
        <w:rPr>
          <w:sz w:val="20"/>
        </w:rPr>
      </w:pPr>
    </w:p>
    <w:p w14:paraId="30CA479A" w14:textId="77777777" w:rsidR="00434D4E" w:rsidRDefault="00434D4E">
      <w:pPr>
        <w:pStyle w:val="BodyText"/>
        <w:rPr>
          <w:sz w:val="20"/>
        </w:rPr>
      </w:pPr>
    </w:p>
    <w:p w14:paraId="5B299F02" w14:textId="77777777" w:rsidR="00434D4E" w:rsidRDefault="00434D4E">
      <w:pPr>
        <w:pStyle w:val="BodyText"/>
        <w:rPr>
          <w:sz w:val="20"/>
        </w:rPr>
      </w:pPr>
    </w:p>
    <w:p w14:paraId="66C5F52D" w14:textId="77777777" w:rsidR="00434D4E" w:rsidRDefault="00434D4E">
      <w:pPr>
        <w:pStyle w:val="BodyText"/>
        <w:rPr>
          <w:sz w:val="20"/>
        </w:rPr>
      </w:pPr>
    </w:p>
    <w:p w14:paraId="535BBD4D" w14:textId="77777777" w:rsidR="00434D4E" w:rsidRDefault="00434D4E">
      <w:pPr>
        <w:pStyle w:val="BodyText"/>
        <w:rPr>
          <w:sz w:val="20"/>
        </w:rPr>
      </w:pPr>
    </w:p>
    <w:p w14:paraId="017A19C7" w14:textId="77777777" w:rsidR="00434D4E" w:rsidRDefault="00434D4E">
      <w:pPr>
        <w:pStyle w:val="BodyText"/>
        <w:rPr>
          <w:sz w:val="20"/>
        </w:rPr>
      </w:pPr>
    </w:p>
    <w:p w14:paraId="443BA2DC" w14:textId="77777777" w:rsidR="00434D4E" w:rsidRDefault="00434D4E">
      <w:pPr>
        <w:pStyle w:val="BodyText"/>
        <w:rPr>
          <w:sz w:val="20"/>
        </w:rPr>
      </w:pPr>
    </w:p>
    <w:p w14:paraId="3EE3BB46" w14:textId="77777777" w:rsidR="00434D4E" w:rsidRDefault="00434D4E">
      <w:pPr>
        <w:pStyle w:val="BodyText"/>
        <w:rPr>
          <w:sz w:val="20"/>
        </w:rPr>
      </w:pPr>
    </w:p>
    <w:p w14:paraId="41943A35" w14:textId="77777777" w:rsidR="00434D4E" w:rsidRDefault="00434D4E">
      <w:pPr>
        <w:pStyle w:val="BodyText"/>
        <w:rPr>
          <w:sz w:val="20"/>
        </w:rPr>
      </w:pPr>
    </w:p>
    <w:p w14:paraId="6E89CB8F" w14:textId="77777777" w:rsidR="00434D4E" w:rsidRDefault="00434D4E">
      <w:pPr>
        <w:pStyle w:val="BodyText"/>
        <w:rPr>
          <w:sz w:val="20"/>
        </w:rPr>
      </w:pPr>
    </w:p>
    <w:p w14:paraId="375311A7" w14:textId="77777777" w:rsidR="00434D4E" w:rsidRDefault="00434D4E">
      <w:pPr>
        <w:pStyle w:val="BodyText"/>
        <w:rPr>
          <w:sz w:val="20"/>
        </w:rPr>
      </w:pPr>
    </w:p>
    <w:p w14:paraId="08D9124E" w14:textId="77777777" w:rsidR="00434D4E" w:rsidRDefault="00434D4E">
      <w:pPr>
        <w:pStyle w:val="BodyText"/>
        <w:rPr>
          <w:sz w:val="20"/>
        </w:rPr>
      </w:pPr>
    </w:p>
    <w:p w14:paraId="0A9FFDA0" w14:textId="77777777" w:rsidR="00434D4E" w:rsidRDefault="00434D4E">
      <w:pPr>
        <w:pStyle w:val="BodyText"/>
        <w:rPr>
          <w:sz w:val="20"/>
        </w:rPr>
      </w:pPr>
    </w:p>
    <w:p w14:paraId="36D19AF3" w14:textId="77777777" w:rsidR="00434D4E" w:rsidRDefault="00434D4E">
      <w:pPr>
        <w:pStyle w:val="BodyText"/>
        <w:rPr>
          <w:sz w:val="20"/>
        </w:rPr>
      </w:pPr>
    </w:p>
    <w:p w14:paraId="22321C1E" w14:textId="77777777" w:rsidR="00434D4E" w:rsidRDefault="00434D4E">
      <w:pPr>
        <w:pStyle w:val="BodyText"/>
        <w:rPr>
          <w:sz w:val="20"/>
        </w:rPr>
      </w:pPr>
    </w:p>
    <w:p w14:paraId="776D7B71" w14:textId="77777777" w:rsidR="00434D4E" w:rsidRDefault="00434D4E">
      <w:pPr>
        <w:pStyle w:val="BodyText"/>
        <w:rPr>
          <w:sz w:val="20"/>
        </w:rPr>
      </w:pPr>
    </w:p>
    <w:p w14:paraId="3E25A85E" w14:textId="77777777" w:rsidR="00434D4E" w:rsidRDefault="00434D4E">
      <w:pPr>
        <w:pStyle w:val="BodyText"/>
        <w:rPr>
          <w:sz w:val="20"/>
        </w:rPr>
      </w:pPr>
    </w:p>
    <w:p w14:paraId="45B903FA" w14:textId="77777777" w:rsidR="00434D4E" w:rsidRDefault="00434D4E">
      <w:pPr>
        <w:pStyle w:val="BodyText"/>
        <w:rPr>
          <w:sz w:val="20"/>
        </w:rPr>
      </w:pPr>
    </w:p>
    <w:p w14:paraId="65DA61E3" w14:textId="77777777" w:rsidR="00434D4E" w:rsidRDefault="00434D4E">
      <w:pPr>
        <w:pStyle w:val="BodyText"/>
        <w:rPr>
          <w:sz w:val="20"/>
        </w:rPr>
      </w:pPr>
    </w:p>
    <w:p w14:paraId="05EA3A07" w14:textId="77777777" w:rsidR="00434D4E" w:rsidRDefault="00434D4E">
      <w:pPr>
        <w:pStyle w:val="BodyText"/>
        <w:rPr>
          <w:sz w:val="20"/>
        </w:rPr>
      </w:pPr>
    </w:p>
    <w:p w14:paraId="05C0DBFD" w14:textId="77777777" w:rsidR="00434D4E" w:rsidRDefault="00434D4E">
      <w:pPr>
        <w:pStyle w:val="BodyText"/>
        <w:rPr>
          <w:sz w:val="20"/>
        </w:rPr>
      </w:pPr>
    </w:p>
    <w:p w14:paraId="52C42A49" w14:textId="77777777" w:rsidR="00434D4E" w:rsidRDefault="00434D4E">
      <w:pPr>
        <w:pStyle w:val="BodyText"/>
        <w:rPr>
          <w:sz w:val="20"/>
        </w:rPr>
      </w:pPr>
    </w:p>
    <w:p w14:paraId="4A972742" w14:textId="77777777" w:rsidR="00434D4E" w:rsidRDefault="00434D4E">
      <w:pPr>
        <w:pStyle w:val="BodyText"/>
        <w:rPr>
          <w:sz w:val="20"/>
        </w:rPr>
      </w:pPr>
    </w:p>
    <w:p w14:paraId="23C9E8AB" w14:textId="77777777" w:rsidR="00434D4E" w:rsidRDefault="00434D4E">
      <w:pPr>
        <w:pStyle w:val="BodyText"/>
        <w:rPr>
          <w:sz w:val="20"/>
        </w:rPr>
      </w:pPr>
    </w:p>
    <w:p w14:paraId="13EFABDC" w14:textId="77777777" w:rsidR="00434D4E" w:rsidRDefault="00434D4E">
      <w:pPr>
        <w:pStyle w:val="BodyText"/>
        <w:rPr>
          <w:sz w:val="20"/>
        </w:rPr>
      </w:pPr>
    </w:p>
    <w:p w14:paraId="6CA0D230" w14:textId="77777777" w:rsidR="00434D4E" w:rsidRDefault="00434D4E">
      <w:pPr>
        <w:pStyle w:val="BodyText"/>
        <w:rPr>
          <w:sz w:val="20"/>
        </w:rPr>
      </w:pPr>
    </w:p>
    <w:p w14:paraId="70AC6F46" w14:textId="77777777" w:rsidR="00434D4E" w:rsidRDefault="00434D4E">
      <w:pPr>
        <w:pStyle w:val="BodyText"/>
        <w:rPr>
          <w:sz w:val="20"/>
        </w:rPr>
      </w:pPr>
    </w:p>
    <w:p w14:paraId="2235C9BE" w14:textId="77777777" w:rsidR="00434D4E" w:rsidRDefault="00434D4E">
      <w:pPr>
        <w:pStyle w:val="BodyText"/>
        <w:rPr>
          <w:sz w:val="20"/>
        </w:rPr>
      </w:pPr>
    </w:p>
    <w:p w14:paraId="04893480" w14:textId="77777777" w:rsidR="00434D4E" w:rsidRDefault="00434D4E">
      <w:pPr>
        <w:pStyle w:val="BodyText"/>
        <w:rPr>
          <w:sz w:val="20"/>
        </w:rPr>
      </w:pPr>
    </w:p>
    <w:p w14:paraId="1EAFC800" w14:textId="77777777" w:rsidR="00434D4E" w:rsidRDefault="00434D4E">
      <w:pPr>
        <w:pStyle w:val="BodyText"/>
        <w:rPr>
          <w:sz w:val="20"/>
        </w:rPr>
      </w:pPr>
    </w:p>
    <w:p w14:paraId="58987600" w14:textId="77777777" w:rsidR="00434D4E" w:rsidRDefault="00434D4E">
      <w:pPr>
        <w:pStyle w:val="BodyText"/>
        <w:rPr>
          <w:sz w:val="20"/>
        </w:rPr>
      </w:pPr>
    </w:p>
    <w:p w14:paraId="6BF3BB35" w14:textId="77777777" w:rsidR="00434D4E" w:rsidRDefault="00434D4E">
      <w:pPr>
        <w:pStyle w:val="BodyText"/>
        <w:rPr>
          <w:sz w:val="20"/>
        </w:rPr>
      </w:pPr>
    </w:p>
    <w:p w14:paraId="0061DEF6" w14:textId="77777777" w:rsidR="00434D4E" w:rsidRDefault="00434D4E">
      <w:pPr>
        <w:pStyle w:val="BodyText"/>
        <w:rPr>
          <w:sz w:val="20"/>
        </w:rPr>
      </w:pPr>
    </w:p>
    <w:p w14:paraId="45B33CD6" w14:textId="77777777" w:rsidR="00434D4E" w:rsidRDefault="00434D4E">
      <w:pPr>
        <w:pStyle w:val="BodyText"/>
        <w:rPr>
          <w:sz w:val="20"/>
        </w:rPr>
      </w:pPr>
    </w:p>
    <w:p w14:paraId="0831C3CD" w14:textId="77777777" w:rsidR="00434D4E" w:rsidRDefault="00434D4E">
      <w:pPr>
        <w:pStyle w:val="BodyText"/>
        <w:rPr>
          <w:sz w:val="20"/>
        </w:rPr>
      </w:pPr>
    </w:p>
    <w:p w14:paraId="78313A1B" w14:textId="77777777" w:rsidR="00434D4E" w:rsidRDefault="00434D4E">
      <w:pPr>
        <w:pStyle w:val="BodyText"/>
        <w:rPr>
          <w:sz w:val="20"/>
        </w:rPr>
      </w:pPr>
    </w:p>
    <w:p w14:paraId="138F0536" w14:textId="77777777" w:rsidR="00434D4E" w:rsidRDefault="00434D4E">
      <w:pPr>
        <w:pStyle w:val="BodyText"/>
        <w:rPr>
          <w:sz w:val="20"/>
        </w:rPr>
      </w:pPr>
    </w:p>
    <w:p w14:paraId="70C7B591" w14:textId="77777777" w:rsidR="00434D4E" w:rsidRDefault="00434D4E">
      <w:pPr>
        <w:pStyle w:val="BodyText"/>
        <w:rPr>
          <w:sz w:val="20"/>
        </w:rPr>
      </w:pPr>
    </w:p>
    <w:p w14:paraId="388D6A6C" w14:textId="77777777" w:rsidR="00434D4E" w:rsidRDefault="00434D4E">
      <w:pPr>
        <w:pStyle w:val="BodyText"/>
        <w:rPr>
          <w:sz w:val="20"/>
        </w:rPr>
      </w:pPr>
    </w:p>
    <w:p w14:paraId="243876B2" w14:textId="77777777" w:rsidR="00434D4E" w:rsidRDefault="00434D4E">
      <w:pPr>
        <w:pStyle w:val="BodyText"/>
        <w:rPr>
          <w:sz w:val="20"/>
        </w:rPr>
      </w:pPr>
    </w:p>
    <w:p w14:paraId="252E4CC1" w14:textId="77777777" w:rsidR="00434D4E" w:rsidRDefault="00434D4E">
      <w:pPr>
        <w:pStyle w:val="BodyText"/>
        <w:rPr>
          <w:sz w:val="20"/>
        </w:rPr>
      </w:pPr>
    </w:p>
    <w:p w14:paraId="7C434387" w14:textId="77777777" w:rsidR="00434D4E" w:rsidRDefault="00434D4E">
      <w:pPr>
        <w:pStyle w:val="BodyText"/>
        <w:rPr>
          <w:sz w:val="20"/>
        </w:rPr>
      </w:pPr>
    </w:p>
    <w:p w14:paraId="3B8293D2" w14:textId="77777777" w:rsidR="00434D4E" w:rsidRDefault="00434D4E">
      <w:pPr>
        <w:pStyle w:val="BodyText"/>
        <w:rPr>
          <w:sz w:val="20"/>
        </w:rPr>
      </w:pPr>
    </w:p>
    <w:p w14:paraId="1B6DA9D8" w14:textId="77777777" w:rsidR="00434D4E" w:rsidRDefault="00434D4E">
      <w:pPr>
        <w:pStyle w:val="BodyText"/>
        <w:rPr>
          <w:sz w:val="20"/>
        </w:rPr>
      </w:pPr>
    </w:p>
    <w:p w14:paraId="5919930B" w14:textId="77777777" w:rsidR="00434D4E" w:rsidRDefault="00434D4E">
      <w:pPr>
        <w:pStyle w:val="BodyText"/>
        <w:spacing w:before="3"/>
        <w:rPr>
          <w:sz w:val="15"/>
        </w:rPr>
      </w:pPr>
    </w:p>
    <w:p w14:paraId="452AE317" w14:textId="77777777" w:rsidR="00434D4E" w:rsidRDefault="002E7824">
      <w:pPr>
        <w:pStyle w:val="Heading2"/>
      </w:pPr>
      <w:r>
        <w:t>47</w:t>
      </w:r>
    </w:p>
    <w:p w14:paraId="1956B7E2" w14:textId="77777777" w:rsidR="00434D4E" w:rsidRDefault="00434D4E">
      <w:pPr>
        <w:sectPr w:rsidR="00434D4E">
          <w:pgSz w:w="11910" w:h="16840"/>
          <w:pgMar w:top="860" w:right="620" w:bottom="0" w:left="980" w:header="720" w:footer="720" w:gutter="0"/>
          <w:cols w:space="720"/>
        </w:sectPr>
      </w:pPr>
    </w:p>
    <w:p w14:paraId="2ED91A5E"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13839" w:type="dxa"/>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2100"/>
        <w:gridCol w:w="6495"/>
        <w:gridCol w:w="5244"/>
      </w:tblGrid>
      <w:tr w:rsidR="00434D4E" w14:paraId="4BA160E1" w14:textId="77777777" w:rsidTr="3E4B67EB">
        <w:trPr>
          <w:trHeight w:val="592"/>
        </w:trPr>
        <w:tc>
          <w:tcPr>
            <w:tcW w:w="2100" w:type="dxa"/>
            <w:shd w:val="clear" w:color="auto" w:fill="EDEDED"/>
          </w:tcPr>
          <w:p w14:paraId="59D543A4" w14:textId="77777777" w:rsidR="00434D4E" w:rsidRDefault="00434D4E">
            <w:pPr>
              <w:pStyle w:val="TableParagraph"/>
              <w:rPr>
                <w:rFonts w:ascii="Times New Roman"/>
                <w:sz w:val="18"/>
              </w:rPr>
            </w:pPr>
          </w:p>
        </w:tc>
        <w:tc>
          <w:tcPr>
            <w:tcW w:w="6495" w:type="dxa"/>
            <w:shd w:val="clear" w:color="auto" w:fill="EDEDED"/>
          </w:tcPr>
          <w:p w14:paraId="6590CCF5" w14:textId="3E8AC7AB" w:rsidR="00434D4E" w:rsidRDefault="00A71F08">
            <w:pPr>
              <w:pStyle w:val="TableParagraph"/>
              <w:spacing w:before="171"/>
              <w:ind w:left="519"/>
              <w:rPr>
                <w:sz w:val="19"/>
                <w:szCs w:val="19"/>
              </w:rPr>
            </w:pPr>
            <w:r w:rsidRPr="007A0AD2">
              <w:rPr>
                <w:b/>
                <w:bCs/>
                <w:color w:val="333333"/>
                <w:w w:val="105"/>
                <w:sz w:val="20"/>
                <w:szCs w:val="20"/>
              </w:rPr>
              <w:t>Alternative text amendment proposal</w:t>
            </w:r>
          </w:p>
        </w:tc>
        <w:tc>
          <w:tcPr>
            <w:tcW w:w="5244" w:type="dxa"/>
            <w:shd w:val="clear" w:color="auto" w:fill="EDEDED"/>
          </w:tcPr>
          <w:p w14:paraId="33B1EB6C" w14:textId="23425DD9" w:rsidR="00434D4E" w:rsidRDefault="00A71F08">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278927CA" w14:textId="77777777" w:rsidTr="3E4B67EB">
        <w:trPr>
          <w:trHeight w:val="345"/>
        </w:trPr>
        <w:tc>
          <w:tcPr>
            <w:tcW w:w="2100" w:type="dxa"/>
            <w:shd w:val="clear" w:color="auto" w:fill="EDEDED"/>
          </w:tcPr>
          <w:p w14:paraId="090E7EFE" w14:textId="77777777" w:rsidR="00434D4E" w:rsidRDefault="002E7824">
            <w:pPr>
              <w:pStyle w:val="TableParagraph"/>
              <w:spacing w:before="47"/>
              <w:ind w:left="157"/>
              <w:rPr>
                <w:sz w:val="19"/>
                <w:szCs w:val="19"/>
              </w:rPr>
            </w:pPr>
            <w:r w:rsidRPr="18A947CB">
              <w:rPr>
                <w:color w:val="333333"/>
                <w:w w:val="105"/>
                <w:sz w:val="19"/>
                <w:szCs w:val="19"/>
              </w:rPr>
              <w:t>Article 40</w:t>
            </w:r>
          </w:p>
        </w:tc>
        <w:tc>
          <w:tcPr>
            <w:tcW w:w="6495" w:type="dxa"/>
          </w:tcPr>
          <w:p w14:paraId="0C2A954B" w14:textId="77777777" w:rsidR="00434D4E" w:rsidRDefault="00434D4E">
            <w:pPr>
              <w:pStyle w:val="TableParagraph"/>
              <w:rPr>
                <w:rFonts w:ascii="Times New Roman"/>
                <w:sz w:val="18"/>
              </w:rPr>
            </w:pPr>
          </w:p>
        </w:tc>
        <w:tc>
          <w:tcPr>
            <w:tcW w:w="5244" w:type="dxa"/>
          </w:tcPr>
          <w:p w14:paraId="58AE0881" w14:textId="77777777" w:rsidR="00434D4E" w:rsidRDefault="00434D4E">
            <w:pPr>
              <w:pStyle w:val="TableParagraph"/>
              <w:rPr>
                <w:rFonts w:ascii="Times New Roman"/>
                <w:sz w:val="18"/>
              </w:rPr>
            </w:pPr>
          </w:p>
        </w:tc>
      </w:tr>
      <w:tr w:rsidR="00434D4E" w14:paraId="072213C9" w14:textId="77777777" w:rsidTr="3E4B67EB">
        <w:trPr>
          <w:trHeight w:val="345"/>
        </w:trPr>
        <w:tc>
          <w:tcPr>
            <w:tcW w:w="2100" w:type="dxa"/>
            <w:shd w:val="clear" w:color="auto" w:fill="EDEDED"/>
          </w:tcPr>
          <w:p w14:paraId="53C82B93" w14:textId="77777777" w:rsidR="00434D4E" w:rsidRDefault="002E7824">
            <w:pPr>
              <w:pStyle w:val="TableParagraph"/>
              <w:spacing w:before="47"/>
              <w:ind w:left="157"/>
              <w:rPr>
                <w:sz w:val="19"/>
                <w:szCs w:val="19"/>
              </w:rPr>
            </w:pPr>
            <w:r w:rsidRPr="18A947CB">
              <w:rPr>
                <w:color w:val="333333"/>
                <w:w w:val="105"/>
                <w:sz w:val="19"/>
                <w:szCs w:val="19"/>
              </w:rPr>
              <w:t>Article 41</w:t>
            </w:r>
          </w:p>
        </w:tc>
        <w:tc>
          <w:tcPr>
            <w:tcW w:w="6495" w:type="dxa"/>
          </w:tcPr>
          <w:p w14:paraId="413C9346" w14:textId="77777777" w:rsidR="00434D4E" w:rsidRDefault="00434D4E">
            <w:pPr>
              <w:pStyle w:val="TableParagraph"/>
              <w:rPr>
                <w:rFonts w:ascii="Times New Roman"/>
                <w:sz w:val="18"/>
              </w:rPr>
            </w:pPr>
          </w:p>
        </w:tc>
        <w:tc>
          <w:tcPr>
            <w:tcW w:w="5244" w:type="dxa"/>
          </w:tcPr>
          <w:p w14:paraId="4BEABB59" w14:textId="77777777" w:rsidR="00434D4E" w:rsidRDefault="00434D4E">
            <w:pPr>
              <w:pStyle w:val="TableParagraph"/>
              <w:rPr>
                <w:rFonts w:ascii="Times New Roman"/>
                <w:sz w:val="18"/>
              </w:rPr>
            </w:pPr>
          </w:p>
        </w:tc>
      </w:tr>
      <w:tr w:rsidR="00434D4E" w14:paraId="59BA9588" w14:textId="77777777" w:rsidTr="3E4B67EB">
        <w:trPr>
          <w:trHeight w:val="345"/>
        </w:trPr>
        <w:tc>
          <w:tcPr>
            <w:tcW w:w="2100" w:type="dxa"/>
            <w:shd w:val="clear" w:color="auto" w:fill="EDEDED"/>
          </w:tcPr>
          <w:p w14:paraId="415DC050" w14:textId="77777777" w:rsidR="00434D4E" w:rsidRDefault="002E7824">
            <w:pPr>
              <w:pStyle w:val="TableParagraph"/>
              <w:spacing w:before="47"/>
              <w:ind w:left="157"/>
              <w:rPr>
                <w:sz w:val="19"/>
                <w:szCs w:val="19"/>
              </w:rPr>
            </w:pPr>
            <w:r w:rsidRPr="18A947CB">
              <w:rPr>
                <w:color w:val="333333"/>
                <w:w w:val="105"/>
                <w:sz w:val="19"/>
                <w:szCs w:val="19"/>
              </w:rPr>
              <w:t>Article 42</w:t>
            </w:r>
          </w:p>
        </w:tc>
        <w:tc>
          <w:tcPr>
            <w:tcW w:w="6495" w:type="dxa"/>
          </w:tcPr>
          <w:p w14:paraId="44A7A30A" w14:textId="77777777" w:rsidR="00434D4E" w:rsidRDefault="00434D4E">
            <w:pPr>
              <w:pStyle w:val="TableParagraph"/>
              <w:rPr>
                <w:rFonts w:ascii="Times New Roman"/>
                <w:sz w:val="18"/>
              </w:rPr>
            </w:pPr>
          </w:p>
        </w:tc>
        <w:tc>
          <w:tcPr>
            <w:tcW w:w="5244" w:type="dxa"/>
          </w:tcPr>
          <w:p w14:paraId="6E2698A3" w14:textId="77777777" w:rsidR="00434D4E" w:rsidRDefault="00434D4E">
            <w:pPr>
              <w:pStyle w:val="TableParagraph"/>
              <w:rPr>
                <w:rFonts w:ascii="Times New Roman"/>
                <w:sz w:val="18"/>
              </w:rPr>
            </w:pPr>
          </w:p>
        </w:tc>
      </w:tr>
      <w:tr w:rsidR="00434D4E" w14:paraId="6B3D5E07" w14:textId="77777777" w:rsidTr="3E4B67EB">
        <w:trPr>
          <w:trHeight w:val="345"/>
        </w:trPr>
        <w:tc>
          <w:tcPr>
            <w:tcW w:w="2100" w:type="dxa"/>
            <w:shd w:val="clear" w:color="auto" w:fill="EDEDED"/>
          </w:tcPr>
          <w:p w14:paraId="66076708" w14:textId="77777777" w:rsidR="00434D4E" w:rsidRDefault="002E7824">
            <w:pPr>
              <w:pStyle w:val="TableParagraph"/>
              <w:spacing w:before="47"/>
              <w:ind w:left="157"/>
              <w:rPr>
                <w:sz w:val="19"/>
                <w:szCs w:val="19"/>
              </w:rPr>
            </w:pPr>
            <w:r w:rsidRPr="18A947CB">
              <w:rPr>
                <w:color w:val="333333"/>
                <w:w w:val="105"/>
                <w:sz w:val="19"/>
                <w:szCs w:val="19"/>
              </w:rPr>
              <w:t>Article 43</w:t>
            </w:r>
          </w:p>
        </w:tc>
        <w:tc>
          <w:tcPr>
            <w:tcW w:w="6495" w:type="dxa"/>
          </w:tcPr>
          <w:p w14:paraId="45089BF0" w14:textId="77777777" w:rsidR="00434D4E" w:rsidRDefault="00434D4E">
            <w:pPr>
              <w:pStyle w:val="TableParagraph"/>
              <w:rPr>
                <w:rFonts w:ascii="Times New Roman"/>
                <w:sz w:val="18"/>
              </w:rPr>
            </w:pPr>
          </w:p>
        </w:tc>
        <w:tc>
          <w:tcPr>
            <w:tcW w:w="5244" w:type="dxa"/>
          </w:tcPr>
          <w:p w14:paraId="76530D97" w14:textId="77777777" w:rsidR="00434D4E" w:rsidRDefault="00434D4E">
            <w:pPr>
              <w:pStyle w:val="TableParagraph"/>
              <w:rPr>
                <w:rFonts w:ascii="Times New Roman"/>
                <w:sz w:val="18"/>
              </w:rPr>
            </w:pPr>
          </w:p>
        </w:tc>
      </w:tr>
      <w:tr w:rsidR="00434D4E" w14:paraId="5B99DE64" w14:textId="77777777" w:rsidTr="3E4B67EB">
        <w:trPr>
          <w:trHeight w:val="345"/>
        </w:trPr>
        <w:tc>
          <w:tcPr>
            <w:tcW w:w="2100" w:type="dxa"/>
            <w:shd w:val="clear" w:color="auto" w:fill="EDEDED"/>
          </w:tcPr>
          <w:p w14:paraId="2C4D1C45" w14:textId="77777777" w:rsidR="00434D4E" w:rsidRDefault="002E7824">
            <w:pPr>
              <w:pStyle w:val="TableParagraph"/>
              <w:spacing w:before="47"/>
              <w:ind w:left="157"/>
              <w:rPr>
                <w:sz w:val="19"/>
                <w:szCs w:val="19"/>
              </w:rPr>
            </w:pPr>
            <w:r w:rsidRPr="18A947CB">
              <w:rPr>
                <w:color w:val="333333"/>
                <w:w w:val="105"/>
                <w:sz w:val="19"/>
                <w:szCs w:val="19"/>
              </w:rPr>
              <w:t>Article 44</w:t>
            </w:r>
          </w:p>
        </w:tc>
        <w:tc>
          <w:tcPr>
            <w:tcW w:w="6495" w:type="dxa"/>
          </w:tcPr>
          <w:p w14:paraId="254241EF" w14:textId="77777777" w:rsidR="00434D4E" w:rsidRDefault="00434D4E">
            <w:pPr>
              <w:pStyle w:val="TableParagraph"/>
              <w:rPr>
                <w:rFonts w:ascii="Times New Roman"/>
                <w:sz w:val="18"/>
              </w:rPr>
            </w:pPr>
          </w:p>
        </w:tc>
        <w:tc>
          <w:tcPr>
            <w:tcW w:w="5244" w:type="dxa"/>
          </w:tcPr>
          <w:p w14:paraId="79E83082" w14:textId="77777777" w:rsidR="00434D4E" w:rsidRDefault="00434D4E">
            <w:pPr>
              <w:pStyle w:val="TableParagraph"/>
              <w:rPr>
                <w:rFonts w:ascii="Times New Roman"/>
                <w:sz w:val="18"/>
              </w:rPr>
            </w:pPr>
          </w:p>
        </w:tc>
      </w:tr>
      <w:tr w:rsidR="00434D4E" w14:paraId="4D70B380" w14:textId="77777777" w:rsidTr="3E4B67EB">
        <w:trPr>
          <w:trHeight w:val="345"/>
        </w:trPr>
        <w:tc>
          <w:tcPr>
            <w:tcW w:w="2100" w:type="dxa"/>
            <w:shd w:val="clear" w:color="auto" w:fill="EDEDED"/>
          </w:tcPr>
          <w:p w14:paraId="38F58336" w14:textId="77777777" w:rsidR="00434D4E" w:rsidRDefault="002E7824">
            <w:pPr>
              <w:pStyle w:val="TableParagraph"/>
              <w:spacing w:before="47"/>
              <w:ind w:left="157"/>
              <w:rPr>
                <w:sz w:val="19"/>
                <w:szCs w:val="19"/>
              </w:rPr>
            </w:pPr>
            <w:r w:rsidRPr="18A947CB">
              <w:rPr>
                <w:color w:val="333333"/>
                <w:w w:val="105"/>
                <w:sz w:val="19"/>
                <w:szCs w:val="19"/>
              </w:rPr>
              <w:t>Article 45</w:t>
            </w:r>
          </w:p>
        </w:tc>
        <w:tc>
          <w:tcPr>
            <w:tcW w:w="6495" w:type="dxa"/>
          </w:tcPr>
          <w:p w14:paraId="3DB78323" w14:textId="77777777" w:rsidR="00434D4E" w:rsidRDefault="00434D4E">
            <w:pPr>
              <w:pStyle w:val="TableParagraph"/>
              <w:rPr>
                <w:rFonts w:ascii="Times New Roman"/>
                <w:sz w:val="18"/>
              </w:rPr>
            </w:pPr>
          </w:p>
        </w:tc>
        <w:tc>
          <w:tcPr>
            <w:tcW w:w="5244" w:type="dxa"/>
          </w:tcPr>
          <w:p w14:paraId="442EAB5C" w14:textId="77777777" w:rsidR="00434D4E" w:rsidRDefault="00434D4E">
            <w:pPr>
              <w:pStyle w:val="TableParagraph"/>
              <w:rPr>
                <w:rFonts w:ascii="Times New Roman"/>
                <w:sz w:val="18"/>
              </w:rPr>
            </w:pPr>
          </w:p>
        </w:tc>
      </w:tr>
      <w:tr w:rsidR="00434D4E" w14:paraId="4FA620B4" w14:textId="77777777" w:rsidTr="3E4B67EB">
        <w:trPr>
          <w:trHeight w:val="345"/>
        </w:trPr>
        <w:tc>
          <w:tcPr>
            <w:tcW w:w="2100" w:type="dxa"/>
            <w:shd w:val="clear" w:color="auto" w:fill="EDEDED"/>
          </w:tcPr>
          <w:p w14:paraId="77A30F7C" w14:textId="77777777" w:rsidR="00434D4E" w:rsidRDefault="002E7824">
            <w:pPr>
              <w:pStyle w:val="TableParagraph"/>
              <w:spacing w:before="47"/>
              <w:ind w:left="157"/>
              <w:rPr>
                <w:sz w:val="19"/>
                <w:szCs w:val="19"/>
              </w:rPr>
            </w:pPr>
            <w:r w:rsidRPr="18A947CB">
              <w:rPr>
                <w:color w:val="333333"/>
                <w:w w:val="105"/>
                <w:sz w:val="19"/>
                <w:szCs w:val="19"/>
              </w:rPr>
              <w:t>Article 46</w:t>
            </w:r>
          </w:p>
        </w:tc>
        <w:tc>
          <w:tcPr>
            <w:tcW w:w="6495" w:type="dxa"/>
          </w:tcPr>
          <w:p w14:paraId="45960E05" w14:textId="77777777" w:rsidR="00434D4E" w:rsidRDefault="00434D4E">
            <w:pPr>
              <w:pStyle w:val="TableParagraph"/>
              <w:rPr>
                <w:rFonts w:ascii="Times New Roman"/>
                <w:sz w:val="18"/>
              </w:rPr>
            </w:pPr>
          </w:p>
        </w:tc>
        <w:tc>
          <w:tcPr>
            <w:tcW w:w="5244" w:type="dxa"/>
          </w:tcPr>
          <w:p w14:paraId="28A4A6F7" w14:textId="77777777" w:rsidR="00434D4E" w:rsidRDefault="00434D4E">
            <w:pPr>
              <w:pStyle w:val="TableParagraph"/>
              <w:rPr>
                <w:rFonts w:ascii="Times New Roman"/>
                <w:sz w:val="18"/>
              </w:rPr>
            </w:pPr>
          </w:p>
        </w:tc>
      </w:tr>
      <w:tr w:rsidR="00434D4E" w14:paraId="2CABA277" w14:textId="77777777" w:rsidTr="3E4B67EB">
        <w:trPr>
          <w:trHeight w:val="345"/>
        </w:trPr>
        <w:tc>
          <w:tcPr>
            <w:tcW w:w="2100" w:type="dxa"/>
            <w:shd w:val="clear" w:color="auto" w:fill="EDEDED"/>
          </w:tcPr>
          <w:p w14:paraId="33418477" w14:textId="77777777" w:rsidR="00434D4E" w:rsidRDefault="002E7824">
            <w:pPr>
              <w:pStyle w:val="TableParagraph"/>
              <w:spacing w:before="47"/>
              <w:ind w:left="157"/>
              <w:rPr>
                <w:sz w:val="19"/>
                <w:szCs w:val="19"/>
              </w:rPr>
            </w:pPr>
            <w:r w:rsidRPr="18A947CB">
              <w:rPr>
                <w:color w:val="333333"/>
                <w:w w:val="105"/>
                <w:sz w:val="19"/>
                <w:szCs w:val="19"/>
              </w:rPr>
              <w:t>Article 47</w:t>
            </w:r>
          </w:p>
        </w:tc>
        <w:tc>
          <w:tcPr>
            <w:tcW w:w="6495" w:type="dxa"/>
          </w:tcPr>
          <w:p w14:paraId="7383925C" w14:textId="77777777" w:rsidR="00434D4E" w:rsidRDefault="00434D4E">
            <w:pPr>
              <w:pStyle w:val="TableParagraph"/>
              <w:rPr>
                <w:rFonts w:ascii="Times New Roman"/>
                <w:sz w:val="18"/>
              </w:rPr>
            </w:pPr>
          </w:p>
        </w:tc>
        <w:tc>
          <w:tcPr>
            <w:tcW w:w="5244" w:type="dxa"/>
          </w:tcPr>
          <w:p w14:paraId="1992B80E" w14:textId="77777777" w:rsidR="00434D4E" w:rsidRDefault="00434D4E">
            <w:pPr>
              <w:pStyle w:val="TableParagraph"/>
              <w:rPr>
                <w:rFonts w:ascii="Times New Roman"/>
                <w:sz w:val="18"/>
              </w:rPr>
            </w:pPr>
          </w:p>
        </w:tc>
      </w:tr>
      <w:tr w:rsidR="00434D4E" w14:paraId="481409EE" w14:textId="77777777" w:rsidTr="3E4B67EB">
        <w:trPr>
          <w:trHeight w:val="345"/>
        </w:trPr>
        <w:tc>
          <w:tcPr>
            <w:tcW w:w="2100" w:type="dxa"/>
            <w:shd w:val="clear" w:color="auto" w:fill="EDEDED"/>
          </w:tcPr>
          <w:p w14:paraId="4F847D9B" w14:textId="77777777" w:rsidR="00434D4E" w:rsidRDefault="002E7824">
            <w:pPr>
              <w:pStyle w:val="TableParagraph"/>
              <w:spacing w:before="47"/>
              <w:ind w:left="157"/>
              <w:rPr>
                <w:sz w:val="19"/>
                <w:szCs w:val="19"/>
              </w:rPr>
            </w:pPr>
            <w:r w:rsidRPr="18A947CB">
              <w:rPr>
                <w:color w:val="333333"/>
                <w:w w:val="105"/>
                <w:sz w:val="19"/>
                <w:szCs w:val="19"/>
              </w:rPr>
              <w:t>Article 48</w:t>
            </w:r>
          </w:p>
        </w:tc>
        <w:tc>
          <w:tcPr>
            <w:tcW w:w="6495" w:type="dxa"/>
          </w:tcPr>
          <w:p w14:paraId="28D37D00" w14:textId="77777777" w:rsidR="00434D4E" w:rsidRDefault="00434D4E">
            <w:pPr>
              <w:pStyle w:val="TableParagraph"/>
              <w:rPr>
                <w:rFonts w:ascii="Times New Roman"/>
                <w:sz w:val="18"/>
              </w:rPr>
            </w:pPr>
          </w:p>
        </w:tc>
        <w:tc>
          <w:tcPr>
            <w:tcW w:w="5244" w:type="dxa"/>
          </w:tcPr>
          <w:p w14:paraId="546F2CBC" w14:textId="77777777" w:rsidR="00434D4E" w:rsidRDefault="00434D4E">
            <w:pPr>
              <w:pStyle w:val="TableParagraph"/>
              <w:rPr>
                <w:rFonts w:ascii="Times New Roman"/>
                <w:sz w:val="18"/>
              </w:rPr>
            </w:pPr>
          </w:p>
        </w:tc>
      </w:tr>
      <w:tr w:rsidR="00434D4E" w14:paraId="54BDA0A6" w14:textId="77777777" w:rsidTr="3E4B67EB">
        <w:trPr>
          <w:trHeight w:val="345"/>
        </w:trPr>
        <w:tc>
          <w:tcPr>
            <w:tcW w:w="2100" w:type="dxa"/>
            <w:shd w:val="clear" w:color="auto" w:fill="EDEDED"/>
          </w:tcPr>
          <w:p w14:paraId="43CDBCF0" w14:textId="77777777" w:rsidR="00434D4E" w:rsidRDefault="002E7824">
            <w:pPr>
              <w:pStyle w:val="TableParagraph"/>
              <w:spacing w:before="47"/>
              <w:ind w:left="157"/>
              <w:rPr>
                <w:sz w:val="19"/>
                <w:szCs w:val="19"/>
              </w:rPr>
            </w:pPr>
            <w:r w:rsidRPr="18A947CB">
              <w:rPr>
                <w:color w:val="333333"/>
                <w:w w:val="105"/>
                <w:sz w:val="19"/>
                <w:szCs w:val="19"/>
              </w:rPr>
              <w:t>Article 49</w:t>
            </w:r>
          </w:p>
        </w:tc>
        <w:tc>
          <w:tcPr>
            <w:tcW w:w="6495" w:type="dxa"/>
          </w:tcPr>
          <w:p w14:paraId="46D615FC" w14:textId="77777777" w:rsidR="00434D4E" w:rsidRDefault="00434D4E">
            <w:pPr>
              <w:pStyle w:val="TableParagraph"/>
              <w:rPr>
                <w:rFonts w:ascii="Times New Roman"/>
                <w:sz w:val="18"/>
              </w:rPr>
            </w:pPr>
          </w:p>
        </w:tc>
        <w:tc>
          <w:tcPr>
            <w:tcW w:w="5244" w:type="dxa"/>
          </w:tcPr>
          <w:p w14:paraId="1E163360" w14:textId="77777777" w:rsidR="00434D4E" w:rsidRDefault="00434D4E">
            <w:pPr>
              <w:pStyle w:val="TableParagraph"/>
              <w:rPr>
                <w:rFonts w:ascii="Times New Roman"/>
                <w:sz w:val="18"/>
              </w:rPr>
            </w:pPr>
          </w:p>
        </w:tc>
      </w:tr>
      <w:tr w:rsidR="00434D4E" w14:paraId="0555FF6A" w14:textId="77777777" w:rsidTr="3E4B67EB">
        <w:trPr>
          <w:trHeight w:val="345"/>
        </w:trPr>
        <w:tc>
          <w:tcPr>
            <w:tcW w:w="2100" w:type="dxa"/>
            <w:shd w:val="clear" w:color="auto" w:fill="EDEDED"/>
          </w:tcPr>
          <w:p w14:paraId="09C8D1AE" w14:textId="77777777" w:rsidR="00434D4E" w:rsidRDefault="002E7824">
            <w:pPr>
              <w:pStyle w:val="TableParagraph"/>
              <w:spacing w:before="47"/>
              <w:ind w:left="157"/>
              <w:rPr>
                <w:sz w:val="19"/>
                <w:szCs w:val="19"/>
              </w:rPr>
            </w:pPr>
            <w:r w:rsidRPr="18A947CB">
              <w:rPr>
                <w:color w:val="333333"/>
                <w:w w:val="105"/>
                <w:sz w:val="19"/>
                <w:szCs w:val="19"/>
              </w:rPr>
              <w:t>Article 50</w:t>
            </w:r>
          </w:p>
        </w:tc>
        <w:tc>
          <w:tcPr>
            <w:tcW w:w="6495" w:type="dxa"/>
          </w:tcPr>
          <w:p w14:paraId="7820BDB9" w14:textId="77777777" w:rsidR="00434D4E" w:rsidRDefault="00434D4E">
            <w:pPr>
              <w:pStyle w:val="TableParagraph"/>
              <w:rPr>
                <w:rFonts w:ascii="Times New Roman"/>
                <w:sz w:val="18"/>
              </w:rPr>
            </w:pPr>
          </w:p>
        </w:tc>
        <w:tc>
          <w:tcPr>
            <w:tcW w:w="5244" w:type="dxa"/>
          </w:tcPr>
          <w:p w14:paraId="1B1B6748" w14:textId="77777777" w:rsidR="00434D4E" w:rsidRDefault="00434D4E">
            <w:pPr>
              <w:pStyle w:val="TableParagraph"/>
              <w:rPr>
                <w:rFonts w:ascii="Times New Roman"/>
                <w:sz w:val="18"/>
              </w:rPr>
            </w:pPr>
          </w:p>
        </w:tc>
      </w:tr>
      <w:tr w:rsidR="00434D4E" w14:paraId="00502922" w14:textId="77777777" w:rsidTr="3E4B67EB">
        <w:trPr>
          <w:trHeight w:val="345"/>
        </w:trPr>
        <w:tc>
          <w:tcPr>
            <w:tcW w:w="2100" w:type="dxa"/>
            <w:shd w:val="clear" w:color="auto" w:fill="EDEDED"/>
          </w:tcPr>
          <w:p w14:paraId="4F343935" w14:textId="77777777" w:rsidR="00434D4E" w:rsidRDefault="002E7824">
            <w:pPr>
              <w:pStyle w:val="TableParagraph"/>
              <w:spacing w:before="47"/>
              <w:ind w:left="157"/>
              <w:rPr>
                <w:sz w:val="19"/>
                <w:szCs w:val="19"/>
              </w:rPr>
            </w:pPr>
            <w:r w:rsidRPr="18A947CB">
              <w:rPr>
                <w:color w:val="333333"/>
                <w:w w:val="105"/>
                <w:sz w:val="19"/>
                <w:szCs w:val="19"/>
              </w:rPr>
              <w:t>Article 51</w:t>
            </w:r>
          </w:p>
        </w:tc>
        <w:tc>
          <w:tcPr>
            <w:tcW w:w="6495" w:type="dxa"/>
          </w:tcPr>
          <w:p w14:paraId="21838CD5" w14:textId="77777777" w:rsidR="00434D4E" w:rsidRDefault="00434D4E">
            <w:pPr>
              <w:pStyle w:val="TableParagraph"/>
              <w:rPr>
                <w:rFonts w:ascii="Times New Roman"/>
                <w:sz w:val="18"/>
              </w:rPr>
            </w:pPr>
          </w:p>
        </w:tc>
        <w:tc>
          <w:tcPr>
            <w:tcW w:w="5244" w:type="dxa"/>
          </w:tcPr>
          <w:p w14:paraId="4EBE9468" w14:textId="77777777" w:rsidR="00434D4E" w:rsidRDefault="00434D4E">
            <w:pPr>
              <w:pStyle w:val="TableParagraph"/>
              <w:rPr>
                <w:rFonts w:ascii="Times New Roman"/>
                <w:sz w:val="18"/>
              </w:rPr>
            </w:pPr>
          </w:p>
        </w:tc>
      </w:tr>
      <w:tr w:rsidR="00434D4E" w14:paraId="34258C04" w14:textId="77777777" w:rsidTr="3E4B67EB">
        <w:trPr>
          <w:trHeight w:val="345"/>
        </w:trPr>
        <w:tc>
          <w:tcPr>
            <w:tcW w:w="2100" w:type="dxa"/>
            <w:shd w:val="clear" w:color="auto" w:fill="EDEDED"/>
          </w:tcPr>
          <w:p w14:paraId="1E46BE8B" w14:textId="77777777" w:rsidR="00434D4E" w:rsidRDefault="002E7824">
            <w:pPr>
              <w:pStyle w:val="TableParagraph"/>
              <w:spacing w:before="47"/>
              <w:ind w:left="157"/>
              <w:rPr>
                <w:sz w:val="19"/>
                <w:szCs w:val="19"/>
              </w:rPr>
            </w:pPr>
            <w:r w:rsidRPr="18A947CB">
              <w:rPr>
                <w:color w:val="333333"/>
                <w:w w:val="105"/>
                <w:sz w:val="19"/>
                <w:szCs w:val="19"/>
              </w:rPr>
              <w:t>Article 52</w:t>
            </w:r>
          </w:p>
        </w:tc>
        <w:tc>
          <w:tcPr>
            <w:tcW w:w="6495" w:type="dxa"/>
          </w:tcPr>
          <w:p w14:paraId="1B088F06" w14:textId="77777777" w:rsidR="00434D4E" w:rsidRDefault="00434D4E">
            <w:pPr>
              <w:pStyle w:val="TableParagraph"/>
              <w:rPr>
                <w:rFonts w:ascii="Times New Roman"/>
                <w:sz w:val="18"/>
              </w:rPr>
            </w:pPr>
          </w:p>
        </w:tc>
        <w:tc>
          <w:tcPr>
            <w:tcW w:w="5244" w:type="dxa"/>
          </w:tcPr>
          <w:p w14:paraId="3263A7B5" w14:textId="77777777" w:rsidR="00434D4E" w:rsidRDefault="00434D4E">
            <w:pPr>
              <w:pStyle w:val="TableParagraph"/>
              <w:rPr>
                <w:rFonts w:ascii="Times New Roman"/>
                <w:sz w:val="18"/>
              </w:rPr>
            </w:pPr>
          </w:p>
        </w:tc>
      </w:tr>
      <w:tr w:rsidR="00434D4E" w14:paraId="7934E5C2" w14:textId="77777777" w:rsidTr="3E4B67EB">
        <w:trPr>
          <w:trHeight w:val="345"/>
        </w:trPr>
        <w:tc>
          <w:tcPr>
            <w:tcW w:w="2100" w:type="dxa"/>
            <w:shd w:val="clear" w:color="auto" w:fill="EDEDED"/>
          </w:tcPr>
          <w:p w14:paraId="1F795750" w14:textId="77777777" w:rsidR="00434D4E" w:rsidRDefault="002E7824">
            <w:pPr>
              <w:pStyle w:val="TableParagraph"/>
              <w:spacing w:before="47"/>
              <w:ind w:left="157"/>
              <w:rPr>
                <w:sz w:val="19"/>
                <w:szCs w:val="19"/>
              </w:rPr>
            </w:pPr>
            <w:r w:rsidRPr="18A947CB">
              <w:rPr>
                <w:color w:val="333333"/>
                <w:w w:val="105"/>
                <w:sz w:val="19"/>
                <w:szCs w:val="19"/>
              </w:rPr>
              <w:t>Article 53</w:t>
            </w:r>
          </w:p>
        </w:tc>
        <w:tc>
          <w:tcPr>
            <w:tcW w:w="6495" w:type="dxa"/>
          </w:tcPr>
          <w:p w14:paraId="0D175415" w14:textId="77777777" w:rsidR="00434D4E" w:rsidRDefault="00434D4E">
            <w:pPr>
              <w:pStyle w:val="TableParagraph"/>
              <w:rPr>
                <w:rFonts w:ascii="Times New Roman"/>
                <w:sz w:val="18"/>
              </w:rPr>
            </w:pPr>
          </w:p>
        </w:tc>
        <w:tc>
          <w:tcPr>
            <w:tcW w:w="5244" w:type="dxa"/>
          </w:tcPr>
          <w:p w14:paraId="53017010" w14:textId="77777777" w:rsidR="00434D4E" w:rsidRDefault="00434D4E">
            <w:pPr>
              <w:pStyle w:val="TableParagraph"/>
              <w:rPr>
                <w:rFonts w:ascii="Times New Roman"/>
                <w:sz w:val="18"/>
              </w:rPr>
            </w:pPr>
          </w:p>
        </w:tc>
      </w:tr>
      <w:tr w:rsidR="00434D4E" w14:paraId="42F8CDFB" w14:textId="77777777" w:rsidTr="3E4B67EB">
        <w:trPr>
          <w:trHeight w:val="345"/>
        </w:trPr>
        <w:tc>
          <w:tcPr>
            <w:tcW w:w="2100" w:type="dxa"/>
            <w:shd w:val="clear" w:color="auto" w:fill="EDEDED"/>
          </w:tcPr>
          <w:p w14:paraId="7D5F3C68" w14:textId="77777777" w:rsidR="00434D4E" w:rsidRPr="005555A3" w:rsidRDefault="002E7824">
            <w:pPr>
              <w:pStyle w:val="TableParagraph"/>
              <w:spacing w:before="47"/>
              <w:ind w:left="157"/>
              <w:rPr>
                <w:sz w:val="19"/>
                <w:szCs w:val="19"/>
                <w:highlight w:val="yellow"/>
              </w:rPr>
            </w:pPr>
            <w:r w:rsidRPr="006E4C1C">
              <w:rPr>
                <w:color w:val="333333"/>
                <w:w w:val="105"/>
                <w:sz w:val="19"/>
                <w:szCs w:val="19"/>
              </w:rPr>
              <w:t>Article 54</w:t>
            </w:r>
          </w:p>
        </w:tc>
        <w:tc>
          <w:tcPr>
            <w:tcW w:w="6495" w:type="dxa"/>
          </w:tcPr>
          <w:p w14:paraId="499D6894" w14:textId="77777777" w:rsidR="00434D4E" w:rsidRDefault="00434D4E">
            <w:pPr>
              <w:pStyle w:val="TableParagraph"/>
              <w:rPr>
                <w:rFonts w:ascii="Times New Roman"/>
                <w:sz w:val="18"/>
              </w:rPr>
            </w:pPr>
          </w:p>
        </w:tc>
        <w:tc>
          <w:tcPr>
            <w:tcW w:w="5244" w:type="dxa"/>
          </w:tcPr>
          <w:p w14:paraId="36C1C6EA" w14:textId="77777777" w:rsidR="00434D4E" w:rsidRDefault="00434D4E">
            <w:pPr>
              <w:pStyle w:val="TableParagraph"/>
              <w:rPr>
                <w:rFonts w:ascii="Times New Roman"/>
                <w:sz w:val="18"/>
              </w:rPr>
            </w:pPr>
          </w:p>
        </w:tc>
      </w:tr>
      <w:tr w:rsidR="00434D4E" w14:paraId="0B42AA5B" w14:textId="77777777" w:rsidTr="3E4B67EB">
        <w:trPr>
          <w:trHeight w:val="345"/>
        </w:trPr>
        <w:tc>
          <w:tcPr>
            <w:tcW w:w="2100" w:type="dxa"/>
            <w:shd w:val="clear" w:color="auto" w:fill="EDEDED"/>
          </w:tcPr>
          <w:p w14:paraId="5E030141" w14:textId="77777777" w:rsidR="00434D4E" w:rsidRPr="006E4C1C" w:rsidRDefault="002E7824">
            <w:pPr>
              <w:pStyle w:val="TableParagraph"/>
              <w:spacing w:before="47"/>
              <w:ind w:left="157"/>
              <w:rPr>
                <w:sz w:val="19"/>
                <w:szCs w:val="19"/>
              </w:rPr>
            </w:pPr>
            <w:r w:rsidRPr="006E4C1C">
              <w:rPr>
                <w:color w:val="333333"/>
                <w:w w:val="105"/>
                <w:sz w:val="19"/>
                <w:szCs w:val="19"/>
              </w:rPr>
              <w:t>Article 55</w:t>
            </w:r>
          </w:p>
        </w:tc>
        <w:tc>
          <w:tcPr>
            <w:tcW w:w="6495" w:type="dxa"/>
          </w:tcPr>
          <w:p w14:paraId="34540A1C" w14:textId="2D9040EC" w:rsidR="00CA0FB9" w:rsidRPr="007D7487" w:rsidRDefault="00CA0FB9">
            <w:pPr>
              <w:pStyle w:val="TableParagraph"/>
              <w:rPr>
                <w:rFonts w:asciiTheme="majorHAnsi" w:hAnsiTheme="majorHAnsi"/>
                <w:strike/>
                <w:sz w:val="20"/>
                <w:szCs w:val="20"/>
              </w:rPr>
            </w:pPr>
          </w:p>
        </w:tc>
        <w:tc>
          <w:tcPr>
            <w:tcW w:w="5244" w:type="dxa"/>
          </w:tcPr>
          <w:p w14:paraId="17149271" w14:textId="097B0817" w:rsidR="00AD37BA" w:rsidRPr="007D7487" w:rsidRDefault="00AD37BA">
            <w:pPr>
              <w:pStyle w:val="TableParagraph"/>
              <w:rPr>
                <w:rFonts w:asciiTheme="majorHAnsi" w:hAnsiTheme="majorHAnsi"/>
                <w:sz w:val="20"/>
                <w:szCs w:val="20"/>
              </w:rPr>
            </w:pPr>
          </w:p>
        </w:tc>
      </w:tr>
      <w:tr w:rsidR="3E4B67EB" w14:paraId="58BAFBAC" w14:textId="77777777" w:rsidTr="3E4B67EB">
        <w:trPr>
          <w:trHeight w:val="345"/>
        </w:trPr>
        <w:tc>
          <w:tcPr>
            <w:tcW w:w="2100" w:type="dxa"/>
            <w:shd w:val="clear" w:color="auto" w:fill="EDEDED"/>
          </w:tcPr>
          <w:p w14:paraId="08170F83" w14:textId="77777777" w:rsidR="57DD4E26" w:rsidRPr="006E4C1C" w:rsidRDefault="57DD4E26" w:rsidP="3E4B67EB">
            <w:pPr>
              <w:pStyle w:val="TableParagraph"/>
              <w:spacing w:before="47"/>
              <w:ind w:left="157"/>
              <w:rPr>
                <w:sz w:val="19"/>
                <w:szCs w:val="19"/>
              </w:rPr>
            </w:pPr>
            <w:r w:rsidRPr="006E4C1C">
              <w:rPr>
                <w:color w:val="333333"/>
                <w:sz w:val="19"/>
                <w:szCs w:val="19"/>
              </w:rPr>
              <w:t>Article 55</w:t>
            </w:r>
          </w:p>
          <w:p w14:paraId="002ACDE4" w14:textId="26B5C932" w:rsidR="3E4B67EB" w:rsidRPr="006E4C1C" w:rsidRDefault="3E4B67EB" w:rsidP="3E4B67EB">
            <w:pPr>
              <w:pStyle w:val="TableParagraph"/>
              <w:rPr>
                <w:color w:val="333333"/>
                <w:sz w:val="19"/>
                <w:szCs w:val="19"/>
              </w:rPr>
            </w:pPr>
          </w:p>
        </w:tc>
        <w:tc>
          <w:tcPr>
            <w:tcW w:w="6495" w:type="dxa"/>
          </w:tcPr>
          <w:p w14:paraId="3708E284" w14:textId="74B6998A" w:rsidR="3E4B67EB" w:rsidRPr="007D7487" w:rsidRDefault="3E4B67EB" w:rsidP="00377807">
            <w:pPr>
              <w:pStyle w:val="TableParagraph"/>
              <w:rPr>
                <w:rFonts w:asciiTheme="majorHAnsi" w:hAnsiTheme="majorHAnsi"/>
                <w:sz w:val="20"/>
                <w:szCs w:val="20"/>
              </w:rPr>
            </w:pPr>
          </w:p>
        </w:tc>
        <w:tc>
          <w:tcPr>
            <w:tcW w:w="5244" w:type="dxa"/>
          </w:tcPr>
          <w:p w14:paraId="64E16E61" w14:textId="70236440" w:rsidR="3E4B67EB" w:rsidRPr="007D7487" w:rsidRDefault="3E4B67EB" w:rsidP="3E4B67EB">
            <w:pPr>
              <w:pStyle w:val="TableParagraph"/>
              <w:rPr>
                <w:rFonts w:asciiTheme="majorHAnsi" w:hAnsiTheme="majorHAnsi"/>
                <w:sz w:val="20"/>
                <w:szCs w:val="20"/>
              </w:rPr>
            </w:pPr>
          </w:p>
        </w:tc>
      </w:tr>
      <w:tr w:rsidR="00434D4E" w14:paraId="61551436" w14:textId="77777777" w:rsidTr="3E4B67EB">
        <w:trPr>
          <w:trHeight w:val="345"/>
        </w:trPr>
        <w:tc>
          <w:tcPr>
            <w:tcW w:w="2100" w:type="dxa"/>
            <w:shd w:val="clear" w:color="auto" w:fill="EDEDED"/>
          </w:tcPr>
          <w:p w14:paraId="178E2C78" w14:textId="77777777" w:rsidR="00434D4E" w:rsidRPr="005555A3" w:rsidRDefault="002E7824">
            <w:pPr>
              <w:pStyle w:val="TableParagraph"/>
              <w:spacing w:before="47"/>
              <w:ind w:left="157"/>
              <w:rPr>
                <w:sz w:val="19"/>
                <w:szCs w:val="19"/>
                <w:highlight w:val="yellow"/>
              </w:rPr>
            </w:pPr>
            <w:r w:rsidRPr="006E4C1C">
              <w:rPr>
                <w:color w:val="333333"/>
                <w:w w:val="105"/>
                <w:sz w:val="19"/>
                <w:szCs w:val="19"/>
              </w:rPr>
              <w:t>Article 56</w:t>
            </w:r>
          </w:p>
        </w:tc>
        <w:tc>
          <w:tcPr>
            <w:tcW w:w="6495" w:type="dxa"/>
          </w:tcPr>
          <w:p w14:paraId="444CAF0A" w14:textId="77777777" w:rsidR="00434D4E" w:rsidRDefault="00434D4E">
            <w:pPr>
              <w:pStyle w:val="TableParagraph"/>
              <w:rPr>
                <w:rFonts w:ascii="Times New Roman"/>
                <w:sz w:val="18"/>
              </w:rPr>
            </w:pPr>
          </w:p>
        </w:tc>
        <w:tc>
          <w:tcPr>
            <w:tcW w:w="5244" w:type="dxa"/>
          </w:tcPr>
          <w:p w14:paraId="4CE3FC5B" w14:textId="77777777" w:rsidR="00434D4E" w:rsidRDefault="00434D4E">
            <w:pPr>
              <w:pStyle w:val="TableParagraph"/>
              <w:rPr>
                <w:rFonts w:ascii="Times New Roman"/>
                <w:sz w:val="18"/>
              </w:rPr>
            </w:pPr>
          </w:p>
        </w:tc>
      </w:tr>
      <w:tr w:rsidR="00434D4E" w14:paraId="55F42530" w14:textId="77777777" w:rsidTr="3E4B67EB">
        <w:trPr>
          <w:trHeight w:val="345"/>
        </w:trPr>
        <w:tc>
          <w:tcPr>
            <w:tcW w:w="2100" w:type="dxa"/>
            <w:shd w:val="clear" w:color="auto" w:fill="EDEDED"/>
          </w:tcPr>
          <w:p w14:paraId="17F53DB3" w14:textId="77777777" w:rsidR="00434D4E" w:rsidRDefault="002E7824">
            <w:pPr>
              <w:pStyle w:val="TableParagraph"/>
              <w:spacing w:before="47"/>
              <w:ind w:left="157"/>
              <w:rPr>
                <w:sz w:val="19"/>
                <w:szCs w:val="19"/>
              </w:rPr>
            </w:pPr>
            <w:r w:rsidRPr="18A947CB">
              <w:rPr>
                <w:color w:val="333333"/>
                <w:w w:val="105"/>
                <w:sz w:val="19"/>
                <w:szCs w:val="19"/>
              </w:rPr>
              <w:t>Article 57</w:t>
            </w:r>
          </w:p>
        </w:tc>
        <w:tc>
          <w:tcPr>
            <w:tcW w:w="6495" w:type="dxa"/>
          </w:tcPr>
          <w:p w14:paraId="364CCCF3" w14:textId="77777777" w:rsidR="00434D4E" w:rsidRDefault="00434D4E">
            <w:pPr>
              <w:pStyle w:val="TableParagraph"/>
              <w:rPr>
                <w:rFonts w:ascii="Times New Roman"/>
                <w:sz w:val="18"/>
              </w:rPr>
            </w:pPr>
          </w:p>
        </w:tc>
        <w:tc>
          <w:tcPr>
            <w:tcW w:w="5244" w:type="dxa"/>
          </w:tcPr>
          <w:p w14:paraId="3B5F66B6" w14:textId="77777777" w:rsidR="00434D4E" w:rsidRDefault="00434D4E">
            <w:pPr>
              <w:pStyle w:val="TableParagraph"/>
              <w:rPr>
                <w:rFonts w:ascii="Times New Roman"/>
                <w:sz w:val="18"/>
              </w:rPr>
            </w:pPr>
          </w:p>
        </w:tc>
      </w:tr>
      <w:tr w:rsidR="00434D4E" w14:paraId="34C8F88C" w14:textId="77777777" w:rsidTr="3E4B67EB">
        <w:trPr>
          <w:trHeight w:val="345"/>
        </w:trPr>
        <w:tc>
          <w:tcPr>
            <w:tcW w:w="2100" w:type="dxa"/>
            <w:shd w:val="clear" w:color="auto" w:fill="EDEDED"/>
          </w:tcPr>
          <w:p w14:paraId="124390CF" w14:textId="77777777" w:rsidR="00434D4E" w:rsidRDefault="002E7824">
            <w:pPr>
              <w:pStyle w:val="TableParagraph"/>
              <w:spacing w:before="47"/>
              <w:ind w:left="157"/>
              <w:rPr>
                <w:sz w:val="19"/>
                <w:szCs w:val="19"/>
              </w:rPr>
            </w:pPr>
            <w:r w:rsidRPr="18A947CB">
              <w:rPr>
                <w:color w:val="333333"/>
                <w:w w:val="105"/>
                <w:sz w:val="19"/>
                <w:szCs w:val="19"/>
              </w:rPr>
              <w:t>Article 58</w:t>
            </w:r>
          </w:p>
        </w:tc>
        <w:tc>
          <w:tcPr>
            <w:tcW w:w="6495" w:type="dxa"/>
          </w:tcPr>
          <w:p w14:paraId="45171E08" w14:textId="77777777" w:rsidR="00434D4E" w:rsidRDefault="00434D4E">
            <w:pPr>
              <w:pStyle w:val="TableParagraph"/>
              <w:rPr>
                <w:rFonts w:ascii="Times New Roman"/>
                <w:sz w:val="18"/>
              </w:rPr>
            </w:pPr>
          </w:p>
        </w:tc>
        <w:tc>
          <w:tcPr>
            <w:tcW w:w="5244" w:type="dxa"/>
          </w:tcPr>
          <w:p w14:paraId="22E7E1AA" w14:textId="77777777" w:rsidR="00434D4E" w:rsidRDefault="00434D4E">
            <w:pPr>
              <w:pStyle w:val="TableParagraph"/>
              <w:rPr>
                <w:rFonts w:ascii="Times New Roman"/>
                <w:sz w:val="18"/>
              </w:rPr>
            </w:pPr>
          </w:p>
        </w:tc>
      </w:tr>
      <w:tr w:rsidR="00434D4E" w14:paraId="061A5D2A" w14:textId="77777777" w:rsidTr="3E4B67EB">
        <w:trPr>
          <w:trHeight w:val="345"/>
        </w:trPr>
        <w:tc>
          <w:tcPr>
            <w:tcW w:w="2100" w:type="dxa"/>
            <w:shd w:val="clear" w:color="auto" w:fill="EDEDED"/>
          </w:tcPr>
          <w:p w14:paraId="1CF3D8C5" w14:textId="77777777" w:rsidR="00434D4E" w:rsidRDefault="002E7824">
            <w:pPr>
              <w:pStyle w:val="TableParagraph"/>
              <w:spacing w:before="47"/>
              <w:ind w:left="157"/>
              <w:rPr>
                <w:sz w:val="19"/>
                <w:szCs w:val="19"/>
              </w:rPr>
            </w:pPr>
            <w:r w:rsidRPr="18A947CB">
              <w:rPr>
                <w:color w:val="333333"/>
                <w:w w:val="105"/>
                <w:sz w:val="19"/>
                <w:szCs w:val="19"/>
              </w:rPr>
              <w:t>Article 59</w:t>
            </w:r>
          </w:p>
        </w:tc>
        <w:tc>
          <w:tcPr>
            <w:tcW w:w="6495" w:type="dxa"/>
          </w:tcPr>
          <w:p w14:paraId="51CFC319" w14:textId="77777777" w:rsidR="00434D4E" w:rsidRDefault="00434D4E">
            <w:pPr>
              <w:pStyle w:val="TableParagraph"/>
              <w:rPr>
                <w:rFonts w:ascii="Times New Roman"/>
                <w:sz w:val="18"/>
              </w:rPr>
            </w:pPr>
          </w:p>
        </w:tc>
        <w:tc>
          <w:tcPr>
            <w:tcW w:w="5244" w:type="dxa"/>
          </w:tcPr>
          <w:p w14:paraId="2A7C8581" w14:textId="77777777" w:rsidR="00434D4E" w:rsidRDefault="00434D4E">
            <w:pPr>
              <w:pStyle w:val="TableParagraph"/>
              <w:rPr>
                <w:rFonts w:ascii="Times New Roman"/>
                <w:sz w:val="18"/>
              </w:rPr>
            </w:pPr>
          </w:p>
        </w:tc>
      </w:tr>
    </w:tbl>
    <w:p w14:paraId="3C74C9AF" w14:textId="77777777" w:rsidR="00434D4E" w:rsidRDefault="00434D4E">
      <w:pPr>
        <w:pStyle w:val="BodyText"/>
        <w:rPr>
          <w:sz w:val="26"/>
        </w:rPr>
      </w:pPr>
    </w:p>
    <w:p w14:paraId="676A059B" w14:textId="77777777" w:rsidR="00434D4E" w:rsidRDefault="00434D4E">
      <w:pPr>
        <w:pStyle w:val="BodyText"/>
        <w:rPr>
          <w:sz w:val="26"/>
        </w:rPr>
      </w:pPr>
    </w:p>
    <w:p w14:paraId="6965ECA3" w14:textId="77777777" w:rsidR="00434D4E" w:rsidRDefault="00434D4E">
      <w:pPr>
        <w:pStyle w:val="BodyText"/>
        <w:rPr>
          <w:sz w:val="26"/>
        </w:rPr>
      </w:pPr>
    </w:p>
    <w:p w14:paraId="0634278C" w14:textId="77777777" w:rsidR="00434D4E" w:rsidRDefault="00434D4E">
      <w:pPr>
        <w:pStyle w:val="BodyText"/>
        <w:rPr>
          <w:sz w:val="26"/>
        </w:rPr>
      </w:pPr>
    </w:p>
    <w:p w14:paraId="19DDE2C7" w14:textId="77777777" w:rsidR="00434D4E" w:rsidRDefault="00434D4E">
      <w:pPr>
        <w:pStyle w:val="BodyText"/>
        <w:rPr>
          <w:sz w:val="26"/>
        </w:rPr>
      </w:pPr>
    </w:p>
    <w:p w14:paraId="7051B99E" w14:textId="77777777" w:rsidR="00434D4E" w:rsidRDefault="00434D4E">
      <w:pPr>
        <w:pStyle w:val="BodyText"/>
        <w:spacing w:before="2"/>
        <w:rPr>
          <w:sz w:val="34"/>
        </w:rPr>
      </w:pPr>
    </w:p>
    <w:p w14:paraId="0A4ACDA0" w14:textId="77777777" w:rsidR="00434D4E" w:rsidRDefault="002E7824">
      <w:pPr>
        <w:pStyle w:val="Heading2"/>
        <w:spacing w:before="0"/>
        <w:ind w:right="119"/>
      </w:pPr>
      <w:r>
        <w:t>48</w:t>
      </w:r>
    </w:p>
    <w:p w14:paraId="72BF23E7" w14:textId="77777777" w:rsidR="00434D4E" w:rsidRDefault="00434D4E">
      <w:pPr>
        <w:sectPr w:rsidR="00434D4E">
          <w:pgSz w:w="16840" w:h="11910" w:orient="landscape"/>
          <w:pgMar w:top="860" w:right="600" w:bottom="0" w:left="980" w:header="720" w:footer="720" w:gutter="0"/>
          <w:cols w:space="720"/>
        </w:sectPr>
      </w:pPr>
    </w:p>
    <w:p w14:paraId="29D13846"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351952EC" w14:textId="77777777">
        <w:trPr>
          <w:trHeight w:val="296"/>
        </w:trPr>
        <w:tc>
          <w:tcPr>
            <w:tcW w:w="4615" w:type="dxa"/>
            <w:shd w:val="clear" w:color="auto" w:fill="EDEDED"/>
          </w:tcPr>
          <w:p w14:paraId="5A68A9DF" w14:textId="77777777" w:rsidR="00434D4E" w:rsidRDefault="00434D4E">
            <w:pPr>
              <w:pStyle w:val="TableParagraph"/>
              <w:rPr>
                <w:rFonts w:ascii="Times New Roman"/>
                <w:sz w:val="20"/>
              </w:rPr>
            </w:pPr>
          </w:p>
        </w:tc>
        <w:tc>
          <w:tcPr>
            <w:tcW w:w="4615" w:type="dxa"/>
            <w:shd w:val="clear" w:color="auto" w:fill="EDEDED"/>
          </w:tcPr>
          <w:p w14:paraId="7C49C50C"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28667C83" w14:textId="77777777">
        <w:trPr>
          <w:trHeight w:val="345"/>
        </w:trPr>
        <w:tc>
          <w:tcPr>
            <w:tcW w:w="4615" w:type="dxa"/>
            <w:shd w:val="clear" w:color="auto" w:fill="EDEDED"/>
          </w:tcPr>
          <w:p w14:paraId="278F016D" w14:textId="77777777" w:rsidR="00434D4E" w:rsidRDefault="002E7824">
            <w:pPr>
              <w:pStyle w:val="TableParagraph"/>
              <w:spacing w:before="58"/>
              <w:ind w:left="157"/>
              <w:rPr>
                <w:sz w:val="19"/>
                <w:szCs w:val="19"/>
              </w:rPr>
            </w:pPr>
            <w:r w:rsidRPr="18A947CB">
              <w:rPr>
                <w:color w:val="333333"/>
                <w:w w:val="105"/>
                <w:sz w:val="19"/>
                <w:szCs w:val="19"/>
              </w:rPr>
              <w:t>New article</w:t>
            </w:r>
          </w:p>
        </w:tc>
        <w:tc>
          <w:tcPr>
            <w:tcW w:w="4615" w:type="dxa"/>
          </w:tcPr>
          <w:p w14:paraId="34367655" w14:textId="77777777" w:rsidR="00434D4E" w:rsidRDefault="00434D4E">
            <w:pPr>
              <w:pStyle w:val="TableParagraph"/>
              <w:rPr>
                <w:rFonts w:ascii="Times New Roman"/>
                <w:sz w:val="20"/>
              </w:rPr>
            </w:pPr>
          </w:p>
        </w:tc>
      </w:tr>
    </w:tbl>
    <w:p w14:paraId="7EC37B10" w14:textId="77777777" w:rsidR="00434D4E" w:rsidRDefault="00434D4E">
      <w:pPr>
        <w:pStyle w:val="BodyText"/>
        <w:rPr>
          <w:sz w:val="26"/>
        </w:rPr>
      </w:pPr>
    </w:p>
    <w:p w14:paraId="2C550DF9" w14:textId="77777777" w:rsidR="00434D4E" w:rsidRDefault="00434D4E">
      <w:pPr>
        <w:pStyle w:val="BodyText"/>
        <w:spacing w:before="5"/>
        <w:rPr>
          <w:sz w:val="34"/>
        </w:rPr>
      </w:pPr>
    </w:p>
    <w:p w14:paraId="5605D85B" w14:textId="77777777" w:rsidR="00434D4E" w:rsidRDefault="002E7824">
      <w:pPr>
        <w:pStyle w:val="BodyText"/>
        <w:ind w:left="115"/>
      </w:pPr>
      <w:r>
        <w:rPr>
          <w:color w:val="333333"/>
        </w:rPr>
        <w:t>Please upload figures or tables if necessary</w:t>
      </w:r>
    </w:p>
    <w:p w14:paraId="3949FF2A" w14:textId="77777777" w:rsidR="00434D4E" w:rsidRDefault="002E7824">
      <w:pPr>
        <w:spacing w:before="95"/>
        <w:ind w:left="265"/>
        <w:rPr>
          <w:sz w:val="16"/>
          <w:szCs w:val="16"/>
        </w:rPr>
      </w:pPr>
      <w:r w:rsidRPr="18A947CB">
        <w:rPr>
          <w:color w:val="A5A5A5"/>
          <w:w w:val="105"/>
          <w:sz w:val="16"/>
          <w:szCs w:val="16"/>
        </w:rPr>
        <w:t>The maximum file size is 1 MB</w:t>
      </w:r>
    </w:p>
    <w:p w14:paraId="66CEBB82" w14:textId="77777777" w:rsidR="00434D4E" w:rsidRDefault="00434D4E">
      <w:pPr>
        <w:pStyle w:val="BodyText"/>
        <w:rPr>
          <w:sz w:val="20"/>
        </w:rPr>
      </w:pPr>
    </w:p>
    <w:p w14:paraId="23FC4E7C" w14:textId="77777777" w:rsidR="00434D4E" w:rsidRDefault="00434D4E">
      <w:pPr>
        <w:pStyle w:val="BodyText"/>
        <w:rPr>
          <w:sz w:val="20"/>
        </w:rPr>
      </w:pPr>
    </w:p>
    <w:p w14:paraId="215B9FE0" w14:textId="16809A0C" w:rsidR="00434D4E" w:rsidRDefault="002E7824">
      <w:pPr>
        <w:pStyle w:val="Heading1"/>
      </w:pPr>
      <w:r>
        <w:rPr>
          <w:noProof/>
        </w:rPr>
        <mc:AlternateContent>
          <mc:Choice Requires="wps">
            <w:drawing>
              <wp:anchor distT="0" distB="0" distL="0" distR="0" simplePos="0" relativeHeight="251658276" behindDoc="1" locked="0" layoutInCell="1" allowOverlap="1" wp14:anchorId="302737A2" wp14:editId="1B7FF256">
                <wp:simplePos x="0" y="0"/>
                <wp:positionH relativeFrom="page">
                  <wp:posOffset>695325</wp:posOffset>
                </wp:positionH>
                <wp:positionV relativeFrom="paragraph">
                  <wp:posOffset>337185</wp:posOffset>
                </wp:positionV>
                <wp:extent cx="6169660" cy="19050"/>
                <wp:effectExtent l="0" t="0" r="0" b="0"/>
                <wp:wrapTopAndBottom/>
                <wp:docPr id="9" name="Rectangle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579D2C8E" id="Rectangle 9" o:spid="_x0000_s1026" style="position:absolute;margin-left:54.75pt;margin-top:26.55pt;width:485.8pt;height:1.5pt;z-index:-251658204;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V - Derogations</w:t>
      </w:r>
    </w:p>
    <w:p w14:paraId="53110A06" w14:textId="77777777" w:rsidR="00434D4E" w:rsidRDefault="00434D4E">
      <w:pPr>
        <w:pStyle w:val="BodyText"/>
        <w:rPr>
          <w:sz w:val="20"/>
        </w:rPr>
      </w:pPr>
    </w:p>
    <w:p w14:paraId="4FBA641E" w14:textId="77777777" w:rsidR="00434D4E" w:rsidRDefault="00434D4E">
      <w:pPr>
        <w:pStyle w:val="BodyText"/>
        <w:rPr>
          <w:sz w:val="20"/>
        </w:rPr>
      </w:pPr>
    </w:p>
    <w:p w14:paraId="3C9FA7DE" w14:textId="77777777" w:rsidR="00434D4E" w:rsidRDefault="00434D4E">
      <w:pPr>
        <w:pStyle w:val="BodyText"/>
        <w:rPr>
          <w:sz w:val="20"/>
        </w:rPr>
      </w:pPr>
    </w:p>
    <w:p w14:paraId="53F7C8BD" w14:textId="77777777" w:rsidR="00434D4E" w:rsidRDefault="00434D4E">
      <w:pPr>
        <w:pStyle w:val="BodyText"/>
        <w:rPr>
          <w:sz w:val="20"/>
        </w:rPr>
      </w:pPr>
    </w:p>
    <w:p w14:paraId="63DCD360" w14:textId="77777777" w:rsidR="00434D4E" w:rsidRDefault="00434D4E">
      <w:pPr>
        <w:pStyle w:val="BodyText"/>
        <w:rPr>
          <w:sz w:val="20"/>
        </w:rPr>
      </w:pPr>
    </w:p>
    <w:p w14:paraId="29A5E61D" w14:textId="77777777" w:rsidR="00434D4E" w:rsidRDefault="00434D4E">
      <w:pPr>
        <w:pStyle w:val="BodyText"/>
        <w:rPr>
          <w:sz w:val="20"/>
        </w:rPr>
      </w:pPr>
    </w:p>
    <w:p w14:paraId="5C79B103" w14:textId="77777777" w:rsidR="00434D4E" w:rsidRDefault="00434D4E">
      <w:pPr>
        <w:pStyle w:val="BodyText"/>
        <w:rPr>
          <w:sz w:val="20"/>
        </w:rPr>
      </w:pPr>
    </w:p>
    <w:p w14:paraId="4388AF0F" w14:textId="77777777" w:rsidR="00434D4E" w:rsidRDefault="00434D4E">
      <w:pPr>
        <w:pStyle w:val="BodyText"/>
        <w:rPr>
          <w:sz w:val="20"/>
        </w:rPr>
      </w:pPr>
    </w:p>
    <w:p w14:paraId="6DB0ACA9" w14:textId="77777777" w:rsidR="00434D4E" w:rsidRDefault="00434D4E">
      <w:pPr>
        <w:pStyle w:val="BodyText"/>
        <w:rPr>
          <w:sz w:val="20"/>
        </w:rPr>
      </w:pPr>
    </w:p>
    <w:p w14:paraId="2DDCC3E9" w14:textId="77777777" w:rsidR="00434D4E" w:rsidRDefault="00434D4E">
      <w:pPr>
        <w:pStyle w:val="BodyText"/>
        <w:rPr>
          <w:sz w:val="20"/>
        </w:rPr>
      </w:pPr>
    </w:p>
    <w:p w14:paraId="09548682" w14:textId="77777777" w:rsidR="00434D4E" w:rsidRDefault="00434D4E">
      <w:pPr>
        <w:pStyle w:val="BodyText"/>
        <w:rPr>
          <w:sz w:val="20"/>
        </w:rPr>
      </w:pPr>
    </w:p>
    <w:p w14:paraId="0AB8D9EF" w14:textId="77777777" w:rsidR="00434D4E" w:rsidRDefault="00434D4E">
      <w:pPr>
        <w:pStyle w:val="BodyText"/>
        <w:rPr>
          <w:sz w:val="20"/>
        </w:rPr>
      </w:pPr>
    </w:p>
    <w:p w14:paraId="708D5BD8" w14:textId="77777777" w:rsidR="00434D4E" w:rsidRDefault="00434D4E">
      <w:pPr>
        <w:pStyle w:val="BodyText"/>
        <w:rPr>
          <w:sz w:val="20"/>
        </w:rPr>
      </w:pPr>
    </w:p>
    <w:p w14:paraId="7A096C3F" w14:textId="77777777" w:rsidR="00434D4E" w:rsidRDefault="00434D4E">
      <w:pPr>
        <w:pStyle w:val="BodyText"/>
        <w:rPr>
          <w:sz w:val="20"/>
        </w:rPr>
      </w:pPr>
    </w:p>
    <w:p w14:paraId="568A939D" w14:textId="77777777" w:rsidR="00434D4E" w:rsidRDefault="00434D4E">
      <w:pPr>
        <w:pStyle w:val="BodyText"/>
        <w:rPr>
          <w:sz w:val="20"/>
        </w:rPr>
      </w:pPr>
    </w:p>
    <w:p w14:paraId="1D4DC913" w14:textId="77777777" w:rsidR="00434D4E" w:rsidRDefault="00434D4E">
      <w:pPr>
        <w:pStyle w:val="BodyText"/>
        <w:rPr>
          <w:sz w:val="20"/>
        </w:rPr>
      </w:pPr>
    </w:p>
    <w:p w14:paraId="4C27ABFA" w14:textId="77777777" w:rsidR="00434D4E" w:rsidRDefault="00434D4E">
      <w:pPr>
        <w:pStyle w:val="BodyText"/>
        <w:rPr>
          <w:sz w:val="20"/>
        </w:rPr>
      </w:pPr>
    </w:p>
    <w:p w14:paraId="28FD7A00" w14:textId="77777777" w:rsidR="00434D4E" w:rsidRDefault="00434D4E">
      <w:pPr>
        <w:pStyle w:val="BodyText"/>
        <w:rPr>
          <w:sz w:val="20"/>
        </w:rPr>
      </w:pPr>
    </w:p>
    <w:p w14:paraId="1F3E2639" w14:textId="77777777" w:rsidR="00434D4E" w:rsidRDefault="00434D4E">
      <w:pPr>
        <w:pStyle w:val="BodyText"/>
        <w:rPr>
          <w:sz w:val="20"/>
        </w:rPr>
      </w:pPr>
    </w:p>
    <w:p w14:paraId="2E4D127A" w14:textId="77777777" w:rsidR="00434D4E" w:rsidRDefault="00434D4E">
      <w:pPr>
        <w:pStyle w:val="BodyText"/>
        <w:rPr>
          <w:sz w:val="20"/>
        </w:rPr>
      </w:pPr>
    </w:p>
    <w:p w14:paraId="5DCAADE2" w14:textId="77777777" w:rsidR="00434D4E" w:rsidRDefault="00434D4E">
      <w:pPr>
        <w:pStyle w:val="BodyText"/>
        <w:rPr>
          <w:sz w:val="20"/>
        </w:rPr>
      </w:pPr>
    </w:p>
    <w:p w14:paraId="437D8F98" w14:textId="77777777" w:rsidR="00434D4E" w:rsidRDefault="00434D4E">
      <w:pPr>
        <w:pStyle w:val="BodyText"/>
        <w:rPr>
          <w:sz w:val="20"/>
        </w:rPr>
      </w:pPr>
    </w:p>
    <w:p w14:paraId="42FA818D" w14:textId="77777777" w:rsidR="00434D4E" w:rsidRDefault="00434D4E">
      <w:pPr>
        <w:pStyle w:val="BodyText"/>
        <w:rPr>
          <w:sz w:val="20"/>
        </w:rPr>
      </w:pPr>
    </w:p>
    <w:p w14:paraId="1F48D511" w14:textId="77777777" w:rsidR="00434D4E" w:rsidRDefault="00434D4E">
      <w:pPr>
        <w:pStyle w:val="BodyText"/>
        <w:rPr>
          <w:sz w:val="20"/>
        </w:rPr>
      </w:pPr>
    </w:p>
    <w:p w14:paraId="4822B4A8" w14:textId="77777777" w:rsidR="00434D4E" w:rsidRDefault="00434D4E">
      <w:pPr>
        <w:pStyle w:val="BodyText"/>
        <w:rPr>
          <w:sz w:val="20"/>
        </w:rPr>
      </w:pPr>
    </w:p>
    <w:p w14:paraId="767975CF" w14:textId="77777777" w:rsidR="00434D4E" w:rsidRDefault="00434D4E">
      <w:pPr>
        <w:pStyle w:val="BodyText"/>
        <w:rPr>
          <w:sz w:val="20"/>
        </w:rPr>
      </w:pPr>
    </w:p>
    <w:p w14:paraId="2CA96BCE" w14:textId="77777777" w:rsidR="00434D4E" w:rsidRDefault="00434D4E">
      <w:pPr>
        <w:pStyle w:val="BodyText"/>
        <w:rPr>
          <w:sz w:val="20"/>
        </w:rPr>
      </w:pPr>
    </w:p>
    <w:p w14:paraId="7A997CFF" w14:textId="77777777" w:rsidR="00434D4E" w:rsidRDefault="00434D4E">
      <w:pPr>
        <w:pStyle w:val="BodyText"/>
        <w:rPr>
          <w:sz w:val="20"/>
        </w:rPr>
      </w:pPr>
    </w:p>
    <w:p w14:paraId="6D5D478F" w14:textId="77777777" w:rsidR="00434D4E" w:rsidRDefault="00434D4E">
      <w:pPr>
        <w:pStyle w:val="BodyText"/>
        <w:rPr>
          <w:sz w:val="20"/>
        </w:rPr>
      </w:pPr>
    </w:p>
    <w:p w14:paraId="2E8F1BC8" w14:textId="77777777" w:rsidR="00434D4E" w:rsidRDefault="00434D4E">
      <w:pPr>
        <w:pStyle w:val="BodyText"/>
        <w:rPr>
          <w:sz w:val="20"/>
        </w:rPr>
      </w:pPr>
    </w:p>
    <w:p w14:paraId="4329919C" w14:textId="77777777" w:rsidR="00434D4E" w:rsidRDefault="00434D4E">
      <w:pPr>
        <w:pStyle w:val="BodyText"/>
        <w:rPr>
          <w:sz w:val="20"/>
        </w:rPr>
      </w:pPr>
    </w:p>
    <w:p w14:paraId="2CC3F23A" w14:textId="77777777" w:rsidR="00434D4E" w:rsidRDefault="00434D4E">
      <w:pPr>
        <w:pStyle w:val="BodyText"/>
        <w:rPr>
          <w:sz w:val="20"/>
        </w:rPr>
      </w:pPr>
    </w:p>
    <w:p w14:paraId="74306BC4" w14:textId="77777777" w:rsidR="00434D4E" w:rsidRDefault="00434D4E">
      <w:pPr>
        <w:pStyle w:val="BodyText"/>
        <w:rPr>
          <w:sz w:val="20"/>
        </w:rPr>
      </w:pPr>
    </w:p>
    <w:p w14:paraId="00A33019" w14:textId="77777777" w:rsidR="00434D4E" w:rsidRDefault="00434D4E">
      <w:pPr>
        <w:pStyle w:val="BodyText"/>
        <w:rPr>
          <w:sz w:val="20"/>
        </w:rPr>
      </w:pPr>
    </w:p>
    <w:p w14:paraId="0F78E628" w14:textId="77777777" w:rsidR="00434D4E" w:rsidRDefault="00434D4E">
      <w:pPr>
        <w:pStyle w:val="BodyText"/>
        <w:rPr>
          <w:sz w:val="20"/>
        </w:rPr>
      </w:pPr>
    </w:p>
    <w:p w14:paraId="2C22536B" w14:textId="77777777" w:rsidR="00434D4E" w:rsidRDefault="00434D4E">
      <w:pPr>
        <w:pStyle w:val="BodyText"/>
        <w:rPr>
          <w:sz w:val="20"/>
        </w:rPr>
      </w:pPr>
    </w:p>
    <w:p w14:paraId="3BE6E868" w14:textId="77777777" w:rsidR="00434D4E" w:rsidRDefault="00434D4E">
      <w:pPr>
        <w:pStyle w:val="BodyText"/>
        <w:rPr>
          <w:sz w:val="20"/>
        </w:rPr>
      </w:pPr>
    </w:p>
    <w:p w14:paraId="246EA647" w14:textId="77777777" w:rsidR="00434D4E" w:rsidRDefault="00434D4E">
      <w:pPr>
        <w:pStyle w:val="BodyText"/>
        <w:rPr>
          <w:sz w:val="20"/>
        </w:rPr>
      </w:pPr>
    </w:p>
    <w:p w14:paraId="43EDAE56" w14:textId="77777777" w:rsidR="00434D4E" w:rsidRDefault="00434D4E">
      <w:pPr>
        <w:pStyle w:val="BodyText"/>
        <w:rPr>
          <w:sz w:val="20"/>
        </w:rPr>
      </w:pPr>
    </w:p>
    <w:p w14:paraId="1045EA18" w14:textId="77777777" w:rsidR="00434D4E" w:rsidRDefault="00434D4E">
      <w:pPr>
        <w:pStyle w:val="BodyText"/>
        <w:rPr>
          <w:sz w:val="20"/>
        </w:rPr>
      </w:pPr>
    </w:p>
    <w:p w14:paraId="65324DD1" w14:textId="77777777" w:rsidR="00434D4E" w:rsidRDefault="00434D4E">
      <w:pPr>
        <w:pStyle w:val="BodyText"/>
        <w:rPr>
          <w:sz w:val="20"/>
        </w:rPr>
      </w:pPr>
    </w:p>
    <w:p w14:paraId="55E0467B" w14:textId="77777777" w:rsidR="00434D4E" w:rsidRDefault="00434D4E">
      <w:pPr>
        <w:pStyle w:val="BodyText"/>
        <w:rPr>
          <w:sz w:val="20"/>
        </w:rPr>
      </w:pPr>
    </w:p>
    <w:p w14:paraId="17FCCAAE" w14:textId="77777777" w:rsidR="00434D4E" w:rsidRDefault="00434D4E">
      <w:pPr>
        <w:pStyle w:val="BodyText"/>
        <w:rPr>
          <w:sz w:val="20"/>
        </w:rPr>
      </w:pPr>
    </w:p>
    <w:p w14:paraId="57F84190" w14:textId="77777777" w:rsidR="00434D4E" w:rsidRDefault="00434D4E">
      <w:pPr>
        <w:pStyle w:val="BodyText"/>
        <w:rPr>
          <w:sz w:val="20"/>
        </w:rPr>
      </w:pPr>
    </w:p>
    <w:p w14:paraId="69F80EAC" w14:textId="77777777" w:rsidR="00434D4E" w:rsidRDefault="00434D4E">
      <w:pPr>
        <w:pStyle w:val="BodyText"/>
        <w:rPr>
          <w:sz w:val="20"/>
        </w:rPr>
      </w:pPr>
    </w:p>
    <w:p w14:paraId="6C57C2C2" w14:textId="77777777" w:rsidR="00434D4E" w:rsidRDefault="00434D4E">
      <w:pPr>
        <w:pStyle w:val="BodyText"/>
        <w:rPr>
          <w:sz w:val="20"/>
        </w:rPr>
      </w:pPr>
    </w:p>
    <w:p w14:paraId="7DD78A5A" w14:textId="77777777" w:rsidR="00434D4E" w:rsidRDefault="00434D4E">
      <w:pPr>
        <w:pStyle w:val="BodyText"/>
        <w:rPr>
          <w:sz w:val="20"/>
        </w:rPr>
      </w:pPr>
    </w:p>
    <w:p w14:paraId="50E3A4E4" w14:textId="77777777" w:rsidR="00434D4E" w:rsidRDefault="00434D4E">
      <w:pPr>
        <w:pStyle w:val="BodyText"/>
        <w:rPr>
          <w:sz w:val="20"/>
        </w:rPr>
      </w:pPr>
    </w:p>
    <w:p w14:paraId="4839A4F5" w14:textId="77777777" w:rsidR="00434D4E" w:rsidRDefault="00434D4E">
      <w:pPr>
        <w:pStyle w:val="BodyText"/>
        <w:rPr>
          <w:sz w:val="20"/>
        </w:rPr>
      </w:pPr>
    </w:p>
    <w:p w14:paraId="667A1495" w14:textId="77777777" w:rsidR="00434D4E" w:rsidRDefault="00434D4E">
      <w:pPr>
        <w:pStyle w:val="BodyText"/>
        <w:spacing w:before="3"/>
        <w:rPr>
          <w:sz w:val="15"/>
        </w:rPr>
      </w:pPr>
    </w:p>
    <w:p w14:paraId="74748034" w14:textId="77777777" w:rsidR="00434D4E" w:rsidRDefault="002E7824">
      <w:pPr>
        <w:pStyle w:val="Heading2"/>
      </w:pPr>
      <w:r>
        <w:t>49</w:t>
      </w:r>
    </w:p>
    <w:p w14:paraId="34673032" w14:textId="77777777" w:rsidR="00434D4E" w:rsidRDefault="00434D4E">
      <w:pPr>
        <w:sectPr w:rsidR="00434D4E">
          <w:pgSz w:w="11910" w:h="16840"/>
          <w:pgMar w:top="860" w:right="620" w:bottom="0" w:left="980" w:header="720" w:footer="720" w:gutter="0"/>
          <w:cols w:space="720"/>
        </w:sectPr>
      </w:pPr>
    </w:p>
    <w:p w14:paraId="75B0B7D1" w14:textId="77777777" w:rsidR="00434D4E" w:rsidRDefault="002E7824">
      <w:pPr>
        <w:pStyle w:val="BodyText"/>
        <w:spacing w:before="104" w:line="304" w:lineRule="auto"/>
        <w:ind w:left="115" w:right="56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3"/>
        <w:gridCol w:w="4613"/>
        <w:gridCol w:w="4613"/>
      </w:tblGrid>
      <w:tr w:rsidR="00434D4E" w14:paraId="46E9C649" w14:textId="77777777">
        <w:trPr>
          <w:trHeight w:val="592"/>
        </w:trPr>
        <w:tc>
          <w:tcPr>
            <w:tcW w:w="4613" w:type="dxa"/>
            <w:shd w:val="clear" w:color="auto" w:fill="EDEDED"/>
          </w:tcPr>
          <w:p w14:paraId="1788BBF9" w14:textId="77777777" w:rsidR="00434D4E" w:rsidRDefault="00434D4E">
            <w:pPr>
              <w:pStyle w:val="TableParagraph"/>
              <w:rPr>
                <w:rFonts w:ascii="Times New Roman"/>
                <w:sz w:val="20"/>
              </w:rPr>
            </w:pPr>
          </w:p>
        </w:tc>
        <w:tc>
          <w:tcPr>
            <w:tcW w:w="4613" w:type="dxa"/>
            <w:shd w:val="clear" w:color="auto" w:fill="EDEDED"/>
          </w:tcPr>
          <w:p w14:paraId="739FFA6C" w14:textId="46377038" w:rsidR="00434D4E" w:rsidRDefault="00A71F08">
            <w:pPr>
              <w:pStyle w:val="TableParagraph"/>
              <w:spacing w:before="171"/>
              <w:ind w:left="519"/>
              <w:rPr>
                <w:sz w:val="19"/>
                <w:szCs w:val="19"/>
              </w:rPr>
            </w:pPr>
            <w:r w:rsidRPr="007A0AD2">
              <w:rPr>
                <w:b/>
                <w:bCs/>
                <w:color w:val="333333"/>
                <w:w w:val="105"/>
                <w:sz w:val="20"/>
                <w:szCs w:val="20"/>
              </w:rPr>
              <w:t>Alternative text amendment proposal</w:t>
            </w:r>
          </w:p>
        </w:tc>
        <w:tc>
          <w:tcPr>
            <w:tcW w:w="4613" w:type="dxa"/>
            <w:shd w:val="clear" w:color="auto" w:fill="EDEDED"/>
          </w:tcPr>
          <w:p w14:paraId="33971ABE" w14:textId="029FACC0" w:rsidR="00434D4E" w:rsidRDefault="00A71F08">
            <w:pPr>
              <w:pStyle w:val="TableParagraph"/>
              <w:spacing w:before="68"/>
              <w:ind w:left="611" w:right="507"/>
              <w:jc w:val="center"/>
              <w:rPr>
                <w:sz w:val="19"/>
                <w:szCs w:val="19"/>
              </w:rPr>
            </w:pPr>
            <w:r w:rsidRPr="18A947CB">
              <w:rPr>
                <w:color w:val="333333"/>
                <w:w w:val="105"/>
                <w:sz w:val="19"/>
                <w:szCs w:val="19"/>
              </w:rPr>
              <w:t>Comment on the ACER draft amendments</w:t>
            </w:r>
          </w:p>
        </w:tc>
      </w:tr>
      <w:tr w:rsidR="00434D4E" w14:paraId="5372EE35" w14:textId="77777777">
        <w:trPr>
          <w:trHeight w:val="345"/>
        </w:trPr>
        <w:tc>
          <w:tcPr>
            <w:tcW w:w="4613" w:type="dxa"/>
            <w:shd w:val="clear" w:color="auto" w:fill="EDEDED"/>
          </w:tcPr>
          <w:p w14:paraId="1168C181" w14:textId="77777777" w:rsidR="00434D4E" w:rsidRDefault="002E7824">
            <w:pPr>
              <w:pStyle w:val="TableParagraph"/>
              <w:spacing w:before="47"/>
              <w:ind w:left="157"/>
              <w:rPr>
                <w:sz w:val="19"/>
                <w:szCs w:val="19"/>
              </w:rPr>
            </w:pPr>
            <w:r w:rsidRPr="18A947CB">
              <w:rPr>
                <w:color w:val="333333"/>
                <w:w w:val="105"/>
                <w:sz w:val="19"/>
                <w:szCs w:val="19"/>
              </w:rPr>
              <w:t>Article 60</w:t>
            </w:r>
          </w:p>
        </w:tc>
        <w:tc>
          <w:tcPr>
            <w:tcW w:w="4613" w:type="dxa"/>
          </w:tcPr>
          <w:p w14:paraId="7AD42350" w14:textId="77777777" w:rsidR="00434D4E" w:rsidRDefault="00434D4E">
            <w:pPr>
              <w:pStyle w:val="TableParagraph"/>
              <w:rPr>
                <w:rFonts w:ascii="Times New Roman"/>
                <w:sz w:val="20"/>
              </w:rPr>
            </w:pPr>
          </w:p>
        </w:tc>
        <w:tc>
          <w:tcPr>
            <w:tcW w:w="4613" w:type="dxa"/>
          </w:tcPr>
          <w:p w14:paraId="375BAFC5" w14:textId="77777777" w:rsidR="00434D4E" w:rsidRDefault="00434D4E">
            <w:pPr>
              <w:pStyle w:val="TableParagraph"/>
              <w:rPr>
                <w:rFonts w:ascii="Times New Roman"/>
                <w:sz w:val="20"/>
              </w:rPr>
            </w:pPr>
          </w:p>
        </w:tc>
      </w:tr>
      <w:tr w:rsidR="00434D4E" w14:paraId="4E87D0E3" w14:textId="77777777">
        <w:trPr>
          <w:trHeight w:val="345"/>
        </w:trPr>
        <w:tc>
          <w:tcPr>
            <w:tcW w:w="4613" w:type="dxa"/>
            <w:shd w:val="clear" w:color="auto" w:fill="EDEDED"/>
          </w:tcPr>
          <w:p w14:paraId="7B2958B1" w14:textId="77777777" w:rsidR="00434D4E" w:rsidRDefault="002E7824">
            <w:pPr>
              <w:pStyle w:val="TableParagraph"/>
              <w:spacing w:before="47"/>
              <w:ind w:left="157"/>
              <w:rPr>
                <w:sz w:val="19"/>
                <w:szCs w:val="19"/>
              </w:rPr>
            </w:pPr>
            <w:r w:rsidRPr="18A947CB">
              <w:rPr>
                <w:color w:val="333333"/>
                <w:w w:val="105"/>
                <w:sz w:val="19"/>
                <w:szCs w:val="19"/>
              </w:rPr>
              <w:t>Article 61</w:t>
            </w:r>
          </w:p>
        </w:tc>
        <w:tc>
          <w:tcPr>
            <w:tcW w:w="4613" w:type="dxa"/>
          </w:tcPr>
          <w:p w14:paraId="7C3C7EA6" w14:textId="77777777" w:rsidR="00434D4E" w:rsidRDefault="00434D4E">
            <w:pPr>
              <w:pStyle w:val="TableParagraph"/>
              <w:rPr>
                <w:rFonts w:ascii="Times New Roman"/>
                <w:sz w:val="20"/>
              </w:rPr>
            </w:pPr>
          </w:p>
        </w:tc>
        <w:tc>
          <w:tcPr>
            <w:tcW w:w="4613" w:type="dxa"/>
          </w:tcPr>
          <w:p w14:paraId="37D3AC5A" w14:textId="77777777" w:rsidR="00434D4E" w:rsidRDefault="00434D4E">
            <w:pPr>
              <w:pStyle w:val="TableParagraph"/>
              <w:rPr>
                <w:rFonts w:ascii="Times New Roman"/>
                <w:sz w:val="20"/>
              </w:rPr>
            </w:pPr>
          </w:p>
        </w:tc>
      </w:tr>
      <w:tr w:rsidR="00434D4E" w14:paraId="3EB9CD6E" w14:textId="77777777">
        <w:trPr>
          <w:trHeight w:val="345"/>
        </w:trPr>
        <w:tc>
          <w:tcPr>
            <w:tcW w:w="4613" w:type="dxa"/>
            <w:shd w:val="clear" w:color="auto" w:fill="EDEDED"/>
          </w:tcPr>
          <w:p w14:paraId="4B656649" w14:textId="77777777" w:rsidR="00434D4E" w:rsidRDefault="002E7824">
            <w:pPr>
              <w:pStyle w:val="TableParagraph"/>
              <w:spacing w:before="47"/>
              <w:ind w:left="157"/>
              <w:rPr>
                <w:sz w:val="19"/>
                <w:szCs w:val="19"/>
              </w:rPr>
            </w:pPr>
            <w:r w:rsidRPr="18A947CB">
              <w:rPr>
                <w:color w:val="333333"/>
                <w:w w:val="105"/>
                <w:sz w:val="19"/>
                <w:szCs w:val="19"/>
              </w:rPr>
              <w:t>Article 62</w:t>
            </w:r>
          </w:p>
        </w:tc>
        <w:tc>
          <w:tcPr>
            <w:tcW w:w="4613" w:type="dxa"/>
          </w:tcPr>
          <w:p w14:paraId="0C11E5D9" w14:textId="77777777" w:rsidR="00434D4E" w:rsidRDefault="00434D4E">
            <w:pPr>
              <w:pStyle w:val="TableParagraph"/>
              <w:rPr>
                <w:rFonts w:ascii="Times New Roman"/>
                <w:sz w:val="20"/>
              </w:rPr>
            </w:pPr>
          </w:p>
        </w:tc>
        <w:tc>
          <w:tcPr>
            <w:tcW w:w="4613" w:type="dxa"/>
          </w:tcPr>
          <w:p w14:paraId="25AB7BD1" w14:textId="77777777" w:rsidR="00434D4E" w:rsidRDefault="00434D4E">
            <w:pPr>
              <w:pStyle w:val="TableParagraph"/>
              <w:rPr>
                <w:rFonts w:ascii="Times New Roman"/>
                <w:sz w:val="20"/>
              </w:rPr>
            </w:pPr>
          </w:p>
        </w:tc>
      </w:tr>
      <w:tr w:rsidR="00434D4E" w14:paraId="1BC1E4E8" w14:textId="77777777">
        <w:trPr>
          <w:trHeight w:val="345"/>
        </w:trPr>
        <w:tc>
          <w:tcPr>
            <w:tcW w:w="4613" w:type="dxa"/>
            <w:shd w:val="clear" w:color="auto" w:fill="EDEDED"/>
          </w:tcPr>
          <w:p w14:paraId="790AB9E4" w14:textId="77777777" w:rsidR="00434D4E" w:rsidRDefault="002E7824">
            <w:pPr>
              <w:pStyle w:val="TableParagraph"/>
              <w:spacing w:before="47"/>
              <w:ind w:left="157"/>
              <w:rPr>
                <w:sz w:val="19"/>
                <w:szCs w:val="19"/>
              </w:rPr>
            </w:pPr>
            <w:r w:rsidRPr="18A947CB">
              <w:rPr>
                <w:color w:val="333333"/>
                <w:w w:val="105"/>
                <w:sz w:val="19"/>
                <w:szCs w:val="19"/>
              </w:rPr>
              <w:t>Article 63</w:t>
            </w:r>
          </w:p>
        </w:tc>
        <w:tc>
          <w:tcPr>
            <w:tcW w:w="4613" w:type="dxa"/>
          </w:tcPr>
          <w:p w14:paraId="2B8A643A" w14:textId="77777777" w:rsidR="00434D4E" w:rsidRDefault="00434D4E">
            <w:pPr>
              <w:pStyle w:val="TableParagraph"/>
              <w:rPr>
                <w:rFonts w:ascii="Times New Roman"/>
                <w:sz w:val="20"/>
              </w:rPr>
            </w:pPr>
          </w:p>
        </w:tc>
        <w:tc>
          <w:tcPr>
            <w:tcW w:w="4613" w:type="dxa"/>
          </w:tcPr>
          <w:p w14:paraId="7733DD68" w14:textId="77777777" w:rsidR="00434D4E" w:rsidRDefault="00434D4E">
            <w:pPr>
              <w:pStyle w:val="TableParagraph"/>
              <w:rPr>
                <w:rFonts w:ascii="Times New Roman"/>
                <w:sz w:val="20"/>
              </w:rPr>
            </w:pPr>
          </w:p>
        </w:tc>
      </w:tr>
      <w:tr w:rsidR="00434D4E" w14:paraId="5A1394BA" w14:textId="77777777">
        <w:trPr>
          <w:trHeight w:val="345"/>
        </w:trPr>
        <w:tc>
          <w:tcPr>
            <w:tcW w:w="4613" w:type="dxa"/>
            <w:shd w:val="clear" w:color="auto" w:fill="EDEDED"/>
          </w:tcPr>
          <w:p w14:paraId="78775126" w14:textId="77777777" w:rsidR="00434D4E" w:rsidRDefault="002E7824">
            <w:pPr>
              <w:pStyle w:val="TableParagraph"/>
              <w:spacing w:before="47"/>
              <w:ind w:left="157"/>
              <w:rPr>
                <w:sz w:val="19"/>
                <w:szCs w:val="19"/>
              </w:rPr>
            </w:pPr>
            <w:r w:rsidRPr="18A947CB">
              <w:rPr>
                <w:color w:val="333333"/>
                <w:w w:val="105"/>
                <w:sz w:val="19"/>
                <w:szCs w:val="19"/>
              </w:rPr>
              <w:t>Article 64</w:t>
            </w:r>
          </w:p>
        </w:tc>
        <w:tc>
          <w:tcPr>
            <w:tcW w:w="4613" w:type="dxa"/>
          </w:tcPr>
          <w:p w14:paraId="147119D7" w14:textId="77777777" w:rsidR="00434D4E" w:rsidRDefault="00434D4E">
            <w:pPr>
              <w:pStyle w:val="TableParagraph"/>
              <w:rPr>
                <w:rFonts w:ascii="Times New Roman"/>
                <w:sz w:val="20"/>
              </w:rPr>
            </w:pPr>
          </w:p>
        </w:tc>
        <w:tc>
          <w:tcPr>
            <w:tcW w:w="4613" w:type="dxa"/>
          </w:tcPr>
          <w:p w14:paraId="51F90A79" w14:textId="77777777" w:rsidR="00434D4E" w:rsidRDefault="00434D4E">
            <w:pPr>
              <w:pStyle w:val="TableParagraph"/>
              <w:rPr>
                <w:rFonts w:ascii="Times New Roman"/>
                <w:sz w:val="20"/>
              </w:rPr>
            </w:pPr>
          </w:p>
        </w:tc>
      </w:tr>
      <w:tr w:rsidR="00434D4E" w14:paraId="2C4F6A99" w14:textId="77777777">
        <w:trPr>
          <w:trHeight w:val="345"/>
        </w:trPr>
        <w:tc>
          <w:tcPr>
            <w:tcW w:w="4613" w:type="dxa"/>
            <w:shd w:val="clear" w:color="auto" w:fill="EDEDED"/>
          </w:tcPr>
          <w:p w14:paraId="3C3D9C6E" w14:textId="77777777" w:rsidR="00434D4E" w:rsidRDefault="002E7824">
            <w:pPr>
              <w:pStyle w:val="TableParagraph"/>
              <w:spacing w:before="47"/>
              <w:ind w:left="157"/>
              <w:rPr>
                <w:sz w:val="19"/>
                <w:szCs w:val="19"/>
              </w:rPr>
            </w:pPr>
            <w:r w:rsidRPr="18A947CB">
              <w:rPr>
                <w:color w:val="333333"/>
                <w:w w:val="105"/>
                <w:sz w:val="19"/>
                <w:szCs w:val="19"/>
              </w:rPr>
              <w:t>Article 65</w:t>
            </w:r>
          </w:p>
        </w:tc>
        <w:tc>
          <w:tcPr>
            <w:tcW w:w="4613" w:type="dxa"/>
          </w:tcPr>
          <w:p w14:paraId="22A70147" w14:textId="77777777" w:rsidR="00434D4E" w:rsidRDefault="00434D4E">
            <w:pPr>
              <w:pStyle w:val="TableParagraph"/>
              <w:rPr>
                <w:rFonts w:ascii="Times New Roman"/>
                <w:sz w:val="20"/>
              </w:rPr>
            </w:pPr>
          </w:p>
        </w:tc>
        <w:tc>
          <w:tcPr>
            <w:tcW w:w="4613" w:type="dxa"/>
          </w:tcPr>
          <w:p w14:paraId="7BE8C80C" w14:textId="77777777" w:rsidR="00434D4E" w:rsidRDefault="00434D4E">
            <w:pPr>
              <w:pStyle w:val="TableParagraph"/>
              <w:rPr>
                <w:rFonts w:ascii="Times New Roman"/>
                <w:sz w:val="20"/>
              </w:rPr>
            </w:pPr>
          </w:p>
        </w:tc>
      </w:tr>
    </w:tbl>
    <w:p w14:paraId="7DB93B55" w14:textId="77777777" w:rsidR="00434D4E" w:rsidRDefault="00434D4E">
      <w:pPr>
        <w:pStyle w:val="BodyText"/>
        <w:rPr>
          <w:sz w:val="26"/>
        </w:rPr>
      </w:pPr>
    </w:p>
    <w:p w14:paraId="46261E38" w14:textId="77777777" w:rsidR="00434D4E" w:rsidRDefault="00434D4E">
      <w:pPr>
        <w:pStyle w:val="BodyText"/>
        <w:rPr>
          <w:sz w:val="26"/>
        </w:rPr>
      </w:pPr>
    </w:p>
    <w:p w14:paraId="3F622B60" w14:textId="77777777" w:rsidR="00434D4E" w:rsidRDefault="00434D4E">
      <w:pPr>
        <w:pStyle w:val="BodyText"/>
        <w:rPr>
          <w:sz w:val="26"/>
        </w:rPr>
      </w:pPr>
    </w:p>
    <w:p w14:paraId="3426E455" w14:textId="77777777" w:rsidR="00434D4E" w:rsidRDefault="00434D4E">
      <w:pPr>
        <w:pStyle w:val="BodyText"/>
        <w:rPr>
          <w:sz w:val="26"/>
        </w:rPr>
      </w:pPr>
    </w:p>
    <w:p w14:paraId="53125E47" w14:textId="77777777" w:rsidR="00434D4E" w:rsidRDefault="00434D4E">
      <w:pPr>
        <w:pStyle w:val="BodyText"/>
        <w:rPr>
          <w:sz w:val="26"/>
        </w:rPr>
      </w:pPr>
    </w:p>
    <w:p w14:paraId="02B7BBFD" w14:textId="77777777" w:rsidR="00434D4E" w:rsidRDefault="00434D4E">
      <w:pPr>
        <w:pStyle w:val="BodyText"/>
        <w:rPr>
          <w:sz w:val="26"/>
        </w:rPr>
      </w:pPr>
    </w:p>
    <w:p w14:paraId="5DB3857E" w14:textId="77777777" w:rsidR="00434D4E" w:rsidRDefault="00434D4E">
      <w:pPr>
        <w:pStyle w:val="BodyText"/>
        <w:rPr>
          <w:sz w:val="26"/>
        </w:rPr>
      </w:pPr>
    </w:p>
    <w:p w14:paraId="4B150F89" w14:textId="77777777" w:rsidR="00434D4E" w:rsidRDefault="00434D4E">
      <w:pPr>
        <w:pStyle w:val="BodyText"/>
        <w:rPr>
          <w:sz w:val="26"/>
        </w:rPr>
      </w:pPr>
    </w:p>
    <w:p w14:paraId="0201E6AC" w14:textId="77777777" w:rsidR="00434D4E" w:rsidRDefault="00434D4E">
      <w:pPr>
        <w:pStyle w:val="BodyText"/>
        <w:rPr>
          <w:sz w:val="26"/>
        </w:rPr>
      </w:pPr>
    </w:p>
    <w:p w14:paraId="1DFAF72E" w14:textId="77777777" w:rsidR="00434D4E" w:rsidRDefault="00434D4E">
      <w:pPr>
        <w:pStyle w:val="BodyText"/>
        <w:rPr>
          <w:sz w:val="26"/>
        </w:rPr>
      </w:pPr>
    </w:p>
    <w:p w14:paraId="3FE95703" w14:textId="77777777" w:rsidR="00434D4E" w:rsidRDefault="00434D4E">
      <w:pPr>
        <w:pStyle w:val="BodyText"/>
        <w:rPr>
          <w:sz w:val="26"/>
        </w:rPr>
      </w:pPr>
    </w:p>
    <w:p w14:paraId="75BBDA84" w14:textId="77777777" w:rsidR="00434D4E" w:rsidRDefault="00434D4E">
      <w:pPr>
        <w:pStyle w:val="BodyText"/>
        <w:rPr>
          <w:sz w:val="26"/>
        </w:rPr>
      </w:pPr>
    </w:p>
    <w:p w14:paraId="42BADE48" w14:textId="77777777" w:rsidR="00434D4E" w:rsidRDefault="00434D4E">
      <w:pPr>
        <w:pStyle w:val="BodyText"/>
        <w:rPr>
          <w:sz w:val="26"/>
        </w:rPr>
      </w:pPr>
    </w:p>
    <w:p w14:paraId="15EE5264" w14:textId="77777777" w:rsidR="00434D4E" w:rsidRDefault="00434D4E">
      <w:pPr>
        <w:pStyle w:val="BodyText"/>
        <w:rPr>
          <w:sz w:val="26"/>
        </w:rPr>
      </w:pPr>
    </w:p>
    <w:p w14:paraId="72DB7ED2" w14:textId="77777777" w:rsidR="00434D4E" w:rsidRDefault="00434D4E">
      <w:pPr>
        <w:pStyle w:val="BodyText"/>
        <w:rPr>
          <w:sz w:val="26"/>
        </w:rPr>
      </w:pPr>
    </w:p>
    <w:p w14:paraId="699D3CD7" w14:textId="77777777" w:rsidR="00434D4E" w:rsidRDefault="00434D4E">
      <w:pPr>
        <w:pStyle w:val="BodyText"/>
        <w:rPr>
          <w:sz w:val="26"/>
        </w:rPr>
      </w:pPr>
    </w:p>
    <w:p w14:paraId="5033FC5D" w14:textId="77777777" w:rsidR="00434D4E" w:rsidRDefault="00434D4E">
      <w:pPr>
        <w:pStyle w:val="BodyText"/>
        <w:rPr>
          <w:sz w:val="26"/>
        </w:rPr>
      </w:pPr>
    </w:p>
    <w:p w14:paraId="75656A14" w14:textId="77777777" w:rsidR="00434D4E" w:rsidRDefault="00434D4E">
      <w:pPr>
        <w:pStyle w:val="BodyText"/>
        <w:rPr>
          <w:sz w:val="26"/>
        </w:rPr>
      </w:pPr>
    </w:p>
    <w:p w14:paraId="4EA3697E" w14:textId="77777777" w:rsidR="00434D4E" w:rsidRDefault="00434D4E">
      <w:pPr>
        <w:pStyle w:val="BodyText"/>
        <w:rPr>
          <w:sz w:val="26"/>
        </w:rPr>
      </w:pPr>
    </w:p>
    <w:p w14:paraId="6E12D3B9" w14:textId="77777777" w:rsidR="00434D4E" w:rsidRDefault="00434D4E">
      <w:pPr>
        <w:pStyle w:val="BodyText"/>
        <w:rPr>
          <w:sz w:val="26"/>
        </w:rPr>
      </w:pPr>
    </w:p>
    <w:p w14:paraId="63514EF3" w14:textId="77777777" w:rsidR="00434D4E" w:rsidRDefault="00434D4E">
      <w:pPr>
        <w:pStyle w:val="BodyText"/>
        <w:rPr>
          <w:sz w:val="26"/>
        </w:rPr>
      </w:pPr>
    </w:p>
    <w:p w14:paraId="414EAC19" w14:textId="77777777" w:rsidR="00434D4E" w:rsidRDefault="00434D4E">
      <w:pPr>
        <w:pStyle w:val="BodyText"/>
        <w:spacing w:before="2"/>
        <w:rPr>
          <w:sz w:val="38"/>
        </w:rPr>
      </w:pPr>
    </w:p>
    <w:p w14:paraId="022D2389" w14:textId="77777777" w:rsidR="00434D4E" w:rsidRDefault="002E7824">
      <w:pPr>
        <w:pStyle w:val="Heading2"/>
        <w:spacing w:before="0"/>
        <w:ind w:right="119"/>
      </w:pPr>
      <w:r>
        <w:t>50</w:t>
      </w:r>
    </w:p>
    <w:p w14:paraId="18B8FA31" w14:textId="77777777" w:rsidR="00434D4E" w:rsidRDefault="00434D4E">
      <w:pPr>
        <w:sectPr w:rsidR="00434D4E">
          <w:pgSz w:w="16840" w:h="11910" w:orient="landscape"/>
          <w:pgMar w:top="860" w:right="600" w:bottom="0" w:left="980" w:header="720" w:footer="720" w:gutter="0"/>
          <w:cols w:space="720"/>
        </w:sectPr>
      </w:pPr>
    </w:p>
    <w:p w14:paraId="0B62DEDB"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53396C2" w14:textId="77777777">
        <w:trPr>
          <w:trHeight w:val="296"/>
        </w:trPr>
        <w:tc>
          <w:tcPr>
            <w:tcW w:w="4615" w:type="dxa"/>
            <w:shd w:val="clear" w:color="auto" w:fill="EDEDED"/>
          </w:tcPr>
          <w:p w14:paraId="6B0C32C0" w14:textId="77777777" w:rsidR="00434D4E" w:rsidRDefault="00434D4E">
            <w:pPr>
              <w:pStyle w:val="TableParagraph"/>
              <w:rPr>
                <w:rFonts w:ascii="Times New Roman"/>
              </w:rPr>
            </w:pPr>
          </w:p>
        </w:tc>
        <w:tc>
          <w:tcPr>
            <w:tcW w:w="4615" w:type="dxa"/>
            <w:shd w:val="clear" w:color="auto" w:fill="EDEDED"/>
          </w:tcPr>
          <w:p w14:paraId="4E03DC9F"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14C9A3E8" w14:textId="77777777">
        <w:trPr>
          <w:trHeight w:val="345"/>
        </w:trPr>
        <w:tc>
          <w:tcPr>
            <w:tcW w:w="4615" w:type="dxa"/>
            <w:shd w:val="clear" w:color="auto" w:fill="EDEDED"/>
          </w:tcPr>
          <w:p w14:paraId="272B3F89" w14:textId="77777777" w:rsidR="00434D4E" w:rsidRDefault="002E7824">
            <w:pPr>
              <w:pStyle w:val="TableParagraph"/>
              <w:spacing w:before="58"/>
              <w:ind w:left="157"/>
              <w:rPr>
                <w:sz w:val="19"/>
                <w:szCs w:val="19"/>
              </w:rPr>
            </w:pPr>
            <w:r w:rsidRPr="18A947CB">
              <w:rPr>
                <w:color w:val="333333"/>
                <w:w w:val="105"/>
                <w:sz w:val="19"/>
                <w:szCs w:val="19"/>
              </w:rPr>
              <w:t>New article</w:t>
            </w:r>
          </w:p>
        </w:tc>
        <w:tc>
          <w:tcPr>
            <w:tcW w:w="4615" w:type="dxa"/>
          </w:tcPr>
          <w:p w14:paraId="413120F1" w14:textId="77777777" w:rsidR="00434D4E" w:rsidRDefault="00434D4E">
            <w:pPr>
              <w:pStyle w:val="TableParagraph"/>
              <w:rPr>
                <w:rFonts w:ascii="Times New Roman"/>
              </w:rPr>
            </w:pPr>
          </w:p>
        </w:tc>
      </w:tr>
    </w:tbl>
    <w:p w14:paraId="16A1B368" w14:textId="77777777" w:rsidR="00434D4E" w:rsidRDefault="00434D4E">
      <w:pPr>
        <w:pStyle w:val="BodyText"/>
        <w:rPr>
          <w:sz w:val="26"/>
        </w:rPr>
      </w:pPr>
    </w:p>
    <w:p w14:paraId="546C5221" w14:textId="77777777" w:rsidR="00434D4E" w:rsidRDefault="00434D4E">
      <w:pPr>
        <w:pStyle w:val="BodyText"/>
        <w:spacing w:before="5"/>
        <w:rPr>
          <w:sz w:val="34"/>
        </w:rPr>
      </w:pPr>
    </w:p>
    <w:p w14:paraId="5A97A26A" w14:textId="77777777" w:rsidR="00434D4E" w:rsidRDefault="002E7824">
      <w:pPr>
        <w:pStyle w:val="BodyText"/>
        <w:ind w:left="115"/>
      </w:pPr>
      <w:r>
        <w:rPr>
          <w:color w:val="333333"/>
        </w:rPr>
        <w:t>Please upload figures or tables if necessary</w:t>
      </w:r>
    </w:p>
    <w:p w14:paraId="063EA1F7" w14:textId="77777777" w:rsidR="00434D4E" w:rsidRDefault="002E7824">
      <w:pPr>
        <w:spacing w:before="95"/>
        <w:ind w:left="265"/>
        <w:rPr>
          <w:sz w:val="16"/>
          <w:szCs w:val="16"/>
        </w:rPr>
      </w:pPr>
      <w:r w:rsidRPr="18A947CB">
        <w:rPr>
          <w:color w:val="A5A5A5"/>
          <w:w w:val="105"/>
          <w:sz w:val="16"/>
          <w:szCs w:val="16"/>
        </w:rPr>
        <w:t>The maximum file size is 1 MB</w:t>
      </w:r>
    </w:p>
    <w:p w14:paraId="2BD831F6" w14:textId="77777777" w:rsidR="00434D4E" w:rsidRDefault="00434D4E">
      <w:pPr>
        <w:pStyle w:val="BodyText"/>
        <w:rPr>
          <w:sz w:val="20"/>
        </w:rPr>
      </w:pPr>
    </w:p>
    <w:p w14:paraId="20016ACF" w14:textId="77777777" w:rsidR="00434D4E" w:rsidRDefault="00434D4E">
      <w:pPr>
        <w:pStyle w:val="BodyText"/>
        <w:rPr>
          <w:sz w:val="20"/>
        </w:rPr>
      </w:pPr>
    </w:p>
    <w:p w14:paraId="716B42C4" w14:textId="2F20D4E7" w:rsidR="00434D4E" w:rsidRDefault="002E7824">
      <w:pPr>
        <w:pStyle w:val="Heading1"/>
        <w:spacing w:line="304" w:lineRule="auto"/>
        <w:ind w:right="860"/>
      </w:pPr>
      <w:r>
        <w:rPr>
          <w:noProof/>
        </w:rPr>
        <mc:AlternateContent>
          <mc:Choice Requires="wps">
            <w:drawing>
              <wp:anchor distT="0" distB="0" distL="114300" distR="114300" simplePos="0" relativeHeight="251658248" behindDoc="1" locked="0" layoutInCell="1" allowOverlap="1" wp14:anchorId="6B8E0523" wp14:editId="7E918178">
                <wp:simplePos x="0" y="0"/>
                <wp:positionH relativeFrom="page">
                  <wp:posOffset>695325</wp:posOffset>
                </wp:positionH>
                <wp:positionV relativeFrom="paragraph">
                  <wp:posOffset>626745</wp:posOffset>
                </wp:positionV>
                <wp:extent cx="6169660" cy="19050"/>
                <wp:effectExtent l="0" t="0" r="0" b="0"/>
                <wp:wrapNone/>
                <wp:docPr id="8"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6BE862F" id="Rectangle 8" o:spid="_x0000_s1026" style="position:absolute;margin-left:54.75pt;margin-top:49.35pt;width:485.8pt;height:1.5pt;z-index:-2516582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" fillcolor="#004e98" stroked="f">
                <w10:wrap anchorx="page"/>
              </v:rect>
            </w:pict>
          </mc:Fallback>
        </mc:AlternateContent>
      </w:r>
      <w:r>
        <w:rPr>
          <w:color w:val="FF0000"/>
        </w:rPr>
        <w:t xml:space="preserve">[DELETED] </w:t>
      </w:r>
      <w:r>
        <w:rPr>
          <w:color w:val="004E98"/>
        </w:rPr>
        <w:t>TITLE VI - Transitional arrangements for emerging technologies</w:t>
      </w:r>
    </w:p>
    <w:p w14:paraId="3AED428E" w14:textId="77777777" w:rsidR="00434D4E" w:rsidRDefault="00434D4E">
      <w:pPr>
        <w:pStyle w:val="BodyText"/>
        <w:rPr>
          <w:sz w:val="20"/>
        </w:rPr>
      </w:pPr>
    </w:p>
    <w:p w14:paraId="3B1F040C" w14:textId="77777777" w:rsidR="00434D4E" w:rsidRDefault="00434D4E">
      <w:pPr>
        <w:pStyle w:val="BodyText"/>
        <w:rPr>
          <w:sz w:val="20"/>
        </w:rPr>
      </w:pPr>
    </w:p>
    <w:p w14:paraId="2FEB1E9F" w14:textId="77777777" w:rsidR="00434D4E" w:rsidRDefault="00434D4E">
      <w:pPr>
        <w:pStyle w:val="BodyText"/>
        <w:rPr>
          <w:sz w:val="20"/>
        </w:rPr>
      </w:pPr>
    </w:p>
    <w:p w14:paraId="6A028091" w14:textId="77777777" w:rsidR="00434D4E" w:rsidRDefault="00434D4E">
      <w:pPr>
        <w:pStyle w:val="BodyText"/>
        <w:rPr>
          <w:sz w:val="20"/>
        </w:rPr>
      </w:pPr>
    </w:p>
    <w:p w14:paraId="7D0B2D76" w14:textId="77777777" w:rsidR="00434D4E" w:rsidRDefault="00434D4E">
      <w:pPr>
        <w:pStyle w:val="BodyText"/>
        <w:rPr>
          <w:sz w:val="20"/>
        </w:rPr>
      </w:pPr>
    </w:p>
    <w:p w14:paraId="30DC1290" w14:textId="77777777" w:rsidR="00434D4E" w:rsidRDefault="00434D4E">
      <w:pPr>
        <w:pStyle w:val="BodyText"/>
        <w:rPr>
          <w:sz w:val="20"/>
        </w:rPr>
      </w:pPr>
    </w:p>
    <w:p w14:paraId="05C0DA2F" w14:textId="77777777" w:rsidR="00434D4E" w:rsidRDefault="00434D4E">
      <w:pPr>
        <w:pStyle w:val="BodyText"/>
        <w:rPr>
          <w:sz w:val="20"/>
        </w:rPr>
      </w:pPr>
    </w:p>
    <w:p w14:paraId="527EF592" w14:textId="77777777" w:rsidR="00434D4E" w:rsidRDefault="00434D4E">
      <w:pPr>
        <w:pStyle w:val="BodyText"/>
        <w:rPr>
          <w:sz w:val="20"/>
        </w:rPr>
      </w:pPr>
    </w:p>
    <w:p w14:paraId="6B9FBA3A" w14:textId="77777777" w:rsidR="00434D4E" w:rsidRDefault="00434D4E">
      <w:pPr>
        <w:pStyle w:val="BodyText"/>
        <w:rPr>
          <w:sz w:val="20"/>
        </w:rPr>
      </w:pPr>
    </w:p>
    <w:p w14:paraId="69B83B41" w14:textId="77777777" w:rsidR="00434D4E" w:rsidRDefault="00434D4E">
      <w:pPr>
        <w:pStyle w:val="BodyText"/>
        <w:rPr>
          <w:sz w:val="20"/>
        </w:rPr>
      </w:pPr>
    </w:p>
    <w:p w14:paraId="5BC613F0" w14:textId="77777777" w:rsidR="00434D4E" w:rsidRDefault="00434D4E">
      <w:pPr>
        <w:pStyle w:val="BodyText"/>
        <w:rPr>
          <w:sz w:val="20"/>
        </w:rPr>
      </w:pPr>
    </w:p>
    <w:p w14:paraId="58F7CA88" w14:textId="77777777" w:rsidR="00434D4E" w:rsidRDefault="00434D4E">
      <w:pPr>
        <w:pStyle w:val="BodyText"/>
        <w:rPr>
          <w:sz w:val="20"/>
        </w:rPr>
      </w:pPr>
    </w:p>
    <w:p w14:paraId="3521B646" w14:textId="77777777" w:rsidR="00434D4E" w:rsidRDefault="00434D4E">
      <w:pPr>
        <w:pStyle w:val="BodyText"/>
        <w:rPr>
          <w:sz w:val="20"/>
        </w:rPr>
      </w:pPr>
    </w:p>
    <w:p w14:paraId="695A605D" w14:textId="77777777" w:rsidR="00434D4E" w:rsidRDefault="00434D4E">
      <w:pPr>
        <w:pStyle w:val="BodyText"/>
        <w:rPr>
          <w:sz w:val="20"/>
        </w:rPr>
      </w:pPr>
    </w:p>
    <w:p w14:paraId="4B2FADD2" w14:textId="77777777" w:rsidR="00434D4E" w:rsidRDefault="00434D4E">
      <w:pPr>
        <w:pStyle w:val="BodyText"/>
        <w:rPr>
          <w:sz w:val="20"/>
        </w:rPr>
      </w:pPr>
    </w:p>
    <w:p w14:paraId="7F2C298D" w14:textId="77777777" w:rsidR="00434D4E" w:rsidRDefault="00434D4E">
      <w:pPr>
        <w:pStyle w:val="BodyText"/>
        <w:rPr>
          <w:sz w:val="20"/>
        </w:rPr>
      </w:pPr>
    </w:p>
    <w:p w14:paraId="5C430560" w14:textId="77777777" w:rsidR="00434D4E" w:rsidRDefault="00434D4E">
      <w:pPr>
        <w:pStyle w:val="BodyText"/>
        <w:rPr>
          <w:sz w:val="20"/>
        </w:rPr>
      </w:pPr>
    </w:p>
    <w:p w14:paraId="12321728" w14:textId="77777777" w:rsidR="00434D4E" w:rsidRDefault="00434D4E">
      <w:pPr>
        <w:pStyle w:val="BodyText"/>
        <w:rPr>
          <w:sz w:val="20"/>
        </w:rPr>
      </w:pPr>
    </w:p>
    <w:p w14:paraId="26AF26DC" w14:textId="77777777" w:rsidR="00434D4E" w:rsidRDefault="00434D4E">
      <w:pPr>
        <w:pStyle w:val="BodyText"/>
        <w:rPr>
          <w:sz w:val="20"/>
        </w:rPr>
      </w:pPr>
    </w:p>
    <w:p w14:paraId="28728AC8" w14:textId="77777777" w:rsidR="00434D4E" w:rsidRDefault="00434D4E">
      <w:pPr>
        <w:pStyle w:val="BodyText"/>
        <w:rPr>
          <w:sz w:val="20"/>
        </w:rPr>
      </w:pPr>
    </w:p>
    <w:p w14:paraId="4D42F1B9" w14:textId="77777777" w:rsidR="00434D4E" w:rsidRDefault="00434D4E">
      <w:pPr>
        <w:pStyle w:val="BodyText"/>
        <w:rPr>
          <w:sz w:val="20"/>
        </w:rPr>
      </w:pPr>
    </w:p>
    <w:p w14:paraId="1C402299" w14:textId="77777777" w:rsidR="00434D4E" w:rsidRDefault="00434D4E">
      <w:pPr>
        <w:pStyle w:val="BodyText"/>
        <w:rPr>
          <w:sz w:val="20"/>
        </w:rPr>
      </w:pPr>
    </w:p>
    <w:p w14:paraId="637BF9A2" w14:textId="77777777" w:rsidR="00434D4E" w:rsidRDefault="00434D4E">
      <w:pPr>
        <w:pStyle w:val="BodyText"/>
        <w:rPr>
          <w:sz w:val="20"/>
        </w:rPr>
      </w:pPr>
    </w:p>
    <w:p w14:paraId="2624A295" w14:textId="77777777" w:rsidR="00434D4E" w:rsidRDefault="00434D4E">
      <w:pPr>
        <w:pStyle w:val="BodyText"/>
        <w:rPr>
          <w:sz w:val="20"/>
        </w:rPr>
      </w:pPr>
    </w:p>
    <w:p w14:paraId="667DE2BA" w14:textId="77777777" w:rsidR="00434D4E" w:rsidRDefault="00434D4E">
      <w:pPr>
        <w:pStyle w:val="BodyText"/>
        <w:rPr>
          <w:sz w:val="20"/>
        </w:rPr>
      </w:pPr>
    </w:p>
    <w:p w14:paraId="066FE70B" w14:textId="77777777" w:rsidR="00434D4E" w:rsidRDefault="00434D4E">
      <w:pPr>
        <w:pStyle w:val="BodyText"/>
        <w:rPr>
          <w:sz w:val="20"/>
        </w:rPr>
      </w:pPr>
    </w:p>
    <w:p w14:paraId="0DFF52F0" w14:textId="77777777" w:rsidR="00434D4E" w:rsidRDefault="00434D4E">
      <w:pPr>
        <w:pStyle w:val="BodyText"/>
        <w:rPr>
          <w:sz w:val="20"/>
        </w:rPr>
      </w:pPr>
    </w:p>
    <w:p w14:paraId="171D6EAC" w14:textId="77777777" w:rsidR="00434D4E" w:rsidRDefault="00434D4E">
      <w:pPr>
        <w:pStyle w:val="BodyText"/>
        <w:rPr>
          <w:sz w:val="20"/>
        </w:rPr>
      </w:pPr>
    </w:p>
    <w:p w14:paraId="5F2B79C6" w14:textId="77777777" w:rsidR="00434D4E" w:rsidRDefault="00434D4E">
      <w:pPr>
        <w:pStyle w:val="BodyText"/>
        <w:rPr>
          <w:sz w:val="20"/>
        </w:rPr>
      </w:pPr>
    </w:p>
    <w:p w14:paraId="21EB9119" w14:textId="77777777" w:rsidR="00434D4E" w:rsidRDefault="00434D4E">
      <w:pPr>
        <w:pStyle w:val="BodyText"/>
        <w:rPr>
          <w:sz w:val="20"/>
        </w:rPr>
      </w:pPr>
    </w:p>
    <w:p w14:paraId="652A42B2" w14:textId="77777777" w:rsidR="00434D4E" w:rsidRDefault="00434D4E">
      <w:pPr>
        <w:pStyle w:val="BodyText"/>
        <w:rPr>
          <w:sz w:val="20"/>
        </w:rPr>
      </w:pPr>
    </w:p>
    <w:p w14:paraId="214DA5F8" w14:textId="77777777" w:rsidR="00434D4E" w:rsidRDefault="00434D4E">
      <w:pPr>
        <w:pStyle w:val="BodyText"/>
        <w:rPr>
          <w:sz w:val="20"/>
        </w:rPr>
      </w:pPr>
    </w:p>
    <w:p w14:paraId="3AE4E5DF" w14:textId="77777777" w:rsidR="00434D4E" w:rsidRDefault="00434D4E">
      <w:pPr>
        <w:pStyle w:val="BodyText"/>
        <w:rPr>
          <w:sz w:val="20"/>
        </w:rPr>
      </w:pPr>
    </w:p>
    <w:p w14:paraId="7A53807D" w14:textId="77777777" w:rsidR="00434D4E" w:rsidRDefault="00434D4E">
      <w:pPr>
        <w:pStyle w:val="BodyText"/>
        <w:rPr>
          <w:sz w:val="20"/>
        </w:rPr>
      </w:pPr>
    </w:p>
    <w:p w14:paraId="70752B80" w14:textId="77777777" w:rsidR="00434D4E" w:rsidRDefault="00434D4E">
      <w:pPr>
        <w:pStyle w:val="BodyText"/>
        <w:rPr>
          <w:sz w:val="20"/>
        </w:rPr>
      </w:pPr>
    </w:p>
    <w:p w14:paraId="5A12C383" w14:textId="77777777" w:rsidR="00434D4E" w:rsidRDefault="00434D4E">
      <w:pPr>
        <w:pStyle w:val="BodyText"/>
        <w:rPr>
          <w:sz w:val="20"/>
        </w:rPr>
      </w:pPr>
    </w:p>
    <w:p w14:paraId="1CE355BA" w14:textId="77777777" w:rsidR="00434D4E" w:rsidRDefault="00434D4E">
      <w:pPr>
        <w:pStyle w:val="BodyText"/>
        <w:rPr>
          <w:sz w:val="20"/>
        </w:rPr>
      </w:pPr>
    </w:p>
    <w:p w14:paraId="585C91F1" w14:textId="77777777" w:rsidR="00434D4E" w:rsidRDefault="00434D4E">
      <w:pPr>
        <w:pStyle w:val="BodyText"/>
        <w:rPr>
          <w:sz w:val="20"/>
        </w:rPr>
      </w:pPr>
    </w:p>
    <w:p w14:paraId="7257AE6D" w14:textId="77777777" w:rsidR="00434D4E" w:rsidRDefault="00434D4E">
      <w:pPr>
        <w:pStyle w:val="BodyText"/>
        <w:rPr>
          <w:sz w:val="20"/>
        </w:rPr>
      </w:pPr>
    </w:p>
    <w:p w14:paraId="28CB90AC" w14:textId="77777777" w:rsidR="00434D4E" w:rsidRDefault="00434D4E">
      <w:pPr>
        <w:pStyle w:val="BodyText"/>
        <w:rPr>
          <w:sz w:val="20"/>
        </w:rPr>
      </w:pPr>
    </w:p>
    <w:p w14:paraId="2479E0BE" w14:textId="77777777" w:rsidR="00434D4E" w:rsidRDefault="00434D4E">
      <w:pPr>
        <w:pStyle w:val="BodyText"/>
        <w:rPr>
          <w:sz w:val="20"/>
        </w:rPr>
      </w:pPr>
    </w:p>
    <w:p w14:paraId="72AF8CB9" w14:textId="77777777" w:rsidR="00434D4E" w:rsidRDefault="00434D4E">
      <w:pPr>
        <w:pStyle w:val="BodyText"/>
        <w:rPr>
          <w:sz w:val="20"/>
        </w:rPr>
      </w:pPr>
    </w:p>
    <w:p w14:paraId="53B67BC8" w14:textId="77777777" w:rsidR="00434D4E" w:rsidRDefault="00434D4E">
      <w:pPr>
        <w:pStyle w:val="BodyText"/>
        <w:rPr>
          <w:sz w:val="20"/>
        </w:rPr>
      </w:pPr>
    </w:p>
    <w:p w14:paraId="1AB79B20" w14:textId="77777777" w:rsidR="00434D4E" w:rsidRDefault="00434D4E">
      <w:pPr>
        <w:pStyle w:val="BodyText"/>
        <w:rPr>
          <w:sz w:val="20"/>
        </w:rPr>
      </w:pPr>
    </w:p>
    <w:p w14:paraId="10C6CA95" w14:textId="77777777" w:rsidR="00434D4E" w:rsidRDefault="00434D4E">
      <w:pPr>
        <w:pStyle w:val="BodyText"/>
        <w:rPr>
          <w:sz w:val="20"/>
        </w:rPr>
      </w:pPr>
    </w:p>
    <w:p w14:paraId="35567332" w14:textId="77777777" w:rsidR="00434D4E" w:rsidRDefault="00434D4E">
      <w:pPr>
        <w:pStyle w:val="BodyText"/>
        <w:rPr>
          <w:sz w:val="20"/>
        </w:rPr>
      </w:pPr>
    </w:p>
    <w:p w14:paraId="508E206D" w14:textId="77777777" w:rsidR="00434D4E" w:rsidRDefault="00434D4E">
      <w:pPr>
        <w:pStyle w:val="BodyText"/>
        <w:rPr>
          <w:sz w:val="20"/>
        </w:rPr>
      </w:pPr>
    </w:p>
    <w:p w14:paraId="777ED893" w14:textId="77777777" w:rsidR="00434D4E" w:rsidRDefault="00434D4E">
      <w:pPr>
        <w:pStyle w:val="BodyText"/>
        <w:spacing w:before="3"/>
        <w:rPr>
          <w:sz w:val="18"/>
        </w:rPr>
      </w:pPr>
    </w:p>
    <w:p w14:paraId="58477D95" w14:textId="77777777" w:rsidR="00434D4E" w:rsidRDefault="002E7824">
      <w:pPr>
        <w:pStyle w:val="Heading2"/>
      </w:pPr>
      <w:r>
        <w:t>51</w:t>
      </w:r>
    </w:p>
    <w:p w14:paraId="49A99279" w14:textId="77777777" w:rsidR="00434D4E" w:rsidRDefault="00434D4E">
      <w:pPr>
        <w:sectPr w:rsidR="00434D4E">
          <w:pgSz w:w="11910" w:h="16840"/>
          <w:pgMar w:top="860" w:right="620" w:bottom="0" w:left="980" w:header="720" w:footer="720" w:gutter="0"/>
          <w:cols w:space="720"/>
        </w:sectPr>
      </w:pPr>
    </w:p>
    <w:p w14:paraId="09650187" w14:textId="77777777" w:rsidR="00434D4E" w:rsidRDefault="002E7824">
      <w:pPr>
        <w:pStyle w:val="BodyText"/>
        <w:spacing w:before="104" w:line="304" w:lineRule="auto"/>
        <w:ind w:left="115" w:right="599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724"/>
        <w:gridCol w:w="4724"/>
        <w:gridCol w:w="4725"/>
      </w:tblGrid>
      <w:tr w:rsidR="00434D4E" w14:paraId="36D34135" w14:textId="77777777">
        <w:trPr>
          <w:trHeight w:val="296"/>
        </w:trPr>
        <w:tc>
          <w:tcPr>
            <w:tcW w:w="4724" w:type="dxa"/>
            <w:shd w:val="clear" w:color="auto" w:fill="EDEDED"/>
          </w:tcPr>
          <w:p w14:paraId="02F85C28" w14:textId="77777777" w:rsidR="00434D4E" w:rsidRDefault="00434D4E">
            <w:pPr>
              <w:pStyle w:val="TableParagraph"/>
              <w:rPr>
                <w:rFonts w:ascii="Times New Roman"/>
                <w:sz w:val="20"/>
              </w:rPr>
            </w:pPr>
          </w:p>
        </w:tc>
        <w:tc>
          <w:tcPr>
            <w:tcW w:w="4724" w:type="dxa"/>
            <w:shd w:val="clear" w:color="auto" w:fill="EDEDED"/>
          </w:tcPr>
          <w:p w14:paraId="0CF42248" w14:textId="6853AE46" w:rsidR="00434D4E" w:rsidRDefault="00A71F08">
            <w:pPr>
              <w:pStyle w:val="TableParagraph"/>
              <w:spacing w:before="24"/>
              <w:ind w:left="574"/>
              <w:rPr>
                <w:sz w:val="19"/>
                <w:szCs w:val="19"/>
              </w:rPr>
            </w:pPr>
            <w:r w:rsidRPr="007A0AD2">
              <w:rPr>
                <w:b/>
                <w:bCs/>
                <w:color w:val="333333"/>
                <w:w w:val="105"/>
                <w:sz w:val="20"/>
                <w:szCs w:val="20"/>
              </w:rPr>
              <w:t>Alternative text amendment proposal</w:t>
            </w:r>
          </w:p>
        </w:tc>
        <w:tc>
          <w:tcPr>
            <w:tcW w:w="4725" w:type="dxa"/>
            <w:shd w:val="clear" w:color="auto" w:fill="EDEDED"/>
          </w:tcPr>
          <w:p w14:paraId="0CD3DD08" w14:textId="4006093C" w:rsidR="00434D4E" w:rsidRDefault="00A71F08">
            <w:pPr>
              <w:pStyle w:val="TableParagraph"/>
              <w:spacing w:before="24"/>
              <w:ind w:left="211"/>
              <w:rPr>
                <w:sz w:val="19"/>
                <w:szCs w:val="19"/>
              </w:rPr>
            </w:pPr>
            <w:r w:rsidRPr="18A947CB">
              <w:rPr>
                <w:color w:val="333333"/>
                <w:w w:val="105"/>
                <w:sz w:val="19"/>
                <w:szCs w:val="19"/>
              </w:rPr>
              <w:t>Comment on the ACER draft amendment</w:t>
            </w:r>
            <w:r w:rsidR="001213E3" w:rsidRPr="18A947CB">
              <w:rPr>
                <w:color w:val="333333"/>
                <w:w w:val="105"/>
                <w:sz w:val="19"/>
                <w:szCs w:val="19"/>
              </w:rPr>
              <w:t>s</w:t>
            </w:r>
          </w:p>
        </w:tc>
      </w:tr>
      <w:tr w:rsidR="00434D4E" w14:paraId="7E8B57D7" w14:textId="77777777">
        <w:trPr>
          <w:trHeight w:val="345"/>
        </w:trPr>
        <w:tc>
          <w:tcPr>
            <w:tcW w:w="4724" w:type="dxa"/>
            <w:shd w:val="clear" w:color="auto" w:fill="EDEDED"/>
          </w:tcPr>
          <w:p w14:paraId="61795982" w14:textId="77777777" w:rsidR="00434D4E" w:rsidRDefault="002E7824">
            <w:pPr>
              <w:pStyle w:val="TableParagraph"/>
              <w:spacing w:before="48"/>
              <w:ind w:left="157"/>
              <w:rPr>
                <w:sz w:val="19"/>
                <w:szCs w:val="19"/>
              </w:rPr>
            </w:pPr>
            <w:r w:rsidRPr="18A947CB">
              <w:rPr>
                <w:color w:val="333333"/>
                <w:w w:val="105"/>
                <w:sz w:val="19"/>
                <w:szCs w:val="19"/>
              </w:rPr>
              <w:t>Title VI [deleted]</w:t>
            </w:r>
          </w:p>
        </w:tc>
        <w:tc>
          <w:tcPr>
            <w:tcW w:w="4724" w:type="dxa"/>
          </w:tcPr>
          <w:p w14:paraId="076BBF93" w14:textId="77777777" w:rsidR="00434D4E" w:rsidRDefault="00434D4E">
            <w:pPr>
              <w:pStyle w:val="TableParagraph"/>
              <w:rPr>
                <w:rFonts w:ascii="Times New Roman"/>
                <w:sz w:val="20"/>
              </w:rPr>
            </w:pPr>
          </w:p>
        </w:tc>
        <w:tc>
          <w:tcPr>
            <w:tcW w:w="4725" w:type="dxa"/>
          </w:tcPr>
          <w:p w14:paraId="4BA11ABB" w14:textId="77777777" w:rsidR="00434D4E" w:rsidRDefault="00434D4E">
            <w:pPr>
              <w:pStyle w:val="TableParagraph"/>
              <w:rPr>
                <w:rFonts w:ascii="Times New Roman"/>
                <w:sz w:val="20"/>
              </w:rPr>
            </w:pPr>
          </w:p>
        </w:tc>
      </w:tr>
    </w:tbl>
    <w:p w14:paraId="42B5C020" w14:textId="77777777" w:rsidR="00434D4E" w:rsidRDefault="00434D4E">
      <w:pPr>
        <w:pStyle w:val="BodyText"/>
        <w:rPr>
          <w:sz w:val="26"/>
        </w:rPr>
      </w:pPr>
    </w:p>
    <w:p w14:paraId="5198708D" w14:textId="77777777" w:rsidR="00434D4E" w:rsidRDefault="00434D4E">
      <w:pPr>
        <w:pStyle w:val="BodyText"/>
        <w:rPr>
          <w:sz w:val="26"/>
        </w:rPr>
      </w:pPr>
    </w:p>
    <w:p w14:paraId="6022C4C3" w14:textId="77777777" w:rsidR="00434D4E" w:rsidRDefault="00434D4E">
      <w:pPr>
        <w:pStyle w:val="BodyText"/>
        <w:rPr>
          <w:sz w:val="26"/>
        </w:rPr>
      </w:pPr>
    </w:p>
    <w:p w14:paraId="30E34A20" w14:textId="77777777" w:rsidR="00434D4E" w:rsidRDefault="00434D4E">
      <w:pPr>
        <w:pStyle w:val="BodyText"/>
        <w:rPr>
          <w:sz w:val="26"/>
        </w:rPr>
      </w:pPr>
    </w:p>
    <w:p w14:paraId="1A9F8CF0" w14:textId="77777777" w:rsidR="00434D4E" w:rsidRDefault="00434D4E">
      <w:pPr>
        <w:pStyle w:val="BodyText"/>
        <w:rPr>
          <w:sz w:val="26"/>
        </w:rPr>
      </w:pPr>
    </w:p>
    <w:p w14:paraId="75EE8875" w14:textId="77777777" w:rsidR="00434D4E" w:rsidRDefault="00434D4E">
      <w:pPr>
        <w:pStyle w:val="BodyText"/>
        <w:rPr>
          <w:sz w:val="26"/>
        </w:rPr>
      </w:pPr>
    </w:p>
    <w:p w14:paraId="5AF5F653" w14:textId="77777777" w:rsidR="00434D4E" w:rsidRDefault="00434D4E">
      <w:pPr>
        <w:pStyle w:val="BodyText"/>
        <w:rPr>
          <w:sz w:val="26"/>
        </w:rPr>
      </w:pPr>
    </w:p>
    <w:p w14:paraId="28F7B7E1" w14:textId="77777777" w:rsidR="00434D4E" w:rsidRDefault="00434D4E">
      <w:pPr>
        <w:pStyle w:val="BodyText"/>
        <w:rPr>
          <w:sz w:val="26"/>
        </w:rPr>
      </w:pPr>
    </w:p>
    <w:p w14:paraId="4255F187" w14:textId="77777777" w:rsidR="00434D4E" w:rsidRDefault="00434D4E">
      <w:pPr>
        <w:pStyle w:val="BodyText"/>
        <w:rPr>
          <w:sz w:val="26"/>
        </w:rPr>
      </w:pPr>
    </w:p>
    <w:p w14:paraId="761FAA1F" w14:textId="77777777" w:rsidR="00434D4E" w:rsidRDefault="00434D4E">
      <w:pPr>
        <w:pStyle w:val="BodyText"/>
        <w:rPr>
          <w:sz w:val="26"/>
        </w:rPr>
      </w:pPr>
    </w:p>
    <w:p w14:paraId="37CE5E8C" w14:textId="77777777" w:rsidR="00434D4E" w:rsidRDefault="00434D4E">
      <w:pPr>
        <w:pStyle w:val="BodyText"/>
        <w:rPr>
          <w:sz w:val="26"/>
        </w:rPr>
      </w:pPr>
    </w:p>
    <w:p w14:paraId="030E014C" w14:textId="77777777" w:rsidR="00434D4E" w:rsidRDefault="00434D4E">
      <w:pPr>
        <w:pStyle w:val="BodyText"/>
        <w:rPr>
          <w:sz w:val="26"/>
        </w:rPr>
      </w:pPr>
    </w:p>
    <w:p w14:paraId="4B546B51" w14:textId="77777777" w:rsidR="00434D4E" w:rsidRDefault="00434D4E">
      <w:pPr>
        <w:pStyle w:val="BodyText"/>
        <w:rPr>
          <w:sz w:val="26"/>
        </w:rPr>
      </w:pPr>
    </w:p>
    <w:p w14:paraId="00A5F0CD" w14:textId="77777777" w:rsidR="00434D4E" w:rsidRDefault="00434D4E">
      <w:pPr>
        <w:pStyle w:val="BodyText"/>
        <w:rPr>
          <w:sz w:val="26"/>
        </w:rPr>
      </w:pPr>
    </w:p>
    <w:p w14:paraId="7913A1F1" w14:textId="77777777" w:rsidR="00434D4E" w:rsidRDefault="00434D4E">
      <w:pPr>
        <w:pStyle w:val="BodyText"/>
        <w:rPr>
          <w:sz w:val="26"/>
        </w:rPr>
      </w:pPr>
    </w:p>
    <w:p w14:paraId="0138809C" w14:textId="77777777" w:rsidR="00434D4E" w:rsidRDefault="00434D4E">
      <w:pPr>
        <w:pStyle w:val="BodyText"/>
        <w:rPr>
          <w:sz w:val="26"/>
        </w:rPr>
      </w:pPr>
    </w:p>
    <w:p w14:paraId="6FAA8875" w14:textId="77777777" w:rsidR="00434D4E" w:rsidRDefault="00434D4E">
      <w:pPr>
        <w:pStyle w:val="BodyText"/>
        <w:rPr>
          <w:sz w:val="26"/>
        </w:rPr>
      </w:pPr>
    </w:p>
    <w:p w14:paraId="7C41DBA6" w14:textId="77777777" w:rsidR="00434D4E" w:rsidRDefault="00434D4E">
      <w:pPr>
        <w:pStyle w:val="BodyText"/>
        <w:rPr>
          <w:sz w:val="26"/>
        </w:rPr>
      </w:pPr>
    </w:p>
    <w:p w14:paraId="0594714F" w14:textId="77777777" w:rsidR="00434D4E" w:rsidRDefault="00434D4E">
      <w:pPr>
        <w:pStyle w:val="BodyText"/>
        <w:rPr>
          <w:sz w:val="26"/>
        </w:rPr>
      </w:pPr>
    </w:p>
    <w:p w14:paraId="2ACB9CDF" w14:textId="77777777" w:rsidR="00434D4E" w:rsidRDefault="00434D4E">
      <w:pPr>
        <w:pStyle w:val="BodyText"/>
        <w:rPr>
          <w:sz w:val="26"/>
        </w:rPr>
      </w:pPr>
    </w:p>
    <w:p w14:paraId="604DE130" w14:textId="77777777" w:rsidR="00434D4E" w:rsidRDefault="00434D4E">
      <w:pPr>
        <w:pStyle w:val="BodyText"/>
        <w:rPr>
          <w:sz w:val="26"/>
        </w:rPr>
      </w:pPr>
    </w:p>
    <w:p w14:paraId="26C4E7E6" w14:textId="77777777" w:rsidR="00434D4E" w:rsidRDefault="00434D4E">
      <w:pPr>
        <w:pStyle w:val="BodyText"/>
        <w:rPr>
          <w:sz w:val="26"/>
        </w:rPr>
      </w:pPr>
    </w:p>
    <w:p w14:paraId="6B0126E3" w14:textId="77777777" w:rsidR="00434D4E" w:rsidRDefault="00434D4E">
      <w:pPr>
        <w:pStyle w:val="BodyText"/>
        <w:rPr>
          <w:sz w:val="26"/>
        </w:rPr>
      </w:pPr>
    </w:p>
    <w:p w14:paraId="263DC57B" w14:textId="77777777" w:rsidR="00434D4E" w:rsidRDefault="00434D4E">
      <w:pPr>
        <w:pStyle w:val="BodyText"/>
        <w:rPr>
          <w:sz w:val="26"/>
        </w:rPr>
      </w:pPr>
    </w:p>
    <w:p w14:paraId="2ACDD2A1" w14:textId="77777777" w:rsidR="00434D4E" w:rsidRDefault="00434D4E">
      <w:pPr>
        <w:pStyle w:val="BodyText"/>
        <w:rPr>
          <w:sz w:val="26"/>
        </w:rPr>
      </w:pPr>
    </w:p>
    <w:p w14:paraId="35164740" w14:textId="77777777" w:rsidR="00434D4E" w:rsidRDefault="00434D4E">
      <w:pPr>
        <w:pStyle w:val="BodyText"/>
        <w:rPr>
          <w:sz w:val="26"/>
        </w:rPr>
      </w:pPr>
    </w:p>
    <w:p w14:paraId="32B83725" w14:textId="77777777" w:rsidR="00434D4E" w:rsidRDefault="00434D4E">
      <w:pPr>
        <w:pStyle w:val="BodyText"/>
        <w:rPr>
          <w:sz w:val="26"/>
        </w:rPr>
      </w:pPr>
    </w:p>
    <w:p w14:paraId="60285890" w14:textId="77777777" w:rsidR="00434D4E" w:rsidRDefault="00434D4E">
      <w:pPr>
        <w:pStyle w:val="BodyText"/>
        <w:rPr>
          <w:sz w:val="26"/>
        </w:rPr>
      </w:pPr>
    </w:p>
    <w:p w14:paraId="06DA6927" w14:textId="77777777" w:rsidR="00434D4E" w:rsidRDefault="00434D4E">
      <w:pPr>
        <w:pStyle w:val="BodyText"/>
        <w:spacing w:before="10"/>
        <w:rPr>
          <w:sz w:val="30"/>
        </w:rPr>
      </w:pPr>
    </w:p>
    <w:p w14:paraId="0400B2AC" w14:textId="77777777" w:rsidR="00434D4E" w:rsidRDefault="002E7824">
      <w:pPr>
        <w:pStyle w:val="Heading2"/>
        <w:spacing w:before="0"/>
        <w:ind w:right="119"/>
      </w:pPr>
      <w:r>
        <w:t>52</w:t>
      </w:r>
    </w:p>
    <w:p w14:paraId="29D31820" w14:textId="77777777" w:rsidR="00434D4E" w:rsidRDefault="00434D4E">
      <w:pPr>
        <w:sectPr w:rsidR="00434D4E">
          <w:pgSz w:w="17180" w:h="11910" w:orient="landscape"/>
          <w:pgMar w:top="860" w:right="600" w:bottom="0" w:left="980" w:header="720" w:footer="720" w:gutter="0"/>
          <w:cols w:space="720"/>
        </w:sectPr>
      </w:pPr>
    </w:p>
    <w:p w14:paraId="22513A7A" w14:textId="23DCBA7E" w:rsidR="00434D4E" w:rsidRDefault="002E7824">
      <w:pPr>
        <w:spacing w:before="105"/>
        <w:ind w:left="115"/>
        <w:rPr>
          <w:sz w:val="30"/>
          <w:szCs w:val="30"/>
        </w:rPr>
      </w:pPr>
      <w:r>
        <w:rPr>
          <w:noProof/>
        </w:rPr>
        <w:lastRenderedPageBreak/>
        <mc:AlternateContent>
          <mc:Choice Requires="wps">
            <w:drawing>
              <wp:anchor distT="0" distB="0" distL="0" distR="0" simplePos="0" relativeHeight="251658277" behindDoc="1" locked="0" layoutInCell="1" allowOverlap="1" wp14:anchorId="4267EDE6" wp14:editId="39F26A17">
                <wp:simplePos x="0" y="0"/>
                <wp:positionH relativeFrom="page">
                  <wp:posOffset>695325</wp:posOffset>
                </wp:positionH>
                <wp:positionV relativeFrom="paragraph">
                  <wp:posOffset>327660</wp:posOffset>
                </wp:positionV>
                <wp:extent cx="6169660" cy="19050"/>
                <wp:effectExtent l="0" t="0" r="0" b="0"/>
                <wp:wrapTopAndBottom/>
                <wp:docPr id="6"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8A8A765" id="Rectangle 6" o:spid="_x0000_s1026" style="position:absolute;margin-left:54.75pt;margin-top:25.8pt;width:485.8pt;height:1.5pt;z-index:-251658203;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" fillcolor="#004e98" stroked="f">
                <w10:wrap type="topAndBottom" anchorx="page"/>
              </v:rect>
            </w:pict>
          </mc:Fallback>
        </mc:AlternateContent>
      </w:r>
      <w:r w:rsidRPr="18A947CB">
        <w:rPr>
          <w:color w:val="FF0000"/>
          <w:sz w:val="30"/>
          <w:szCs w:val="30"/>
        </w:rPr>
        <w:t xml:space="preserve">[NEW] </w:t>
      </w:r>
      <w:r w:rsidRPr="18A947CB">
        <w:rPr>
          <w:color w:val="004E98"/>
          <w:sz w:val="30"/>
          <w:szCs w:val="30"/>
        </w:rPr>
        <w:t>TITLE VI - Transitional provisions</w:t>
      </w:r>
    </w:p>
    <w:p w14:paraId="213D0C4D" w14:textId="77777777" w:rsidR="00434D4E" w:rsidRDefault="00434D4E">
      <w:pPr>
        <w:pStyle w:val="BodyText"/>
        <w:rPr>
          <w:sz w:val="20"/>
        </w:rPr>
      </w:pPr>
    </w:p>
    <w:p w14:paraId="3E0D9F5E" w14:textId="77777777" w:rsidR="00434D4E" w:rsidRDefault="00434D4E">
      <w:pPr>
        <w:pStyle w:val="BodyText"/>
        <w:rPr>
          <w:sz w:val="20"/>
        </w:rPr>
      </w:pPr>
    </w:p>
    <w:p w14:paraId="2BA7B83C" w14:textId="77777777" w:rsidR="00434D4E" w:rsidRDefault="00434D4E">
      <w:pPr>
        <w:pStyle w:val="BodyText"/>
        <w:rPr>
          <w:sz w:val="20"/>
        </w:rPr>
      </w:pPr>
    </w:p>
    <w:p w14:paraId="5C539C87" w14:textId="77777777" w:rsidR="00434D4E" w:rsidRDefault="00434D4E">
      <w:pPr>
        <w:pStyle w:val="BodyText"/>
        <w:rPr>
          <w:sz w:val="20"/>
        </w:rPr>
      </w:pPr>
    </w:p>
    <w:p w14:paraId="0EA8D2DE" w14:textId="77777777" w:rsidR="00434D4E" w:rsidRDefault="00434D4E">
      <w:pPr>
        <w:pStyle w:val="BodyText"/>
        <w:rPr>
          <w:sz w:val="20"/>
        </w:rPr>
      </w:pPr>
    </w:p>
    <w:p w14:paraId="7DAE50BB" w14:textId="77777777" w:rsidR="00434D4E" w:rsidRDefault="00434D4E">
      <w:pPr>
        <w:pStyle w:val="BodyText"/>
        <w:rPr>
          <w:sz w:val="20"/>
        </w:rPr>
      </w:pPr>
    </w:p>
    <w:p w14:paraId="235C1E15" w14:textId="77777777" w:rsidR="00434D4E" w:rsidRDefault="00434D4E">
      <w:pPr>
        <w:pStyle w:val="BodyText"/>
        <w:rPr>
          <w:sz w:val="20"/>
        </w:rPr>
      </w:pPr>
    </w:p>
    <w:p w14:paraId="1FFAC0C1" w14:textId="77777777" w:rsidR="00434D4E" w:rsidRDefault="00434D4E">
      <w:pPr>
        <w:pStyle w:val="BodyText"/>
        <w:rPr>
          <w:sz w:val="20"/>
        </w:rPr>
      </w:pPr>
    </w:p>
    <w:p w14:paraId="71C17DA2" w14:textId="77777777" w:rsidR="00434D4E" w:rsidRDefault="00434D4E">
      <w:pPr>
        <w:pStyle w:val="BodyText"/>
        <w:rPr>
          <w:sz w:val="20"/>
        </w:rPr>
      </w:pPr>
    </w:p>
    <w:p w14:paraId="26FDA1AB" w14:textId="77777777" w:rsidR="00434D4E" w:rsidRDefault="00434D4E">
      <w:pPr>
        <w:pStyle w:val="BodyText"/>
        <w:rPr>
          <w:sz w:val="20"/>
        </w:rPr>
      </w:pPr>
    </w:p>
    <w:p w14:paraId="6B2FF3A9" w14:textId="77777777" w:rsidR="00434D4E" w:rsidRDefault="00434D4E">
      <w:pPr>
        <w:pStyle w:val="BodyText"/>
        <w:rPr>
          <w:sz w:val="20"/>
        </w:rPr>
      </w:pPr>
    </w:p>
    <w:p w14:paraId="29A392BB" w14:textId="77777777" w:rsidR="00434D4E" w:rsidRDefault="00434D4E">
      <w:pPr>
        <w:pStyle w:val="BodyText"/>
        <w:rPr>
          <w:sz w:val="20"/>
        </w:rPr>
      </w:pPr>
    </w:p>
    <w:p w14:paraId="0340DEFD" w14:textId="77777777" w:rsidR="00434D4E" w:rsidRDefault="00434D4E">
      <w:pPr>
        <w:pStyle w:val="BodyText"/>
        <w:rPr>
          <w:sz w:val="20"/>
        </w:rPr>
      </w:pPr>
    </w:p>
    <w:p w14:paraId="6AB73539" w14:textId="77777777" w:rsidR="00434D4E" w:rsidRDefault="00434D4E">
      <w:pPr>
        <w:pStyle w:val="BodyText"/>
        <w:rPr>
          <w:sz w:val="20"/>
        </w:rPr>
      </w:pPr>
    </w:p>
    <w:p w14:paraId="1181B716" w14:textId="77777777" w:rsidR="00434D4E" w:rsidRDefault="00434D4E">
      <w:pPr>
        <w:pStyle w:val="BodyText"/>
        <w:rPr>
          <w:sz w:val="20"/>
        </w:rPr>
      </w:pPr>
    </w:p>
    <w:p w14:paraId="38597646" w14:textId="77777777" w:rsidR="00434D4E" w:rsidRDefault="00434D4E">
      <w:pPr>
        <w:pStyle w:val="BodyText"/>
        <w:rPr>
          <w:sz w:val="20"/>
        </w:rPr>
      </w:pPr>
    </w:p>
    <w:p w14:paraId="5B1B2682" w14:textId="77777777" w:rsidR="00434D4E" w:rsidRDefault="00434D4E">
      <w:pPr>
        <w:pStyle w:val="BodyText"/>
        <w:rPr>
          <w:sz w:val="20"/>
        </w:rPr>
      </w:pPr>
    </w:p>
    <w:p w14:paraId="3BA12337" w14:textId="77777777" w:rsidR="00434D4E" w:rsidRDefault="00434D4E">
      <w:pPr>
        <w:pStyle w:val="BodyText"/>
        <w:rPr>
          <w:sz w:val="20"/>
        </w:rPr>
      </w:pPr>
    </w:p>
    <w:p w14:paraId="2FD0D497" w14:textId="77777777" w:rsidR="00434D4E" w:rsidRDefault="00434D4E">
      <w:pPr>
        <w:pStyle w:val="BodyText"/>
        <w:rPr>
          <w:sz w:val="20"/>
        </w:rPr>
      </w:pPr>
    </w:p>
    <w:p w14:paraId="79787600" w14:textId="77777777" w:rsidR="00434D4E" w:rsidRDefault="00434D4E">
      <w:pPr>
        <w:pStyle w:val="BodyText"/>
        <w:rPr>
          <w:sz w:val="20"/>
        </w:rPr>
      </w:pPr>
    </w:p>
    <w:p w14:paraId="1D53D357" w14:textId="77777777" w:rsidR="00434D4E" w:rsidRDefault="00434D4E">
      <w:pPr>
        <w:pStyle w:val="BodyText"/>
        <w:rPr>
          <w:sz w:val="20"/>
        </w:rPr>
      </w:pPr>
    </w:p>
    <w:p w14:paraId="33DF7577" w14:textId="77777777" w:rsidR="00434D4E" w:rsidRDefault="00434D4E">
      <w:pPr>
        <w:pStyle w:val="BodyText"/>
        <w:rPr>
          <w:sz w:val="20"/>
        </w:rPr>
      </w:pPr>
    </w:p>
    <w:p w14:paraId="1EAA2D4D" w14:textId="77777777" w:rsidR="00434D4E" w:rsidRDefault="00434D4E">
      <w:pPr>
        <w:pStyle w:val="BodyText"/>
        <w:rPr>
          <w:sz w:val="20"/>
        </w:rPr>
      </w:pPr>
    </w:p>
    <w:p w14:paraId="01989900" w14:textId="77777777" w:rsidR="00434D4E" w:rsidRDefault="00434D4E">
      <w:pPr>
        <w:pStyle w:val="BodyText"/>
        <w:rPr>
          <w:sz w:val="20"/>
        </w:rPr>
      </w:pPr>
    </w:p>
    <w:p w14:paraId="5632470D" w14:textId="77777777" w:rsidR="00434D4E" w:rsidRDefault="00434D4E">
      <w:pPr>
        <w:pStyle w:val="BodyText"/>
        <w:rPr>
          <w:sz w:val="20"/>
        </w:rPr>
      </w:pPr>
    </w:p>
    <w:p w14:paraId="61DCA473" w14:textId="77777777" w:rsidR="00434D4E" w:rsidRDefault="00434D4E">
      <w:pPr>
        <w:pStyle w:val="BodyText"/>
        <w:rPr>
          <w:sz w:val="20"/>
        </w:rPr>
      </w:pPr>
    </w:p>
    <w:p w14:paraId="689DB634" w14:textId="77777777" w:rsidR="00434D4E" w:rsidRDefault="00434D4E">
      <w:pPr>
        <w:pStyle w:val="BodyText"/>
        <w:rPr>
          <w:sz w:val="20"/>
        </w:rPr>
      </w:pPr>
    </w:p>
    <w:p w14:paraId="0563CE59" w14:textId="77777777" w:rsidR="00434D4E" w:rsidRDefault="00434D4E">
      <w:pPr>
        <w:pStyle w:val="BodyText"/>
        <w:rPr>
          <w:sz w:val="20"/>
        </w:rPr>
      </w:pPr>
    </w:p>
    <w:p w14:paraId="60EFDD8F" w14:textId="77777777" w:rsidR="00434D4E" w:rsidRDefault="00434D4E">
      <w:pPr>
        <w:pStyle w:val="BodyText"/>
        <w:rPr>
          <w:sz w:val="20"/>
        </w:rPr>
      </w:pPr>
    </w:p>
    <w:p w14:paraId="6D139DC0" w14:textId="77777777" w:rsidR="00434D4E" w:rsidRDefault="00434D4E">
      <w:pPr>
        <w:pStyle w:val="BodyText"/>
        <w:rPr>
          <w:sz w:val="20"/>
        </w:rPr>
      </w:pPr>
    </w:p>
    <w:p w14:paraId="2497B0AF" w14:textId="77777777" w:rsidR="00434D4E" w:rsidRDefault="00434D4E">
      <w:pPr>
        <w:pStyle w:val="BodyText"/>
        <w:rPr>
          <w:sz w:val="20"/>
        </w:rPr>
      </w:pPr>
    </w:p>
    <w:p w14:paraId="6A61ECA2" w14:textId="77777777" w:rsidR="00434D4E" w:rsidRDefault="00434D4E">
      <w:pPr>
        <w:pStyle w:val="BodyText"/>
        <w:rPr>
          <w:sz w:val="20"/>
        </w:rPr>
      </w:pPr>
    </w:p>
    <w:p w14:paraId="49BFF27F" w14:textId="77777777" w:rsidR="00434D4E" w:rsidRDefault="00434D4E">
      <w:pPr>
        <w:pStyle w:val="BodyText"/>
        <w:rPr>
          <w:sz w:val="20"/>
        </w:rPr>
      </w:pPr>
    </w:p>
    <w:p w14:paraId="63C6BE56" w14:textId="77777777" w:rsidR="00434D4E" w:rsidRDefault="00434D4E">
      <w:pPr>
        <w:pStyle w:val="BodyText"/>
        <w:rPr>
          <w:sz w:val="20"/>
        </w:rPr>
      </w:pPr>
    </w:p>
    <w:p w14:paraId="5A80DF07" w14:textId="77777777" w:rsidR="00434D4E" w:rsidRDefault="00434D4E">
      <w:pPr>
        <w:pStyle w:val="BodyText"/>
        <w:rPr>
          <w:sz w:val="20"/>
        </w:rPr>
      </w:pPr>
    </w:p>
    <w:p w14:paraId="1CF8FE11" w14:textId="77777777" w:rsidR="00434D4E" w:rsidRDefault="00434D4E">
      <w:pPr>
        <w:pStyle w:val="BodyText"/>
        <w:rPr>
          <w:sz w:val="20"/>
        </w:rPr>
      </w:pPr>
    </w:p>
    <w:p w14:paraId="17378295" w14:textId="77777777" w:rsidR="00434D4E" w:rsidRDefault="00434D4E">
      <w:pPr>
        <w:pStyle w:val="BodyText"/>
        <w:rPr>
          <w:sz w:val="20"/>
        </w:rPr>
      </w:pPr>
    </w:p>
    <w:p w14:paraId="47994EA4" w14:textId="77777777" w:rsidR="00434D4E" w:rsidRDefault="00434D4E">
      <w:pPr>
        <w:pStyle w:val="BodyText"/>
        <w:rPr>
          <w:sz w:val="20"/>
        </w:rPr>
      </w:pPr>
    </w:p>
    <w:p w14:paraId="5F6AD27A" w14:textId="77777777" w:rsidR="00434D4E" w:rsidRDefault="00434D4E">
      <w:pPr>
        <w:pStyle w:val="BodyText"/>
        <w:rPr>
          <w:sz w:val="20"/>
        </w:rPr>
      </w:pPr>
    </w:p>
    <w:p w14:paraId="2019778D" w14:textId="77777777" w:rsidR="00434D4E" w:rsidRDefault="00434D4E">
      <w:pPr>
        <w:pStyle w:val="BodyText"/>
        <w:rPr>
          <w:sz w:val="20"/>
        </w:rPr>
      </w:pPr>
    </w:p>
    <w:p w14:paraId="0C0C1EEA" w14:textId="77777777" w:rsidR="00434D4E" w:rsidRDefault="00434D4E">
      <w:pPr>
        <w:pStyle w:val="BodyText"/>
        <w:rPr>
          <w:sz w:val="20"/>
        </w:rPr>
      </w:pPr>
    </w:p>
    <w:p w14:paraId="480A9D72" w14:textId="77777777" w:rsidR="00434D4E" w:rsidRDefault="00434D4E">
      <w:pPr>
        <w:pStyle w:val="BodyText"/>
        <w:rPr>
          <w:sz w:val="20"/>
        </w:rPr>
      </w:pPr>
    </w:p>
    <w:p w14:paraId="5A46FF38" w14:textId="77777777" w:rsidR="00434D4E" w:rsidRDefault="00434D4E">
      <w:pPr>
        <w:pStyle w:val="BodyText"/>
        <w:rPr>
          <w:sz w:val="20"/>
        </w:rPr>
      </w:pPr>
    </w:p>
    <w:p w14:paraId="70B9FB41" w14:textId="77777777" w:rsidR="00434D4E" w:rsidRDefault="00434D4E">
      <w:pPr>
        <w:pStyle w:val="BodyText"/>
        <w:rPr>
          <w:sz w:val="20"/>
        </w:rPr>
      </w:pPr>
    </w:p>
    <w:p w14:paraId="29E8ECBE" w14:textId="77777777" w:rsidR="00434D4E" w:rsidRDefault="00434D4E">
      <w:pPr>
        <w:pStyle w:val="BodyText"/>
        <w:rPr>
          <w:sz w:val="20"/>
        </w:rPr>
      </w:pPr>
    </w:p>
    <w:p w14:paraId="67CEFFE0" w14:textId="77777777" w:rsidR="00434D4E" w:rsidRDefault="00434D4E">
      <w:pPr>
        <w:pStyle w:val="BodyText"/>
        <w:rPr>
          <w:sz w:val="20"/>
        </w:rPr>
      </w:pPr>
    </w:p>
    <w:p w14:paraId="0B3B1FD3" w14:textId="77777777" w:rsidR="00434D4E" w:rsidRDefault="00434D4E">
      <w:pPr>
        <w:pStyle w:val="BodyText"/>
        <w:rPr>
          <w:sz w:val="20"/>
        </w:rPr>
      </w:pPr>
    </w:p>
    <w:p w14:paraId="7640A742" w14:textId="77777777" w:rsidR="00434D4E" w:rsidRDefault="00434D4E">
      <w:pPr>
        <w:pStyle w:val="BodyText"/>
        <w:rPr>
          <w:sz w:val="20"/>
        </w:rPr>
      </w:pPr>
    </w:p>
    <w:p w14:paraId="295D855D" w14:textId="77777777" w:rsidR="00434D4E" w:rsidRDefault="00434D4E">
      <w:pPr>
        <w:pStyle w:val="BodyText"/>
        <w:rPr>
          <w:sz w:val="20"/>
        </w:rPr>
      </w:pPr>
    </w:p>
    <w:p w14:paraId="03D21A54" w14:textId="77777777" w:rsidR="00434D4E" w:rsidRDefault="00434D4E">
      <w:pPr>
        <w:pStyle w:val="BodyText"/>
        <w:rPr>
          <w:sz w:val="20"/>
        </w:rPr>
      </w:pPr>
    </w:p>
    <w:p w14:paraId="2E48BE51" w14:textId="77777777" w:rsidR="00434D4E" w:rsidRDefault="00434D4E">
      <w:pPr>
        <w:pStyle w:val="BodyText"/>
        <w:rPr>
          <w:sz w:val="20"/>
        </w:rPr>
      </w:pPr>
    </w:p>
    <w:p w14:paraId="37B9ECF0" w14:textId="77777777" w:rsidR="00434D4E" w:rsidRDefault="00434D4E">
      <w:pPr>
        <w:pStyle w:val="BodyText"/>
        <w:rPr>
          <w:sz w:val="20"/>
        </w:rPr>
      </w:pPr>
    </w:p>
    <w:p w14:paraId="72C37FE9" w14:textId="77777777" w:rsidR="00434D4E" w:rsidRDefault="00434D4E">
      <w:pPr>
        <w:pStyle w:val="BodyText"/>
        <w:rPr>
          <w:sz w:val="20"/>
        </w:rPr>
      </w:pPr>
    </w:p>
    <w:p w14:paraId="510F0DD9" w14:textId="77777777" w:rsidR="00434D4E" w:rsidRDefault="00434D4E">
      <w:pPr>
        <w:pStyle w:val="BodyText"/>
        <w:rPr>
          <w:sz w:val="20"/>
        </w:rPr>
      </w:pPr>
    </w:p>
    <w:p w14:paraId="49930F94" w14:textId="77777777" w:rsidR="00434D4E" w:rsidRDefault="00434D4E">
      <w:pPr>
        <w:pStyle w:val="BodyText"/>
        <w:rPr>
          <w:sz w:val="20"/>
        </w:rPr>
      </w:pPr>
    </w:p>
    <w:p w14:paraId="29C98120" w14:textId="77777777" w:rsidR="00434D4E" w:rsidRDefault="00434D4E">
      <w:pPr>
        <w:pStyle w:val="BodyText"/>
        <w:rPr>
          <w:sz w:val="20"/>
        </w:rPr>
      </w:pPr>
    </w:p>
    <w:p w14:paraId="326B72BB" w14:textId="77777777" w:rsidR="00434D4E" w:rsidRDefault="00434D4E">
      <w:pPr>
        <w:pStyle w:val="BodyText"/>
        <w:rPr>
          <w:sz w:val="20"/>
        </w:rPr>
      </w:pPr>
    </w:p>
    <w:p w14:paraId="5F1D3C0F" w14:textId="77777777" w:rsidR="00434D4E" w:rsidRDefault="00434D4E">
      <w:pPr>
        <w:pStyle w:val="BodyText"/>
        <w:rPr>
          <w:sz w:val="20"/>
        </w:rPr>
      </w:pPr>
    </w:p>
    <w:p w14:paraId="7F95FA44" w14:textId="77777777" w:rsidR="00434D4E" w:rsidRDefault="00434D4E">
      <w:pPr>
        <w:pStyle w:val="BodyText"/>
        <w:rPr>
          <w:sz w:val="20"/>
        </w:rPr>
      </w:pPr>
    </w:p>
    <w:p w14:paraId="37AEF558" w14:textId="77777777" w:rsidR="00434D4E" w:rsidRDefault="00434D4E">
      <w:pPr>
        <w:pStyle w:val="BodyText"/>
        <w:rPr>
          <w:sz w:val="20"/>
        </w:rPr>
      </w:pPr>
    </w:p>
    <w:p w14:paraId="4E070783" w14:textId="77777777" w:rsidR="00434D4E" w:rsidRDefault="00434D4E">
      <w:pPr>
        <w:pStyle w:val="BodyText"/>
        <w:rPr>
          <w:sz w:val="20"/>
        </w:rPr>
      </w:pPr>
    </w:p>
    <w:p w14:paraId="7EB7FE8F" w14:textId="77777777" w:rsidR="00434D4E" w:rsidRDefault="00434D4E">
      <w:pPr>
        <w:pStyle w:val="BodyText"/>
        <w:spacing w:before="1"/>
        <w:rPr>
          <w:sz w:val="20"/>
        </w:rPr>
      </w:pPr>
    </w:p>
    <w:p w14:paraId="73ADA936" w14:textId="77777777" w:rsidR="00434D4E" w:rsidRDefault="002E7824">
      <w:pPr>
        <w:ind w:right="98"/>
        <w:jc w:val="right"/>
        <w:rPr>
          <w:rFonts w:ascii="Times New Roman"/>
          <w:sz w:val="24"/>
          <w:szCs w:val="24"/>
        </w:rPr>
      </w:pPr>
      <w:r w:rsidRPr="18A947CB">
        <w:rPr>
          <w:rFonts w:ascii="Times New Roman"/>
          <w:sz w:val="24"/>
          <w:szCs w:val="24"/>
        </w:rPr>
        <w:t>53</w:t>
      </w:r>
    </w:p>
    <w:p w14:paraId="684160CB" w14:textId="77777777" w:rsidR="00434D4E" w:rsidRDefault="00434D4E">
      <w:pPr>
        <w:jc w:val="right"/>
        <w:rPr>
          <w:rFonts w:ascii="Times New Roman"/>
          <w:sz w:val="24"/>
        </w:rPr>
        <w:sectPr w:rsidR="00434D4E">
          <w:pgSz w:w="11910" w:h="16840"/>
          <w:pgMar w:top="860" w:right="620" w:bottom="0" w:left="980" w:header="720" w:footer="720" w:gutter="0"/>
          <w:cols w:space="720"/>
        </w:sectPr>
      </w:pPr>
    </w:p>
    <w:p w14:paraId="2F2B4668" w14:textId="77777777" w:rsidR="00434D4E" w:rsidRDefault="002E7824">
      <w:pPr>
        <w:pStyle w:val="BodyText"/>
        <w:spacing w:before="104" w:line="304" w:lineRule="auto"/>
        <w:ind w:left="115" w:right="6051"/>
      </w:pPr>
      <w:r>
        <w:rPr>
          <w:color w:val="333333"/>
        </w:rPr>
        <w:lastRenderedPageBreak/>
        <w:t>Please write your comments on the ACER draft amendments and your alternative text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750"/>
        <w:gridCol w:w="4751"/>
        <w:gridCol w:w="4751"/>
      </w:tblGrid>
      <w:tr w:rsidR="00434D4E" w14:paraId="639DD3C7" w14:textId="77777777">
        <w:trPr>
          <w:trHeight w:val="296"/>
        </w:trPr>
        <w:tc>
          <w:tcPr>
            <w:tcW w:w="4750" w:type="dxa"/>
            <w:shd w:val="clear" w:color="auto" w:fill="EDEDED"/>
          </w:tcPr>
          <w:p w14:paraId="2A38C485" w14:textId="77777777" w:rsidR="00434D4E" w:rsidRDefault="00434D4E">
            <w:pPr>
              <w:pStyle w:val="TableParagraph"/>
              <w:rPr>
                <w:rFonts w:ascii="Times New Roman"/>
                <w:sz w:val="20"/>
              </w:rPr>
            </w:pPr>
          </w:p>
        </w:tc>
        <w:tc>
          <w:tcPr>
            <w:tcW w:w="4751" w:type="dxa"/>
            <w:shd w:val="clear" w:color="auto" w:fill="EDEDED"/>
          </w:tcPr>
          <w:p w14:paraId="5ED7F9C2" w14:textId="1FB3F2A6" w:rsidR="00434D4E" w:rsidRDefault="001213E3">
            <w:pPr>
              <w:pStyle w:val="TableParagraph"/>
              <w:spacing w:before="24"/>
              <w:ind w:left="588"/>
              <w:rPr>
                <w:sz w:val="19"/>
                <w:szCs w:val="19"/>
              </w:rPr>
            </w:pPr>
            <w:r w:rsidRPr="007A0AD2">
              <w:rPr>
                <w:b/>
                <w:bCs/>
                <w:color w:val="333333"/>
                <w:w w:val="105"/>
                <w:sz w:val="20"/>
                <w:szCs w:val="20"/>
              </w:rPr>
              <w:t>Alternative text amendment proposal</w:t>
            </w:r>
          </w:p>
        </w:tc>
        <w:tc>
          <w:tcPr>
            <w:tcW w:w="4751" w:type="dxa"/>
            <w:shd w:val="clear" w:color="auto" w:fill="EDEDED"/>
          </w:tcPr>
          <w:p w14:paraId="1E956058" w14:textId="1478D43B" w:rsidR="00434D4E" w:rsidRDefault="001213E3">
            <w:pPr>
              <w:pStyle w:val="TableParagraph"/>
              <w:spacing w:before="24"/>
              <w:ind w:left="224"/>
              <w:rPr>
                <w:sz w:val="19"/>
                <w:szCs w:val="19"/>
              </w:rPr>
            </w:pPr>
            <w:r w:rsidRPr="18A947CB">
              <w:rPr>
                <w:color w:val="333333"/>
                <w:w w:val="105"/>
                <w:sz w:val="19"/>
                <w:szCs w:val="19"/>
              </w:rPr>
              <w:t>Comment on the ACER draft amendments</w:t>
            </w:r>
          </w:p>
        </w:tc>
      </w:tr>
      <w:tr w:rsidR="00434D4E" w14:paraId="69FB235B" w14:textId="77777777">
        <w:trPr>
          <w:trHeight w:val="345"/>
        </w:trPr>
        <w:tc>
          <w:tcPr>
            <w:tcW w:w="4750" w:type="dxa"/>
            <w:shd w:val="clear" w:color="auto" w:fill="EDEDED"/>
          </w:tcPr>
          <w:p w14:paraId="38D261E5" w14:textId="77777777" w:rsidR="00434D4E" w:rsidRDefault="002E7824">
            <w:pPr>
              <w:pStyle w:val="TableParagraph"/>
              <w:spacing w:before="48"/>
              <w:ind w:left="157"/>
              <w:rPr>
                <w:sz w:val="19"/>
                <w:szCs w:val="19"/>
              </w:rPr>
            </w:pPr>
            <w:r w:rsidRPr="18A947CB">
              <w:rPr>
                <w:color w:val="333333"/>
                <w:w w:val="105"/>
                <w:sz w:val="19"/>
                <w:szCs w:val="19"/>
              </w:rPr>
              <w:t>Article 70a [new]</w:t>
            </w:r>
          </w:p>
        </w:tc>
        <w:tc>
          <w:tcPr>
            <w:tcW w:w="4751" w:type="dxa"/>
          </w:tcPr>
          <w:p w14:paraId="7A02578B" w14:textId="77777777" w:rsidR="00434D4E" w:rsidRDefault="00434D4E">
            <w:pPr>
              <w:pStyle w:val="TableParagraph"/>
              <w:rPr>
                <w:rFonts w:ascii="Times New Roman"/>
                <w:sz w:val="20"/>
              </w:rPr>
            </w:pPr>
          </w:p>
        </w:tc>
        <w:tc>
          <w:tcPr>
            <w:tcW w:w="4751" w:type="dxa"/>
          </w:tcPr>
          <w:p w14:paraId="46E56908" w14:textId="77777777" w:rsidR="00434D4E" w:rsidRDefault="00434D4E">
            <w:pPr>
              <w:pStyle w:val="TableParagraph"/>
              <w:rPr>
                <w:rFonts w:ascii="Times New Roman"/>
                <w:sz w:val="20"/>
              </w:rPr>
            </w:pPr>
          </w:p>
        </w:tc>
      </w:tr>
    </w:tbl>
    <w:p w14:paraId="628856E3" w14:textId="77777777" w:rsidR="00434D4E" w:rsidRDefault="00434D4E">
      <w:pPr>
        <w:pStyle w:val="BodyText"/>
        <w:rPr>
          <w:sz w:val="26"/>
        </w:rPr>
      </w:pPr>
    </w:p>
    <w:p w14:paraId="237A33D5" w14:textId="77777777" w:rsidR="00434D4E" w:rsidRDefault="00434D4E">
      <w:pPr>
        <w:pStyle w:val="BodyText"/>
        <w:rPr>
          <w:sz w:val="26"/>
        </w:rPr>
      </w:pPr>
    </w:p>
    <w:p w14:paraId="22234567" w14:textId="77777777" w:rsidR="00434D4E" w:rsidRDefault="00434D4E">
      <w:pPr>
        <w:pStyle w:val="BodyText"/>
        <w:rPr>
          <w:sz w:val="26"/>
        </w:rPr>
      </w:pPr>
    </w:p>
    <w:p w14:paraId="3E2A3DC9" w14:textId="77777777" w:rsidR="00434D4E" w:rsidRDefault="00434D4E">
      <w:pPr>
        <w:pStyle w:val="BodyText"/>
        <w:rPr>
          <w:sz w:val="26"/>
        </w:rPr>
      </w:pPr>
    </w:p>
    <w:p w14:paraId="759118CA" w14:textId="77777777" w:rsidR="00434D4E" w:rsidRDefault="00434D4E">
      <w:pPr>
        <w:pStyle w:val="BodyText"/>
        <w:rPr>
          <w:sz w:val="26"/>
        </w:rPr>
      </w:pPr>
    </w:p>
    <w:p w14:paraId="5A70F63E" w14:textId="77777777" w:rsidR="00434D4E" w:rsidRDefault="00434D4E">
      <w:pPr>
        <w:pStyle w:val="BodyText"/>
        <w:rPr>
          <w:sz w:val="26"/>
        </w:rPr>
      </w:pPr>
    </w:p>
    <w:p w14:paraId="3AA381EA" w14:textId="77777777" w:rsidR="00434D4E" w:rsidRDefault="00434D4E">
      <w:pPr>
        <w:pStyle w:val="BodyText"/>
        <w:rPr>
          <w:sz w:val="26"/>
        </w:rPr>
      </w:pPr>
    </w:p>
    <w:p w14:paraId="2DBBBC3C" w14:textId="77777777" w:rsidR="00434D4E" w:rsidRDefault="00434D4E">
      <w:pPr>
        <w:pStyle w:val="BodyText"/>
        <w:rPr>
          <w:sz w:val="26"/>
        </w:rPr>
      </w:pPr>
    </w:p>
    <w:p w14:paraId="1631158D" w14:textId="77777777" w:rsidR="00434D4E" w:rsidRDefault="00434D4E">
      <w:pPr>
        <w:pStyle w:val="BodyText"/>
        <w:rPr>
          <w:sz w:val="26"/>
        </w:rPr>
      </w:pPr>
    </w:p>
    <w:p w14:paraId="74148E32" w14:textId="77777777" w:rsidR="00434D4E" w:rsidRDefault="00434D4E">
      <w:pPr>
        <w:pStyle w:val="BodyText"/>
        <w:rPr>
          <w:sz w:val="26"/>
        </w:rPr>
      </w:pPr>
    </w:p>
    <w:p w14:paraId="53A01B69" w14:textId="77777777" w:rsidR="00434D4E" w:rsidRDefault="00434D4E">
      <w:pPr>
        <w:pStyle w:val="BodyText"/>
        <w:rPr>
          <w:sz w:val="26"/>
        </w:rPr>
      </w:pPr>
    </w:p>
    <w:p w14:paraId="40485FBD" w14:textId="77777777" w:rsidR="00434D4E" w:rsidRDefault="00434D4E">
      <w:pPr>
        <w:pStyle w:val="BodyText"/>
        <w:rPr>
          <w:sz w:val="26"/>
        </w:rPr>
      </w:pPr>
    </w:p>
    <w:p w14:paraId="338DB246" w14:textId="77777777" w:rsidR="00434D4E" w:rsidRDefault="00434D4E">
      <w:pPr>
        <w:pStyle w:val="BodyText"/>
        <w:rPr>
          <w:sz w:val="26"/>
        </w:rPr>
      </w:pPr>
    </w:p>
    <w:p w14:paraId="5DFCEE63" w14:textId="77777777" w:rsidR="00434D4E" w:rsidRDefault="00434D4E">
      <w:pPr>
        <w:pStyle w:val="BodyText"/>
        <w:rPr>
          <w:sz w:val="26"/>
        </w:rPr>
      </w:pPr>
    </w:p>
    <w:p w14:paraId="4B522654" w14:textId="77777777" w:rsidR="00434D4E" w:rsidRDefault="00434D4E">
      <w:pPr>
        <w:pStyle w:val="BodyText"/>
        <w:rPr>
          <w:sz w:val="26"/>
        </w:rPr>
      </w:pPr>
    </w:p>
    <w:p w14:paraId="2995409B" w14:textId="77777777" w:rsidR="00434D4E" w:rsidRDefault="00434D4E">
      <w:pPr>
        <w:pStyle w:val="BodyText"/>
        <w:rPr>
          <w:sz w:val="26"/>
        </w:rPr>
      </w:pPr>
    </w:p>
    <w:p w14:paraId="5DDC36D9" w14:textId="77777777" w:rsidR="00434D4E" w:rsidRDefault="00434D4E">
      <w:pPr>
        <w:pStyle w:val="BodyText"/>
        <w:rPr>
          <w:sz w:val="26"/>
        </w:rPr>
      </w:pPr>
    </w:p>
    <w:p w14:paraId="64311A0B" w14:textId="77777777" w:rsidR="00434D4E" w:rsidRDefault="00434D4E">
      <w:pPr>
        <w:pStyle w:val="BodyText"/>
        <w:rPr>
          <w:sz w:val="26"/>
        </w:rPr>
      </w:pPr>
    </w:p>
    <w:p w14:paraId="4AC0F176" w14:textId="77777777" w:rsidR="00434D4E" w:rsidRDefault="00434D4E">
      <w:pPr>
        <w:pStyle w:val="BodyText"/>
        <w:rPr>
          <w:sz w:val="26"/>
        </w:rPr>
      </w:pPr>
    </w:p>
    <w:p w14:paraId="66FC110F" w14:textId="77777777" w:rsidR="00434D4E" w:rsidRDefault="00434D4E">
      <w:pPr>
        <w:pStyle w:val="BodyText"/>
        <w:rPr>
          <w:sz w:val="26"/>
        </w:rPr>
      </w:pPr>
    </w:p>
    <w:p w14:paraId="6F275A71" w14:textId="77777777" w:rsidR="00434D4E" w:rsidRDefault="00434D4E">
      <w:pPr>
        <w:pStyle w:val="BodyText"/>
        <w:rPr>
          <w:sz w:val="26"/>
        </w:rPr>
      </w:pPr>
    </w:p>
    <w:p w14:paraId="53C593C4" w14:textId="77777777" w:rsidR="00434D4E" w:rsidRDefault="00434D4E">
      <w:pPr>
        <w:pStyle w:val="BodyText"/>
        <w:rPr>
          <w:sz w:val="26"/>
        </w:rPr>
      </w:pPr>
    </w:p>
    <w:p w14:paraId="5DC2A3A3" w14:textId="77777777" w:rsidR="00434D4E" w:rsidRDefault="00434D4E">
      <w:pPr>
        <w:pStyle w:val="BodyText"/>
        <w:rPr>
          <w:sz w:val="26"/>
        </w:rPr>
      </w:pPr>
    </w:p>
    <w:p w14:paraId="0F0C9177" w14:textId="77777777" w:rsidR="00434D4E" w:rsidRDefault="00434D4E">
      <w:pPr>
        <w:pStyle w:val="BodyText"/>
        <w:rPr>
          <w:sz w:val="26"/>
        </w:rPr>
      </w:pPr>
    </w:p>
    <w:p w14:paraId="70352F42" w14:textId="77777777" w:rsidR="00434D4E" w:rsidRDefault="00434D4E">
      <w:pPr>
        <w:pStyle w:val="BodyText"/>
        <w:rPr>
          <w:sz w:val="26"/>
        </w:rPr>
      </w:pPr>
    </w:p>
    <w:p w14:paraId="4362FD8C" w14:textId="77777777" w:rsidR="00434D4E" w:rsidRDefault="00434D4E">
      <w:pPr>
        <w:pStyle w:val="BodyText"/>
        <w:rPr>
          <w:sz w:val="26"/>
        </w:rPr>
      </w:pPr>
    </w:p>
    <w:p w14:paraId="47A5C664" w14:textId="77777777" w:rsidR="00434D4E" w:rsidRDefault="00434D4E">
      <w:pPr>
        <w:pStyle w:val="BodyText"/>
        <w:rPr>
          <w:sz w:val="26"/>
        </w:rPr>
      </w:pPr>
    </w:p>
    <w:p w14:paraId="3DB8BEB3" w14:textId="77777777" w:rsidR="00434D4E" w:rsidRDefault="00434D4E">
      <w:pPr>
        <w:pStyle w:val="BodyText"/>
        <w:rPr>
          <w:sz w:val="26"/>
        </w:rPr>
      </w:pPr>
    </w:p>
    <w:p w14:paraId="7378A0BB" w14:textId="77777777" w:rsidR="00434D4E" w:rsidRDefault="00434D4E">
      <w:pPr>
        <w:pStyle w:val="BodyText"/>
        <w:spacing w:before="10"/>
        <w:rPr>
          <w:sz w:val="30"/>
        </w:rPr>
      </w:pPr>
    </w:p>
    <w:p w14:paraId="75BB1F9D" w14:textId="77777777" w:rsidR="00434D4E" w:rsidRDefault="002E7824">
      <w:pPr>
        <w:pStyle w:val="Heading2"/>
        <w:spacing w:before="0"/>
      </w:pPr>
      <w:r>
        <w:t>54</w:t>
      </w:r>
    </w:p>
    <w:p w14:paraId="26B8C9A4" w14:textId="77777777" w:rsidR="00434D4E" w:rsidRDefault="00434D4E">
      <w:pPr>
        <w:sectPr w:rsidR="00434D4E">
          <w:pgSz w:w="17260" w:h="11910" w:orient="landscape"/>
          <w:pgMar w:top="860" w:right="620" w:bottom="0" w:left="980" w:header="720" w:footer="720" w:gutter="0"/>
          <w:cols w:space="720"/>
        </w:sectPr>
      </w:pPr>
    </w:p>
    <w:p w14:paraId="1A1C58F2"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02F58AC1" w14:textId="77777777">
        <w:trPr>
          <w:trHeight w:val="296"/>
        </w:trPr>
        <w:tc>
          <w:tcPr>
            <w:tcW w:w="4615" w:type="dxa"/>
            <w:shd w:val="clear" w:color="auto" w:fill="EDEDED"/>
          </w:tcPr>
          <w:p w14:paraId="4C8CF083" w14:textId="77777777" w:rsidR="00434D4E" w:rsidRDefault="00434D4E">
            <w:pPr>
              <w:pStyle w:val="TableParagraph"/>
              <w:rPr>
                <w:rFonts w:ascii="Times New Roman"/>
                <w:sz w:val="20"/>
              </w:rPr>
            </w:pPr>
          </w:p>
        </w:tc>
        <w:tc>
          <w:tcPr>
            <w:tcW w:w="4615" w:type="dxa"/>
            <w:shd w:val="clear" w:color="auto" w:fill="EDEDED"/>
          </w:tcPr>
          <w:p w14:paraId="55F3BF0F"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1399072F" w14:textId="77777777">
        <w:trPr>
          <w:trHeight w:val="345"/>
        </w:trPr>
        <w:tc>
          <w:tcPr>
            <w:tcW w:w="4615" w:type="dxa"/>
            <w:shd w:val="clear" w:color="auto" w:fill="EDEDED"/>
          </w:tcPr>
          <w:p w14:paraId="20D8BB99" w14:textId="77777777" w:rsidR="00434D4E" w:rsidRDefault="002E7824">
            <w:pPr>
              <w:pStyle w:val="TableParagraph"/>
              <w:spacing w:before="58"/>
              <w:ind w:left="157"/>
              <w:rPr>
                <w:sz w:val="19"/>
                <w:szCs w:val="19"/>
              </w:rPr>
            </w:pPr>
            <w:r w:rsidRPr="18A947CB">
              <w:rPr>
                <w:color w:val="333333"/>
                <w:w w:val="105"/>
                <w:sz w:val="19"/>
                <w:szCs w:val="19"/>
              </w:rPr>
              <w:t>New article</w:t>
            </w:r>
          </w:p>
        </w:tc>
        <w:tc>
          <w:tcPr>
            <w:tcW w:w="4615" w:type="dxa"/>
          </w:tcPr>
          <w:p w14:paraId="35A199E0" w14:textId="77777777" w:rsidR="00434D4E" w:rsidRDefault="00434D4E">
            <w:pPr>
              <w:pStyle w:val="TableParagraph"/>
              <w:rPr>
                <w:rFonts w:ascii="Times New Roman"/>
                <w:sz w:val="20"/>
              </w:rPr>
            </w:pPr>
          </w:p>
        </w:tc>
      </w:tr>
    </w:tbl>
    <w:p w14:paraId="70B5639F" w14:textId="77777777" w:rsidR="00434D4E" w:rsidRDefault="00434D4E">
      <w:pPr>
        <w:pStyle w:val="BodyText"/>
        <w:rPr>
          <w:sz w:val="26"/>
        </w:rPr>
      </w:pPr>
    </w:p>
    <w:p w14:paraId="79BBCAE3" w14:textId="77777777" w:rsidR="00434D4E" w:rsidRDefault="00434D4E">
      <w:pPr>
        <w:pStyle w:val="BodyText"/>
        <w:spacing w:before="5"/>
        <w:rPr>
          <w:sz w:val="34"/>
        </w:rPr>
      </w:pPr>
    </w:p>
    <w:p w14:paraId="346357AF" w14:textId="77777777" w:rsidR="00434D4E" w:rsidRDefault="002E7824">
      <w:pPr>
        <w:pStyle w:val="BodyText"/>
        <w:ind w:left="115"/>
      </w:pPr>
      <w:r>
        <w:rPr>
          <w:color w:val="333333"/>
        </w:rPr>
        <w:t>Please upload figures or tables if necessary</w:t>
      </w:r>
    </w:p>
    <w:p w14:paraId="622799BB" w14:textId="77777777" w:rsidR="00434D4E" w:rsidRDefault="002E7824">
      <w:pPr>
        <w:spacing w:before="95"/>
        <w:ind w:left="265"/>
        <w:rPr>
          <w:sz w:val="16"/>
          <w:szCs w:val="16"/>
        </w:rPr>
      </w:pPr>
      <w:r w:rsidRPr="18A947CB">
        <w:rPr>
          <w:color w:val="A5A5A5"/>
          <w:w w:val="105"/>
          <w:sz w:val="16"/>
          <w:szCs w:val="16"/>
        </w:rPr>
        <w:t>The maximum file size is 1 MB</w:t>
      </w:r>
    </w:p>
    <w:p w14:paraId="24418DE0" w14:textId="77777777" w:rsidR="00434D4E" w:rsidRDefault="00434D4E">
      <w:pPr>
        <w:pStyle w:val="BodyText"/>
        <w:rPr>
          <w:sz w:val="20"/>
        </w:rPr>
      </w:pPr>
    </w:p>
    <w:p w14:paraId="01EC9648" w14:textId="77777777" w:rsidR="00434D4E" w:rsidRDefault="00434D4E">
      <w:pPr>
        <w:pStyle w:val="BodyText"/>
        <w:rPr>
          <w:sz w:val="20"/>
        </w:rPr>
      </w:pPr>
    </w:p>
    <w:p w14:paraId="6C4DFBB4" w14:textId="71C86FD6" w:rsidR="00434D4E" w:rsidRDefault="002E7824">
      <w:pPr>
        <w:pStyle w:val="Heading1"/>
      </w:pPr>
      <w:r>
        <w:rPr>
          <w:noProof/>
        </w:rPr>
        <mc:AlternateContent>
          <mc:Choice Requires="wps">
            <w:drawing>
              <wp:anchor distT="0" distB="0" distL="0" distR="0" simplePos="0" relativeHeight="251658278" behindDoc="1" locked="0" layoutInCell="1" allowOverlap="1" wp14:anchorId="281E76D5" wp14:editId="19D3EA19">
                <wp:simplePos x="0" y="0"/>
                <wp:positionH relativeFrom="page">
                  <wp:posOffset>695325</wp:posOffset>
                </wp:positionH>
                <wp:positionV relativeFrom="paragraph">
                  <wp:posOffset>337185</wp:posOffset>
                </wp:positionV>
                <wp:extent cx="6169660" cy="19050"/>
                <wp:effectExtent l="0" t="0" r="0" b="0"/>
                <wp:wrapTopAndBottom/>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4053AFFB" id="Rectangle 4" o:spid="_x0000_s1026" style="position:absolute;margin-left:54.75pt;margin-top:26.55pt;width:485.8pt;height:1.5pt;z-index:-251658202;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TITLE VII - Final provisions</w:t>
      </w:r>
    </w:p>
    <w:p w14:paraId="06BE2766" w14:textId="77777777" w:rsidR="00434D4E" w:rsidRDefault="00434D4E">
      <w:pPr>
        <w:pStyle w:val="BodyText"/>
        <w:rPr>
          <w:sz w:val="20"/>
        </w:rPr>
      </w:pPr>
    </w:p>
    <w:p w14:paraId="47FA39F6" w14:textId="77777777" w:rsidR="00434D4E" w:rsidRDefault="00434D4E">
      <w:pPr>
        <w:pStyle w:val="BodyText"/>
        <w:rPr>
          <w:sz w:val="20"/>
        </w:rPr>
      </w:pPr>
    </w:p>
    <w:p w14:paraId="658E7E43" w14:textId="77777777" w:rsidR="00434D4E" w:rsidRDefault="00434D4E">
      <w:pPr>
        <w:pStyle w:val="BodyText"/>
        <w:rPr>
          <w:sz w:val="20"/>
        </w:rPr>
      </w:pPr>
    </w:p>
    <w:p w14:paraId="268EBFC3" w14:textId="77777777" w:rsidR="00434D4E" w:rsidRDefault="00434D4E">
      <w:pPr>
        <w:pStyle w:val="BodyText"/>
        <w:rPr>
          <w:sz w:val="20"/>
        </w:rPr>
      </w:pPr>
    </w:p>
    <w:p w14:paraId="4D5F5323" w14:textId="77777777" w:rsidR="00434D4E" w:rsidRDefault="00434D4E">
      <w:pPr>
        <w:pStyle w:val="BodyText"/>
        <w:rPr>
          <w:sz w:val="20"/>
        </w:rPr>
      </w:pPr>
    </w:p>
    <w:p w14:paraId="5D054180" w14:textId="77777777" w:rsidR="00434D4E" w:rsidRDefault="00434D4E">
      <w:pPr>
        <w:pStyle w:val="BodyText"/>
        <w:rPr>
          <w:sz w:val="20"/>
        </w:rPr>
      </w:pPr>
    </w:p>
    <w:p w14:paraId="2DAEB8E6" w14:textId="77777777" w:rsidR="00434D4E" w:rsidRDefault="00434D4E">
      <w:pPr>
        <w:pStyle w:val="BodyText"/>
        <w:rPr>
          <w:sz w:val="20"/>
        </w:rPr>
      </w:pPr>
    </w:p>
    <w:p w14:paraId="22F80A86" w14:textId="77777777" w:rsidR="00434D4E" w:rsidRDefault="00434D4E">
      <w:pPr>
        <w:pStyle w:val="BodyText"/>
        <w:rPr>
          <w:sz w:val="20"/>
        </w:rPr>
      </w:pPr>
    </w:p>
    <w:p w14:paraId="20B88EA6" w14:textId="77777777" w:rsidR="00434D4E" w:rsidRDefault="00434D4E">
      <w:pPr>
        <w:pStyle w:val="BodyText"/>
        <w:rPr>
          <w:sz w:val="20"/>
        </w:rPr>
      </w:pPr>
    </w:p>
    <w:p w14:paraId="63453338" w14:textId="77777777" w:rsidR="00434D4E" w:rsidRDefault="00434D4E">
      <w:pPr>
        <w:pStyle w:val="BodyText"/>
        <w:rPr>
          <w:sz w:val="20"/>
        </w:rPr>
      </w:pPr>
    </w:p>
    <w:p w14:paraId="70CADF08" w14:textId="77777777" w:rsidR="00434D4E" w:rsidRDefault="00434D4E">
      <w:pPr>
        <w:pStyle w:val="BodyText"/>
        <w:rPr>
          <w:sz w:val="20"/>
        </w:rPr>
      </w:pPr>
    </w:p>
    <w:p w14:paraId="31DB2121" w14:textId="77777777" w:rsidR="00434D4E" w:rsidRDefault="00434D4E">
      <w:pPr>
        <w:pStyle w:val="BodyText"/>
        <w:rPr>
          <w:sz w:val="20"/>
        </w:rPr>
      </w:pPr>
    </w:p>
    <w:p w14:paraId="3E92C621" w14:textId="77777777" w:rsidR="00434D4E" w:rsidRDefault="00434D4E">
      <w:pPr>
        <w:pStyle w:val="BodyText"/>
        <w:rPr>
          <w:sz w:val="20"/>
        </w:rPr>
      </w:pPr>
    </w:p>
    <w:p w14:paraId="1FC7C358" w14:textId="77777777" w:rsidR="00434D4E" w:rsidRDefault="00434D4E">
      <w:pPr>
        <w:pStyle w:val="BodyText"/>
        <w:rPr>
          <w:sz w:val="20"/>
        </w:rPr>
      </w:pPr>
    </w:p>
    <w:p w14:paraId="4D9DDB43" w14:textId="77777777" w:rsidR="00434D4E" w:rsidRDefault="00434D4E">
      <w:pPr>
        <w:pStyle w:val="BodyText"/>
        <w:rPr>
          <w:sz w:val="20"/>
        </w:rPr>
      </w:pPr>
    </w:p>
    <w:p w14:paraId="3BF18071" w14:textId="77777777" w:rsidR="00434D4E" w:rsidRDefault="00434D4E">
      <w:pPr>
        <w:pStyle w:val="BodyText"/>
        <w:rPr>
          <w:sz w:val="20"/>
        </w:rPr>
      </w:pPr>
    </w:p>
    <w:p w14:paraId="3AD9467E" w14:textId="77777777" w:rsidR="00434D4E" w:rsidRDefault="00434D4E">
      <w:pPr>
        <w:pStyle w:val="BodyText"/>
        <w:rPr>
          <w:sz w:val="20"/>
        </w:rPr>
      </w:pPr>
    </w:p>
    <w:p w14:paraId="3C7228A4" w14:textId="77777777" w:rsidR="00434D4E" w:rsidRDefault="00434D4E">
      <w:pPr>
        <w:pStyle w:val="BodyText"/>
        <w:rPr>
          <w:sz w:val="20"/>
        </w:rPr>
      </w:pPr>
    </w:p>
    <w:p w14:paraId="028DDF64" w14:textId="77777777" w:rsidR="00434D4E" w:rsidRDefault="00434D4E">
      <w:pPr>
        <w:pStyle w:val="BodyText"/>
        <w:rPr>
          <w:sz w:val="20"/>
        </w:rPr>
      </w:pPr>
    </w:p>
    <w:p w14:paraId="17BFC191" w14:textId="77777777" w:rsidR="00434D4E" w:rsidRDefault="00434D4E">
      <w:pPr>
        <w:pStyle w:val="BodyText"/>
        <w:rPr>
          <w:sz w:val="20"/>
        </w:rPr>
      </w:pPr>
    </w:p>
    <w:p w14:paraId="3271A109" w14:textId="77777777" w:rsidR="00434D4E" w:rsidRDefault="00434D4E">
      <w:pPr>
        <w:pStyle w:val="BodyText"/>
        <w:rPr>
          <w:sz w:val="20"/>
        </w:rPr>
      </w:pPr>
    </w:p>
    <w:p w14:paraId="4C3B9A14" w14:textId="77777777" w:rsidR="00434D4E" w:rsidRDefault="00434D4E">
      <w:pPr>
        <w:pStyle w:val="BodyText"/>
        <w:rPr>
          <w:sz w:val="20"/>
        </w:rPr>
      </w:pPr>
    </w:p>
    <w:p w14:paraId="2592D9DE" w14:textId="77777777" w:rsidR="00434D4E" w:rsidRDefault="00434D4E">
      <w:pPr>
        <w:pStyle w:val="BodyText"/>
        <w:rPr>
          <w:sz w:val="20"/>
        </w:rPr>
      </w:pPr>
    </w:p>
    <w:p w14:paraId="0DBCE302" w14:textId="77777777" w:rsidR="00434D4E" w:rsidRDefault="00434D4E">
      <w:pPr>
        <w:pStyle w:val="BodyText"/>
        <w:rPr>
          <w:sz w:val="20"/>
        </w:rPr>
      </w:pPr>
    </w:p>
    <w:p w14:paraId="225D7089" w14:textId="77777777" w:rsidR="00434D4E" w:rsidRDefault="00434D4E">
      <w:pPr>
        <w:pStyle w:val="BodyText"/>
        <w:rPr>
          <w:sz w:val="20"/>
        </w:rPr>
      </w:pPr>
    </w:p>
    <w:p w14:paraId="75B30312" w14:textId="77777777" w:rsidR="00434D4E" w:rsidRDefault="00434D4E">
      <w:pPr>
        <w:pStyle w:val="BodyText"/>
        <w:rPr>
          <w:sz w:val="20"/>
        </w:rPr>
      </w:pPr>
    </w:p>
    <w:p w14:paraId="6F89B86E" w14:textId="77777777" w:rsidR="00434D4E" w:rsidRDefault="00434D4E">
      <w:pPr>
        <w:pStyle w:val="BodyText"/>
        <w:rPr>
          <w:sz w:val="20"/>
        </w:rPr>
      </w:pPr>
    </w:p>
    <w:p w14:paraId="11754D93" w14:textId="77777777" w:rsidR="00434D4E" w:rsidRDefault="00434D4E">
      <w:pPr>
        <w:pStyle w:val="BodyText"/>
        <w:rPr>
          <w:sz w:val="20"/>
        </w:rPr>
      </w:pPr>
    </w:p>
    <w:p w14:paraId="5C2DAC62" w14:textId="77777777" w:rsidR="00434D4E" w:rsidRDefault="00434D4E">
      <w:pPr>
        <w:pStyle w:val="BodyText"/>
        <w:rPr>
          <w:sz w:val="20"/>
        </w:rPr>
      </w:pPr>
    </w:p>
    <w:p w14:paraId="5F3B1D57" w14:textId="77777777" w:rsidR="00434D4E" w:rsidRDefault="00434D4E">
      <w:pPr>
        <w:pStyle w:val="BodyText"/>
        <w:rPr>
          <w:sz w:val="20"/>
        </w:rPr>
      </w:pPr>
    </w:p>
    <w:p w14:paraId="79E18877" w14:textId="77777777" w:rsidR="00434D4E" w:rsidRDefault="00434D4E">
      <w:pPr>
        <w:pStyle w:val="BodyText"/>
        <w:rPr>
          <w:sz w:val="20"/>
        </w:rPr>
      </w:pPr>
    </w:p>
    <w:p w14:paraId="5C3D32B7" w14:textId="77777777" w:rsidR="00434D4E" w:rsidRDefault="00434D4E">
      <w:pPr>
        <w:pStyle w:val="BodyText"/>
        <w:rPr>
          <w:sz w:val="20"/>
        </w:rPr>
      </w:pPr>
    </w:p>
    <w:p w14:paraId="32CF8F7E" w14:textId="77777777" w:rsidR="00434D4E" w:rsidRDefault="00434D4E">
      <w:pPr>
        <w:pStyle w:val="BodyText"/>
        <w:rPr>
          <w:sz w:val="20"/>
        </w:rPr>
      </w:pPr>
    </w:p>
    <w:p w14:paraId="5FC095A9" w14:textId="77777777" w:rsidR="00434D4E" w:rsidRDefault="00434D4E">
      <w:pPr>
        <w:pStyle w:val="BodyText"/>
        <w:rPr>
          <w:sz w:val="20"/>
        </w:rPr>
      </w:pPr>
    </w:p>
    <w:p w14:paraId="7A3A59C5" w14:textId="77777777" w:rsidR="00434D4E" w:rsidRDefault="00434D4E">
      <w:pPr>
        <w:pStyle w:val="BodyText"/>
        <w:rPr>
          <w:sz w:val="20"/>
        </w:rPr>
      </w:pPr>
    </w:p>
    <w:p w14:paraId="2B92D18E" w14:textId="77777777" w:rsidR="00434D4E" w:rsidRDefault="00434D4E">
      <w:pPr>
        <w:pStyle w:val="BodyText"/>
        <w:rPr>
          <w:sz w:val="20"/>
        </w:rPr>
      </w:pPr>
    </w:p>
    <w:p w14:paraId="3A7DF925" w14:textId="77777777" w:rsidR="00434D4E" w:rsidRDefault="00434D4E">
      <w:pPr>
        <w:pStyle w:val="BodyText"/>
        <w:rPr>
          <w:sz w:val="20"/>
        </w:rPr>
      </w:pPr>
    </w:p>
    <w:p w14:paraId="0DCBE200" w14:textId="77777777" w:rsidR="00434D4E" w:rsidRDefault="00434D4E">
      <w:pPr>
        <w:pStyle w:val="BodyText"/>
        <w:rPr>
          <w:sz w:val="20"/>
        </w:rPr>
      </w:pPr>
    </w:p>
    <w:p w14:paraId="61A9E081" w14:textId="77777777" w:rsidR="00434D4E" w:rsidRDefault="00434D4E">
      <w:pPr>
        <w:pStyle w:val="BodyText"/>
        <w:rPr>
          <w:sz w:val="20"/>
        </w:rPr>
      </w:pPr>
    </w:p>
    <w:p w14:paraId="4D16B225" w14:textId="77777777" w:rsidR="00434D4E" w:rsidRDefault="00434D4E">
      <w:pPr>
        <w:pStyle w:val="BodyText"/>
        <w:rPr>
          <w:sz w:val="20"/>
        </w:rPr>
      </w:pPr>
    </w:p>
    <w:p w14:paraId="7ABD03E3" w14:textId="77777777" w:rsidR="00434D4E" w:rsidRDefault="00434D4E">
      <w:pPr>
        <w:pStyle w:val="BodyText"/>
        <w:rPr>
          <w:sz w:val="20"/>
        </w:rPr>
      </w:pPr>
    </w:p>
    <w:p w14:paraId="404B227C" w14:textId="77777777" w:rsidR="00434D4E" w:rsidRDefault="00434D4E">
      <w:pPr>
        <w:pStyle w:val="BodyText"/>
        <w:rPr>
          <w:sz w:val="20"/>
        </w:rPr>
      </w:pPr>
    </w:p>
    <w:p w14:paraId="1D76D52D" w14:textId="77777777" w:rsidR="00434D4E" w:rsidRDefault="00434D4E">
      <w:pPr>
        <w:pStyle w:val="BodyText"/>
        <w:rPr>
          <w:sz w:val="20"/>
        </w:rPr>
      </w:pPr>
    </w:p>
    <w:p w14:paraId="72DCE8ED" w14:textId="77777777" w:rsidR="00434D4E" w:rsidRDefault="00434D4E">
      <w:pPr>
        <w:pStyle w:val="BodyText"/>
        <w:rPr>
          <w:sz w:val="20"/>
        </w:rPr>
      </w:pPr>
    </w:p>
    <w:p w14:paraId="1FE0B42D" w14:textId="77777777" w:rsidR="00434D4E" w:rsidRDefault="00434D4E">
      <w:pPr>
        <w:pStyle w:val="BodyText"/>
        <w:rPr>
          <w:sz w:val="20"/>
        </w:rPr>
      </w:pPr>
    </w:p>
    <w:p w14:paraId="0A6CE15E" w14:textId="77777777" w:rsidR="00434D4E" w:rsidRDefault="00434D4E">
      <w:pPr>
        <w:pStyle w:val="BodyText"/>
        <w:rPr>
          <w:sz w:val="20"/>
        </w:rPr>
      </w:pPr>
    </w:p>
    <w:p w14:paraId="0E0E7D69" w14:textId="77777777" w:rsidR="00434D4E" w:rsidRDefault="00434D4E">
      <w:pPr>
        <w:pStyle w:val="BodyText"/>
        <w:rPr>
          <w:sz w:val="20"/>
        </w:rPr>
      </w:pPr>
    </w:p>
    <w:p w14:paraId="5CEDE9B4" w14:textId="77777777" w:rsidR="00434D4E" w:rsidRDefault="00434D4E">
      <w:pPr>
        <w:pStyle w:val="BodyText"/>
        <w:rPr>
          <w:sz w:val="20"/>
        </w:rPr>
      </w:pPr>
    </w:p>
    <w:p w14:paraId="2E2B7FF3" w14:textId="77777777" w:rsidR="00434D4E" w:rsidRDefault="00434D4E">
      <w:pPr>
        <w:pStyle w:val="BodyText"/>
        <w:rPr>
          <w:sz w:val="20"/>
        </w:rPr>
      </w:pPr>
    </w:p>
    <w:p w14:paraId="55D853C9" w14:textId="77777777" w:rsidR="00434D4E" w:rsidRDefault="00434D4E">
      <w:pPr>
        <w:pStyle w:val="BodyText"/>
        <w:spacing w:before="3"/>
        <w:rPr>
          <w:sz w:val="15"/>
        </w:rPr>
      </w:pPr>
    </w:p>
    <w:p w14:paraId="67131CEF" w14:textId="77777777" w:rsidR="00434D4E" w:rsidRDefault="002E7824">
      <w:pPr>
        <w:pStyle w:val="Heading2"/>
      </w:pPr>
      <w:r>
        <w:t>55</w:t>
      </w:r>
    </w:p>
    <w:p w14:paraId="6349F1A3" w14:textId="77777777" w:rsidR="00434D4E" w:rsidRDefault="00434D4E">
      <w:pPr>
        <w:sectPr w:rsidR="00434D4E">
          <w:pgSz w:w="11910" w:h="16840"/>
          <w:pgMar w:top="860" w:right="620" w:bottom="0" w:left="980" w:header="720" w:footer="720" w:gutter="0"/>
          <w:cols w:space="720"/>
        </w:sectPr>
      </w:pPr>
    </w:p>
    <w:p w14:paraId="26C7DAE0" w14:textId="77777777" w:rsidR="00434D4E" w:rsidRDefault="002E7824">
      <w:pPr>
        <w:pStyle w:val="BodyText"/>
        <w:spacing w:before="104" w:line="304" w:lineRule="auto"/>
        <w:ind w:left="115" w:right="6051"/>
      </w:pPr>
      <w:r>
        <w:rPr>
          <w:color w:val="333333"/>
        </w:rPr>
        <w:lastRenderedPageBreak/>
        <w:t>Please write your comments on the ACER draft amendments and your alternative text proposals, if any,   in the table below</w:t>
      </w:r>
    </w:p>
    <w:p w14:paraId="5C2482FD" w14:textId="77777777" w:rsidR="00434D4E" w:rsidRDefault="002E7824">
      <w:pPr>
        <w:spacing w:before="27" w:after="22"/>
        <w:ind w:left="265"/>
        <w:rPr>
          <w:sz w:val="16"/>
          <w:szCs w:val="16"/>
        </w:rPr>
      </w:pPr>
      <w:r w:rsidRPr="18A947CB">
        <w:rPr>
          <w:color w:val="A5A5A5"/>
          <w:w w:val="105"/>
          <w:sz w:val="16"/>
          <w:szCs w:val="16"/>
        </w:rPr>
        <w:t>Includes new articles</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750"/>
        <w:gridCol w:w="4751"/>
        <w:gridCol w:w="4751"/>
      </w:tblGrid>
      <w:tr w:rsidR="00434D4E" w14:paraId="6FF63652" w14:textId="77777777">
        <w:trPr>
          <w:trHeight w:val="296"/>
        </w:trPr>
        <w:tc>
          <w:tcPr>
            <w:tcW w:w="4750" w:type="dxa"/>
            <w:shd w:val="clear" w:color="auto" w:fill="EDEDED"/>
          </w:tcPr>
          <w:p w14:paraId="7FC205EA" w14:textId="77777777" w:rsidR="00434D4E" w:rsidRDefault="00434D4E">
            <w:pPr>
              <w:pStyle w:val="TableParagraph"/>
              <w:rPr>
                <w:rFonts w:ascii="Times New Roman"/>
                <w:sz w:val="18"/>
              </w:rPr>
            </w:pPr>
          </w:p>
        </w:tc>
        <w:tc>
          <w:tcPr>
            <w:tcW w:w="4751" w:type="dxa"/>
            <w:shd w:val="clear" w:color="auto" w:fill="EDEDED"/>
          </w:tcPr>
          <w:p w14:paraId="5169D253" w14:textId="1B7C08CE" w:rsidR="00434D4E" w:rsidRPr="007A0AD2" w:rsidRDefault="001213E3">
            <w:pPr>
              <w:pStyle w:val="TableParagraph"/>
              <w:spacing w:before="34"/>
              <w:ind w:left="588"/>
              <w:rPr>
                <w:sz w:val="19"/>
                <w:szCs w:val="19"/>
              </w:rPr>
            </w:pPr>
            <w:r w:rsidRPr="007A0AD2">
              <w:rPr>
                <w:b/>
                <w:bCs/>
                <w:color w:val="333333"/>
                <w:w w:val="105"/>
                <w:sz w:val="20"/>
                <w:szCs w:val="20"/>
              </w:rPr>
              <w:t>Alternative text amendment proposal</w:t>
            </w:r>
          </w:p>
        </w:tc>
        <w:tc>
          <w:tcPr>
            <w:tcW w:w="4751" w:type="dxa"/>
            <w:shd w:val="clear" w:color="auto" w:fill="EDEDED"/>
          </w:tcPr>
          <w:p w14:paraId="63B69EC7" w14:textId="6D9B0224" w:rsidR="00434D4E" w:rsidRDefault="001213E3">
            <w:pPr>
              <w:pStyle w:val="TableParagraph"/>
              <w:spacing w:before="34"/>
              <w:ind w:left="224"/>
              <w:rPr>
                <w:sz w:val="19"/>
                <w:szCs w:val="19"/>
              </w:rPr>
            </w:pPr>
            <w:r w:rsidRPr="18A947CB">
              <w:rPr>
                <w:color w:val="333333"/>
                <w:w w:val="105"/>
                <w:sz w:val="19"/>
                <w:szCs w:val="19"/>
              </w:rPr>
              <w:t>Comment on the ACER draft amendments</w:t>
            </w:r>
          </w:p>
        </w:tc>
      </w:tr>
      <w:tr w:rsidR="00434D4E" w14:paraId="7E818B91" w14:textId="77777777">
        <w:trPr>
          <w:trHeight w:val="345"/>
        </w:trPr>
        <w:tc>
          <w:tcPr>
            <w:tcW w:w="4750" w:type="dxa"/>
            <w:shd w:val="clear" w:color="auto" w:fill="EDEDED"/>
          </w:tcPr>
          <w:p w14:paraId="538ED58F" w14:textId="77777777" w:rsidR="00434D4E" w:rsidRDefault="002E7824">
            <w:pPr>
              <w:pStyle w:val="TableParagraph"/>
              <w:spacing w:before="57"/>
              <w:ind w:left="157"/>
              <w:rPr>
                <w:sz w:val="19"/>
                <w:szCs w:val="19"/>
              </w:rPr>
            </w:pPr>
            <w:r w:rsidRPr="18A947CB">
              <w:rPr>
                <w:color w:val="333333"/>
                <w:w w:val="105"/>
                <w:sz w:val="19"/>
                <w:szCs w:val="19"/>
              </w:rPr>
              <w:t>Article 71</w:t>
            </w:r>
          </w:p>
        </w:tc>
        <w:tc>
          <w:tcPr>
            <w:tcW w:w="4751" w:type="dxa"/>
          </w:tcPr>
          <w:p w14:paraId="29A3ACD6" w14:textId="77777777" w:rsidR="00434D4E" w:rsidRDefault="00434D4E">
            <w:pPr>
              <w:pStyle w:val="TableParagraph"/>
              <w:rPr>
                <w:rFonts w:ascii="Times New Roman"/>
                <w:sz w:val="18"/>
              </w:rPr>
            </w:pPr>
          </w:p>
        </w:tc>
        <w:tc>
          <w:tcPr>
            <w:tcW w:w="4751" w:type="dxa"/>
          </w:tcPr>
          <w:p w14:paraId="072A5813" w14:textId="77777777" w:rsidR="00434D4E" w:rsidRDefault="00434D4E">
            <w:pPr>
              <w:pStyle w:val="TableParagraph"/>
              <w:rPr>
                <w:rFonts w:ascii="Times New Roman"/>
                <w:sz w:val="18"/>
              </w:rPr>
            </w:pPr>
          </w:p>
        </w:tc>
      </w:tr>
      <w:tr w:rsidR="00434D4E" w14:paraId="31D20018" w14:textId="77777777">
        <w:trPr>
          <w:trHeight w:val="345"/>
        </w:trPr>
        <w:tc>
          <w:tcPr>
            <w:tcW w:w="4750" w:type="dxa"/>
            <w:shd w:val="clear" w:color="auto" w:fill="EDEDED"/>
          </w:tcPr>
          <w:p w14:paraId="4AD4427F" w14:textId="77777777" w:rsidR="00434D4E" w:rsidRDefault="002E7824">
            <w:pPr>
              <w:pStyle w:val="TableParagraph"/>
              <w:spacing w:before="57"/>
              <w:ind w:left="157"/>
              <w:rPr>
                <w:sz w:val="19"/>
                <w:szCs w:val="19"/>
              </w:rPr>
            </w:pPr>
            <w:r w:rsidRPr="18A947CB">
              <w:rPr>
                <w:color w:val="333333"/>
                <w:w w:val="105"/>
                <w:sz w:val="19"/>
                <w:szCs w:val="19"/>
              </w:rPr>
              <w:t>Article 71a [new]</w:t>
            </w:r>
          </w:p>
        </w:tc>
        <w:tc>
          <w:tcPr>
            <w:tcW w:w="4751" w:type="dxa"/>
          </w:tcPr>
          <w:p w14:paraId="4C07CFB0" w14:textId="77777777" w:rsidR="00434D4E" w:rsidRDefault="00434D4E">
            <w:pPr>
              <w:pStyle w:val="TableParagraph"/>
              <w:rPr>
                <w:rFonts w:ascii="Times New Roman"/>
                <w:sz w:val="18"/>
              </w:rPr>
            </w:pPr>
          </w:p>
        </w:tc>
        <w:tc>
          <w:tcPr>
            <w:tcW w:w="4751" w:type="dxa"/>
          </w:tcPr>
          <w:p w14:paraId="62B76CB3" w14:textId="77777777" w:rsidR="00434D4E" w:rsidRDefault="00434D4E">
            <w:pPr>
              <w:pStyle w:val="TableParagraph"/>
              <w:rPr>
                <w:rFonts w:ascii="Times New Roman"/>
                <w:sz w:val="18"/>
              </w:rPr>
            </w:pPr>
          </w:p>
        </w:tc>
      </w:tr>
      <w:tr w:rsidR="00434D4E" w14:paraId="22E98A55" w14:textId="77777777">
        <w:trPr>
          <w:trHeight w:val="345"/>
        </w:trPr>
        <w:tc>
          <w:tcPr>
            <w:tcW w:w="4750" w:type="dxa"/>
            <w:shd w:val="clear" w:color="auto" w:fill="EDEDED"/>
          </w:tcPr>
          <w:p w14:paraId="605A763A" w14:textId="77777777" w:rsidR="00434D4E" w:rsidRDefault="002E7824">
            <w:pPr>
              <w:pStyle w:val="TableParagraph"/>
              <w:spacing w:before="57"/>
              <w:ind w:left="157"/>
              <w:rPr>
                <w:sz w:val="19"/>
                <w:szCs w:val="19"/>
              </w:rPr>
            </w:pPr>
            <w:r w:rsidRPr="18A947CB">
              <w:rPr>
                <w:color w:val="333333"/>
                <w:w w:val="105"/>
                <w:sz w:val="19"/>
                <w:szCs w:val="19"/>
              </w:rPr>
              <w:t>Article 72</w:t>
            </w:r>
          </w:p>
        </w:tc>
        <w:tc>
          <w:tcPr>
            <w:tcW w:w="4751" w:type="dxa"/>
          </w:tcPr>
          <w:p w14:paraId="0976834A" w14:textId="77777777" w:rsidR="00434D4E" w:rsidRDefault="00434D4E">
            <w:pPr>
              <w:pStyle w:val="TableParagraph"/>
              <w:rPr>
                <w:rFonts w:ascii="Times New Roman"/>
                <w:sz w:val="18"/>
              </w:rPr>
            </w:pPr>
          </w:p>
        </w:tc>
        <w:tc>
          <w:tcPr>
            <w:tcW w:w="4751" w:type="dxa"/>
          </w:tcPr>
          <w:p w14:paraId="229756CC" w14:textId="77777777" w:rsidR="00434D4E" w:rsidRDefault="00434D4E">
            <w:pPr>
              <w:pStyle w:val="TableParagraph"/>
              <w:rPr>
                <w:rFonts w:ascii="Times New Roman"/>
                <w:sz w:val="18"/>
              </w:rPr>
            </w:pPr>
          </w:p>
        </w:tc>
      </w:tr>
    </w:tbl>
    <w:p w14:paraId="746C9786" w14:textId="77777777" w:rsidR="00434D4E" w:rsidRDefault="00434D4E">
      <w:pPr>
        <w:pStyle w:val="BodyText"/>
        <w:rPr>
          <w:sz w:val="20"/>
        </w:rPr>
      </w:pPr>
    </w:p>
    <w:p w14:paraId="04FDD5D0" w14:textId="77777777" w:rsidR="00434D4E" w:rsidRDefault="00434D4E">
      <w:pPr>
        <w:pStyle w:val="BodyText"/>
        <w:rPr>
          <w:sz w:val="20"/>
        </w:rPr>
      </w:pPr>
    </w:p>
    <w:p w14:paraId="19002FDB" w14:textId="77777777" w:rsidR="00434D4E" w:rsidRDefault="00434D4E">
      <w:pPr>
        <w:pStyle w:val="BodyText"/>
        <w:rPr>
          <w:sz w:val="20"/>
        </w:rPr>
      </w:pPr>
    </w:p>
    <w:p w14:paraId="3738AD3D" w14:textId="77777777" w:rsidR="00434D4E" w:rsidRDefault="00434D4E">
      <w:pPr>
        <w:pStyle w:val="BodyText"/>
        <w:rPr>
          <w:sz w:val="20"/>
        </w:rPr>
      </w:pPr>
    </w:p>
    <w:p w14:paraId="145ADE58" w14:textId="77777777" w:rsidR="00434D4E" w:rsidRDefault="00434D4E">
      <w:pPr>
        <w:pStyle w:val="BodyText"/>
        <w:rPr>
          <w:sz w:val="20"/>
        </w:rPr>
      </w:pPr>
    </w:p>
    <w:p w14:paraId="7D109FFF" w14:textId="77777777" w:rsidR="00434D4E" w:rsidRDefault="00434D4E">
      <w:pPr>
        <w:pStyle w:val="BodyText"/>
        <w:rPr>
          <w:sz w:val="20"/>
        </w:rPr>
      </w:pPr>
    </w:p>
    <w:p w14:paraId="01D6E52A" w14:textId="77777777" w:rsidR="00434D4E" w:rsidRDefault="00434D4E">
      <w:pPr>
        <w:pStyle w:val="BodyText"/>
        <w:rPr>
          <w:sz w:val="20"/>
        </w:rPr>
      </w:pPr>
    </w:p>
    <w:p w14:paraId="2C22228C" w14:textId="77777777" w:rsidR="00434D4E" w:rsidRDefault="00434D4E">
      <w:pPr>
        <w:pStyle w:val="BodyText"/>
        <w:rPr>
          <w:sz w:val="20"/>
        </w:rPr>
      </w:pPr>
    </w:p>
    <w:p w14:paraId="349427BC" w14:textId="77777777" w:rsidR="00434D4E" w:rsidRDefault="00434D4E">
      <w:pPr>
        <w:pStyle w:val="BodyText"/>
        <w:rPr>
          <w:sz w:val="20"/>
        </w:rPr>
      </w:pPr>
    </w:p>
    <w:p w14:paraId="32C51DBB" w14:textId="77777777" w:rsidR="00434D4E" w:rsidRDefault="00434D4E">
      <w:pPr>
        <w:pStyle w:val="BodyText"/>
        <w:rPr>
          <w:sz w:val="20"/>
        </w:rPr>
      </w:pPr>
    </w:p>
    <w:p w14:paraId="4F125EE2" w14:textId="77777777" w:rsidR="00434D4E" w:rsidRDefault="00434D4E">
      <w:pPr>
        <w:pStyle w:val="BodyText"/>
        <w:rPr>
          <w:sz w:val="20"/>
        </w:rPr>
      </w:pPr>
    </w:p>
    <w:p w14:paraId="0ECED6AD" w14:textId="77777777" w:rsidR="00434D4E" w:rsidRDefault="00434D4E">
      <w:pPr>
        <w:pStyle w:val="BodyText"/>
        <w:rPr>
          <w:sz w:val="20"/>
        </w:rPr>
      </w:pPr>
    </w:p>
    <w:p w14:paraId="300E64C5" w14:textId="77777777" w:rsidR="00434D4E" w:rsidRDefault="00434D4E">
      <w:pPr>
        <w:pStyle w:val="BodyText"/>
        <w:rPr>
          <w:sz w:val="20"/>
        </w:rPr>
      </w:pPr>
    </w:p>
    <w:p w14:paraId="333C9CB4" w14:textId="77777777" w:rsidR="00434D4E" w:rsidRDefault="00434D4E">
      <w:pPr>
        <w:pStyle w:val="BodyText"/>
        <w:rPr>
          <w:sz w:val="20"/>
        </w:rPr>
      </w:pPr>
    </w:p>
    <w:p w14:paraId="375475A4" w14:textId="77777777" w:rsidR="00434D4E" w:rsidRDefault="00434D4E">
      <w:pPr>
        <w:pStyle w:val="BodyText"/>
        <w:rPr>
          <w:sz w:val="20"/>
        </w:rPr>
      </w:pPr>
    </w:p>
    <w:p w14:paraId="3E31DCA9" w14:textId="77777777" w:rsidR="00434D4E" w:rsidRDefault="00434D4E">
      <w:pPr>
        <w:pStyle w:val="BodyText"/>
        <w:rPr>
          <w:sz w:val="20"/>
        </w:rPr>
      </w:pPr>
    </w:p>
    <w:p w14:paraId="19EB0F32" w14:textId="77777777" w:rsidR="00434D4E" w:rsidRDefault="00434D4E">
      <w:pPr>
        <w:pStyle w:val="BodyText"/>
        <w:rPr>
          <w:sz w:val="20"/>
        </w:rPr>
      </w:pPr>
    </w:p>
    <w:p w14:paraId="69B2B5CC" w14:textId="77777777" w:rsidR="00434D4E" w:rsidRDefault="00434D4E">
      <w:pPr>
        <w:pStyle w:val="BodyText"/>
        <w:rPr>
          <w:sz w:val="20"/>
        </w:rPr>
      </w:pPr>
    </w:p>
    <w:p w14:paraId="07F53BA3" w14:textId="77777777" w:rsidR="00434D4E" w:rsidRDefault="00434D4E">
      <w:pPr>
        <w:pStyle w:val="BodyText"/>
        <w:rPr>
          <w:sz w:val="20"/>
        </w:rPr>
      </w:pPr>
    </w:p>
    <w:p w14:paraId="65FD9E99" w14:textId="77777777" w:rsidR="00434D4E" w:rsidRDefault="00434D4E">
      <w:pPr>
        <w:pStyle w:val="BodyText"/>
        <w:rPr>
          <w:sz w:val="20"/>
        </w:rPr>
      </w:pPr>
    </w:p>
    <w:p w14:paraId="4DBA513C" w14:textId="77777777" w:rsidR="00434D4E" w:rsidRDefault="00434D4E">
      <w:pPr>
        <w:pStyle w:val="BodyText"/>
        <w:rPr>
          <w:sz w:val="20"/>
        </w:rPr>
      </w:pPr>
    </w:p>
    <w:p w14:paraId="7FCB5C16" w14:textId="77777777" w:rsidR="00434D4E" w:rsidRDefault="00434D4E">
      <w:pPr>
        <w:pStyle w:val="BodyText"/>
        <w:rPr>
          <w:sz w:val="20"/>
        </w:rPr>
      </w:pPr>
    </w:p>
    <w:p w14:paraId="3798AA69" w14:textId="77777777" w:rsidR="00434D4E" w:rsidRDefault="00434D4E">
      <w:pPr>
        <w:pStyle w:val="BodyText"/>
        <w:rPr>
          <w:sz w:val="20"/>
        </w:rPr>
      </w:pPr>
    </w:p>
    <w:p w14:paraId="76CE3FB4" w14:textId="77777777" w:rsidR="00434D4E" w:rsidRDefault="00434D4E">
      <w:pPr>
        <w:pStyle w:val="BodyText"/>
        <w:rPr>
          <w:sz w:val="20"/>
        </w:rPr>
      </w:pPr>
    </w:p>
    <w:p w14:paraId="616EDA1E" w14:textId="77777777" w:rsidR="00434D4E" w:rsidRDefault="00434D4E">
      <w:pPr>
        <w:pStyle w:val="BodyText"/>
        <w:rPr>
          <w:sz w:val="20"/>
        </w:rPr>
      </w:pPr>
    </w:p>
    <w:p w14:paraId="74B2A94E" w14:textId="77777777" w:rsidR="00434D4E" w:rsidRDefault="00434D4E">
      <w:pPr>
        <w:pStyle w:val="BodyText"/>
        <w:rPr>
          <w:sz w:val="20"/>
        </w:rPr>
      </w:pPr>
    </w:p>
    <w:p w14:paraId="05161192" w14:textId="77777777" w:rsidR="00434D4E" w:rsidRDefault="00434D4E">
      <w:pPr>
        <w:pStyle w:val="BodyText"/>
        <w:rPr>
          <w:sz w:val="20"/>
        </w:rPr>
      </w:pPr>
    </w:p>
    <w:p w14:paraId="3AACC7CF" w14:textId="77777777" w:rsidR="00434D4E" w:rsidRDefault="00434D4E">
      <w:pPr>
        <w:pStyle w:val="BodyText"/>
        <w:rPr>
          <w:sz w:val="20"/>
        </w:rPr>
      </w:pPr>
    </w:p>
    <w:p w14:paraId="117A2BC4" w14:textId="77777777" w:rsidR="00434D4E" w:rsidRDefault="00434D4E">
      <w:pPr>
        <w:pStyle w:val="BodyText"/>
        <w:rPr>
          <w:sz w:val="20"/>
        </w:rPr>
      </w:pPr>
    </w:p>
    <w:p w14:paraId="16EDB055" w14:textId="77777777" w:rsidR="00434D4E" w:rsidRDefault="00434D4E">
      <w:pPr>
        <w:pStyle w:val="BodyText"/>
        <w:rPr>
          <w:sz w:val="20"/>
        </w:rPr>
      </w:pPr>
    </w:p>
    <w:p w14:paraId="37927436" w14:textId="77777777" w:rsidR="00434D4E" w:rsidRDefault="00434D4E">
      <w:pPr>
        <w:pStyle w:val="BodyText"/>
        <w:rPr>
          <w:sz w:val="20"/>
        </w:rPr>
      </w:pPr>
    </w:p>
    <w:p w14:paraId="08811276" w14:textId="77777777" w:rsidR="00434D4E" w:rsidRDefault="00434D4E">
      <w:pPr>
        <w:pStyle w:val="BodyText"/>
        <w:rPr>
          <w:sz w:val="20"/>
        </w:rPr>
      </w:pPr>
    </w:p>
    <w:p w14:paraId="5AAE0059" w14:textId="77777777" w:rsidR="00434D4E" w:rsidRDefault="00434D4E">
      <w:pPr>
        <w:pStyle w:val="BodyText"/>
        <w:rPr>
          <w:sz w:val="20"/>
        </w:rPr>
      </w:pPr>
    </w:p>
    <w:p w14:paraId="60503B1C" w14:textId="77777777" w:rsidR="00434D4E" w:rsidRDefault="00434D4E">
      <w:pPr>
        <w:pStyle w:val="BodyText"/>
        <w:spacing w:before="9"/>
        <w:rPr>
          <w:sz w:val="18"/>
        </w:rPr>
      </w:pPr>
    </w:p>
    <w:p w14:paraId="00F886C7" w14:textId="77777777" w:rsidR="00434D4E" w:rsidRDefault="002E7824">
      <w:pPr>
        <w:pStyle w:val="Heading2"/>
        <w:spacing w:before="0"/>
      </w:pPr>
      <w:r>
        <w:t>56</w:t>
      </w:r>
    </w:p>
    <w:p w14:paraId="59573F75" w14:textId="77777777" w:rsidR="00434D4E" w:rsidRDefault="00434D4E">
      <w:pPr>
        <w:sectPr w:rsidR="00434D4E">
          <w:pgSz w:w="17260" w:h="11910" w:orient="landscape"/>
          <w:pgMar w:top="860" w:right="620" w:bottom="0" w:left="980" w:header="720" w:footer="720" w:gutter="0"/>
          <w:cols w:space="720"/>
        </w:sectPr>
      </w:pPr>
    </w:p>
    <w:p w14:paraId="032A4A12" w14:textId="77777777" w:rsidR="00434D4E" w:rsidRDefault="002E7824">
      <w:pPr>
        <w:pStyle w:val="BodyText"/>
        <w:spacing w:before="92" w:after="59"/>
        <w:ind w:left="115"/>
      </w:pPr>
      <w:r>
        <w:rPr>
          <w:color w:val="333333"/>
        </w:rPr>
        <w:lastRenderedPageBreak/>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6B92735B" w14:textId="77777777">
        <w:trPr>
          <w:trHeight w:val="296"/>
        </w:trPr>
        <w:tc>
          <w:tcPr>
            <w:tcW w:w="4615" w:type="dxa"/>
            <w:shd w:val="clear" w:color="auto" w:fill="EDEDED"/>
          </w:tcPr>
          <w:p w14:paraId="086835F6" w14:textId="77777777" w:rsidR="00434D4E" w:rsidRDefault="00434D4E">
            <w:pPr>
              <w:pStyle w:val="TableParagraph"/>
              <w:rPr>
                <w:rFonts w:ascii="Times New Roman"/>
                <w:sz w:val="20"/>
              </w:rPr>
            </w:pPr>
          </w:p>
        </w:tc>
        <w:tc>
          <w:tcPr>
            <w:tcW w:w="4615" w:type="dxa"/>
            <w:shd w:val="clear" w:color="auto" w:fill="EDEDED"/>
          </w:tcPr>
          <w:p w14:paraId="20EAD24C"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3B245599" w14:textId="77777777">
        <w:trPr>
          <w:trHeight w:val="345"/>
        </w:trPr>
        <w:tc>
          <w:tcPr>
            <w:tcW w:w="4615" w:type="dxa"/>
            <w:shd w:val="clear" w:color="auto" w:fill="EDEDED"/>
          </w:tcPr>
          <w:p w14:paraId="6C605F22" w14:textId="77777777" w:rsidR="00434D4E" w:rsidRDefault="002E7824">
            <w:pPr>
              <w:pStyle w:val="TableParagraph"/>
              <w:spacing w:before="58"/>
              <w:ind w:left="157"/>
              <w:rPr>
                <w:sz w:val="19"/>
                <w:szCs w:val="19"/>
              </w:rPr>
            </w:pPr>
            <w:r w:rsidRPr="18A947CB">
              <w:rPr>
                <w:color w:val="333333"/>
                <w:w w:val="105"/>
                <w:sz w:val="19"/>
                <w:szCs w:val="19"/>
              </w:rPr>
              <w:t>New article</w:t>
            </w:r>
          </w:p>
        </w:tc>
        <w:tc>
          <w:tcPr>
            <w:tcW w:w="4615" w:type="dxa"/>
          </w:tcPr>
          <w:p w14:paraId="482E8154" w14:textId="77777777" w:rsidR="00434D4E" w:rsidRDefault="00434D4E">
            <w:pPr>
              <w:pStyle w:val="TableParagraph"/>
              <w:rPr>
                <w:rFonts w:ascii="Times New Roman"/>
                <w:sz w:val="20"/>
              </w:rPr>
            </w:pPr>
          </w:p>
        </w:tc>
      </w:tr>
    </w:tbl>
    <w:p w14:paraId="7BF49F80" w14:textId="77777777" w:rsidR="00434D4E" w:rsidRDefault="00434D4E">
      <w:pPr>
        <w:pStyle w:val="BodyText"/>
        <w:rPr>
          <w:sz w:val="26"/>
        </w:rPr>
      </w:pPr>
    </w:p>
    <w:p w14:paraId="7297F84B" w14:textId="77777777" w:rsidR="00434D4E" w:rsidRDefault="00434D4E">
      <w:pPr>
        <w:pStyle w:val="BodyText"/>
        <w:spacing w:before="5"/>
        <w:rPr>
          <w:sz w:val="34"/>
        </w:rPr>
      </w:pPr>
    </w:p>
    <w:p w14:paraId="4B1D4CC2" w14:textId="77777777" w:rsidR="00434D4E" w:rsidRDefault="002E7824">
      <w:pPr>
        <w:pStyle w:val="BodyText"/>
        <w:ind w:left="115"/>
      </w:pPr>
      <w:r>
        <w:rPr>
          <w:color w:val="333333"/>
        </w:rPr>
        <w:t>Please upload figures or tables if necessary</w:t>
      </w:r>
    </w:p>
    <w:p w14:paraId="3E167D87" w14:textId="77777777" w:rsidR="00434D4E" w:rsidRDefault="002E7824">
      <w:pPr>
        <w:spacing w:before="95"/>
        <w:ind w:left="265"/>
        <w:rPr>
          <w:sz w:val="16"/>
          <w:szCs w:val="16"/>
        </w:rPr>
      </w:pPr>
      <w:r w:rsidRPr="18A947CB">
        <w:rPr>
          <w:color w:val="A5A5A5"/>
          <w:w w:val="105"/>
          <w:sz w:val="16"/>
          <w:szCs w:val="16"/>
        </w:rPr>
        <w:t>The maximum file size is 1 MB</w:t>
      </w:r>
    </w:p>
    <w:p w14:paraId="7FDA6FB8" w14:textId="77777777" w:rsidR="00434D4E" w:rsidRDefault="00434D4E">
      <w:pPr>
        <w:pStyle w:val="BodyText"/>
        <w:rPr>
          <w:sz w:val="20"/>
        </w:rPr>
      </w:pPr>
    </w:p>
    <w:p w14:paraId="79FCD136" w14:textId="77777777" w:rsidR="00434D4E" w:rsidRDefault="00434D4E">
      <w:pPr>
        <w:pStyle w:val="BodyText"/>
        <w:rPr>
          <w:sz w:val="20"/>
        </w:rPr>
      </w:pPr>
    </w:p>
    <w:p w14:paraId="72F3100E" w14:textId="6ADA8CBE" w:rsidR="00434D4E" w:rsidRDefault="002E7824">
      <w:pPr>
        <w:pStyle w:val="Heading1"/>
      </w:pPr>
      <w:r>
        <w:rPr>
          <w:noProof/>
        </w:rPr>
        <mc:AlternateContent>
          <mc:Choice Requires="wps">
            <w:drawing>
              <wp:anchor distT="0" distB="0" distL="0" distR="0" simplePos="0" relativeHeight="251658279" behindDoc="1" locked="0" layoutInCell="1" allowOverlap="1" wp14:anchorId="33C1A0E5" wp14:editId="7BA7AE67">
                <wp:simplePos x="0" y="0"/>
                <wp:positionH relativeFrom="page">
                  <wp:posOffset>695325</wp:posOffset>
                </wp:positionH>
                <wp:positionV relativeFrom="paragraph">
                  <wp:posOffset>337185</wp:posOffset>
                </wp:positionV>
                <wp:extent cx="6169660" cy="19050"/>
                <wp:effectExtent l="0" t="0" r="0" b="0"/>
                <wp:wrapTopAndBottom/>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169660" cy="19050"/>
                        </a:xfrm>
                        <a:prstGeom prst="rect">
                          <a:avLst/>
                        </a:prstGeom>
                        <a:solidFill>
                          <a:srgbClr val="004E98"/>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BB3AEA1" id="Rectangle 2" o:spid="_x0000_s1026" style="position:absolute;margin-left:54.75pt;margin-top:26.55pt;width:485.8pt;height:1.5pt;z-index:-251658201;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" fillcolor="#004e98" stroked="f">
                <w10:wrap type="topAndBottom" anchorx="page"/>
              </v:rect>
            </w:pict>
          </mc:Fallback>
        </mc:AlternateContent>
      </w:r>
      <w:r>
        <w:rPr>
          <w:color w:val="004E98"/>
        </w:rPr>
        <w:t>Other additional provisions</w:t>
      </w:r>
    </w:p>
    <w:p w14:paraId="71BBEAA2" w14:textId="77777777" w:rsidR="00434D4E" w:rsidRDefault="00434D4E">
      <w:pPr>
        <w:pStyle w:val="BodyText"/>
        <w:spacing w:before="5"/>
        <w:rPr>
          <w:sz w:val="31"/>
        </w:rPr>
      </w:pPr>
    </w:p>
    <w:p w14:paraId="51254B4D" w14:textId="77777777" w:rsidR="00434D4E" w:rsidRDefault="002E7824">
      <w:pPr>
        <w:pStyle w:val="BodyText"/>
        <w:spacing w:after="59"/>
        <w:ind w:left="115"/>
      </w:pPr>
      <w:r>
        <w:rPr>
          <w:color w:val="333333"/>
        </w:rPr>
        <w:t>Please write your amendment proposals, if any, in the table below</w:t>
      </w:r>
    </w:p>
    <w:tbl>
      <w:tblPr>
        <w:tblW w:w="0" w:type="auto"/>
        <w:tblInd w:w="422" w:type="dxa"/>
        <w:tblBorders>
          <w:top w:val="single" w:sz="6" w:space="0" w:color="BABABA"/>
          <w:left w:val="single" w:sz="6" w:space="0" w:color="BABABA"/>
          <w:bottom w:val="single" w:sz="6" w:space="0" w:color="BABABA"/>
          <w:right w:val="single" w:sz="6" w:space="0" w:color="BABABA"/>
          <w:insideH w:val="single" w:sz="6" w:space="0" w:color="BABABA"/>
          <w:insideV w:val="single" w:sz="6" w:space="0" w:color="BABABA"/>
        </w:tblBorders>
        <w:tblLayout w:type="fixed"/>
        <w:tblCellMar>
          <w:left w:w="0" w:type="dxa"/>
          <w:right w:w="0" w:type="dxa"/>
        </w:tblCellMar>
        <w:tblLook w:val="01E0" w:firstRow="1" w:lastRow="1" w:firstColumn="1" w:lastColumn="1" w:noHBand="0" w:noVBand="0"/>
      </w:tblPr>
      <w:tblGrid>
        <w:gridCol w:w="4615"/>
        <w:gridCol w:w="4615"/>
      </w:tblGrid>
      <w:tr w:rsidR="00434D4E" w14:paraId="3CBC68D9" w14:textId="77777777">
        <w:trPr>
          <w:trHeight w:val="296"/>
        </w:trPr>
        <w:tc>
          <w:tcPr>
            <w:tcW w:w="4615" w:type="dxa"/>
            <w:shd w:val="clear" w:color="auto" w:fill="EDEDED"/>
          </w:tcPr>
          <w:p w14:paraId="1EC6ABF5" w14:textId="77777777" w:rsidR="00434D4E" w:rsidRDefault="00434D4E">
            <w:pPr>
              <w:pStyle w:val="TableParagraph"/>
              <w:rPr>
                <w:rFonts w:ascii="Times New Roman"/>
                <w:sz w:val="20"/>
              </w:rPr>
            </w:pPr>
          </w:p>
        </w:tc>
        <w:tc>
          <w:tcPr>
            <w:tcW w:w="4615" w:type="dxa"/>
            <w:shd w:val="clear" w:color="auto" w:fill="EDEDED"/>
          </w:tcPr>
          <w:p w14:paraId="46BF8775" w14:textId="77777777" w:rsidR="00434D4E" w:rsidRDefault="002E7824">
            <w:pPr>
              <w:pStyle w:val="TableParagraph"/>
              <w:spacing w:before="33"/>
              <w:ind w:left="611"/>
              <w:rPr>
                <w:sz w:val="19"/>
                <w:szCs w:val="19"/>
              </w:rPr>
            </w:pPr>
            <w:r w:rsidRPr="18A947CB">
              <w:rPr>
                <w:color w:val="333333"/>
                <w:w w:val="105"/>
                <w:sz w:val="19"/>
                <w:szCs w:val="19"/>
              </w:rPr>
              <w:t>Text amendment proposal (if applicable)</w:t>
            </w:r>
          </w:p>
        </w:tc>
      </w:tr>
      <w:tr w:rsidR="00434D4E" w14:paraId="34ED5227" w14:textId="77777777">
        <w:trPr>
          <w:trHeight w:val="345"/>
        </w:trPr>
        <w:tc>
          <w:tcPr>
            <w:tcW w:w="4615" w:type="dxa"/>
            <w:shd w:val="clear" w:color="auto" w:fill="EDEDED"/>
          </w:tcPr>
          <w:p w14:paraId="230F2267" w14:textId="77777777" w:rsidR="00434D4E" w:rsidRDefault="002E7824">
            <w:pPr>
              <w:pStyle w:val="TableParagraph"/>
              <w:spacing w:before="58"/>
              <w:ind w:left="157"/>
              <w:rPr>
                <w:sz w:val="19"/>
                <w:szCs w:val="19"/>
              </w:rPr>
            </w:pPr>
            <w:r w:rsidRPr="18A947CB">
              <w:rPr>
                <w:color w:val="333333"/>
                <w:w w:val="105"/>
                <w:sz w:val="19"/>
                <w:szCs w:val="19"/>
              </w:rPr>
              <w:t>Other new provisions</w:t>
            </w:r>
          </w:p>
        </w:tc>
        <w:tc>
          <w:tcPr>
            <w:tcW w:w="4615" w:type="dxa"/>
          </w:tcPr>
          <w:p w14:paraId="16A78D88" w14:textId="77777777" w:rsidR="00434D4E" w:rsidRDefault="00434D4E">
            <w:pPr>
              <w:pStyle w:val="TableParagraph"/>
              <w:rPr>
                <w:rFonts w:ascii="Times New Roman"/>
                <w:sz w:val="20"/>
              </w:rPr>
            </w:pPr>
          </w:p>
        </w:tc>
      </w:tr>
    </w:tbl>
    <w:p w14:paraId="0F758168" w14:textId="77777777" w:rsidR="00434D4E" w:rsidRDefault="00434D4E">
      <w:pPr>
        <w:pStyle w:val="BodyText"/>
        <w:rPr>
          <w:sz w:val="26"/>
        </w:rPr>
      </w:pPr>
    </w:p>
    <w:p w14:paraId="29F22117" w14:textId="77777777" w:rsidR="00434D4E" w:rsidRDefault="00434D4E">
      <w:pPr>
        <w:pStyle w:val="BodyText"/>
        <w:spacing w:before="5"/>
        <w:rPr>
          <w:sz w:val="34"/>
        </w:rPr>
      </w:pPr>
    </w:p>
    <w:p w14:paraId="48EC2C92" w14:textId="77777777" w:rsidR="00434D4E" w:rsidRDefault="002E7824">
      <w:pPr>
        <w:pStyle w:val="BodyText"/>
        <w:ind w:left="115"/>
      </w:pPr>
      <w:r>
        <w:rPr>
          <w:color w:val="333333"/>
        </w:rPr>
        <w:t>Please upload figures or tables if necessary</w:t>
      </w:r>
    </w:p>
    <w:p w14:paraId="2776C63D" w14:textId="77777777" w:rsidR="00434D4E" w:rsidRDefault="002E7824">
      <w:pPr>
        <w:spacing w:before="95"/>
        <w:ind w:left="265"/>
        <w:rPr>
          <w:sz w:val="16"/>
          <w:szCs w:val="16"/>
        </w:rPr>
      </w:pPr>
      <w:r w:rsidRPr="18A947CB">
        <w:rPr>
          <w:color w:val="A5A5A5"/>
          <w:w w:val="105"/>
          <w:sz w:val="16"/>
          <w:szCs w:val="16"/>
        </w:rPr>
        <w:t>The maximum file size is 1 MB</w:t>
      </w:r>
    </w:p>
    <w:p w14:paraId="129FECE7" w14:textId="77777777" w:rsidR="00434D4E" w:rsidRDefault="00434D4E">
      <w:pPr>
        <w:pStyle w:val="BodyText"/>
        <w:rPr>
          <w:sz w:val="20"/>
        </w:rPr>
      </w:pPr>
    </w:p>
    <w:p w14:paraId="1C500C1F" w14:textId="77777777" w:rsidR="00434D4E" w:rsidRDefault="00434D4E">
      <w:pPr>
        <w:pStyle w:val="BodyText"/>
        <w:rPr>
          <w:sz w:val="20"/>
        </w:rPr>
      </w:pPr>
    </w:p>
    <w:p w14:paraId="45EDCF90" w14:textId="77777777" w:rsidR="00434D4E" w:rsidRDefault="00434D4E">
      <w:pPr>
        <w:pStyle w:val="BodyText"/>
        <w:rPr>
          <w:sz w:val="20"/>
        </w:rPr>
      </w:pPr>
    </w:p>
    <w:p w14:paraId="4F409A08" w14:textId="77777777" w:rsidR="00434D4E" w:rsidRDefault="00434D4E">
      <w:pPr>
        <w:pStyle w:val="BodyText"/>
        <w:rPr>
          <w:sz w:val="20"/>
        </w:rPr>
      </w:pPr>
    </w:p>
    <w:p w14:paraId="7C62131F" w14:textId="77777777" w:rsidR="00434D4E" w:rsidRDefault="00434D4E">
      <w:pPr>
        <w:pStyle w:val="BodyText"/>
        <w:rPr>
          <w:sz w:val="20"/>
        </w:rPr>
      </w:pPr>
    </w:p>
    <w:p w14:paraId="598493E1" w14:textId="77777777" w:rsidR="00434D4E" w:rsidRDefault="00434D4E">
      <w:pPr>
        <w:pStyle w:val="BodyText"/>
        <w:rPr>
          <w:sz w:val="20"/>
        </w:rPr>
      </w:pPr>
    </w:p>
    <w:p w14:paraId="4E2A1640" w14:textId="77777777" w:rsidR="00434D4E" w:rsidRDefault="00434D4E">
      <w:pPr>
        <w:pStyle w:val="BodyText"/>
        <w:rPr>
          <w:sz w:val="20"/>
        </w:rPr>
      </w:pPr>
    </w:p>
    <w:p w14:paraId="3FA4643A" w14:textId="77777777" w:rsidR="00434D4E" w:rsidRDefault="00434D4E">
      <w:pPr>
        <w:pStyle w:val="BodyText"/>
        <w:rPr>
          <w:sz w:val="20"/>
        </w:rPr>
      </w:pPr>
    </w:p>
    <w:p w14:paraId="20A5C9C8" w14:textId="77777777" w:rsidR="00434D4E" w:rsidRDefault="00434D4E">
      <w:pPr>
        <w:pStyle w:val="BodyText"/>
        <w:rPr>
          <w:sz w:val="20"/>
        </w:rPr>
      </w:pPr>
    </w:p>
    <w:p w14:paraId="133AC6CA" w14:textId="77777777" w:rsidR="00434D4E" w:rsidRDefault="00434D4E">
      <w:pPr>
        <w:pStyle w:val="BodyText"/>
        <w:rPr>
          <w:sz w:val="20"/>
        </w:rPr>
      </w:pPr>
    </w:p>
    <w:p w14:paraId="50E8F1A6" w14:textId="77777777" w:rsidR="00434D4E" w:rsidRDefault="00434D4E">
      <w:pPr>
        <w:pStyle w:val="BodyText"/>
        <w:rPr>
          <w:sz w:val="20"/>
        </w:rPr>
      </w:pPr>
    </w:p>
    <w:p w14:paraId="138B44F9" w14:textId="77777777" w:rsidR="00434D4E" w:rsidRDefault="00434D4E">
      <w:pPr>
        <w:pStyle w:val="BodyText"/>
        <w:rPr>
          <w:sz w:val="20"/>
        </w:rPr>
      </w:pPr>
    </w:p>
    <w:p w14:paraId="60E1CBDD" w14:textId="77777777" w:rsidR="00434D4E" w:rsidRDefault="00434D4E">
      <w:pPr>
        <w:pStyle w:val="BodyText"/>
        <w:rPr>
          <w:sz w:val="20"/>
        </w:rPr>
      </w:pPr>
    </w:p>
    <w:p w14:paraId="5156BB18" w14:textId="77777777" w:rsidR="00434D4E" w:rsidRDefault="00434D4E">
      <w:pPr>
        <w:pStyle w:val="BodyText"/>
        <w:rPr>
          <w:sz w:val="20"/>
        </w:rPr>
      </w:pPr>
    </w:p>
    <w:p w14:paraId="07547172" w14:textId="77777777" w:rsidR="00434D4E" w:rsidRDefault="00434D4E">
      <w:pPr>
        <w:pStyle w:val="BodyText"/>
        <w:rPr>
          <w:sz w:val="20"/>
        </w:rPr>
      </w:pPr>
    </w:p>
    <w:p w14:paraId="4D90E134" w14:textId="77777777" w:rsidR="00434D4E" w:rsidRDefault="00434D4E">
      <w:pPr>
        <w:pStyle w:val="BodyText"/>
        <w:rPr>
          <w:sz w:val="20"/>
        </w:rPr>
      </w:pPr>
    </w:p>
    <w:p w14:paraId="4A1C69F9" w14:textId="77777777" w:rsidR="00434D4E" w:rsidRDefault="00434D4E">
      <w:pPr>
        <w:pStyle w:val="BodyText"/>
        <w:rPr>
          <w:sz w:val="20"/>
        </w:rPr>
      </w:pPr>
    </w:p>
    <w:p w14:paraId="3F1A4661" w14:textId="77777777" w:rsidR="00434D4E" w:rsidRDefault="00434D4E">
      <w:pPr>
        <w:pStyle w:val="BodyText"/>
        <w:rPr>
          <w:sz w:val="20"/>
        </w:rPr>
      </w:pPr>
    </w:p>
    <w:p w14:paraId="6E0AD7AB" w14:textId="77777777" w:rsidR="00434D4E" w:rsidRDefault="00434D4E">
      <w:pPr>
        <w:pStyle w:val="BodyText"/>
        <w:rPr>
          <w:sz w:val="20"/>
        </w:rPr>
      </w:pPr>
    </w:p>
    <w:p w14:paraId="3100B28F" w14:textId="77777777" w:rsidR="00434D4E" w:rsidRDefault="00434D4E">
      <w:pPr>
        <w:pStyle w:val="BodyText"/>
        <w:rPr>
          <w:sz w:val="20"/>
        </w:rPr>
      </w:pPr>
    </w:p>
    <w:p w14:paraId="02CEE01C" w14:textId="77777777" w:rsidR="00434D4E" w:rsidRDefault="00434D4E">
      <w:pPr>
        <w:pStyle w:val="BodyText"/>
        <w:rPr>
          <w:sz w:val="20"/>
        </w:rPr>
      </w:pPr>
    </w:p>
    <w:p w14:paraId="55784293" w14:textId="77777777" w:rsidR="00434D4E" w:rsidRDefault="00434D4E">
      <w:pPr>
        <w:pStyle w:val="BodyText"/>
        <w:rPr>
          <w:sz w:val="20"/>
        </w:rPr>
      </w:pPr>
    </w:p>
    <w:p w14:paraId="019EE849" w14:textId="77777777" w:rsidR="00434D4E" w:rsidRDefault="00434D4E">
      <w:pPr>
        <w:pStyle w:val="BodyText"/>
        <w:rPr>
          <w:sz w:val="20"/>
        </w:rPr>
      </w:pPr>
    </w:p>
    <w:p w14:paraId="4841EBB2" w14:textId="77777777" w:rsidR="00434D4E" w:rsidRDefault="00434D4E">
      <w:pPr>
        <w:pStyle w:val="BodyText"/>
        <w:rPr>
          <w:sz w:val="20"/>
        </w:rPr>
      </w:pPr>
    </w:p>
    <w:p w14:paraId="23FBE7D4" w14:textId="77777777" w:rsidR="00434D4E" w:rsidRDefault="00434D4E">
      <w:pPr>
        <w:pStyle w:val="BodyText"/>
        <w:rPr>
          <w:sz w:val="20"/>
        </w:rPr>
      </w:pPr>
    </w:p>
    <w:p w14:paraId="11F97EFE" w14:textId="77777777" w:rsidR="00434D4E" w:rsidRDefault="00434D4E">
      <w:pPr>
        <w:pStyle w:val="BodyText"/>
        <w:rPr>
          <w:sz w:val="20"/>
        </w:rPr>
      </w:pPr>
    </w:p>
    <w:p w14:paraId="2B899AFC" w14:textId="77777777" w:rsidR="00434D4E" w:rsidRDefault="00434D4E">
      <w:pPr>
        <w:pStyle w:val="BodyText"/>
        <w:rPr>
          <w:sz w:val="20"/>
        </w:rPr>
      </w:pPr>
    </w:p>
    <w:p w14:paraId="590B7EAD" w14:textId="77777777" w:rsidR="00434D4E" w:rsidRDefault="00434D4E">
      <w:pPr>
        <w:pStyle w:val="BodyText"/>
        <w:rPr>
          <w:sz w:val="20"/>
        </w:rPr>
      </w:pPr>
    </w:p>
    <w:p w14:paraId="2907977A" w14:textId="77777777" w:rsidR="00434D4E" w:rsidRDefault="00434D4E">
      <w:pPr>
        <w:pStyle w:val="BodyText"/>
        <w:rPr>
          <w:sz w:val="20"/>
        </w:rPr>
      </w:pPr>
    </w:p>
    <w:p w14:paraId="234AFAFD" w14:textId="77777777" w:rsidR="00434D4E" w:rsidRDefault="00434D4E">
      <w:pPr>
        <w:pStyle w:val="BodyText"/>
        <w:rPr>
          <w:sz w:val="20"/>
        </w:rPr>
      </w:pPr>
    </w:p>
    <w:p w14:paraId="0E8B8352" w14:textId="77777777" w:rsidR="00434D4E" w:rsidRDefault="00434D4E">
      <w:pPr>
        <w:pStyle w:val="BodyText"/>
        <w:rPr>
          <w:sz w:val="20"/>
        </w:rPr>
      </w:pPr>
    </w:p>
    <w:p w14:paraId="1939983D" w14:textId="77777777" w:rsidR="00434D4E" w:rsidRDefault="00434D4E">
      <w:pPr>
        <w:pStyle w:val="BodyText"/>
        <w:rPr>
          <w:sz w:val="20"/>
        </w:rPr>
      </w:pPr>
    </w:p>
    <w:p w14:paraId="51921F85" w14:textId="77777777" w:rsidR="00434D4E" w:rsidRDefault="00434D4E">
      <w:pPr>
        <w:pStyle w:val="BodyText"/>
        <w:rPr>
          <w:sz w:val="20"/>
        </w:rPr>
      </w:pPr>
    </w:p>
    <w:p w14:paraId="6DD01678" w14:textId="77777777" w:rsidR="00434D4E" w:rsidRDefault="00434D4E">
      <w:pPr>
        <w:pStyle w:val="BodyText"/>
        <w:rPr>
          <w:sz w:val="20"/>
        </w:rPr>
      </w:pPr>
    </w:p>
    <w:p w14:paraId="62FADBAC" w14:textId="77777777" w:rsidR="00434D4E" w:rsidRDefault="00434D4E">
      <w:pPr>
        <w:pStyle w:val="BodyText"/>
        <w:rPr>
          <w:sz w:val="20"/>
        </w:rPr>
      </w:pPr>
    </w:p>
    <w:p w14:paraId="4CCA4CD8" w14:textId="77777777" w:rsidR="00434D4E" w:rsidRDefault="00434D4E">
      <w:pPr>
        <w:pStyle w:val="BodyText"/>
        <w:rPr>
          <w:sz w:val="20"/>
        </w:rPr>
      </w:pPr>
    </w:p>
    <w:p w14:paraId="07F2E1E0" w14:textId="77777777" w:rsidR="00434D4E" w:rsidRDefault="00434D4E">
      <w:pPr>
        <w:pStyle w:val="BodyText"/>
        <w:rPr>
          <w:sz w:val="20"/>
        </w:rPr>
      </w:pPr>
    </w:p>
    <w:p w14:paraId="0BCFF4F7" w14:textId="77777777" w:rsidR="00434D4E" w:rsidRDefault="00434D4E">
      <w:pPr>
        <w:pStyle w:val="BodyText"/>
        <w:rPr>
          <w:sz w:val="20"/>
        </w:rPr>
      </w:pPr>
    </w:p>
    <w:p w14:paraId="43F5701C" w14:textId="77777777" w:rsidR="00434D4E" w:rsidRDefault="00434D4E">
      <w:pPr>
        <w:pStyle w:val="BodyText"/>
        <w:spacing w:before="5"/>
        <w:rPr>
          <w:sz w:val="15"/>
        </w:rPr>
      </w:pPr>
    </w:p>
    <w:p w14:paraId="39DACDD8" w14:textId="77777777" w:rsidR="00434D4E" w:rsidRDefault="002E7824">
      <w:pPr>
        <w:pStyle w:val="Heading2"/>
      </w:pPr>
      <w:r>
        <w:t>57</w:t>
      </w:r>
    </w:p>
    <w:sectPr w:rsidR="00434D4E">
      <w:pgSz w:w="11910" w:h="16840"/>
      <w:pgMar w:top="860" w:right="620" w:bottom="0" w:left="980"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6DDA953" w14:textId="77777777" w:rsidR="00B55EC0" w:rsidRDefault="00B55EC0" w:rsidP="003C12EF">
      <w:r>
        <w:separator/>
      </w:r>
    </w:p>
  </w:endnote>
  <w:endnote w:type="continuationSeparator" w:id="0">
    <w:p w14:paraId="04633F52" w14:textId="77777777" w:rsidR="00B55EC0" w:rsidRDefault="00B55EC0" w:rsidP="003C12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eeSans">
    <w:altName w:val="Calibri"/>
    <w:charset w:val="00"/>
    <w:family w:val="swiss"/>
    <w:pitch w:val="variable"/>
  </w:font>
  <w:font w:name="Cambria">
    <w:panose1 w:val="02040503050406030204"/>
    <w:charset w:val="00"/>
    <w:family w:val="roman"/>
    <w:pitch w:val="variable"/>
    <w:sig w:usb0="E00006FF" w:usb1="420024FF" w:usb2="02000000" w:usb3="00000000" w:csb0="0000019F" w:csb1="00000000"/>
  </w:font>
  <w:font w:name="Orsted Sans Office">
    <w:altName w:val="Cambria"/>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inherit">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17CCEC" w14:textId="77777777" w:rsidR="00B55EC0" w:rsidRDefault="00B55EC0" w:rsidP="003C12EF">
      <w:r>
        <w:separator/>
      </w:r>
    </w:p>
  </w:footnote>
  <w:footnote w:type="continuationSeparator" w:id="0">
    <w:p w14:paraId="62529D9D" w14:textId="77777777" w:rsidR="00B55EC0" w:rsidRDefault="00B55EC0" w:rsidP="003C12E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704AA"/>
    <w:multiLevelType w:val="hybridMultilevel"/>
    <w:tmpl w:val="3F82AE1A"/>
    <w:lvl w:ilvl="0" w:tplc="5EB4A15E">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 w15:restartNumberingAfterBreak="0">
    <w:nsid w:val="10B76663"/>
    <w:multiLevelType w:val="hybridMultilevel"/>
    <w:tmpl w:val="5270ED8C"/>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2" w15:restartNumberingAfterBreak="0">
    <w:nsid w:val="18D27170"/>
    <w:multiLevelType w:val="multilevel"/>
    <w:tmpl w:val="3DCE5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219C1438"/>
    <w:multiLevelType w:val="hybridMultilevel"/>
    <w:tmpl w:val="A3BA9E8A"/>
    <w:lvl w:ilvl="0" w:tplc="91F4B1D4">
      <w:start w:val="1"/>
      <w:numFmt w:val="lowerLetter"/>
      <w:lvlText w:val="(%1)"/>
      <w:lvlJc w:val="left"/>
      <w:pPr>
        <w:ind w:left="720" w:hanging="360"/>
      </w:pPr>
      <w:rPr>
        <w:rFonts w:hint="default"/>
        <w:color w:val="000000" w:themeColor="text1"/>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4" w15:restartNumberingAfterBreak="0">
    <w:nsid w:val="23FE12DB"/>
    <w:multiLevelType w:val="hybridMultilevel"/>
    <w:tmpl w:val="AF0871EC"/>
    <w:lvl w:ilvl="0" w:tplc="667C2422">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5" w15:restartNumberingAfterBreak="0">
    <w:nsid w:val="277C7EE0"/>
    <w:multiLevelType w:val="hybridMultilevel"/>
    <w:tmpl w:val="BF3E48D4"/>
    <w:lvl w:ilvl="0" w:tplc="A0100FFE">
      <w:start w:val="2"/>
      <w:numFmt w:val="decimal"/>
      <w:lvlText w:val="%1"/>
      <w:lvlJc w:val="left"/>
      <w:pPr>
        <w:ind w:left="720" w:hanging="360"/>
      </w:pPr>
      <w:rPr>
        <w:rFonts w:hint="default"/>
        <w:color w:val="000000" w:themeColor="text1"/>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6" w15:restartNumberingAfterBreak="0">
    <w:nsid w:val="2DAA1188"/>
    <w:multiLevelType w:val="multilevel"/>
    <w:tmpl w:val="7C5421C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376F2D19"/>
    <w:multiLevelType w:val="hybridMultilevel"/>
    <w:tmpl w:val="FFFFFFFF"/>
    <w:lvl w:ilvl="0" w:tplc="8D4E918A">
      <w:start w:val="1"/>
      <w:numFmt w:val="decimal"/>
      <w:lvlText w:val="%1."/>
      <w:lvlJc w:val="left"/>
      <w:pPr>
        <w:ind w:left="720" w:hanging="360"/>
      </w:pPr>
    </w:lvl>
    <w:lvl w:ilvl="1" w:tplc="F5429D94">
      <w:start w:val="1"/>
      <w:numFmt w:val="lowerLetter"/>
      <w:lvlText w:val="%2."/>
      <w:lvlJc w:val="left"/>
      <w:pPr>
        <w:ind w:left="1440" w:hanging="360"/>
      </w:pPr>
    </w:lvl>
    <w:lvl w:ilvl="2" w:tplc="B0B0EAA8">
      <w:start w:val="1"/>
      <w:numFmt w:val="lowerRoman"/>
      <w:lvlText w:val="%3."/>
      <w:lvlJc w:val="right"/>
      <w:pPr>
        <w:ind w:left="2160" w:hanging="180"/>
      </w:pPr>
    </w:lvl>
    <w:lvl w:ilvl="3" w:tplc="EA267BCE">
      <w:start w:val="1"/>
      <w:numFmt w:val="decimal"/>
      <w:lvlText w:val="%4."/>
      <w:lvlJc w:val="left"/>
      <w:pPr>
        <w:ind w:left="2880" w:hanging="360"/>
      </w:pPr>
    </w:lvl>
    <w:lvl w:ilvl="4" w:tplc="1352A93C">
      <w:start w:val="1"/>
      <w:numFmt w:val="lowerLetter"/>
      <w:lvlText w:val="%5."/>
      <w:lvlJc w:val="left"/>
      <w:pPr>
        <w:ind w:left="3600" w:hanging="360"/>
      </w:pPr>
    </w:lvl>
    <w:lvl w:ilvl="5" w:tplc="D4E2770A">
      <w:start w:val="1"/>
      <w:numFmt w:val="lowerRoman"/>
      <w:lvlText w:val="%6."/>
      <w:lvlJc w:val="right"/>
      <w:pPr>
        <w:ind w:left="4320" w:hanging="180"/>
      </w:pPr>
    </w:lvl>
    <w:lvl w:ilvl="6" w:tplc="19F65E6A">
      <w:start w:val="1"/>
      <w:numFmt w:val="decimal"/>
      <w:lvlText w:val="%7."/>
      <w:lvlJc w:val="left"/>
      <w:pPr>
        <w:ind w:left="5040" w:hanging="360"/>
      </w:pPr>
    </w:lvl>
    <w:lvl w:ilvl="7" w:tplc="A406F9D4">
      <w:start w:val="1"/>
      <w:numFmt w:val="lowerLetter"/>
      <w:lvlText w:val="%8."/>
      <w:lvlJc w:val="left"/>
      <w:pPr>
        <w:ind w:left="5760" w:hanging="360"/>
      </w:pPr>
    </w:lvl>
    <w:lvl w:ilvl="8" w:tplc="E806EC1A">
      <w:start w:val="1"/>
      <w:numFmt w:val="lowerRoman"/>
      <w:lvlText w:val="%9."/>
      <w:lvlJc w:val="right"/>
      <w:pPr>
        <w:ind w:left="6480" w:hanging="180"/>
      </w:pPr>
    </w:lvl>
  </w:abstractNum>
  <w:abstractNum w:abstractNumId="8" w15:restartNumberingAfterBreak="0">
    <w:nsid w:val="4A5BA00E"/>
    <w:multiLevelType w:val="hybridMultilevel"/>
    <w:tmpl w:val="7F9C1FEA"/>
    <w:lvl w:ilvl="0" w:tplc="C7441766">
      <w:start w:val="1"/>
      <w:numFmt w:val="lowerLetter"/>
      <w:lvlText w:val="(%1)"/>
      <w:lvlJc w:val="left"/>
      <w:pPr>
        <w:ind w:left="720" w:hanging="360"/>
      </w:pPr>
    </w:lvl>
    <w:lvl w:ilvl="1" w:tplc="090A0B3C">
      <w:start w:val="1"/>
      <w:numFmt w:val="lowerLetter"/>
      <w:lvlText w:val="%2."/>
      <w:lvlJc w:val="left"/>
      <w:pPr>
        <w:ind w:left="1440" w:hanging="360"/>
      </w:pPr>
    </w:lvl>
    <w:lvl w:ilvl="2" w:tplc="66342E2E">
      <w:start w:val="1"/>
      <w:numFmt w:val="lowerRoman"/>
      <w:lvlText w:val="%3."/>
      <w:lvlJc w:val="right"/>
      <w:pPr>
        <w:ind w:left="2160" w:hanging="180"/>
      </w:pPr>
    </w:lvl>
    <w:lvl w:ilvl="3" w:tplc="2AF42854">
      <w:start w:val="1"/>
      <w:numFmt w:val="decimal"/>
      <w:lvlText w:val="%4."/>
      <w:lvlJc w:val="left"/>
      <w:pPr>
        <w:ind w:left="2880" w:hanging="360"/>
      </w:pPr>
    </w:lvl>
    <w:lvl w:ilvl="4" w:tplc="A0D0F0DE">
      <w:start w:val="1"/>
      <w:numFmt w:val="lowerLetter"/>
      <w:lvlText w:val="%5."/>
      <w:lvlJc w:val="left"/>
      <w:pPr>
        <w:ind w:left="3600" w:hanging="360"/>
      </w:pPr>
    </w:lvl>
    <w:lvl w:ilvl="5" w:tplc="38F80C4A">
      <w:start w:val="1"/>
      <w:numFmt w:val="lowerRoman"/>
      <w:lvlText w:val="%6."/>
      <w:lvlJc w:val="right"/>
      <w:pPr>
        <w:ind w:left="4320" w:hanging="180"/>
      </w:pPr>
    </w:lvl>
    <w:lvl w:ilvl="6" w:tplc="E87ED85C">
      <w:start w:val="1"/>
      <w:numFmt w:val="decimal"/>
      <w:lvlText w:val="%7."/>
      <w:lvlJc w:val="left"/>
      <w:pPr>
        <w:ind w:left="5040" w:hanging="360"/>
      </w:pPr>
    </w:lvl>
    <w:lvl w:ilvl="7" w:tplc="BD7266DA">
      <w:start w:val="1"/>
      <w:numFmt w:val="lowerLetter"/>
      <w:lvlText w:val="%8."/>
      <w:lvlJc w:val="left"/>
      <w:pPr>
        <w:ind w:left="5760" w:hanging="360"/>
      </w:pPr>
    </w:lvl>
    <w:lvl w:ilvl="8" w:tplc="1FDC8A42">
      <w:start w:val="1"/>
      <w:numFmt w:val="lowerRoman"/>
      <w:lvlText w:val="%9."/>
      <w:lvlJc w:val="right"/>
      <w:pPr>
        <w:ind w:left="6480" w:hanging="180"/>
      </w:pPr>
    </w:lvl>
  </w:abstractNum>
  <w:abstractNum w:abstractNumId="9" w15:restartNumberingAfterBreak="0">
    <w:nsid w:val="4F4670DF"/>
    <w:multiLevelType w:val="hybridMultilevel"/>
    <w:tmpl w:val="DC22A33E"/>
    <w:lvl w:ilvl="0" w:tplc="0C0A0001">
      <w:start w:val="1"/>
      <w:numFmt w:val="bullet"/>
      <w:lvlText w:val=""/>
      <w:lvlJc w:val="left"/>
      <w:pPr>
        <w:ind w:left="777" w:hanging="360"/>
      </w:pPr>
      <w:rPr>
        <w:rFonts w:ascii="Symbol" w:hAnsi="Symbol" w:hint="default"/>
      </w:rPr>
    </w:lvl>
    <w:lvl w:ilvl="1" w:tplc="0C0A0003" w:tentative="1">
      <w:start w:val="1"/>
      <w:numFmt w:val="bullet"/>
      <w:lvlText w:val="o"/>
      <w:lvlJc w:val="left"/>
      <w:pPr>
        <w:ind w:left="1497" w:hanging="360"/>
      </w:pPr>
      <w:rPr>
        <w:rFonts w:ascii="Courier New" w:hAnsi="Courier New" w:cs="Courier New" w:hint="default"/>
      </w:rPr>
    </w:lvl>
    <w:lvl w:ilvl="2" w:tplc="0C0A0005" w:tentative="1">
      <w:start w:val="1"/>
      <w:numFmt w:val="bullet"/>
      <w:lvlText w:val=""/>
      <w:lvlJc w:val="left"/>
      <w:pPr>
        <w:ind w:left="2217" w:hanging="360"/>
      </w:pPr>
      <w:rPr>
        <w:rFonts w:ascii="Wingdings" w:hAnsi="Wingdings" w:hint="default"/>
      </w:rPr>
    </w:lvl>
    <w:lvl w:ilvl="3" w:tplc="0C0A0001" w:tentative="1">
      <w:start w:val="1"/>
      <w:numFmt w:val="bullet"/>
      <w:lvlText w:val=""/>
      <w:lvlJc w:val="left"/>
      <w:pPr>
        <w:ind w:left="2937" w:hanging="360"/>
      </w:pPr>
      <w:rPr>
        <w:rFonts w:ascii="Symbol" w:hAnsi="Symbol" w:hint="default"/>
      </w:rPr>
    </w:lvl>
    <w:lvl w:ilvl="4" w:tplc="0C0A0003" w:tentative="1">
      <w:start w:val="1"/>
      <w:numFmt w:val="bullet"/>
      <w:lvlText w:val="o"/>
      <w:lvlJc w:val="left"/>
      <w:pPr>
        <w:ind w:left="3657" w:hanging="360"/>
      </w:pPr>
      <w:rPr>
        <w:rFonts w:ascii="Courier New" w:hAnsi="Courier New" w:cs="Courier New" w:hint="default"/>
      </w:rPr>
    </w:lvl>
    <w:lvl w:ilvl="5" w:tplc="0C0A0005" w:tentative="1">
      <w:start w:val="1"/>
      <w:numFmt w:val="bullet"/>
      <w:lvlText w:val=""/>
      <w:lvlJc w:val="left"/>
      <w:pPr>
        <w:ind w:left="4377" w:hanging="360"/>
      </w:pPr>
      <w:rPr>
        <w:rFonts w:ascii="Wingdings" w:hAnsi="Wingdings" w:hint="default"/>
      </w:rPr>
    </w:lvl>
    <w:lvl w:ilvl="6" w:tplc="0C0A0001" w:tentative="1">
      <w:start w:val="1"/>
      <w:numFmt w:val="bullet"/>
      <w:lvlText w:val=""/>
      <w:lvlJc w:val="left"/>
      <w:pPr>
        <w:ind w:left="5097" w:hanging="360"/>
      </w:pPr>
      <w:rPr>
        <w:rFonts w:ascii="Symbol" w:hAnsi="Symbol" w:hint="default"/>
      </w:rPr>
    </w:lvl>
    <w:lvl w:ilvl="7" w:tplc="0C0A0003" w:tentative="1">
      <w:start w:val="1"/>
      <w:numFmt w:val="bullet"/>
      <w:lvlText w:val="o"/>
      <w:lvlJc w:val="left"/>
      <w:pPr>
        <w:ind w:left="5817" w:hanging="360"/>
      </w:pPr>
      <w:rPr>
        <w:rFonts w:ascii="Courier New" w:hAnsi="Courier New" w:cs="Courier New" w:hint="default"/>
      </w:rPr>
    </w:lvl>
    <w:lvl w:ilvl="8" w:tplc="0C0A0005" w:tentative="1">
      <w:start w:val="1"/>
      <w:numFmt w:val="bullet"/>
      <w:lvlText w:val=""/>
      <w:lvlJc w:val="left"/>
      <w:pPr>
        <w:ind w:left="6537" w:hanging="360"/>
      </w:pPr>
      <w:rPr>
        <w:rFonts w:ascii="Wingdings" w:hAnsi="Wingdings" w:hint="default"/>
      </w:rPr>
    </w:lvl>
  </w:abstractNum>
  <w:abstractNum w:abstractNumId="10" w15:restartNumberingAfterBreak="0">
    <w:nsid w:val="4F732586"/>
    <w:multiLevelType w:val="hybridMultilevel"/>
    <w:tmpl w:val="D46004B8"/>
    <w:lvl w:ilvl="0" w:tplc="8A402012">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1" w15:restartNumberingAfterBreak="0">
    <w:nsid w:val="5FC6A4F5"/>
    <w:multiLevelType w:val="hybridMultilevel"/>
    <w:tmpl w:val="FFFFFFFF"/>
    <w:lvl w:ilvl="0" w:tplc="57DAC000">
      <w:start w:val="1"/>
      <w:numFmt w:val="bullet"/>
      <w:lvlText w:val=""/>
      <w:lvlJc w:val="left"/>
      <w:pPr>
        <w:ind w:left="720" w:hanging="360"/>
      </w:pPr>
      <w:rPr>
        <w:rFonts w:ascii="Symbol" w:hAnsi="Symbol" w:hint="default"/>
      </w:rPr>
    </w:lvl>
    <w:lvl w:ilvl="1" w:tplc="5B2C3C1E">
      <w:start w:val="1"/>
      <w:numFmt w:val="bullet"/>
      <w:lvlText w:val="o"/>
      <w:lvlJc w:val="left"/>
      <w:pPr>
        <w:ind w:left="1440" w:hanging="360"/>
      </w:pPr>
      <w:rPr>
        <w:rFonts w:ascii="Courier New" w:hAnsi="Courier New" w:hint="default"/>
      </w:rPr>
    </w:lvl>
    <w:lvl w:ilvl="2" w:tplc="BC581D26">
      <w:start w:val="1"/>
      <w:numFmt w:val="bullet"/>
      <w:lvlText w:val=""/>
      <w:lvlJc w:val="left"/>
      <w:pPr>
        <w:ind w:left="2160" w:hanging="360"/>
      </w:pPr>
      <w:rPr>
        <w:rFonts w:ascii="Wingdings" w:hAnsi="Wingdings" w:hint="default"/>
      </w:rPr>
    </w:lvl>
    <w:lvl w:ilvl="3" w:tplc="ADC8848A">
      <w:start w:val="1"/>
      <w:numFmt w:val="bullet"/>
      <w:lvlText w:val=""/>
      <w:lvlJc w:val="left"/>
      <w:pPr>
        <w:ind w:left="2880" w:hanging="360"/>
      </w:pPr>
      <w:rPr>
        <w:rFonts w:ascii="Symbol" w:hAnsi="Symbol" w:hint="default"/>
      </w:rPr>
    </w:lvl>
    <w:lvl w:ilvl="4" w:tplc="197853FA">
      <w:start w:val="1"/>
      <w:numFmt w:val="bullet"/>
      <w:lvlText w:val="o"/>
      <w:lvlJc w:val="left"/>
      <w:pPr>
        <w:ind w:left="3600" w:hanging="360"/>
      </w:pPr>
      <w:rPr>
        <w:rFonts w:ascii="Courier New" w:hAnsi="Courier New" w:hint="default"/>
      </w:rPr>
    </w:lvl>
    <w:lvl w:ilvl="5" w:tplc="20E0B926">
      <w:start w:val="1"/>
      <w:numFmt w:val="bullet"/>
      <w:lvlText w:val=""/>
      <w:lvlJc w:val="left"/>
      <w:pPr>
        <w:ind w:left="4320" w:hanging="360"/>
      </w:pPr>
      <w:rPr>
        <w:rFonts w:ascii="Wingdings" w:hAnsi="Wingdings" w:hint="default"/>
      </w:rPr>
    </w:lvl>
    <w:lvl w:ilvl="6" w:tplc="7AA0D4A8">
      <w:start w:val="1"/>
      <w:numFmt w:val="bullet"/>
      <w:lvlText w:val=""/>
      <w:lvlJc w:val="left"/>
      <w:pPr>
        <w:ind w:left="5040" w:hanging="360"/>
      </w:pPr>
      <w:rPr>
        <w:rFonts w:ascii="Symbol" w:hAnsi="Symbol" w:hint="default"/>
      </w:rPr>
    </w:lvl>
    <w:lvl w:ilvl="7" w:tplc="B172D8EA">
      <w:start w:val="1"/>
      <w:numFmt w:val="bullet"/>
      <w:lvlText w:val="o"/>
      <w:lvlJc w:val="left"/>
      <w:pPr>
        <w:ind w:left="5760" w:hanging="360"/>
      </w:pPr>
      <w:rPr>
        <w:rFonts w:ascii="Courier New" w:hAnsi="Courier New" w:hint="default"/>
      </w:rPr>
    </w:lvl>
    <w:lvl w:ilvl="8" w:tplc="31EEC2B2">
      <w:start w:val="1"/>
      <w:numFmt w:val="bullet"/>
      <w:lvlText w:val=""/>
      <w:lvlJc w:val="left"/>
      <w:pPr>
        <w:ind w:left="6480" w:hanging="360"/>
      </w:pPr>
      <w:rPr>
        <w:rFonts w:ascii="Wingdings" w:hAnsi="Wingdings" w:hint="default"/>
      </w:rPr>
    </w:lvl>
  </w:abstractNum>
  <w:abstractNum w:abstractNumId="12" w15:restartNumberingAfterBreak="0">
    <w:nsid w:val="719178D8"/>
    <w:multiLevelType w:val="hybridMultilevel"/>
    <w:tmpl w:val="FFFFFFFF"/>
    <w:lvl w:ilvl="0" w:tplc="FB7442D6">
      <w:start w:val="1"/>
      <w:numFmt w:val="bullet"/>
      <w:lvlText w:val=""/>
      <w:lvlJc w:val="left"/>
      <w:pPr>
        <w:ind w:left="720" w:hanging="360"/>
      </w:pPr>
      <w:rPr>
        <w:rFonts w:ascii="Symbol" w:hAnsi="Symbol" w:hint="default"/>
      </w:rPr>
    </w:lvl>
    <w:lvl w:ilvl="1" w:tplc="97F06C6A">
      <w:start w:val="1"/>
      <w:numFmt w:val="bullet"/>
      <w:lvlText w:val="o"/>
      <w:lvlJc w:val="left"/>
      <w:pPr>
        <w:ind w:left="1440" w:hanging="360"/>
      </w:pPr>
      <w:rPr>
        <w:rFonts w:ascii="Courier New" w:hAnsi="Courier New" w:hint="default"/>
      </w:rPr>
    </w:lvl>
    <w:lvl w:ilvl="2" w:tplc="990AB1B8">
      <w:start w:val="1"/>
      <w:numFmt w:val="bullet"/>
      <w:lvlText w:val=""/>
      <w:lvlJc w:val="left"/>
      <w:pPr>
        <w:ind w:left="2160" w:hanging="360"/>
      </w:pPr>
      <w:rPr>
        <w:rFonts w:ascii="Wingdings" w:hAnsi="Wingdings" w:hint="default"/>
      </w:rPr>
    </w:lvl>
    <w:lvl w:ilvl="3" w:tplc="66BCC4CA">
      <w:start w:val="1"/>
      <w:numFmt w:val="bullet"/>
      <w:lvlText w:val=""/>
      <w:lvlJc w:val="left"/>
      <w:pPr>
        <w:ind w:left="2880" w:hanging="360"/>
      </w:pPr>
      <w:rPr>
        <w:rFonts w:ascii="Symbol" w:hAnsi="Symbol" w:hint="default"/>
      </w:rPr>
    </w:lvl>
    <w:lvl w:ilvl="4" w:tplc="31A85EC8">
      <w:start w:val="1"/>
      <w:numFmt w:val="bullet"/>
      <w:lvlText w:val="o"/>
      <w:lvlJc w:val="left"/>
      <w:pPr>
        <w:ind w:left="3600" w:hanging="360"/>
      </w:pPr>
      <w:rPr>
        <w:rFonts w:ascii="Courier New" w:hAnsi="Courier New" w:hint="default"/>
      </w:rPr>
    </w:lvl>
    <w:lvl w:ilvl="5" w:tplc="B6E880DC">
      <w:start w:val="1"/>
      <w:numFmt w:val="bullet"/>
      <w:lvlText w:val=""/>
      <w:lvlJc w:val="left"/>
      <w:pPr>
        <w:ind w:left="4320" w:hanging="360"/>
      </w:pPr>
      <w:rPr>
        <w:rFonts w:ascii="Wingdings" w:hAnsi="Wingdings" w:hint="default"/>
      </w:rPr>
    </w:lvl>
    <w:lvl w:ilvl="6" w:tplc="DAC686C6">
      <w:start w:val="1"/>
      <w:numFmt w:val="bullet"/>
      <w:lvlText w:val=""/>
      <w:lvlJc w:val="left"/>
      <w:pPr>
        <w:ind w:left="5040" w:hanging="360"/>
      </w:pPr>
      <w:rPr>
        <w:rFonts w:ascii="Symbol" w:hAnsi="Symbol" w:hint="default"/>
      </w:rPr>
    </w:lvl>
    <w:lvl w:ilvl="7" w:tplc="F242574E">
      <w:start w:val="1"/>
      <w:numFmt w:val="bullet"/>
      <w:lvlText w:val="o"/>
      <w:lvlJc w:val="left"/>
      <w:pPr>
        <w:ind w:left="5760" w:hanging="360"/>
      </w:pPr>
      <w:rPr>
        <w:rFonts w:ascii="Courier New" w:hAnsi="Courier New" w:hint="default"/>
      </w:rPr>
    </w:lvl>
    <w:lvl w:ilvl="8" w:tplc="E54654E0">
      <w:start w:val="1"/>
      <w:numFmt w:val="bullet"/>
      <w:lvlText w:val=""/>
      <w:lvlJc w:val="left"/>
      <w:pPr>
        <w:ind w:left="6480" w:hanging="360"/>
      </w:pPr>
      <w:rPr>
        <w:rFonts w:ascii="Wingdings" w:hAnsi="Wingdings" w:hint="default"/>
      </w:rPr>
    </w:lvl>
  </w:abstractNum>
  <w:abstractNum w:abstractNumId="13" w15:restartNumberingAfterBreak="0">
    <w:nsid w:val="7B1945F3"/>
    <w:multiLevelType w:val="hybridMultilevel"/>
    <w:tmpl w:val="7F38128E"/>
    <w:lvl w:ilvl="0" w:tplc="4B2C6B32">
      <w:start w:val="1"/>
      <w:numFmt w:val="decimal"/>
      <w:lvlText w:val="%1."/>
      <w:lvlJc w:val="left"/>
      <w:pPr>
        <w:ind w:left="468" w:hanging="234"/>
      </w:pPr>
      <w:rPr>
        <w:rFonts w:ascii="FreeSans" w:eastAsia="FreeSans" w:hAnsi="FreeSans" w:cs="FreeSans" w:hint="default"/>
        <w:color w:val="333333"/>
        <w:w w:val="103"/>
        <w:sz w:val="21"/>
        <w:szCs w:val="21"/>
        <w:lang w:val="en-US" w:eastAsia="en-US" w:bidi="ar-SA"/>
      </w:rPr>
    </w:lvl>
    <w:lvl w:ilvl="1" w:tplc="C128A73C">
      <w:numFmt w:val="bullet"/>
      <w:lvlText w:val="•"/>
      <w:lvlJc w:val="left"/>
      <w:pPr>
        <w:ind w:left="1456" w:hanging="234"/>
      </w:pPr>
      <w:rPr>
        <w:rFonts w:hint="default"/>
        <w:lang w:val="en-US" w:eastAsia="en-US" w:bidi="ar-SA"/>
      </w:rPr>
    </w:lvl>
    <w:lvl w:ilvl="2" w:tplc="3A3EB552">
      <w:numFmt w:val="bullet"/>
      <w:lvlText w:val="•"/>
      <w:lvlJc w:val="left"/>
      <w:pPr>
        <w:ind w:left="2453" w:hanging="234"/>
      </w:pPr>
      <w:rPr>
        <w:rFonts w:hint="default"/>
        <w:lang w:val="en-US" w:eastAsia="en-US" w:bidi="ar-SA"/>
      </w:rPr>
    </w:lvl>
    <w:lvl w:ilvl="3" w:tplc="A068211E">
      <w:numFmt w:val="bullet"/>
      <w:lvlText w:val="•"/>
      <w:lvlJc w:val="left"/>
      <w:pPr>
        <w:ind w:left="3449" w:hanging="234"/>
      </w:pPr>
      <w:rPr>
        <w:rFonts w:hint="default"/>
        <w:lang w:val="en-US" w:eastAsia="en-US" w:bidi="ar-SA"/>
      </w:rPr>
    </w:lvl>
    <w:lvl w:ilvl="4" w:tplc="F6C6A096">
      <w:numFmt w:val="bullet"/>
      <w:lvlText w:val="•"/>
      <w:lvlJc w:val="left"/>
      <w:pPr>
        <w:ind w:left="4446" w:hanging="234"/>
      </w:pPr>
      <w:rPr>
        <w:rFonts w:hint="default"/>
        <w:lang w:val="en-US" w:eastAsia="en-US" w:bidi="ar-SA"/>
      </w:rPr>
    </w:lvl>
    <w:lvl w:ilvl="5" w:tplc="0A70CF9E">
      <w:numFmt w:val="bullet"/>
      <w:lvlText w:val="•"/>
      <w:lvlJc w:val="left"/>
      <w:pPr>
        <w:ind w:left="5442" w:hanging="234"/>
      </w:pPr>
      <w:rPr>
        <w:rFonts w:hint="default"/>
        <w:lang w:val="en-US" w:eastAsia="en-US" w:bidi="ar-SA"/>
      </w:rPr>
    </w:lvl>
    <w:lvl w:ilvl="6" w:tplc="7976450A">
      <w:numFmt w:val="bullet"/>
      <w:lvlText w:val="•"/>
      <w:lvlJc w:val="left"/>
      <w:pPr>
        <w:ind w:left="6439" w:hanging="234"/>
      </w:pPr>
      <w:rPr>
        <w:rFonts w:hint="default"/>
        <w:lang w:val="en-US" w:eastAsia="en-US" w:bidi="ar-SA"/>
      </w:rPr>
    </w:lvl>
    <w:lvl w:ilvl="7" w:tplc="01EC3528">
      <w:numFmt w:val="bullet"/>
      <w:lvlText w:val="•"/>
      <w:lvlJc w:val="left"/>
      <w:pPr>
        <w:ind w:left="7435" w:hanging="234"/>
      </w:pPr>
      <w:rPr>
        <w:rFonts w:hint="default"/>
        <w:lang w:val="en-US" w:eastAsia="en-US" w:bidi="ar-SA"/>
      </w:rPr>
    </w:lvl>
    <w:lvl w:ilvl="8" w:tplc="97089CCC">
      <w:numFmt w:val="bullet"/>
      <w:lvlText w:val="•"/>
      <w:lvlJc w:val="left"/>
      <w:pPr>
        <w:ind w:left="8432" w:hanging="234"/>
      </w:pPr>
      <w:rPr>
        <w:rFonts w:hint="default"/>
        <w:lang w:val="en-US" w:eastAsia="en-US" w:bidi="ar-SA"/>
      </w:rPr>
    </w:lvl>
  </w:abstractNum>
  <w:abstractNum w:abstractNumId="14" w15:restartNumberingAfterBreak="0">
    <w:nsid w:val="7E8B62C6"/>
    <w:multiLevelType w:val="hybridMultilevel"/>
    <w:tmpl w:val="20F24C14"/>
    <w:lvl w:ilvl="0" w:tplc="24A64BE2">
      <w:numFmt w:val="bullet"/>
      <w:lvlText w:val="*"/>
      <w:lvlJc w:val="left"/>
      <w:pPr>
        <w:ind w:left="235" w:hanging="120"/>
      </w:pPr>
      <w:rPr>
        <w:rFonts w:ascii="FreeSans" w:eastAsia="FreeSans" w:hAnsi="FreeSans" w:cs="FreeSans" w:hint="default"/>
        <w:color w:val="FF0000"/>
        <w:w w:val="102"/>
        <w:sz w:val="19"/>
        <w:szCs w:val="19"/>
        <w:lang w:val="en-US" w:eastAsia="en-US" w:bidi="ar-SA"/>
      </w:rPr>
    </w:lvl>
    <w:lvl w:ilvl="1" w:tplc="8CB6A916">
      <w:start w:val="1"/>
      <w:numFmt w:val="decimal"/>
      <w:lvlText w:val="%2."/>
      <w:lvlJc w:val="left"/>
      <w:pPr>
        <w:ind w:left="235" w:hanging="234"/>
      </w:pPr>
      <w:rPr>
        <w:rFonts w:ascii="FreeSans" w:eastAsia="FreeSans" w:hAnsi="FreeSans" w:cs="FreeSans" w:hint="default"/>
        <w:color w:val="333333"/>
        <w:w w:val="103"/>
        <w:sz w:val="21"/>
        <w:szCs w:val="21"/>
        <w:lang w:val="en-US" w:eastAsia="en-US" w:bidi="ar-SA"/>
      </w:rPr>
    </w:lvl>
    <w:lvl w:ilvl="2" w:tplc="59905026">
      <w:numFmt w:val="bullet"/>
      <w:lvlText w:val="•"/>
      <w:lvlJc w:val="left"/>
      <w:pPr>
        <w:ind w:left="2277" w:hanging="234"/>
      </w:pPr>
      <w:rPr>
        <w:rFonts w:hint="default"/>
        <w:lang w:val="en-US" w:eastAsia="en-US" w:bidi="ar-SA"/>
      </w:rPr>
    </w:lvl>
    <w:lvl w:ilvl="3" w:tplc="30268EAA">
      <w:numFmt w:val="bullet"/>
      <w:lvlText w:val="•"/>
      <w:lvlJc w:val="left"/>
      <w:pPr>
        <w:ind w:left="3295" w:hanging="234"/>
      </w:pPr>
      <w:rPr>
        <w:rFonts w:hint="default"/>
        <w:lang w:val="en-US" w:eastAsia="en-US" w:bidi="ar-SA"/>
      </w:rPr>
    </w:lvl>
    <w:lvl w:ilvl="4" w:tplc="A134C578">
      <w:numFmt w:val="bullet"/>
      <w:lvlText w:val="•"/>
      <w:lvlJc w:val="left"/>
      <w:pPr>
        <w:ind w:left="4314" w:hanging="234"/>
      </w:pPr>
      <w:rPr>
        <w:rFonts w:hint="default"/>
        <w:lang w:val="en-US" w:eastAsia="en-US" w:bidi="ar-SA"/>
      </w:rPr>
    </w:lvl>
    <w:lvl w:ilvl="5" w:tplc="42A0887E">
      <w:numFmt w:val="bullet"/>
      <w:lvlText w:val="•"/>
      <w:lvlJc w:val="left"/>
      <w:pPr>
        <w:ind w:left="5332" w:hanging="234"/>
      </w:pPr>
      <w:rPr>
        <w:rFonts w:hint="default"/>
        <w:lang w:val="en-US" w:eastAsia="en-US" w:bidi="ar-SA"/>
      </w:rPr>
    </w:lvl>
    <w:lvl w:ilvl="6" w:tplc="D1E016F4">
      <w:numFmt w:val="bullet"/>
      <w:lvlText w:val="•"/>
      <w:lvlJc w:val="left"/>
      <w:pPr>
        <w:ind w:left="6351" w:hanging="234"/>
      </w:pPr>
      <w:rPr>
        <w:rFonts w:hint="default"/>
        <w:lang w:val="en-US" w:eastAsia="en-US" w:bidi="ar-SA"/>
      </w:rPr>
    </w:lvl>
    <w:lvl w:ilvl="7" w:tplc="0602B866">
      <w:numFmt w:val="bullet"/>
      <w:lvlText w:val="•"/>
      <w:lvlJc w:val="left"/>
      <w:pPr>
        <w:ind w:left="7369" w:hanging="234"/>
      </w:pPr>
      <w:rPr>
        <w:rFonts w:hint="default"/>
        <w:lang w:val="en-US" w:eastAsia="en-US" w:bidi="ar-SA"/>
      </w:rPr>
    </w:lvl>
    <w:lvl w:ilvl="8" w:tplc="8EFA7BE4">
      <w:numFmt w:val="bullet"/>
      <w:lvlText w:val="•"/>
      <w:lvlJc w:val="left"/>
      <w:pPr>
        <w:ind w:left="8388" w:hanging="234"/>
      </w:pPr>
      <w:rPr>
        <w:rFonts w:hint="default"/>
        <w:lang w:val="en-US" w:eastAsia="en-US" w:bidi="ar-SA"/>
      </w:rPr>
    </w:lvl>
  </w:abstractNum>
  <w:abstractNum w:abstractNumId="15" w15:restartNumberingAfterBreak="0">
    <w:nsid w:val="7ECD63C9"/>
    <w:multiLevelType w:val="hybridMultilevel"/>
    <w:tmpl w:val="53624EFC"/>
    <w:lvl w:ilvl="0" w:tplc="B3228EF8">
      <w:start w:val="6"/>
      <w:numFmt w:val="bullet"/>
      <w:lvlText w:val="-"/>
      <w:lvlJc w:val="left"/>
      <w:pPr>
        <w:ind w:left="720" w:hanging="360"/>
      </w:pPr>
      <w:rPr>
        <w:rFonts w:ascii="Cambria" w:eastAsia="Orsted Sans Office" w:hAnsi="Cambria" w:cs="Orsted Sans Office"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16" w15:restartNumberingAfterBreak="0">
    <w:nsid w:val="7EF8441F"/>
    <w:multiLevelType w:val="hybridMultilevel"/>
    <w:tmpl w:val="1104361A"/>
    <w:lvl w:ilvl="0" w:tplc="9558EA3E">
      <w:start w:val="3"/>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abstractNum w:abstractNumId="17" w15:restartNumberingAfterBreak="0">
    <w:nsid w:val="7FFEA3CA"/>
    <w:multiLevelType w:val="hybridMultilevel"/>
    <w:tmpl w:val="FFFFFFFF"/>
    <w:lvl w:ilvl="0" w:tplc="88FE17A2">
      <w:start w:val="1"/>
      <w:numFmt w:val="bullet"/>
      <w:lvlText w:val="·"/>
      <w:lvlJc w:val="left"/>
      <w:pPr>
        <w:ind w:left="720" w:hanging="360"/>
      </w:pPr>
      <w:rPr>
        <w:rFonts w:ascii="Symbol" w:hAnsi="Symbol" w:hint="default"/>
      </w:rPr>
    </w:lvl>
    <w:lvl w:ilvl="1" w:tplc="05226D0E">
      <w:start w:val="1"/>
      <w:numFmt w:val="bullet"/>
      <w:lvlText w:val="o"/>
      <w:lvlJc w:val="left"/>
      <w:pPr>
        <w:ind w:left="1440" w:hanging="360"/>
      </w:pPr>
      <w:rPr>
        <w:rFonts w:ascii="Courier New" w:hAnsi="Courier New" w:hint="default"/>
      </w:rPr>
    </w:lvl>
    <w:lvl w:ilvl="2" w:tplc="266C5220">
      <w:start w:val="1"/>
      <w:numFmt w:val="bullet"/>
      <w:lvlText w:val=""/>
      <w:lvlJc w:val="left"/>
      <w:pPr>
        <w:ind w:left="2160" w:hanging="360"/>
      </w:pPr>
      <w:rPr>
        <w:rFonts w:ascii="Wingdings" w:hAnsi="Wingdings" w:hint="default"/>
      </w:rPr>
    </w:lvl>
    <w:lvl w:ilvl="3" w:tplc="0D6C607E">
      <w:start w:val="1"/>
      <w:numFmt w:val="bullet"/>
      <w:lvlText w:val=""/>
      <w:lvlJc w:val="left"/>
      <w:pPr>
        <w:ind w:left="2880" w:hanging="360"/>
      </w:pPr>
      <w:rPr>
        <w:rFonts w:ascii="Symbol" w:hAnsi="Symbol" w:hint="default"/>
      </w:rPr>
    </w:lvl>
    <w:lvl w:ilvl="4" w:tplc="563C8F92">
      <w:start w:val="1"/>
      <w:numFmt w:val="bullet"/>
      <w:lvlText w:val="o"/>
      <w:lvlJc w:val="left"/>
      <w:pPr>
        <w:ind w:left="3600" w:hanging="360"/>
      </w:pPr>
      <w:rPr>
        <w:rFonts w:ascii="Courier New" w:hAnsi="Courier New" w:hint="default"/>
      </w:rPr>
    </w:lvl>
    <w:lvl w:ilvl="5" w:tplc="605C169C">
      <w:start w:val="1"/>
      <w:numFmt w:val="bullet"/>
      <w:lvlText w:val=""/>
      <w:lvlJc w:val="left"/>
      <w:pPr>
        <w:ind w:left="4320" w:hanging="360"/>
      </w:pPr>
      <w:rPr>
        <w:rFonts w:ascii="Wingdings" w:hAnsi="Wingdings" w:hint="default"/>
      </w:rPr>
    </w:lvl>
    <w:lvl w:ilvl="6" w:tplc="D152D6F8">
      <w:start w:val="1"/>
      <w:numFmt w:val="bullet"/>
      <w:lvlText w:val=""/>
      <w:lvlJc w:val="left"/>
      <w:pPr>
        <w:ind w:left="5040" w:hanging="360"/>
      </w:pPr>
      <w:rPr>
        <w:rFonts w:ascii="Symbol" w:hAnsi="Symbol" w:hint="default"/>
      </w:rPr>
    </w:lvl>
    <w:lvl w:ilvl="7" w:tplc="6BE49A1C">
      <w:start w:val="1"/>
      <w:numFmt w:val="bullet"/>
      <w:lvlText w:val="o"/>
      <w:lvlJc w:val="left"/>
      <w:pPr>
        <w:ind w:left="5760" w:hanging="360"/>
      </w:pPr>
      <w:rPr>
        <w:rFonts w:ascii="Courier New" w:hAnsi="Courier New" w:hint="default"/>
      </w:rPr>
    </w:lvl>
    <w:lvl w:ilvl="8" w:tplc="D206C68E">
      <w:start w:val="1"/>
      <w:numFmt w:val="bullet"/>
      <w:lvlText w:val=""/>
      <w:lvlJc w:val="left"/>
      <w:pPr>
        <w:ind w:left="6480" w:hanging="360"/>
      </w:pPr>
      <w:rPr>
        <w:rFonts w:ascii="Wingdings" w:hAnsi="Wingdings" w:hint="default"/>
      </w:rPr>
    </w:lvl>
  </w:abstractNum>
  <w:num w:numId="1" w16cid:durableId="984698599">
    <w:abstractNumId w:val="8"/>
  </w:num>
  <w:num w:numId="2" w16cid:durableId="515268709">
    <w:abstractNumId w:val="11"/>
  </w:num>
  <w:num w:numId="3" w16cid:durableId="601305835">
    <w:abstractNumId w:val="17"/>
  </w:num>
  <w:num w:numId="4" w16cid:durableId="1958290157">
    <w:abstractNumId w:val="13"/>
  </w:num>
  <w:num w:numId="5" w16cid:durableId="1018120506">
    <w:abstractNumId w:val="14"/>
  </w:num>
  <w:num w:numId="6" w16cid:durableId="2098286230">
    <w:abstractNumId w:val="12"/>
  </w:num>
  <w:num w:numId="7" w16cid:durableId="172384927">
    <w:abstractNumId w:val="7"/>
  </w:num>
  <w:num w:numId="8" w16cid:durableId="60493225">
    <w:abstractNumId w:val="16"/>
  </w:num>
  <w:num w:numId="9" w16cid:durableId="1694191785">
    <w:abstractNumId w:val="4"/>
  </w:num>
  <w:num w:numId="10" w16cid:durableId="813792963">
    <w:abstractNumId w:val="3"/>
  </w:num>
  <w:num w:numId="11" w16cid:durableId="908229989">
    <w:abstractNumId w:val="5"/>
  </w:num>
  <w:num w:numId="12" w16cid:durableId="1079869114">
    <w:abstractNumId w:val="1"/>
  </w:num>
  <w:num w:numId="13" w16cid:durableId="1946840027">
    <w:abstractNumId w:val="0"/>
  </w:num>
  <w:num w:numId="14" w16cid:durableId="1645505924">
    <w:abstractNumId w:val="15"/>
  </w:num>
  <w:num w:numId="15" w16cid:durableId="541868161">
    <w:abstractNumId w:val="10"/>
  </w:num>
  <w:num w:numId="16" w16cid:durableId="1769545896">
    <w:abstractNumId w:val="6"/>
  </w:num>
  <w:num w:numId="17" w16cid:durableId="2109352853">
    <w:abstractNumId w:val="2"/>
  </w:num>
  <w:num w:numId="18" w16cid:durableId="184458979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0"/>
  <w:removePersonalInformation/>
  <w:removeDateAndTime/>
  <w:proofState w:spelling="clean" w:grammar="clean"/>
  <w:defaultTabStop w:val="720"/>
  <w:hyphenationZone w:val="425"/>
  <w:drawingGridHorizontalSpacing w:val="110"/>
  <w:displayHorizontalDrawingGridEvery w:val="2"/>
  <w:characterSpacingControl w:val="doNotCompress"/>
  <w:hdrShapeDefaults>
    <o:shapedefaults v:ext="edit" spidmax="2052"/>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4D4E"/>
    <w:rsid w:val="00002903"/>
    <w:rsid w:val="00004D2D"/>
    <w:rsid w:val="000059AE"/>
    <w:rsid w:val="00005A53"/>
    <w:rsid w:val="00006B14"/>
    <w:rsid w:val="0001203E"/>
    <w:rsid w:val="00014200"/>
    <w:rsid w:val="000201C6"/>
    <w:rsid w:val="00020431"/>
    <w:rsid w:val="00023ADB"/>
    <w:rsid w:val="000263EF"/>
    <w:rsid w:val="0002D0E4"/>
    <w:rsid w:val="00030535"/>
    <w:rsid w:val="000328C9"/>
    <w:rsid w:val="00033437"/>
    <w:rsid w:val="00034B94"/>
    <w:rsid w:val="0003658C"/>
    <w:rsid w:val="000366C3"/>
    <w:rsid w:val="000368B1"/>
    <w:rsid w:val="00037DC6"/>
    <w:rsid w:val="0004201B"/>
    <w:rsid w:val="00043293"/>
    <w:rsid w:val="00043A13"/>
    <w:rsid w:val="000467C4"/>
    <w:rsid w:val="00046B7B"/>
    <w:rsid w:val="00046FAB"/>
    <w:rsid w:val="00053A29"/>
    <w:rsid w:val="00053F35"/>
    <w:rsid w:val="000542FF"/>
    <w:rsid w:val="00055F6F"/>
    <w:rsid w:val="00056433"/>
    <w:rsid w:val="000578FD"/>
    <w:rsid w:val="00061B7A"/>
    <w:rsid w:val="000646BD"/>
    <w:rsid w:val="000706B8"/>
    <w:rsid w:val="00072E3C"/>
    <w:rsid w:val="00073810"/>
    <w:rsid w:val="0007592A"/>
    <w:rsid w:val="00075BC0"/>
    <w:rsid w:val="00076C59"/>
    <w:rsid w:val="00080EDC"/>
    <w:rsid w:val="00084562"/>
    <w:rsid w:val="000900D5"/>
    <w:rsid w:val="000916C6"/>
    <w:rsid w:val="00092DA9"/>
    <w:rsid w:val="00094728"/>
    <w:rsid w:val="00096351"/>
    <w:rsid w:val="00096560"/>
    <w:rsid w:val="000A1288"/>
    <w:rsid w:val="000A2FAD"/>
    <w:rsid w:val="000A4D2E"/>
    <w:rsid w:val="000A69E6"/>
    <w:rsid w:val="000B455A"/>
    <w:rsid w:val="000B7F33"/>
    <w:rsid w:val="000C347E"/>
    <w:rsid w:val="000C456C"/>
    <w:rsid w:val="000C5F6C"/>
    <w:rsid w:val="000C7AD1"/>
    <w:rsid w:val="000D1FF5"/>
    <w:rsid w:val="000D39E2"/>
    <w:rsid w:val="000D4A46"/>
    <w:rsid w:val="000D7356"/>
    <w:rsid w:val="000E0020"/>
    <w:rsid w:val="000E09DD"/>
    <w:rsid w:val="000E0C36"/>
    <w:rsid w:val="000E2882"/>
    <w:rsid w:val="000E7468"/>
    <w:rsid w:val="000E787F"/>
    <w:rsid w:val="000F4427"/>
    <w:rsid w:val="000F442E"/>
    <w:rsid w:val="000F5741"/>
    <w:rsid w:val="000F5F0E"/>
    <w:rsid w:val="000F7943"/>
    <w:rsid w:val="001011BC"/>
    <w:rsid w:val="0010488B"/>
    <w:rsid w:val="00105A25"/>
    <w:rsid w:val="00106106"/>
    <w:rsid w:val="00111506"/>
    <w:rsid w:val="001144CE"/>
    <w:rsid w:val="0011699C"/>
    <w:rsid w:val="00116FAF"/>
    <w:rsid w:val="00117193"/>
    <w:rsid w:val="001213E3"/>
    <w:rsid w:val="001228B3"/>
    <w:rsid w:val="00123F29"/>
    <w:rsid w:val="00124793"/>
    <w:rsid w:val="00125444"/>
    <w:rsid w:val="00134A55"/>
    <w:rsid w:val="0013707F"/>
    <w:rsid w:val="00141550"/>
    <w:rsid w:val="00142DD7"/>
    <w:rsid w:val="0014390D"/>
    <w:rsid w:val="0014610C"/>
    <w:rsid w:val="001467C6"/>
    <w:rsid w:val="00147012"/>
    <w:rsid w:val="00150A50"/>
    <w:rsid w:val="001513AA"/>
    <w:rsid w:val="00153A85"/>
    <w:rsid w:val="0015445D"/>
    <w:rsid w:val="00157C94"/>
    <w:rsid w:val="00162CA6"/>
    <w:rsid w:val="00163DC2"/>
    <w:rsid w:val="00165A6E"/>
    <w:rsid w:val="00166192"/>
    <w:rsid w:val="001670CE"/>
    <w:rsid w:val="00171EEF"/>
    <w:rsid w:val="001727BF"/>
    <w:rsid w:val="0017288B"/>
    <w:rsid w:val="00173AEF"/>
    <w:rsid w:val="001770FC"/>
    <w:rsid w:val="001776C2"/>
    <w:rsid w:val="00180D1C"/>
    <w:rsid w:val="0018220B"/>
    <w:rsid w:val="001847FF"/>
    <w:rsid w:val="00185ED7"/>
    <w:rsid w:val="00186E45"/>
    <w:rsid w:val="0019728B"/>
    <w:rsid w:val="001A02E4"/>
    <w:rsid w:val="001A13FC"/>
    <w:rsid w:val="001A27B9"/>
    <w:rsid w:val="001A30C2"/>
    <w:rsid w:val="001A3179"/>
    <w:rsid w:val="001A49D2"/>
    <w:rsid w:val="001A6D6E"/>
    <w:rsid w:val="001B1235"/>
    <w:rsid w:val="001B196C"/>
    <w:rsid w:val="001B6218"/>
    <w:rsid w:val="001B69D3"/>
    <w:rsid w:val="001B6A93"/>
    <w:rsid w:val="001B737A"/>
    <w:rsid w:val="001C0F67"/>
    <w:rsid w:val="001C3C21"/>
    <w:rsid w:val="001C40C6"/>
    <w:rsid w:val="001D0CF7"/>
    <w:rsid w:val="001D2A21"/>
    <w:rsid w:val="001D3855"/>
    <w:rsid w:val="001D597B"/>
    <w:rsid w:val="001D5FFC"/>
    <w:rsid w:val="001D6EEB"/>
    <w:rsid w:val="001D7C18"/>
    <w:rsid w:val="001E4A23"/>
    <w:rsid w:val="001E5D53"/>
    <w:rsid w:val="001F0B01"/>
    <w:rsid w:val="001F231F"/>
    <w:rsid w:val="001F32AF"/>
    <w:rsid w:val="001F577E"/>
    <w:rsid w:val="001F7DBF"/>
    <w:rsid w:val="00201652"/>
    <w:rsid w:val="0020330B"/>
    <w:rsid w:val="002042AC"/>
    <w:rsid w:val="00206B22"/>
    <w:rsid w:val="00206CB0"/>
    <w:rsid w:val="00207BD8"/>
    <w:rsid w:val="00211082"/>
    <w:rsid w:val="00215175"/>
    <w:rsid w:val="00215DDB"/>
    <w:rsid w:val="002232F7"/>
    <w:rsid w:val="0022453C"/>
    <w:rsid w:val="00225E75"/>
    <w:rsid w:val="002266B2"/>
    <w:rsid w:val="00232C5A"/>
    <w:rsid w:val="0023608C"/>
    <w:rsid w:val="00237F41"/>
    <w:rsid w:val="0024158C"/>
    <w:rsid w:val="0024460E"/>
    <w:rsid w:val="00244928"/>
    <w:rsid w:val="002467DD"/>
    <w:rsid w:val="002478EC"/>
    <w:rsid w:val="00251442"/>
    <w:rsid w:val="00253726"/>
    <w:rsid w:val="00265284"/>
    <w:rsid w:val="002660F3"/>
    <w:rsid w:val="002665E3"/>
    <w:rsid w:val="0026710E"/>
    <w:rsid w:val="00267673"/>
    <w:rsid w:val="00270302"/>
    <w:rsid w:val="00270DBF"/>
    <w:rsid w:val="00271D90"/>
    <w:rsid w:val="00272C4D"/>
    <w:rsid w:val="00280C01"/>
    <w:rsid w:val="00280DE0"/>
    <w:rsid w:val="002851DE"/>
    <w:rsid w:val="00287A7C"/>
    <w:rsid w:val="00290BB4"/>
    <w:rsid w:val="00292655"/>
    <w:rsid w:val="00295462"/>
    <w:rsid w:val="002957F6"/>
    <w:rsid w:val="00295DB1"/>
    <w:rsid w:val="002960C3"/>
    <w:rsid w:val="00297EBD"/>
    <w:rsid w:val="002A15CB"/>
    <w:rsid w:val="002A168C"/>
    <w:rsid w:val="002A1E45"/>
    <w:rsid w:val="002A5788"/>
    <w:rsid w:val="002A7402"/>
    <w:rsid w:val="002B0798"/>
    <w:rsid w:val="002B38F6"/>
    <w:rsid w:val="002B7940"/>
    <w:rsid w:val="002C1AF6"/>
    <w:rsid w:val="002C2CB3"/>
    <w:rsid w:val="002C7435"/>
    <w:rsid w:val="002D02B3"/>
    <w:rsid w:val="002D1290"/>
    <w:rsid w:val="002D2543"/>
    <w:rsid w:val="002D3F2B"/>
    <w:rsid w:val="002D45AE"/>
    <w:rsid w:val="002D4B24"/>
    <w:rsid w:val="002D4E10"/>
    <w:rsid w:val="002D510D"/>
    <w:rsid w:val="002D6DD1"/>
    <w:rsid w:val="002D700F"/>
    <w:rsid w:val="002E2804"/>
    <w:rsid w:val="002E4082"/>
    <w:rsid w:val="002E5B35"/>
    <w:rsid w:val="002E62C4"/>
    <w:rsid w:val="002E7824"/>
    <w:rsid w:val="002F0609"/>
    <w:rsid w:val="00307519"/>
    <w:rsid w:val="00310202"/>
    <w:rsid w:val="0031400D"/>
    <w:rsid w:val="00314CB7"/>
    <w:rsid w:val="00314E13"/>
    <w:rsid w:val="00316C4A"/>
    <w:rsid w:val="00317FBB"/>
    <w:rsid w:val="003235C2"/>
    <w:rsid w:val="003241DE"/>
    <w:rsid w:val="00326B3F"/>
    <w:rsid w:val="00326E77"/>
    <w:rsid w:val="00332248"/>
    <w:rsid w:val="003336BE"/>
    <w:rsid w:val="0033541B"/>
    <w:rsid w:val="003403B5"/>
    <w:rsid w:val="00352EFE"/>
    <w:rsid w:val="003544DA"/>
    <w:rsid w:val="00355070"/>
    <w:rsid w:val="00356FD9"/>
    <w:rsid w:val="00361839"/>
    <w:rsid w:val="003642EA"/>
    <w:rsid w:val="003658CE"/>
    <w:rsid w:val="00366C42"/>
    <w:rsid w:val="00366F0D"/>
    <w:rsid w:val="00367462"/>
    <w:rsid w:val="00373902"/>
    <w:rsid w:val="00375248"/>
    <w:rsid w:val="00376E33"/>
    <w:rsid w:val="00377807"/>
    <w:rsid w:val="003833F3"/>
    <w:rsid w:val="00383A65"/>
    <w:rsid w:val="00387E4D"/>
    <w:rsid w:val="003904BB"/>
    <w:rsid w:val="00390749"/>
    <w:rsid w:val="003920A1"/>
    <w:rsid w:val="00392FC3"/>
    <w:rsid w:val="00393F66"/>
    <w:rsid w:val="0039430A"/>
    <w:rsid w:val="00396054"/>
    <w:rsid w:val="003976D3"/>
    <w:rsid w:val="003A10B7"/>
    <w:rsid w:val="003A32B9"/>
    <w:rsid w:val="003A3FFB"/>
    <w:rsid w:val="003A438F"/>
    <w:rsid w:val="003A6763"/>
    <w:rsid w:val="003A70BB"/>
    <w:rsid w:val="003B3184"/>
    <w:rsid w:val="003B32B6"/>
    <w:rsid w:val="003B4295"/>
    <w:rsid w:val="003B4886"/>
    <w:rsid w:val="003B70B0"/>
    <w:rsid w:val="003B7E42"/>
    <w:rsid w:val="003C12EF"/>
    <w:rsid w:val="003C1830"/>
    <w:rsid w:val="003C31FB"/>
    <w:rsid w:val="003C3F37"/>
    <w:rsid w:val="003C727D"/>
    <w:rsid w:val="003C78A6"/>
    <w:rsid w:val="003D1F7D"/>
    <w:rsid w:val="003D54C9"/>
    <w:rsid w:val="003D5767"/>
    <w:rsid w:val="003D6000"/>
    <w:rsid w:val="003D744D"/>
    <w:rsid w:val="003E0B53"/>
    <w:rsid w:val="003E10F0"/>
    <w:rsid w:val="003E5725"/>
    <w:rsid w:val="003E66A9"/>
    <w:rsid w:val="003E76E3"/>
    <w:rsid w:val="003F05F6"/>
    <w:rsid w:val="003F0DA4"/>
    <w:rsid w:val="003F1DC9"/>
    <w:rsid w:val="003F630E"/>
    <w:rsid w:val="003F7AFE"/>
    <w:rsid w:val="004100AA"/>
    <w:rsid w:val="00410B02"/>
    <w:rsid w:val="00415A13"/>
    <w:rsid w:val="0042103F"/>
    <w:rsid w:val="00422EB0"/>
    <w:rsid w:val="00424418"/>
    <w:rsid w:val="004308F7"/>
    <w:rsid w:val="00433D89"/>
    <w:rsid w:val="00434A1D"/>
    <w:rsid w:val="00434D4E"/>
    <w:rsid w:val="00434F80"/>
    <w:rsid w:val="0043590C"/>
    <w:rsid w:val="00436C12"/>
    <w:rsid w:val="00440AB8"/>
    <w:rsid w:val="0044179D"/>
    <w:rsid w:val="00441BE3"/>
    <w:rsid w:val="0044225C"/>
    <w:rsid w:val="004429B8"/>
    <w:rsid w:val="0044457C"/>
    <w:rsid w:val="00447350"/>
    <w:rsid w:val="004578D2"/>
    <w:rsid w:val="004634A6"/>
    <w:rsid w:val="00466185"/>
    <w:rsid w:val="004675AC"/>
    <w:rsid w:val="00470A54"/>
    <w:rsid w:val="00472D17"/>
    <w:rsid w:val="00474050"/>
    <w:rsid w:val="004761F0"/>
    <w:rsid w:val="00476859"/>
    <w:rsid w:val="00480201"/>
    <w:rsid w:val="00480F56"/>
    <w:rsid w:val="00484A0E"/>
    <w:rsid w:val="00487759"/>
    <w:rsid w:val="00490E38"/>
    <w:rsid w:val="004916F6"/>
    <w:rsid w:val="0049202A"/>
    <w:rsid w:val="0049446F"/>
    <w:rsid w:val="004946B2"/>
    <w:rsid w:val="00494BAD"/>
    <w:rsid w:val="00494EC5"/>
    <w:rsid w:val="00494F5B"/>
    <w:rsid w:val="004A2951"/>
    <w:rsid w:val="004A33A3"/>
    <w:rsid w:val="004A3EA0"/>
    <w:rsid w:val="004A6000"/>
    <w:rsid w:val="004B2051"/>
    <w:rsid w:val="004B254C"/>
    <w:rsid w:val="004B33FD"/>
    <w:rsid w:val="004B4C83"/>
    <w:rsid w:val="004B5378"/>
    <w:rsid w:val="004B6FBC"/>
    <w:rsid w:val="004C0057"/>
    <w:rsid w:val="004C0F3C"/>
    <w:rsid w:val="004C3F17"/>
    <w:rsid w:val="004C5A7B"/>
    <w:rsid w:val="004C6F70"/>
    <w:rsid w:val="004C70C0"/>
    <w:rsid w:val="004D0665"/>
    <w:rsid w:val="004D16F2"/>
    <w:rsid w:val="004D1F5A"/>
    <w:rsid w:val="004D5D68"/>
    <w:rsid w:val="004E0A78"/>
    <w:rsid w:val="004E1077"/>
    <w:rsid w:val="004E1AE0"/>
    <w:rsid w:val="004E2E8D"/>
    <w:rsid w:val="004E3050"/>
    <w:rsid w:val="004E3B49"/>
    <w:rsid w:val="004E7E01"/>
    <w:rsid w:val="004EF74D"/>
    <w:rsid w:val="004F00BB"/>
    <w:rsid w:val="004F3DD5"/>
    <w:rsid w:val="004F5BB5"/>
    <w:rsid w:val="004F7B94"/>
    <w:rsid w:val="00500B4B"/>
    <w:rsid w:val="00501369"/>
    <w:rsid w:val="0050179B"/>
    <w:rsid w:val="00502161"/>
    <w:rsid w:val="005054BD"/>
    <w:rsid w:val="00505923"/>
    <w:rsid w:val="00506D74"/>
    <w:rsid w:val="0051028A"/>
    <w:rsid w:val="00511BBA"/>
    <w:rsid w:val="00512C1C"/>
    <w:rsid w:val="00512C60"/>
    <w:rsid w:val="0051403A"/>
    <w:rsid w:val="005147D7"/>
    <w:rsid w:val="00515D0F"/>
    <w:rsid w:val="00515FA3"/>
    <w:rsid w:val="00517046"/>
    <w:rsid w:val="00517355"/>
    <w:rsid w:val="005173E3"/>
    <w:rsid w:val="005222D7"/>
    <w:rsid w:val="005259A2"/>
    <w:rsid w:val="00525C6E"/>
    <w:rsid w:val="00526784"/>
    <w:rsid w:val="00526823"/>
    <w:rsid w:val="00533541"/>
    <w:rsid w:val="005342D0"/>
    <w:rsid w:val="00535DC8"/>
    <w:rsid w:val="00536173"/>
    <w:rsid w:val="005363E6"/>
    <w:rsid w:val="00537978"/>
    <w:rsid w:val="00540FEA"/>
    <w:rsid w:val="005427FD"/>
    <w:rsid w:val="00544713"/>
    <w:rsid w:val="00545348"/>
    <w:rsid w:val="0055097E"/>
    <w:rsid w:val="00551B02"/>
    <w:rsid w:val="00553AAD"/>
    <w:rsid w:val="00554EF9"/>
    <w:rsid w:val="005555A3"/>
    <w:rsid w:val="005575E9"/>
    <w:rsid w:val="00560C2A"/>
    <w:rsid w:val="0056131B"/>
    <w:rsid w:val="00562274"/>
    <w:rsid w:val="00562A57"/>
    <w:rsid w:val="00565805"/>
    <w:rsid w:val="005708FC"/>
    <w:rsid w:val="00570FDB"/>
    <w:rsid w:val="00573068"/>
    <w:rsid w:val="0057308E"/>
    <w:rsid w:val="00573E84"/>
    <w:rsid w:val="00574087"/>
    <w:rsid w:val="00576028"/>
    <w:rsid w:val="00576F2F"/>
    <w:rsid w:val="00584E82"/>
    <w:rsid w:val="00590999"/>
    <w:rsid w:val="00597E1A"/>
    <w:rsid w:val="005A0C61"/>
    <w:rsid w:val="005A0FBC"/>
    <w:rsid w:val="005A2033"/>
    <w:rsid w:val="005A3E90"/>
    <w:rsid w:val="005A62AC"/>
    <w:rsid w:val="005A6F61"/>
    <w:rsid w:val="005A74F1"/>
    <w:rsid w:val="005B0656"/>
    <w:rsid w:val="005B1660"/>
    <w:rsid w:val="005B19A8"/>
    <w:rsid w:val="005B4855"/>
    <w:rsid w:val="005B4928"/>
    <w:rsid w:val="005B4FEC"/>
    <w:rsid w:val="005C2EA7"/>
    <w:rsid w:val="005D184D"/>
    <w:rsid w:val="005D3616"/>
    <w:rsid w:val="005E12E9"/>
    <w:rsid w:val="005E1539"/>
    <w:rsid w:val="005E166B"/>
    <w:rsid w:val="005E219E"/>
    <w:rsid w:val="005E2855"/>
    <w:rsid w:val="005E3C05"/>
    <w:rsid w:val="005E3F94"/>
    <w:rsid w:val="005E44F3"/>
    <w:rsid w:val="005E642F"/>
    <w:rsid w:val="005E6932"/>
    <w:rsid w:val="005EF258"/>
    <w:rsid w:val="005F032F"/>
    <w:rsid w:val="005F070F"/>
    <w:rsid w:val="005F0A23"/>
    <w:rsid w:val="005F3F7E"/>
    <w:rsid w:val="005F54DF"/>
    <w:rsid w:val="005F60AF"/>
    <w:rsid w:val="00600154"/>
    <w:rsid w:val="006007BB"/>
    <w:rsid w:val="006012F7"/>
    <w:rsid w:val="00603FFD"/>
    <w:rsid w:val="006061E3"/>
    <w:rsid w:val="00607A41"/>
    <w:rsid w:val="00611ED0"/>
    <w:rsid w:val="0061347D"/>
    <w:rsid w:val="00613900"/>
    <w:rsid w:val="00613C6F"/>
    <w:rsid w:val="00616D7D"/>
    <w:rsid w:val="00622BF3"/>
    <w:rsid w:val="006230A3"/>
    <w:rsid w:val="0062440B"/>
    <w:rsid w:val="00625299"/>
    <w:rsid w:val="00625E11"/>
    <w:rsid w:val="00625EE0"/>
    <w:rsid w:val="00626451"/>
    <w:rsid w:val="00626E9A"/>
    <w:rsid w:val="00627355"/>
    <w:rsid w:val="006275D3"/>
    <w:rsid w:val="00627910"/>
    <w:rsid w:val="00632F08"/>
    <w:rsid w:val="00633FE7"/>
    <w:rsid w:val="006343D9"/>
    <w:rsid w:val="00634462"/>
    <w:rsid w:val="00635F77"/>
    <w:rsid w:val="006367C8"/>
    <w:rsid w:val="00637051"/>
    <w:rsid w:val="00642EAA"/>
    <w:rsid w:val="00644221"/>
    <w:rsid w:val="0064478C"/>
    <w:rsid w:val="0064575F"/>
    <w:rsid w:val="00651FB2"/>
    <w:rsid w:val="00653207"/>
    <w:rsid w:val="00655944"/>
    <w:rsid w:val="006655E3"/>
    <w:rsid w:val="006658AE"/>
    <w:rsid w:val="00665C0C"/>
    <w:rsid w:val="00666AF1"/>
    <w:rsid w:val="00666B8C"/>
    <w:rsid w:val="00672F35"/>
    <w:rsid w:val="0067325C"/>
    <w:rsid w:val="00675660"/>
    <w:rsid w:val="00681385"/>
    <w:rsid w:val="00687945"/>
    <w:rsid w:val="00690524"/>
    <w:rsid w:val="00691160"/>
    <w:rsid w:val="00696FFD"/>
    <w:rsid w:val="00697CE4"/>
    <w:rsid w:val="006A4DCE"/>
    <w:rsid w:val="006A4ED7"/>
    <w:rsid w:val="006A735A"/>
    <w:rsid w:val="006A7BE6"/>
    <w:rsid w:val="006B44A7"/>
    <w:rsid w:val="006B468B"/>
    <w:rsid w:val="006B4AFA"/>
    <w:rsid w:val="006B537C"/>
    <w:rsid w:val="006B62C3"/>
    <w:rsid w:val="006B665A"/>
    <w:rsid w:val="006D0A7D"/>
    <w:rsid w:val="006D17FC"/>
    <w:rsid w:val="006D45C6"/>
    <w:rsid w:val="006D550E"/>
    <w:rsid w:val="006D6BF4"/>
    <w:rsid w:val="006D7230"/>
    <w:rsid w:val="006D76CD"/>
    <w:rsid w:val="006E2454"/>
    <w:rsid w:val="006E3728"/>
    <w:rsid w:val="006E381E"/>
    <w:rsid w:val="006E3BD2"/>
    <w:rsid w:val="006E4C1C"/>
    <w:rsid w:val="006F2BC9"/>
    <w:rsid w:val="006F524F"/>
    <w:rsid w:val="006F6C8A"/>
    <w:rsid w:val="00700F56"/>
    <w:rsid w:val="00701C7C"/>
    <w:rsid w:val="00701F3F"/>
    <w:rsid w:val="00702326"/>
    <w:rsid w:val="00702DB0"/>
    <w:rsid w:val="00711BDE"/>
    <w:rsid w:val="00712361"/>
    <w:rsid w:val="00714D36"/>
    <w:rsid w:val="007166F9"/>
    <w:rsid w:val="007173AA"/>
    <w:rsid w:val="00721B45"/>
    <w:rsid w:val="00722BC2"/>
    <w:rsid w:val="00723B59"/>
    <w:rsid w:val="007245F1"/>
    <w:rsid w:val="00727C39"/>
    <w:rsid w:val="00730F70"/>
    <w:rsid w:val="00735129"/>
    <w:rsid w:val="00735708"/>
    <w:rsid w:val="00735D56"/>
    <w:rsid w:val="007366C3"/>
    <w:rsid w:val="00737B5B"/>
    <w:rsid w:val="00741D56"/>
    <w:rsid w:val="00742734"/>
    <w:rsid w:val="00746E21"/>
    <w:rsid w:val="00751888"/>
    <w:rsid w:val="00752A49"/>
    <w:rsid w:val="0075349E"/>
    <w:rsid w:val="007535CF"/>
    <w:rsid w:val="00757663"/>
    <w:rsid w:val="007602CF"/>
    <w:rsid w:val="0076375C"/>
    <w:rsid w:val="00764C7F"/>
    <w:rsid w:val="00765DCC"/>
    <w:rsid w:val="0076731D"/>
    <w:rsid w:val="00770F5B"/>
    <w:rsid w:val="007715DF"/>
    <w:rsid w:val="00773405"/>
    <w:rsid w:val="00774044"/>
    <w:rsid w:val="00774E80"/>
    <w:rsid w:val="00776301"/>
    <w:rsid w:val="00776B81"/>
    <w:rsid w:val="007808CF"/>
    <w:rsid w:val="00781964"/>
    <w:rsid w:val="00781C0D"/>
    <w:rsid w:val="00784F8D"/>
    <w:rsid w:val="0078568C"/>
    <w:rsid w:val="0078732B"/>
    <w:rsid w:val="00787DD9"/>
    <w:rsid w:val="0079164E"/>
    <w:rsid w:val="00795899"/>
    <w:rsid w:val="00795C81"/>
    <w:rsid w:val="007961DF"/>
    <w:rsid w:val="00797FD6"/>
    <w:rsid w:val="007A0050"/>
    <w:rsid w:val="007A0AD2"/>
    <w:rsid w:val="007A7288"/>
    <w:rsid w:val="007B16BB"/>
    <w:rsid w:val="007B2D37"/>
    <w:rsid w:val="007B3FC5"/>
    <w:rsid w:val="007B7D39"/>
    <w:rsid w:val="007C1CA1"/>
    <w:rsid w:val="007C2C84"/>
    <w:rsid w:val="007C5E10"/>
    <w:rsid w:val="007D0681"/>
    <w:rsid w:val="007D0FAA"/>
    <w:rsid w:val="007D21D5"/>
    <w:rsid w:val="007D2BB4"/>
    <w:rsid w:val="007D57A5"/>
    <w:rsid w:val="007D6BE8"/>
    <w:rsid w:val="007D7487"/>
    <w:rsid w:val="007E2796"/>
    <w:rsid w:val="007E3ADE"/>
    <w:rsid w:val="007E70AE"/>
    <w:rsid w:val="007F0574"/>
    <w:rsid w:val="007F60F7"/>
    <w:rsid w:val="00801182"/>
    <w:rsid w:val="00801BBD"/>
    <w:rsid w:val="00802240"/>
    <w:rsid w:val="0080406F"/>
    <w:rsid w:val="0080440A"/>
    <w:rsid w:val="008064AE"/>
    <w:rsid w:val="008076D5"/>
    <w:rsid w:val="00810E3A"/>
    <w:rsid w:val="00811E8D"/>
    <w:rsid w:val="00813DA5"/>
    <w:rsid w:val="008143E8"/>
    <w:rsid w:val="00815A76"/>
    <w:rsid w:val="00817CD5"/>
    <w:rsid w:val="00822447"/>
    <w:rsid w:val="00822843"/>
    <w:rsid w:val="00824E5E"/>
    <w:rsid w:val="0082569C"/>
    <w:rsid w:val="00832037"/>
    <w:rsid w:val="00833D5E"/>
    <w:rsid w:val="00834394"/>
    <w:rsid w:val="0084018C"/>
    <w:rsid w:val="008433DF"/>
    <w:rsid w:val="0084347B"/>
    <w:rsid w:val="0085034D"/>
    <w:rsid w:val="008506FE"/>
    <w:rsid w:val="00852904"/>
    <w:rsid w:val="0085370D"/>
    <w:rsid w:val="008541E5"/>
    <w:rsid w:val="0085514E"/>
    <w:rsid w:val="00856A95"/>
    <w:rsid w:val="00857372"/>
    <w:rsid w:val="00857A45"/>
    <w:rsid w:val="00857BF6"/>
    <w:rsid w:val="00860202"/>
    <w:rsid w:val="00860A3E"/>
    <w:rsid w:val="008623C1"/>
    <w:rsid w:val="00864116"/>
    <w:rsid w:val="00864D46"/>
    <w:rsid w:val="008659CB"/>
    <w:rsid w:val="008709DC"/>
    <w:rsid w:val="00872225"/>
    <w:rsid w:val="00873DFB"/>
    <w:rsid w:val="0087413B"/>
    <w:rsid w:val="00874489"/>
    <w:rsid w:val="00875500"/>
    <w:rsid w:val="0088190D"/>
    <w:rsid w:val="008852B3"/>
    <w:rsid w:val="00885D73"/>
    <w:rsid w:val="008906CF"/>
    <w:rsid w:val="00890D43"/>
    <w:rsid w:val="00891B0E"/>
    <w:rsid w:val="00893EBE"/>
    <w:rsid w:val="00896F62"/>
    <w:rsid w:val="008A2451"/>
    <w:rsid w:val="008A2979"/>
    <w:rsid w:val="008A3A08"/>
    <w:rsid w:val="008A541C"/>
    <w:rsid w:val="008A7D58"/>
    <w:rsid w:val="008B170F"/>
    <w:rsid w:val="008B1EDD"/>
    <w:rsid w:val="008B2C23"/>
    <w:rsid w:val="008B3C14"/>
    <w:rsid w:val="008B4789"/>
    <w:rsid w:val="008B49DD"/>
    <w:rsid w:val="008B5DA9"/>
    <w:rsid w:val="008B606D"/>
    <w:rsid w:val="008C45BC"/>
    <w:rsid w:val="008C5BFB"/>
    <w:rsid w:val="008D1747"/>
    <w:rsid w:val="008D4172"/>
    <w:rsid w:val="008D48F8"/>
    <w:rsid w:val="008D696B"/>
    <w:rsid w:val="008D7325"/>
    <w:rsid w:val="008E13F0"/>
    <w:rsid w:val="008E4D08"/>
    <w:rsid w:val="008E60C1"/>
    <w:rsid w:val="008E727B"/>
    <w:rsid w:val="008F686D"/>
    <w:rsid w:val="008F750B"/>
    <w:rsid w:val="009001B1"/>
    <w:rsid w:val="0090110D"/>
    <w:rsid w:val="00902F5A"/>
    <w:rsid w:val="00904789"/>
    <w:rsid w:val="00905F09"/>
    <w:rsid w:val="0091009E"/>
    <w:rsid w:val="00915880"/>
    <w:rsid w:val="00915FEF"/>
    <w:rsid w:val="00916C76"/>
    <w:rsid w:val="009224B5"/>
    <w:rsid w:val="00924523"/>
    <w:rsid w:val="00925970"/>
    <w:rsid w:val="00926646"/>
    <w:rsid w:val="009309D9"/>
    <w:rsid w:val="00931C77"/>
    <w:rsid w:val="009369D5"/>
    <w:rsid w:val="0093773F"/>
    <w:rsid w:val="00940E64"/>
    <w:rsid w:val="009456A7"/>
    <w:rsid w:val="009476EA"/>
    <w:rsid w:val="0095171C"/>
    <w:rsid w:val="0095375C"/>
    <w:rsid w:val="00953A65"/>
    <w:rsid w:val="00953AD3"/>
    <w:rsid w:val="009553CA"/>
    <w:rsid w:val="0095C6ED"/>
    <w:rsid w:val="00960250"/>
    <w:rsid w:val="00962138"/>
    <w:rsid w:val="00963FC3"/>
    <w:rsid w:val="00965400"/>
    <w:rsid w:val="009677B6"/>
    <w:rsid w:val="009678B8"/>
    <w:rsid w:val="009737E1"/>
    <w:rsid w:val="0097527C"/>
    <w:rsid w:val="00976723"/>
    <w:rsid w:val="00980427"/>
    <w:rsid w:val="009813D9"/>
    <w:rsid w:val="00986723"/>
    <w:rsid w:val="00987E59"/>
    <w:rsid w:val="009901F9"/>
    <w:rsid w:val="00990FD0"/>
    <w:rsid w:val="009937A7"/>
    <w:rsid w:val="009A4871"/>
    <w:rsid w:val="009A6C84"/>
    <w:rsid w:val="009B01E1"/>
    <w:rsid w:val="009B2897"/>
    <w:rsid w:val="009B50F7"/>
    <w:rsid w:val="009B5AE1"/>
    <w:rsid w:val="009B60A1"/>
    <w:rsid w:val="009B6D1B"/>
    <w:rsid w:val="009B78CE"/>
    <w:rsid w:val="009C0068"/>
    <w:rsid w:val="009C0CED"/>
    <w:rsid w:val="009C138B"/>
    <w:rsid w:val="009C3D1B"/>
    <w:rsid w:val="009C4031"/>
    <w:rsid w:val="009C4114"/>
    <w:rsid w:val="009C5C24"/>
    <w:rsid w:val="009C739E"/>
    <w:rsid w:val="009C73C1"/>
    <w:rsid w:val="009D05BE"/>
    <w:rsid w:val="009D380E"/>
    <w:rsid w:val="009D5BE9"/>
    <w:rsid w:val="009D609E"/>
    <w:rsid w:val="009E158F"/>
    <w:rsid w:val="009E4163"/>
    <w:rsid w:val="009E54A1"/>
    <w:rsid w:val="009E6250"/>
    <w:rsid w:val="009EB124"/>
    <w:rsid w:val="009F05C9"/>
    <w:rsid w:val="009F1227"/>
    <w:rsid w:val="009F5D18"/>
    <w:rsid w:val="009F6115"/>
    <w:rsid w:val="00A000A5"/>
    <w:rsid w:val="00A00B77"/>
    <w:rsid w:val="00A018BF"/>
    <w:rsid w:val="00A022C9"/>
    <w:rsid w:val="00A06DEC"/>
    <w:rsid w:val="00A07987"/>
    <w:rsid w:val="00A14815"/>
    <w:rsid w:val="00A14F37"/>
    <w:rsid w:val="00A17E91"/>
    <w:rsid w:val="00A20093"/>
    <w:rsid w:val="00A20E79"/>
    <w:rsid w:val="00A2377D"/>
    <w:rsid w:val="00A25CE2"/>
    <w:rsid w:val="00A26803"/>
    <w:rsid w:val="00A26B90"/>
    <w:rsid w:val="00A324EF"/>
    <w:rsid w:val="00A34CD3"/>
    <w:rsid w:val="00A36461"/>
    <w:rsid w:val="00A37D2C"/>
    <w:rsid w:val="00A4074B"/>
    <w:rsid w:val="00A40A47"/>
    <w:rsid w:val="00A40D8F"/>
    <w:rsid w:val="00A413B9"/>
    <w:rsid w:val="00A427E8"/>
    <w:rsid w:val="00A42CBB"/>
    <w:rsid w:val="00A4314D"/>
    <w:rsid w:val="00A54C45"/>
    <w:rsid w:val="00A61435"/>
    <w:rsid w:val="00A664A6"/>
    <w:rsid w:val="00A67F65"/>
    <w:rsid w:val="00A71F08"/>
    <w:rsid w:val="00A72A70"/>
    <w:rsid w:val="00A752B3"/>
    <w:rsid w:val="00A77115"/>
    <w:rsid w:val="00A81263"/>
    <w:rsid w:val="00A83148"/>
    <w:rsid w:val="00A84791"/>
    <w:rsid w:val="00A872EF"/>
    <w:rsid w:val="00A9299E"/>
    <w:rsid w:val="00A966A5"/>
    <w:rsid w:val="00A970A3"/>
    <w:rsid w:val="00AA060D"/>
    <w:rsid w:val="00AA3B75"/>
    <w:rsid w:val="00AA498A"/>
    <w:rsid w:val="00AA4A87"/>
    <w:rsid w:val="00AA4BF2"/>
    <w:rsid w:val="00AA4E1E"/>
    <w:rsid w:val="00AA6C4B"/>
    <w:rsid w:val="00AA77F3"/>
    <w:rsid w:val="00AA7BC6"/>
    <w:rsid w:val="00AA7D9C"/>
    <w:rsid w:val="00AA7EE1"/>
    <w:rsid w:val="00AB0397"/>
    <w:rsid w:val="00AB157E"/>
    <w:rsid w:val="00AB1BD4"/>
    <w:rsid w:val="00AB2316"/>
    <w:rsid w:val="00AC2122"/>
    <w:rsid w:val="00AC2BBF"/>
    <w:rsid w:val="00AC4686"/>
    <w:rsid w:val="00AC6C3B"/>
    <w:rsid w:val="00AD0A95"/>
    <w:rsid w:val="00AD1323"/>
    <w:rsid w:val="00AD13DE"/>
    <w:rsid w:val="00AD37BA"/>
    <w:rsid w:val="00AD4688"/>
    <w:rsid w:val="00AD4A88"/>
    <w:rsid w:val="00AD4C35"/>
    <w:rsid w:val="00AD5FCE"/>
    <w:rsid w:val="00AE0878"/>
    <w:rsid w:val="00AE30F5"/>
    <w:rsid w:val="00AF2092"/>
    <w:rsid w:val="00AF2C59"/>
    <w:rsid w:val="00AF31B2"/>
    <w:rsid w:val="00AF49B4"/>
    <w:rsid w:val="00AF526D"/>
    <w:rsid w:val="00AF58A3"/>
    <w:rsid w:val="00AF6C18"/>
    <w:rsid w:val="00AF6D6F"/>
    <w:rsid w:val="00B0031C"/>
    <w:rsid w:val="00B01061"/>
    <w:rsid w:val="00B02BD5"/>
    <w:rsid w:val="00B02DBD"/>
    <w:rsid w:val="00B04C12"/>
    <w:rsid w:val="00B05FDF"/>
    <w:rsid w:val="00B07AC8"/>
    <w:rsid w:val="00B108C1"/>
    <w:rsid w:val="00B1134F"/>
    <w:rsid w:val="00B12023"/>
    <w:rsid w:val="00B12BCE"/>
    <w:rsid w:val="00B133D8"/>
    <w:rsid w:val="00B13664"/>
    <w:rsid w:val="00B14621"/>
    <w:rsid w:val="00B1601D"/>
    <w:rsid w:val="00B17760"/>
    <w:rsid w:val="00B21B86"/>
    <w:rsid w:val="00B300DA"/>
    <w:rsid w:val="00B303D4"/>
    <w:rsid w:val="00B32717"/>
    <w:rsid w:val="00B34A55"/>
    <w:rsid w:val="00B40235"/>
    <w:rsid w:val="00B46703"/>
    <w:rsid w:val="00B52ED7"/>
    <w:rsid w:val="00B54CA9"/>
    <w:rsid w:val="00B5564E"/>
    <w:rsid w:val="00B55A88"/>
    <w:rsid w:val="00B55EC0"/>
    <w:rsid w:val="00B575C4"/>
    <w:rsid w:val="00B61889"/>
    <w:rsid w:val="00B6262A"/>
    <w:rsid w:val="00B64284"/>
    <w:rsid w:val="00B64D13"/>
    <w:rsid w:val="00B6571A"/>
    <w:rsid w:val="00B65B9C"/>
    <w:rsid w:val="00B660C8"/>
    <w:rsid w:val="00B67882"/>
    <w:rsid w:val="00B67C33"/>
    <w:rsid w:val="00B709D2"/>
    <w:rsid w:val="00B72042"/>
    <w:rsid w:val="00B74F30"/>
    <w:rsid w:val="00B831E9"/>
    <w:rsid w:val="00B85E3E"/>
    <w:rsid w:val="00B875D7"/>
    <w:rsid w:val="00B907F5"/>
    <w:rsid w:val="00B92DE5"/>
    <w:rsid w:val="00B974D6"/>
    <w:rsid w:val="00BA1726"/>
    <w:rsid w:val="00BA1BC4"/>
    <w:rsid w:val="00BA2B63"/>
    <w:rsid w:val="00BA34CC"/>
    <w:rsid w:val="00BA52EB"/>
    <w:rsid w:val="00BA5DCD"/>
    <w:rsid w:val="00BA7149"/>
    <w:rsid w:val="00BA7FBF"/>
    <w:rsid w:val="00BB01CE"/>
    <w:rsid w:val="00BB0CD5"/>
    <w:rsid w:val="00BB13FE"/>
    <w:rsid w:val="00BB294B"/>
    <w:rsid w:val="00BB424F"/>
    <w:rsid w:val="00BC0152"/>
    <w:rsid w:val="00BC38A4"/>
    <w:rsid w:val="00BC7C98"/>
    <w:rsid w:val="00BD02E4"/>
    <w:rsid w:val="00BD35F1"/>
    <w:rsid w:val="00BD5076"/>
    <w:rsid w:val="00BE1601"/>
    <w:rsid w:val="00BE234B"/>
    <w:rsid w:val="00BE2CB8"/>
    <w:rsid w:val="00BE4C4A"/>
    <w:rsid w:val="00BE57F6"/>
    <w:rsid w:val="00BE6D96"/>
    <w:rsid w:val="00BE7023"/>
    <w:rsid w:val="00BF0958"/>
    <w:rsid w:val="00BF3EC7"/>
    <w:rsid w:val="00C00B76"/>
    <w:rsid w:val="00C01089"/>
    <w:rsid w:val="00C02522"/>
    <w:rsid w:val="00C04F53"/>
    <w:rsid w:val="00C06DE7"/>
    <w:rsid w:val="00C0705B"/>
    <w:rsid w:val="00C07730"/>
    <w:rsid w:val="00C07A2F"/>
    <w:rsid w:val="00C1154A"/>
    <w:rsid w:val="00C12243"/>
    <w:rsid w:val="00C12948"/>
    <w:rsid w:val="00C12A60"/>
    <w:rsid w:val="00C13C30"/>
    <w:rsid w:val="00C1705E"/>
    <w:rsid w:val="00C20033"/>
    <w:rsid w:val="00C2231C"/>
    <w:rsid w:val="00C227CE"/>
    <w:rsid w:val="00C22A59"/>
    <w:rsid w:val="00C22B65"/>
    <w:rsid w:val="00C232EF"/>
    <w:rsid w:val="00C2697C"/>
    <w:rsid w:val="00C329F0"/>
    <w:rsid w:val="00C33941"/>
    <w:rsid w:val="00C372AF"/>
    <w:rsid w:val="00C405C6"/>
    <w:rsid w:val="00C40B05"/>
    <w:rsid w:val="00C4194D"/>
    <w:rsid w:val="00C427FF"/>
    <w:rsid w:val="00C4418C"/>
    <w:rsid w:val="00C44B0B"/>
    <w:rsid w:val="00C460B6"/>
    <w:rsid w:val="00C46AF7"/>
    <w:rsid w:val="00C53320"/>
    <w:rsid w:val="00C533D7"/>
    <w:rsid w:val="00C539EB"/>
    <w:rsid w:val="00C54E85"/>
    <w:rsid w:val="00C54FFC"/>
    <w:rsid w:val="00C55609"/>
    <w:rsid w:val="00C60B5D"/>
    <w:rsid w:val="00C623F1"/>
    <w:rsid w:val="00C648F6"/>
    <w:rsid w:val="00C64B88"/>
    <w:rsid w:val="00C656F4"/>
    <w:rsid w:val="00C6C72E"/>
    <w:rsid w:val="00C742CA"/>
    <w:rsid w:val="00C768C8"/>
    <w:rsid w:val="00C80E1B"/>
    <w:rsid w:val="00C817B2"/>
    <w:rsid w:val="00C81901"/>
    <w:rsid w:val="00C83A58"/>
    <w:rsid w:val="00C85F2A"/>
    <w:rsid w:val="00C86A62"/>
    <w:rsid w:val="00C91533"/>
    <w:rsid w:val="00C9416A"/>
    <w:rsid w:val="00C95BD0"/>
    <w:rsid w:val="00C95C2B"/>
    <w:rsid w:val="00CA0FB9"/>
    <w:rsid w:val="00CA19FC"/>
    <w:rsid w:val="00CA2CF5"/>
    <w:rsid w:val="00CA3C4B"/>
    <w:rsid w:val="00CA45C1"/>
    <w:rsid w:val="00CA5F27"/>
    <w:rsid w:val="00CA6411"/>
    <w:rsid w:val="00CB0435"/>
    <w:rsid w:val="00CB1A1E"/>
    <w:rsid w:val="00CB4661"/>
    <w:rsid w:val="00CB4AC3"/>
    <w:rsid w:val="00CB5D2C"/>
    <w:rsid w:val="00CB77A4"/>
    <w:rsid w:val="00CC0603"/>
    <w:rsid w:val="00CC2642"/>
    <w:rsid w:val="00CC2B5E"/>
    <w:rsid w:val="00CC3C12"/>
    <w:rsid w:val="00CC4FBB"/>
    <w:rsid w:val="00CC55C5"/>
    <w:rsid w:val="00CC5D6D"/>
    <w:rsid w:val="00CD0777"/>
    <w:rsid w:val="00CD2F21"/>
    <w:rsid w:val="00CD7399"/>
    <w:rsid w:val="00CE08C5"/>
    <w:rsid w:val="00CE1E96"/>
    <w:rsid w:val="00CE6D35"/>
    <w:rsid w:val="00CE6DC7"/>
    <w:rsid w:val="00CF07C6"/>
    <w:rsid w:val="00CF446F"/>
    <w:rsid w:val="00CF5920"/>
    <w:rsid w:val="00D00451"/>
    <w:rsid w:val="00D02316"/>
    <w:rsid w:val="00D0278A"/>
    <w:rsid w:val="00D04617"/>
    <w:rsid w:val="00D0519E"/>
    <w:rsid w:val="00D057DF"/>
    <w:rsid w:val="00D06566"/>
    <w:rsid w:val="00D070EA"/>
    <w:rsid w:val="00D1051F"/>
    <w:rsid w:val="00D1150F"/>
    <w:rsid w:val="00D13B9E"/>
    <w:rsid w:val="00D15724"/>
    <w:rsid w:val="00D15E17"/>
    <w:rsid w:val="00D174F9"/>
    <w:rsid w:val="00D230BF"/>
    <w:rsid w:val="00D232C3"/>
    <w:rsid w:val="00D2368A"/>
    <w:rsid w:val="00D250DD"/>
    <w:rsid w:val="00D273C1"/>
    <w:rsid w:val="00D310D6"/>
    <w:rsid w:val="00D314C8"/>
    <w:rsid w:val="00D3234B"/>
    <w:rsid w:val="00D3244C"/>
    <w:rsid w:val="00D34769"/>
    <w:rsid w:val="00D35CDA"/>
    <w:rsid w:val="00D3798E"/>
    <w:rsid w:val="00D37A52"/>
    <w:rsid w:val="00D42E69"/>
    <w:rsid w:val="00D46FBE"/>
    <w:rsid w:val="00D5000B"/>
    <w:rsid w:val="00D50C4C"/>
    <w:rsid w:val="00D5145B"/>
    <w:rsid w:val="00D515F5"/>
    <w:rsid w:val="00D56B8D"/>
    <w:rsid w:val="00D573C6"/>
    <w:rsid w:val="00D60439"/>
    <w:rsid w:val="00D63052"/>
    <w:rsid w:val="00D66C5E"/>
    <w:rsid w:val="00D70802"/>
    <w:rsid w:val="00D73B5D"/>
    <w:rsid w:val="00D747CC"/>
    <w:rsid w:val="00D74E6B"/>
    <w:rsid w:val="00D77291"/>
    <w:rsid w:val="00D809C0"/>
    <w:rsid w:val="00D81541"/>
    <w:rsid w:val="00D81D48"/>
    <w:rsid w:val="00D82959"/>
    <w:rsid w:val="00D83B26"/>
    <w:rsid w:val="00D90E54"/>
    <w:rsid w:val="00D91F16"/>
    <w:rsid w:val="00D92059"/>
    <w:rsid w:val="00D92C6A"/>
    <w:rsid w:val="00D93EC6"/>
    <w:rsid w:val="00D94BE7"/>
    <w:rsid w:val="00DA0BF6"/>
    <w:rsid w:val="00DA628C"/>
    <w:rsid w:val="00DB0CAF"/>
    <w:rsid w:val="00DB23B0"/>
    <w:rsid w:val="00DB2A73"/>
    <w:rsid w:val="00DB62D4"/>
    <w:rsid w:val="00DB78B1"/>
    <w:rsid w:val="00DC32D6"/>
    <w:rsid w:val="00DC5FEE"/>
    <w:rsid w:val="00DD025D"/>
    <w:rsid w:val="00DD0509"/>
    <w:rsid w:val="00DD05A8"/>
    <w:rsid w:val="00DD073F"/>
    <w:rsid w:val="00DD35FD"/>
    <w:rsid w:val="00DD4663"/>
    <w:rsid w:val="00DD5502"/>
    <w:rsid w:val="00DE05B5"/>
    <w:rsid w:val="00DE1C35"/>
    <w:rsid w:val="00DE7747"/>
    <w:rsid w:val="00DE7ADD"/>
    <w:rsid w:val="00DF18D6"/>
    <w:rsid w:val="00DF417C"/>
    <w:rsid w:val="00DF588E"/>
    <w:rsid w:val="00DF5A18"/>
    <w:rsid w:val="00DF5AF7"/>
    <w:rsid w:val="00DF7DB1"/>
    <w:rsid w:val="00E00DA8"/>
    <w:rsid w:val="00E023FF"/>
    <w:rsid w:val="00E12A4E"/>
    <w:rsid w:val="00E24914"/>
    <w:rsid w:val="00E24A6A"/>
    <w:rsid w:val="00E2537C"/>
    <w:rsid w:val="00E26458"/>
    <w:rsid w:val="00E27D1A"/>
    <w:rsid w:val="00E30672"/>
    <w:rsid w:val="00E30EC9"/>
    <w:rsid w:val="00E33F89"/>
    <w:rsid w:val="00E33FB6"/>
    <w:rsid w:val="00E35905"/>
    <w:rsid w:val="00E35BF8"/>
    <w:rsid w:val="00E364C7"/>
    <w:rsid w:val="00E41E3B"/>
    <w:rsid w:val="00E429A7"/>
    <w:rsid w:val="00E4425F"/>
    <w:rsid w:val="00E4594B"/>
    <w:rsid w:val="00E5127F"/>
    <w:rsid w:val="00E51AD2"/>
    <w:rsid w:val="00E54338"/>
    <w:rsid w:val="00E6565C"/>
    <w:rsid w:val="00E672C8"/>
    <w:rsid w:val="00E706C5"/>
    <w:rsid w:val="00E7152A"/>
    <w:rsid w:val="00E72135"/>
    <w:rsid w:val="00E72472"/>
    <w:rsid w:val="00E725E4"/>
    <w:rsid w:val="00E72CD2"/>
    <w:rsid w:val="00E72F80"/>
    <w:rsid w:val="00E73346"/>
    <w:rsid w:val="00E7673D"/>
    <w:rsid w:val="00E77A5A"/>
    <w:rsid w:val="00E82D19"/>
    <w:rsid w:val="00E83DDC"/>
    <w:rsid w:val="00E83E29"/>
    <w:rsid w:val="00E84F92"/>
    <w:rsid w:val="00E86031"/>
    <w:rsid w:val="00E87FEC"/>
    <w:rsid w:val="00E926E9"/>
    <w:rsid w:val="00E976C2"/>
    <w:rsid w:val="00EB11BB"/>
    <w:rsid w:val="00EB11D4"/>
    <w:rsid w:val="00EB2AA4"/>
    <w:rsid w:val="00EB39C6"/>
    <w:rsid w:val="00EB53FA"/>
    <w:rsid w:val="00EC1AE8"/>
    <w:rsid w:val="00EC2570"/>
    <w:rsid w:val="00EC2790"/>
    <w:rsid w:val="00EC27CA"/>
    <w:rsid w:val="00EC31B6"/>
    <w:rsid w:val="00EC62F9"/>
    <w:rsid w:val="00EC7398"/>
    <w:rsid w:val="00EC7BE2"/>
    <w:rsid w:val="00ED2763"/>
    <w:rsid w:val="00ED31C1"/>
    <w:rsid w:val="00ED39CF"/>
    <w:rsid w:val="00ED49C2"/>
    <w:rsid w:val="00ED4B86"/>
    <w:rsid w:val="00ED7F97"/>
    <w:rsid w:val="00EE22F2"/>
    <w:rsid w:val="00EE279A"/>
    <w:rsid w:val="00EE42EF"/>
    <w:rsid w:val="00EE5C2D"/>
    <w:rsid w:val="00EE5EBD"/>
    <w:rsid w:val="00EE7C35"/>
    <w:rsid w:val="00EF0043"/>
    <w:rsid w:val="00EF03B9"/>
    <w:rsid w:val="00EF46A0"/>
    <w:rsid w:val="00EF6E92"/>
    <w:rsid w:val="00F00439"/>
    <w:rsid w:val="00F00A64"/>
    <w:rsid w:val="00F0205A"/>
    <w:rsid w:val="00F02E73"/>
    <w:rsid w:val="00F10710"/>
    <w:rsid w:val="00F10A68"/>
    <w:rsid w:val="00F10EDA"/>
    <w:rsid w:val="00F10F67"/>
    <w:rsid w:val="00F12737"/>
    <w:rsid w:val="00F12E18"/>
    <w:rsid w:val="00F170AF"/>
    <w:rsid w:val="00F2180A"/>
    <w:rsid w:val="00F22AE5"/>
    <w:rsid w:val="00F22C1A"/>
    <w:rsid w:val="00F23432"/>
    <w:rsid w:val="00F27BBD"/>
    <w:rsid w:val="00F27DFC"/>
    <w:rsid w:val="00F27F25"/>
    <w:rsid w:val="00F31B7F"/>
    <w:rsid w:val="00F343F5"/>
    <w:rsid w:val="00F34431"/>
    <w:rsid w:val="00F34B74"/>
    <w:rsid w:val="00F35D27"/>
    <w:rsid w:val="00F370FD"/>
    <w:rsid w:val="00F40D41"/>
    <w:rsid w:val="00F42A3E"/>
    <w:rsid w:val="00F45061"/>
    <w:rsid w:val="00F51A0D"/>
    <w:rsid w:val="00F51E10"/>
    <w:rsid w:val="00F60C24"/>
    <w:rsid w:val="00F622F3"/>
    <w:rsid w:val="00F641C1"/>
    <w:rsid w:val="00F64AFE"/>
    <w:rsid w:val="00F661E7"/>
    <w:rsid w:val="00F6655B"/>
    <w:rsid w:val="00F66BAC"/>
    <w:rsid w:val="00F71530"/>
    <w:rsid w:val="00F7411C"/>
    <w:rsid w:val="00F80709"/>
    <w:rsid w:val="00F8201D"/>
    <w:rsid w:val="00F82582"/>
    <w:rsid w:val="00F82A4E"/>
    <w:rsid w:val="00F83CAE"/>
    <w:rsid w:val="00F8562F"/>
    <w:rsid w:val="00F86D7F"/>
    <w:rsid w:val="00F87DF1"/>
    <w:rsid w:val="00F90BD2"/>
    <w:rsid w:val="00F92140"/>
    <w:rsid w:val="00F935DF"/>
    <w:rsid w:val="00F9651C"/>
    <w:rsid w:val="00FA06BE"/>
    <w:rsid w:val="00FA15C2"/>
    <w:rsid w:val="00FA26F0"/>
    <w:rsid w:val="00FA3F39"/>
    <w:rsid w:val="00FA4B8E"/>
    <w:rsid w:val="00FB17E8"/>
    <w:rsid w:val="00FB46E4"/>
    <w:rsid w:val="00FB72C9"/>
    <w:rsid w:val="00FC099D"/>
    <w:rsid w:val="00FC2955"/>
    <w:rsid w:val="00FC3EF5"/>
    <w:rsid w:val="00FC5F77"/>
    <w:rsid w:val="00FD4506"/>
    <w:rsid w:val="00FD491A"/>
    <w:rsid w:val="00FD52A1"/>
    <w:rsid w:val="00FE631A"/>
    <w:rsid w:val="00FF4818"/>
    <w:rsid w:val="00FF5957"/>
    <w:rsid w:val="00FF6060"/>
    <w:rsid w:val="01026EFB"/>
    <w:rsid w:val="0118EBA8"/>
    <w:rsid w:val="011ADBF9"/>
    <w:rsid w:val="011C6BEA"/>
    <w:rsid w:val="013FCF10"/>
    <w:rsid w:val="0152BCD9"/>
    <w:rsid w:val="015BBD8E"/>
    <w:rsid w:val="015F7BF2"/>
    <w:rsid w:val="0163416A"/>
    <w:rsid w:val="016FEA93"/>
    <w:rsid w:val="0184064C"/>
    <w:rsid w:val="019F858D"/>
    <w:rsid w:val="01D14075"/>
    <w:rsid w:val="01D34A7E"/>
    <w:rsid w:val="01E16E66"/>
    <w:rsid w:val="01EE1389"/>
    <w:rsid w:val="01F4BDD5"/>
    <w:rsid w:val="02103109"/>
    <w:rsid w:val="0254B35E"/>
    <w:rsid w:val="027C2D12"/>
    <w:rsid w:val="02998041"/>
    <w:rsid w:val="02A69461"/>
    <w:rsid w:val="02AB1A7A"/>
    <w:rsid w:val="02B43AF2"/>
    <w:rsid w:val="02CD9542"/>
    <w:rsid w:val="02E708C3"/>
    <w:rsid w:val="02EF986C"/>
    <w:rsid w:val="02F0D495"/>
    <w:rsid w:val="031E3B3A"/>
    <w:rsid w:val="0323B30F"/>
    <w:rsid w:val="0330A57E"/>
    <w:rsid w:val="033CE65B"/>
    <w:rsid w:val="035256C4"/>
    <w:rsid w:val="035F2925"/>
    <w:rsid w:val="037BA5A4"/>
    <w:rsid w:val="039BAC87"/>
    <w:rsid w:val="03D3E12B"/>
    <w:rsid w:val="03D698D2"/>
    <w:rsid w:val="03FD524D"/>
    <w:rsid w:val="0435B004"/>
    <w:rsid w:val="043AE150"/>
    <w:rsid w:val="04402F50"/>
    <w:rsid w:val="044ED861"/>
    <w:rsid w:val="0475280F"/>
    <w:rsid w:val="04847D34"/>
    <w:rsid w:val="049F12CC"/>
    <w:rsid w:val="04A136AB"/>
    <w:rsid w:val="04A26BCE"/>
    <w:rsid w:val="04C3B8E6"/>
    <w:rsid w:val="04FC5A5B"/>
    <w:rsid w:val="0526A512"/>
    <w:rsid w:val="053E200F"/>
    <w:rsid w:val="056214C7"/>
    <w:rsid w:val="0585A970"/>
    <w:rsid w:val="0591119F"/>
    <w:rsid w:val="059F4BB6"/>
    <w:rsid w:val="05A5CE29"/>
    <w:rsid w:val="05DCFDEA"/>
    <w:rsid w:val="060725A8"/>
    <w:rsid w:val="067E3A10"/>
    <w:rsid w:val="0681F226"/>
    <w:rsid w:val="068C2A6F"/>
    <w:rsid w:val="0695B566"/>
    <w:rsid w:val="06CF73A8"/>
    <w:rsid w:val="06F31052"/>
    <w:rsid w:val="0703DF92"/>
    <w:rsid w:val="0715982C"/>
    <w:rsid w:val="07229FCC"/>
    <w:rsid w:val="072880C1"/>
    <w:rsid w:val="07486F44"/>
    <w:rsid w:val="076D50C6"/>
    <w:rsid w:val="07823EE5"/>
    <w:rsid w:val="07B1DD82"/>
    <w:rsid w:val="07E0A9AE"/>
    <w:rsid w:val="07E34FFF"/>
    <w:rsid w:val="07EBD4EA"/>
    <w:rsid w:val="0805CFAA"/>
    <w:rsid w:val="080906EF"/>
    <w:rsid w:val="084075C2"/>
    <w:rsid w:val="0844C2E2"/>
    <w:rsid w:val="085F4775"/>
    <w:rsid w:val="08B0CFE2"/>
    <w:rsid w:val="08DF2833"/>
    <w:rsid w:val="08EBF167"/>
    <w:rsid w:val="0905BE01"/>
    <w:rsid w:val="091372F9"/>
    <w:rsid w:val="092173CD"/>
    <w:rsid w:val="093E66C0"/>
    <w:rsid w:val="095FE41B"/>
    <w:rsid w:val="0962DD73"/>
    <w:rsid w:val="097DC4EF"/>
    <w:rsid w:val="0982BFEA"/>
    <w:rsid w:val="098724B8"/>
    <w:rsid w:val="09892956"/>
    <w:rsid w:val="09C54FE9"/>
    <w:rsid w:val="09E47564"/>
    <w:rsid w:val="09E820AC"/>
    <w:rsid w:val="0A2037F5"/>
    <w:rsid w:val="0A249D7D"/>
    <w:rsid w:val="0A25A26E"/>
    <w:rsid w:val="0A5CA049"/>
    <w:rsid w:val="0A7C70E4"/>
    <w:rsid w:val="0A910D44"/>
    <w:rsid w:val="0A9C443E"/>
    <w:rsid w:val="0AB33769"/>
    <w:rsid w:val="0AB99625"/>
    <w:rsid w:val="0ABC7732"/>
    <w:rsid w:val="0AC8C00B"/>
    <w:rsid w:val="0AD70212"/>
    <w:rsid w:val="0AF0D324"/>
    <w:rsid w:val="0AF687CD"/>
    <w:rsid w:val="0B2993E0"/>
    <w:rsid w:val="0B43CDAF"/>
    <w:rsid w:val="0B5F6BA1"/>
    <w:rsid w:val="0B7CBE39"/>
    <w:rsid w:val="0B7D4009"/>
    <w:rsid w:val="0B8514AE"/>
    <w:rsid w:val="0B8CE36A"/>
    <w:rsid w:val="0B9D46E0"/>
    <w:rsid w:val="0BDF3E3B"/>
    <w:rsid w:val="0BF39E82"/>
    <w:rsid w:val="0C01469D"/>
    <w:rsid w:val="0C0A0D9D"/>
    <w:rsid w:val="0C199564"/>
    <w:rsid w:val="0C328BAF"/>
    <w:rsid w:val="0C4B606B"/>
    <w:rsid w:val="0C781649"/>
    <w:rsid w:val="0C879E03"/>
    <w:rsid w:val="0CACB51F"/>
    <w:rsid w:val="0CCE64B5"/>
    <w:rsid w:val="0CDA6053"/>
    <w:rsid w:val="0CE4F791"/>
    <w:rsid w:val="0CFE34A0"/>
    <w:rsid w:val="0D0C4B9C"/>
    <w:rsid w:val="0D15F6ED"/>
    <w:rsid w:val="0D1A1FE9"/>
    <w:rsid w:val="0D48DB83"/>
    <w:rsid w:val="0D4B2B59"/>
    <w:rsid w:val="0D4E9CEC"/>
    <w:rsid w:val="0D552267"/>
    <w:rsid w:val="0D61E63F"/>
    <w:rsid w:val="0D68D4EC"/>
    <w:rsid w:val="0D84D585"/>
    <w:rsid w:val="0D9CF72A"/>
    <w:rsid w:val="0DA65553"/>
    <w:rsid w:val="0DB28617"/>
    <w:rsid w:val="0DE0D9E0"/>
    <w:rsid w:val="0DE3B1CA"/>
    <w:rsid w:val="0DF19EF6"/>
    <w:rsid w:val="0DFDC009"/>
    <w:rsid w:val="0E399D25"/>
    <w:rsid w:val="0E4A3972"/>
    <w:rsid w:val="0E4C9017"/>
    <w:rsid w:val="0EC9A92A"/>
    <w:rsid w:val="0EF85C6C"/>
    <w:rsid w:val="0EFCB28A"/>
    <w:rsid w:val="0F13FEEC"/>
    <w:rsid w:val="0F45A783"/>
    <w:rsid w:val="0F73C09C"/>
    <w:rsid w:val="0F7482E5"/>
    <w:rsid w:val="0F7AB432"/>
    <w:rsid w:val="0FE4DB93"/>
    <w:rsid w:val="1002B46A"/>
    <w:rsid w:val="102508FA"/>
    <w:rsid w:val="102AD9A2"/>
    <w:rsid w:val="103E8B2B"/>
    <w:rsid w:val="10998701"/>
    <w:rsid w:val="10A784AD"/>
    <w:rsid w:val="110AD71A"/>
    <w:rsid w:val="113D99CF"/>
    <w:rsid w:val="1143E48D"/>
    <w:rsid w:val="114B876C"/>
    <w:rsid w:val="11715977"/>
    <w:rsid w:val="11797D06"/>
    <w:rsid w:val="12005400"/>
    <w:rsid w:val="1249804C"/>
    <w:rsid w:val="1253EE19"/>
    <w:rsid w:val="12596E82"/>
    <w:rsid w:val="126B2F42"/>
    <w:rsid w:val="12784CBB"/>
    <w:rsid w:val="128F0B4F"/>
    <w:rsid w:val="1291209F"/>
    <w:rsid w:val="12A4A841"/>
    <w:rsid w:val="12A9CA1A"/>
    <w:rsid w:val="12B03317"/>
    <w:rsid w:val="12CFB098"/>
    <w:rsid w:val="12D67250"/>
    <w:rsid w:val="12EEF9B6"/>
    <w:rsid w:val="12F9124B"/>
    <w:rsid w:val="1308D9C8"/>
    <w:rsid w:val="130BD7CB"/>
    <w:rsid w:val="1319F0EB"/>
    <w:rsid w:val="1327A4FE"/>
    <w:rsid w:val="132A4C4A"/>
    <w:rsid w:val="134BE086"/>
    <w:rsid w:val="135866FA"/>
    <w:rsid w:val="13A858C5"/>
    <w:rsid w:val="13A93D70"/>
    <w:rsid w:val="13D13AFC"/>
    <w:rsid w:val="13FE37C4"/>
    <w:rsid w:val="140BDEEB"/>
    <w:rsid w:val="147487C6"/>
    <w:rsid w:val="14974A9B"/>
    <w:rsid w:val="14A29094"/>
    <w:rsid w:val="14BF38D1"/>
    <w:rsid w:val="14D746BB"/>
    <w:rsid w:val="15418D0F"/>
    <w:rsid w:val="1564D0D1"/>
    <w:rsid w:val="1567687E"/>
    <w:rsid w:val="1579F282"/>
    <w:rsid w:val="15841CB0"/>
    <w:rsid w:val="15919C96"/>
    <w:rsid w:val="159DCC4E"/>
    <w:rsid w:val="15C57B62"/>
    <w:rsid w:val="15CE2172"/>
    <w:rsid w:val="15E1A5F3"/>
    <w:rsid w:val="15F369F0"/>
    <w:rsid w:val="15F5474A"/>
    <w:rsid w:val="161EF88F"/>
    <w:rsid w:val="1625C9B8"/>
    <w:rsid w:val="16321EDC"/>
    <w:rsid w:val="16339A5B"/>
    <w:rsid w:val="163D2524"/>
    <w:rsid w:val="1641A6D4"/>
    <w:rsid w:val="1671461C"/>
    <w:rsid w:val="16A55DEC"/>
    <w:rsid w:val="16B13567"/>
    <w:rsid w:val="16F6C7F5"/>
    <w:rsid w:val="17197D26"/>
    <w:rsid w:val="171FED11"/>
    <w:rsid w:val="17569A5C"/>
    <w:rsid w:val="17B31EB4"/>
    <w:rsid w:val="17BAC8F0"/>
    <w:rsid w:val="17CD21E4"/>
    <w:rsid w:val="17DA35E9"/>
    <w:rsid w:val="1836E8D0"/>
    <w:rsid w:val="1845F81F"/>
    <w:rsid w:val="18584E42"/>
    <w:rsid w:val="1858A994"/>
    <w:rsid w:val="18A5EBEA"/>
    <w:rsid w:val="18A947CB"/>
    <w:rsid w:val="18AB108C"/>
    <w:rsid w:val="18B665DC"/>
    <w:rsid w:val="18D27A2D"/>
    <w:rsid w:val="18E9F071"/>
    <w:rsid w:val="18EED259"/>
    <w:rsid w:val="18FF9F5C"/>
    <w:rsid w:val="190DF329"/>
    <w:rsid w:val="19168236"/>
    <w:rsid w:val="19309592"/>
    <w:rsid w:val="1941867F"/>
    <w:rsid w:val="1962EC15"/>
    <w:rsid w:val="1978F404"/>
    <w:rsid w:val="19AF2FF0"/>
    <w:rsid w:val="19D99559"/>
    <w:rsid w:val="1A22BFDB"/>
    <w:rsid w:val="1A34E055"/>
    <w:rsid w:val="1A4710C6"/>
    <w:rsid w:val="1A56EC08"/>
    <w:rsid w:val="1A58F13A"/>
    <w:rsid w:val="1A5991A4"/>
    <w:rsid w:val="1A6B7480"/>
    <w:rsid w:val="1A988FB1"/>
    <w:rsid w:val="1AC7367F"/>
    <w:rsid w:val="1AD43DAF"/>
    <w:rsid w:val="1AF269B2"/>
    <w:rsid w:val="1AF6297F"/>
    <w:rsid w:val="1B165008"/>
    <w:rsid w:val="1B63C266"/>
    <w:rsid w:val="1B6ED9F9"/>
    <w:rsid w:val="1B9D66C6"/>
    <w:rsid w:val="1BCA69FA"/>
    <w:rsid w:val="1BD1CDF1"/>
    <w:rsid w:val="1C3A55B1"/>
    <w:rsid w:val="1C3F5F05"/>
    <w:rsid w:val="1C6786E6"/>
    <w:rsid w:val="1C67DCC2"/>
    <w:rsid w:val="1CBAD36B"/>
    <w:rsid w:val="1CE8B204"/>
    <w:rsid w:val="1D02A669"/>
    <w:rsid w:val="1D0F8FC0"/>
    <w:rsid w:val="1D196F56"/>
    <w:rsid w:val="1D1A3295"/>
    <w:rsid w:val="1D38D657"/>
    <w:rsid w:val="1D45E349"/>
    <w:rsid w:val="1D56BA59"/>
    <w:rsid w:val="1D593EF1"/>
    <w:rsid w:val="1D83EAAC"/>
    <w:rsid w:val="1D9455FA"/>
    <w:rsid w:val="1DCB2E1D"/>
    <w:rsid w:val="1E08A7C0"/>
    <w:rsid w:val="1E0F4837"/>
    <w:rsid w:val="1E29D5A1"/>
    <w:rsid w:val="1E39EE1F"/>
    <w:rsid w:val="1E4BF36E"/>
    <w:rsid w:val="1E50EE16"/>
    <w:rsid w:val="1E531036"/>
    <w:rsid w:val="1E5EA7B0"/>
    <w:rsid w:val="1E5FC1C7"/>
    <w:rsid w:val="1ED60457"/>
    <w:rsid w:val="1F020ABC"/>
    <w:rsid w:val="1F0CC8B5"/>
    <w:rsid w:val="1F113C29"/>
    <w:rsid w:val="1F4CE71B"/>
    <w:rsid w:val="1F66CF67"/>
    <w:rsid w:val="1F701F3E"/>
    <w:rsid w:val="1F9A87C5"/>
    <w:rsid w:val="1FCC2474"/>
    <w:rsid w:val="1FDE50BF"/>
    <w:rsid w:val="1FED8953"/>
    <w:rsid w:val="2005F4A0"/>
    <w:rsid w:val="2012B262"/>
    <w:rsid w:val="20294B46"/>
    <w:rsid w:val="2063D6E8"/>
    <w:rsid w:val="20C01674"/>
    <w:rsid w:val="20C82080"/>
    <w:rsid w:val="20DCF49A"/>
    <w:rsid w:val="20EC5DC1"/>
    <w:rsid w:val="20ECF8B4"/>
    <w:rsid w:val="20F9DD43"/>
    <w:rsid w:val="214847D5"/>
    <w:rsid w:val="215EB937"/>
    <w:rsid w:val="21745AD2"/>
    <w:rsid w:val="21A36DBE"/>
    <w:rsid w:val="21B35AE0"/>
    <w:rsid w:val="21BE9676"/>
    <w:rsid w:val="220A110D"/>
    <w:rsid w:val="22298353"/>
    <w:rsid w:val="222F4942"/>
    <w:rsid w:val="224E9EC0"/>
    <w:rsid w:val="226B24C6"/>
    <w:rsid w:val="22707813"/>
    <w:rsid w:val="22764BE4"/>
    <w:rsid w:val="22A655AC"/>
    <w:rsid w:val="22AAE7E9"/>
    <w:rsid w:val="22B4D56F"/>
    <w:rsid w:val="22FD46C4"/>
    <w:rsid w:val="2305691D"/>
    <w:rsid w:val="230A4CDC"/>
    <w:rsid w:val="232511AC"/>
    <w:rsid w:val="23527AAE"/>
    <w:rsid w:val="238A4B35"/>
    <w:rsid w:val="2395F99B"/>
    <w:rsid w:val="23A37D14"/>
    <w:rsid w:val="23B45196"/>
    <w:rsid w:val="23BCE15D"/>
    <w:rsid w:val="24013343"/>
    <w:rsid w:val="2401D9C2"/>
    <w:rsid w:val="2416DA86"/>
    <w:rsid w:val="242E3720"/>
    <w:rsid w:val="2457AD06"/>
    <w:rsid w:val="2462AD25"/>
    <w:rsid w:val="24875860"/>
    <w:rsid w:val="24C6188E"/>
    <w:rsid w:val="24D6C149"/>
    <w:rsid w:val="24D6E241"/>
    <w:rsid w:val="24DBEE59"/>
    <w:rsid w:val="24E07662"/>
    <w:rsid w:val="24EEB06E"/>
    <w:rsid w:val="24F39673"/>
    <w:rsid w:val="2586CC9F"/>
    <w:rsid w:val="25C292DE"/>
    <w:rsid w:val="25CD33DB"/>
    <w:rsid w:val="25FA53C7"/>
    <w:rsid w:val="260297D3"/>
    <w:rsid w:val="26098C67"/>
    <w:rsid w:val="261BC2A7"/>
    <w:rsid w:val="26275F95"/>
    <w:rsid w:val="263F402D"/>
    <w:rsid w:val="264BE6D6"/>
    <w:rsid w:val="26520DF4"/>
    <w:rsid w:val="267554B0"/>
    <w:rsid w:val="26FA8765"/>
    <w:rsid w:val="270E62F0"/>
    <w:rsid w:val="2725DE7C"/>
    <w:rsid w:val="273552EB"/>
    <w:rsid w:val="273DF10F"/>
    <w:rsid w:val="276C597F"/>
    <w:rsid w:val="27A19E96"/>
    <w:rsid w:val="27EB8248"/>
    <w:rsid w:val="2807B613"/>
    <w:rsid w:val="2864C393"/>
    <w:rsid w:val="287A4433"/>
    <w:rsid w:val="287AB2CE"/>
    <w:rsid w:val="28D6F39D"/>
    <w:rsid w:val="290BF23D"/>
    <w:rsid w:val="2943F0D7"/>
    <w:rsid w:val="29CDF3F8"/>
    <w:rsid w:val="29D93F6A"/>
    <w:rsid w:val="29DF0A44"/>
    <w:rsid w:val="29E23D99"/>
    <w:rsid w:val="2A1B791F"/>
    <w:rsid w:val="2A1DEA46"/>
    <w:rsid w:val="2A58D5D2"/>
    <w:rsid w:val="2A68846F"/>
    <w:rsid w:val="2A760CFF"/>
    <w:rsid w:val="2AA88486"/>
    <w:rsid w:val="2AD45EFB"/>
    <w:rsid w:val="2AD926A2"/>
    <w:rsid w:val="2AEF21AF"/>
    <w:rsid w:val="2B09BF28"/>
    <w:rsid w:val="2B1F57F9"/>
    <w:rsid w:val="2B3127A7"/>
    <w:rsid w:val="2B31933E"/>
    <w:rsid w:val="2B361732"/>
    <w:rsid w:val="2B3EC712"/>
    <w:rsid w:val="2B505BD6"/>
    <w:rsid w:val="2B7AA524"/>
    <w:rsid w:val="2B9BB76E"/>
    <w:rsid w:val="2BAFE877"/>
    <w:rsid w:val="2BD1146B"/>
    <w:rsid w:val="2BF32478"/>
    <w:rsid w:val="2BFB752D"/>
    <w:rsid w:val="2C11956F"/>
    <w:rsid w:val="2C388F01"/>
    <w:rsid w:val="2C4523A0"/>
    <w:rsid w:val="2C4A7A73"/>
    <w:rsid w:val="2C4E1859"/>
    <w:rsid w:val="2C5F163A"/>
    <w:rsid w:val="2C74F703"/>
    <w:rsid w:val="2CA863DC"/>
    <w:rsid w:val="2CB76AF7"/>
    <w:rsid w:val="2CD09A41"/>
    <w:rsid w:val="2CD82638"/>
    <w:rsid w:val="2CE574DD"/>
    <w:rsid w:val="2CF34BB1"/>
    <w:rsid w:val="2D044263"/>
    <w:rsid w:val="2D137FC9"/>
    <w:rsid w:val="2D1EFE8A"/>
    <w:rsid w:val="2D4369D5"/>
    <w:rsid w:val="2D5B39DA"/>
    <w:rsid w:val="2D5E957A"/>
    <w:rsid w:val="2D7798C8"/>
    <w:rsid w:val="2DD7077C"/>
    <w:rsid w:val="2DE449E7"/>
    <w:rsid w:val="2DFBB3CC"/>
    <w:rsid w:val="2E2823FE"/>
    <w:rsid w:val="2E2D9B77"/>
    <w:rsid w:val="2E379C81"/>
    <w:rsid w:val="2E3ABAB8"/>
    <w:rsid w:val="2E55D589"/>
    <w:rsid w:val="2E5F4080"/>
    <w:rsid w:val="2EA4290B"/>
    <w:rsid w:val="2EB1E461"/>
    <w:rsid w:val="2F040B56"/>
    <w:rsid w:val="2F18D2F4"/>
    <w:rsid w:val="2F1D7BDA"/>
    <w:rsid w:val="2F5626D3"/>
    <w:rsid w:val="2F9D38CF"/>
    <w:rsid w:val="2FA85D87"/>
    <w:rsid w:val="2FD32238"/>
    <w:rsid w:val="30236EFF"/>
    <w:rsid w:val="302ADE3A"/>
    <w:rsid w:val="302B3237"/>
    <w:rsid w:val="30322AE1"/>
    <w:rsid w:val="3052492E"/>
    <w:rsid w:val="305A19BF"/>
    <w:rsid w:val="30727CAC"/>
    <w:rsid w:val="30854516"/>
    <w:rsid w:val="309A521E"/>
    <w:rsid w:val="309D196F"/>
    <w:rsid w:val="30A435ED"/>
    <w:rsid w:val="30C41816"/>
    <w:rsid w:val="30CBAA3A"/>
    <w:rsid w:val="30CDBC1B"/>
    <w:rsid w:val="30FE113B"/>
    <w:rsid w:val="31115B31"/>
    <w:rsid w:val="3143A48E"/>
    <w:rsid w:val="3176F7DE"/>
    <w:rsid w:val="317A6B21"/>
    <w:rsid w:val="31821496"/>
    <w:rsid w:val="3185F865"/>
    <w:rsid w:val="3187FD7D"/>
    <w:rsid w:val="318E997D"/>
    <w:rsid w:val="31B78DB7"/>
    <w:rsid w:val="31E6A9D0"/>
    <w:rsid w:val="31F58F8E"/>
    <w:rsid w:val="321F53DD"/>
    <w:rsid w:val="329E9005"/>
    <w:rsid w:val="32C0CD82"/>
    <w:rsid w:val="32F79D1E"/>
    <w:rsid w:val="33237CC6"/>
    <w:rsid w:val="3323D381"/>
    <w:rsid w:val="3358857D"/>
    <w:rsid w:val="335A04B3"/>
    <w:rsid w:val="33624915"/>
    <w:rsid w:val="3362C5C0"/>
    <w:rsid w:val="33C9A5E4"/>
    <w:rsid w:val="33E45151"/>
    <w:rsid w:val="34055CDD"/>
    <w:rsid w:val="34279522"/>
    <w:rsid w:val="342F9B76"/>
    <w:rsid w:val="344E1418"/>
    <w:rsid w:val="34600F35"/>
    <w:rsid w:val="346E2716"/>
    <w:rsid w:val="34AFEF69"/>
    <w:rsid w:val="34B2CDF7"/>
    <w:rsid w:val="34B72875"/>
    <w:rsid w:val="34F455DE"/>
    <w:rsid w:val="34F8016D"/>
    <w:rsid w:val="34FA55A8"/>
    <w:rsid w:val="34FC75D7"/>
    <w:rsid w:val="358657FD"/>
    <w:rsid w:val="35975711"/>
    <w:rsid w:val="359C634C"/>
    <w:rsid w:val="35AB34A1"/>
    <w:rsid w:val="35F3C472"/>
    <w:rsid w:val="35F53828"/>
    <w:rsid w:val="360EC29F"/>
    <w:rsid w:val="36262CDD"/>
    <w:rsid w:val="3628355B"/>
    <w:rsid w:val="362A5076"/>
    <w:rsid w:val="363EEE82"/>
    <w:rsid w:val="3658958C"/>
    <w:rsid w:val="366B8477"/>
    <w:rsid w:val="3674B983"/>
    <w:rsid w:val="367FE041"/>
    <w:rsid w:val="36856F34"/>
    <w:rsid w:val="36A1FC28"/>
    <w:rsid w:val="36A7C920"/>
    <w:rsid w:val="36AAE773"/>
    <w:rsid w:val="36AC2F04"/>
    <w:rsid w:val="36B4977F"/>
    <w:rsid w:val="36BE1FE0"/>
    <w:rsid w:val="36D29C5F"/>
    <w:rsid w:val="36E19968"/>
    <w:rsid w:val="36EDB124"/>
    <w:rsid w:val="36F520EF"/>
    <w:rsid w:val="36F673DF"/>
    <w:rsid w:val="36F9A69F"/>
    <w:rsid w:val="370DAC4F"/>
    <w:rsid w:val="3726AC2D"/>
    <w:rsid w:val="3731BC09"/>
    <w:rsid w:val="373626E0"/>
    <w:rsid w:val="374C3C86"/>
    <w:rsid w:val="37589AB2"/>
    <w:rsid w:val="375F310D"/>
    <w:rsid w:val="37660EA0"/>
    <w:rsid w:val="37A9F9D1"/>
    <w:rsid w:val="37BFDC72"/>
    <w:rsid w:val="37D7F3D0"/>
    <w:rsid w:val="37E2494C"/>
    <w:rsid w:val="37EDC6E0"/>
    <w:rsid w:val="37F378C5"/>
    <w:rsid w:val="3808B7E2"/>
    <w:rsid w:val="382BF6A0"/>
    <w:rsid w:val="38338172"/>
    <w:rsid w:val="387975AC"/>
    <w:rsid w:val="38A44A40"/>
    <w:rsid w:val="38F46B13"/>
    <w:rsid w:val="3901FCC4"/>
    <w:rsid w:val="390B4512"/>
    <w:rsid w:val="39118372"/>
    <w:rsid w:val="3915182D"/>
    <w:rsid w:val="392A86AC"/>
    <w:rsid w:val="39476561"/>
    <w:rsid w:val="395884FA"/>
    <w:rsid w:val="395CD913"/>
    <w:rsid w:val="3994D531"/>
    <w:rsid w:val="3994FCD3"/>
    <w:rsid w:val="39AB7B10"/>
    <w:rsid w:val="39BD2ACF"/>
    <w:rsid w:val="39D9AB65"/>
    <w:rsid w:val="3A0FDF40"/>
    <w:rsid w:val="3A118786"/>
    <w:rsid w:val="3A1C0127"/>
    <w:rsid w:val="3A674644"/>
    <w:rsid w:val="3A6B3EC6"/>
    <w:rsid w:val="3A6CBD3C"/>
    <w:rsid w:val="3A7359A7"/>
    <w:rsid w:val="3A7CA558"/>
    <w:rsid w:val="3AAC9C76"/>
    <w:rsid w:val="3AACDD6E"/>
    <w:rsid w:val="3AB0690A"/>
    <w:rsid w:val="3ABB89F4"/>
    <w:rsid w:val="3AD597AD"/>
    <w:rsid w:val="3AE171D6"/>
    <w:rsid w:val="3B21C0A3"/>
    <w:rsid w:val="3B2C27D5"/>
    <w:rsid w:val="3B4267B4"/>
    <w:rsid w:val="3B5FE279"/>
    <w:rsid w:val="3B6491EB"/>
    <w:rsid w:val="3BC3F195"/>
    <w:rsid w:val="3BD0B785"/>
    <w:rsid w:val="3BDC7ADA"/>
    <w:rsid w:val="3BE2FDDC"/>
    <w:rsid w:val="3C539657"/>
    <w:rsid w:val="3C7D2A72"/>
    <w:rsid w:val="3C8868A6"/>
    <w:rsid w:val="3C8EB7B0"/>
    <w:rsid w:val="3CE55612"/>
    <w:rsid w:val="3CFA19BF"/>
    <w:rsid w:val="3D079E2A"/>
    <w:rsid w:val="3D9A006B"/>
    <w:rsid w:val="3D9D09C3"/>
    <w:rsid w:val="3DB80E68"/>
    <w:rsid w:val="3DBFFBEE"/>
    <w:rsid w:val="3DC50F17"/>
    <w:rsid w:val="3DC53190"/>
    <w:rsid w:val="3DD7B3AF"/>
    <w:rsid w:val="3DE44FD5"/>
    <w:rsid w:val="3E38BDB3"/>
    <w:rsid w:val="3E38BE5D"/>
    <w:rsid w:val="3E4B67EB"/>
    <w:rsid w:val="3E4C4BF6"/>
    <w:rsid w:val="3E7CC4B1"/>
    <w:rsid w:val="3E7EF765"/>
    <w:rsid w:val="3E93E5B0"/>
    <w:rsid w:val="3E956398"/>
    <w:rsid w:val="3EB5BA5A"/>
    <w:rsid w:val="3EBB6EB6"/>
    <w:rsid w:val="3ED25FF1"/>
    <w:rsid w:val="3EE3DC59"/>
    <w:rsid w:val="3EF3E176"/>
    <w:rsid w:val="3EFEA54B"/>
    <w:rsid w:val="3F315249"/>
    <w:rsid w:val="3F3FD4DD"/>
    <w:rsid w:val="3F5A1320"/>
    <w:rsid w:val="3F6755B9"/>
    <w:rsid w:val="3F69AA2F"/>
    <w:rsid w:val="3F6B9A1D"/>
    <w:rsid w:val="3FA3F1CC"/>
    <w:rsid w:val="3FDF4AF5"/>
    <w:rsid w:val="3FE358C5"/>
    <w:rsid w:val="3FF75CAD"/>
    <w:rsid w:val="402EEFE7"/>
    <w:rsid w:val="40353F14"/>
    <w:rsid w:val="4076F339"/>
    <w:rsid w:val="40946A8B"/>
    <w:rsid w:val="40A06560"/>
    <w:rsid w:val="410169BB"/>
    <w:rsid w:val="410E0ED1"/>
    <w:rsid w:val="411C1EF2"/>
    <w:rsid w:val="41352D02"/>
    <w:rsid w:val="413C56E9"/>
    <w:rsid w:val="4170033B"/>
    <w:rsid w:val="417CF39E"/>
    <w:rsid w:val="418EC5FA"/>
    <w:rsid w:val="41C0E6F7"/>
    <w:rsid w:val="41C631BE"/>
    <w:rsid w:val="41E43C66"/>
    <w:rsid w:val="4206637F"/>
    <w:rsid w:val="42282C56"/>
    <w:rsid w:val="4242D6D1"/>
    <w:rsid w:val="426F9552"/>
    <w:rsid w:val="4289547C"/>
    <w:rsid w:val="42919322"/>
    <w:rsid w:val="429A5FD4"/>
    <w:rsid w:val="42A2EBB9"/>
    <w:rsid w:val="42B16B2E"/>
    <w:rsid w:val="42BB2C4E"/>
    <w:rsid w:val="42C4C0B1"/>
    <w:rsid w:val="42DB4FE0"/>
    <w:rsid w:val="42F22D72"/>
    <w:rsid w:val="42FC566A"/>
    <w:rsid w:val="430C0340"/>
    <w:rsid w:val="431DB353"/>
    <w:rsid w:val="4325105A"/>
    <w:rsid w:val="4325B9E3"/>
    <w:rsid w:val="43317BDE"/>
    <w:rsid w:val="434B516D"/>
    <w:rsid w:val="4353F5A9"/>
    <w:rsid w:val="437795FD"/>
    <w:rsid w:val="43806346"/>
    <w:rsid w:val="4392C3AA"/>
    <w:rsid w:val="43AC1B63"/>
    <w:rsid w:val="43CC92B6"/>
    <w:rsid w:val="44254331"/>
    <w:rsid w:val="44260CDB"/>
    <w:rsid w:val="4453BFB4"/>
    <w:rsid w:val="445F48A6"/>
    <w:rsid w:val="44B5A44B"/>
    <w:rsid w:val="44C0692F"/>
    <w:rsid w:val="44F1514B"/>
    <w:rsid w:val="452022F3"/>
    <w:rsid w:val="4525E9B9"/>
    <w:rsid w:val="4533994B"/>
    <w:rsid w:val="455CE3DD"/>
    <w:rsid w:val="4566A282"/>
    <w:rsid w:val="456C24E8"/>
    <w:rsid w:val="456EDF3E"/>
    <w:rsid w:val="45705BCE"/>
    <w:rsid w:val="4575D82C"/>
    <w:rsid w:val="459B66EA"/>
    <w:rsid w:val="45C933E4"/>
    <w:rsid w:val="45D14779"/>
    <w:rsid w:val="45DC0F16"/>
    <w:rsid w:val="45E48041"/>
    <w:rsid w:val="463F4A69"/>
    <w:rsid w:val="464FF443"/>
    <w:rsid w:val="46731B41"/>
    <w:rsid w:val="467E9F34"/>
    <w:rsid w:val="4680A54B"/>
    <w:rsid w:val="4689A374"/>
    <w:rsid w:val="468D21AC"/>
    <w:rsid w:val="46CE4535"/>
    <w:rsid w:val="46E13734"/>
    <w:rsid w:val="46F39EF6"/>
    <w:rsid w:val="46F4B36B"/>
    <w:rsid w:val="471E9311"/>
    <w:rsid w:val="471EE0E6"/>
    <w:rsid w:val="471F02B7"/>
    <w:rsid w:val="47349423"/>
    <w:rsid w:val="475395A7"/>
    <w:rsid w:val="4773E056"/>
    <w:rsid w:val="47AB986D"/>
    <w:rsid w:val="47AE161D"/>
    <w:rsid w:val="47CE883A"/>
    <w:rsid w:val="47EC586C"/>
    <w:rsid w:val="47EE3E8B"/>
    <w:rsid w:val="47F83A1A"/>
    <w:rsid w:val="4802C3F4"/>
    <w:rsid w:val="481EBBCE"/>
    <w:rsid w:val="482DBBFF"/>
    <w:rsid w:val="483F6B14"/>
    <w:rsid w:val="48495912"/>
    <w:rsid w:val="487AE539"/>
    <w:rsid w:val="4889065A"/>
    <w:rsid w:val="48A84D14"/>
    <w:rsid w:val="48CCF465"/>
    <w:rsid w:val="48D8122E"/>
    <w:rsid w:val="48E86497"/>
    <w:rsid w:val="48F30755"/>
    <w:rsid w:val="496F853C"/>
    <w:rsid w:val="49879505"/>
    <w:rsid w:val="49A3018F"/>
    <w:rsid w:val="49B6E969"/>
    <w:rsid w:val="49B883E5"/>
    <w:rsid w:val="49C258C7"/>
    <w:rsid w:val="49F49799"/>
    <w:rsid w:val="4A1640CD"/>
    <w:rsid w:val="4A31C89B"/>
    <w:rsid w:val="4A37A8D6"/>
    <w:rsid w:val="4A64D929"/>
    <w:rsid w:val="4A7B8CCB"/>
    <w:rsid w:val="4A99FBD2"/>
    <w:rsid w:val="4AAE4CC4"/>
    <w:rsid w:val="4AAFD53B"/>
    <w:rsid w:val="4AB561CD"/>
    <w:rsid w:val="4AB92314"/>
    <w:rsid w:val="4AC8251C"/>
    <w:rsid w:val="4ADC49B9"/>
    <w:rsid w:val="4B203237"/>
    <w:rsid w:val="4B2B39F3"/>
    <w:rsid w:val="4B61A86D"/>
    <w:rsid w:val="4B62163F"/>
    <w:rsid w:val="4B65436C"/>
    <w:rsid w:val="4B7D1948"/>
    <w:rsid w:val="4B90A372"/>
    <w:rsid w:val="4BBB4D0A"/>
    <w:rsid w:val="4BC4CE16"/>
    <w:rsid w:val="4BE8B01D"/>
    <w:rsid w:val="4C175D2C"/>
    <w:rsid w:val="4CA399DB"/>
    <w:rsid w:val="4CB23FAA"/>
    <w:rsid w:val="4CC4AA62"/>
    <w:rsid w:val="4CC71B9C"/>
    <w:rsid w:val="4CCD926C"/>
    <w:rsid w:val="4D1CCA35"/>
    <w:rsid w:val="4D4CAAD9"/>
    <w:rsid w:val="4D62B0D0"/>
    <w:rsid w:val="4D7E48ED"/>
    <w:rsid w:val="4D87427E"/>
    <w:rsid w:val="4DD5E2EF"/>
    <w:rsid w:val="4DE1799D"/>
    <w:rsid w:val="4E057AE9"/>
    <w:rsid w:val="4E427916"/>
    <w:rsid w:val="4E54F5E7"/>
    <w:rsid w:val="4E5A1511"/>
    <w:rsid w:val="4E720578"/>
    <w:rsid w:val="4E9C278E"/>
    <w:rsid w:val="4EA02117"/>
    <w:rsid w:val="4ECCE5E9"/>
    <w:rsid w:val="4EE5B4BE"/>
    <w:rsid w:val="4EF31328"/>
    <w:rsid w:val="4F02FDC7"/>
    <w:rsid w:val="4F59246F"/>
    <w:rsid w:val="4F5D5F2C"/>
    <w:rsid w:val="4F7ABF12"/>
    <w:rsid w:val="4F81A9E3"/>
    <w:rsid w:val="4F8B9FBF"/>
    <w:rsid w:val="4F8D673D"/>
    <w:rsid w:val="4F8FC51D"/>
    <w:rsid w:val="4FA7932A"/>
    <w:rsid w:val="4FCC1DEE"/>
    <w:rsid w:val="4FF9281B"/>
    <w:rsid w:val="502A06E1"/>
    <w:rsid w:val="505607F0"/>
    <w:rsid w:val="506C78AF"/>
    <w:rsid w:val="50A23F18"/>
    <w:rsid w:val="50AC4CFA"/>
    <w:rsid w:val="50C8A794"/>
    <w:rsid w:val="50CBDB50"/>
    <w:rsid w:val="50D71072"/>
    <w:rsid w:val="50F5057F"/>
    <w:rsid w:val="510465EB"/>
    <w:rsid w:val="51175B97"/>
    <w:rsid w:val="51314844"/>
    <w:rsid w:val="51672406"/>
    <w:rsid w:val="517E532A"/>
    <w:rsid w:val="518AC0CB"/>
    <w:rsid w:val="519A9BFD"/>
    <w:rsid w:val="519CF6D0"/>
    <w:rsid w:val="51A14975"/>
    <w:rsid w:val="51A289E6"/>
    <w:rsid w:val="51CD2208"/>
    <w:rsid w:val="51D7C1D9"/>
    <w:rsid w:val="51DC61C1"/>
    <w:rsid w:val="52186644"/>
    <w:rsid w:val="5265CC17"/>
    <w:rsid w:val="526616A8"/>
    <w:rsid w:val="527BCD2D"/>
    <w:rsid w:val="52A201B0"/>
    <w:rsid w:val="52BC2F23"/>
    <w:rsid w:val="52FB31BE"/>
    <w:rsid w:val="533195A8"/>
    <w:rsid w:val="534F1EF6"/>
    <w:rsid w:val="53608BEA"/>
    <w:rsid w:val="53892F19"/>
    <w:rsid w:val="5390246E"/>
    <w:rsid w:val="53ADFC85"/>
    <w:rsid w:val="53CB5B31"/>
    <w:rsid w:val="53E90138"/>
    <w:rsid w:val="53F9CEC5"/>
    <w:rsid w:val="540911E1"/>
    <w:rsid w:val="542B1D56"/>
    <w:rsid w:val="545A19A3"/>
    <w:rsid w:val="545AE73C"/>
    <w:rsid w:val="545D3B93"/>
    <w:rsid w:val="547C4F1A"/>
    <w:rsid w:val="547E5F1E"/>
    <w:rsid w:val="54C177DF"/>
    <w:rsid w:val="54C5B547"/>
    <w:rsid w:val="54C806CE"/>
    <w:rsid w:val="54CE7567"/>
    <w:rsid w:val="5504AB90"/>
    <w:rsid w:val="55241333"/>
    <w:rsid w:val="5535E350"/>
    <w:rsid w:val="55932C6C"/>
    <w:rsid w:val="5593FCFF"/>
    <w:rsid w:val="559E3CC9"/>
    <w:rsid w:val="55A3741A"/>
    <w:rsid w:val="55C065DC"/>
    <w:rsid w:val="55DA18BF"/>
    <w:rsid w:val="55DB310D"/>
    <w:rsid w:val="55E050B9"/>
    <w:rsid w:val="55F1927C"/>
    <w:rsid w:val="560CC379"/>
    <w:rsid w:val="561059FA"/>
    <w:rsid w:val="56259114"/>
    <w:rsid w:val="562EC422"/>
    <w:rsid w:val="564747F1"/>
    <w:rsid w:val="564F7823"/>
    <w:rsid w:val="56C0B1C0"/>
    <w:rsid w:val="56D6115F"/>
    <w:rsid w:val="570AE554"/>
    <w:rsid w:val="571A81D0"/>
    <w:rsid w:val="572CA84F"/>
    <w:rsid w:val="572D77F6"/>
    <w:rsid w:val="572EBCC3"/>
    <w:rsid w:val="57393D3A"/>
    <w:rsid w:val="57448E63"/>
    <w:rsid w:val="57479EFC"/>
    <w:rsid w:val="5766436F"/>
    <w:rsid w:val="577013C5"/>
    <w:rsid w:val="577A42A1"/>
    <w:rsid w:val="57B9BD13"/>
    <w:rsid w:val="57C09644"/>
    <w:rsid w:val="57D77265"/>
    <w:rsid w:val="57DD4E26"/>
    <w:rsid w:val="58013261"/>
    <w:rsid w:val="580EE1BB"/>
    <w:rsid w:val="580FDF29"/>
    <w:rsid w:val="581390FC"/>
    <w:rsid w:val="585D7A0B"/>
    <w:rsid w:val="58CE64BE"/>
    <w:rsid w:val="58ECC0DF"/>
    <w:rsid w:val="59547B02"/>
    <w:rsid w:val="595A17E1"/>
    <w:rsid w:val="5974B2F3"/>
    <w:rsid w:val="59A1DBD1"/>
    <w:rsid w:val="59D1C74F"/>
    <w:rsid w:val="59E1EBDF"/>
    <w:rsid w:val="59F6CDF5"/>
    <w:rsid w:val="5A0CE141"/>
    <w:rsid w:val="5A1754C7"/>
    <w:rsid w:val="5A351CA0"/>
    <w:rsid w:val="5A3A695E"/>
    <w:rsid w:val="5ABF0C0A"/>
    <w:rsid w:val="5AC38218"/>
    <w:rsid w:val="5AD9A71D"/>
    <w:rsid w:val="5B14ED33"/>
    <w:rsid w:val="5B282AC8"/>
    <w:rsid w:val="5B350512"/>
    <w:rsid w:val="5B9F0B24"/>
    <w:rsid w:val="5C00A452"/>
    <w:rsid w:val="5C109754"/>
    <w:rsid w:val="5C21A552"/>
    <w:rsid w:val="5C25AE61"/>
    <w:rsid w:val="5C4757A6"/>
    <w:rsid w:val="5C561B21"/>
    <w:rsid w:val="5C752C38"/>
    <w:rsid w:val="5C8920F8"/>
    <w:rsid w:val="5C8B4987"/>
    <w:rsid w:val="5CA62D50"/>
    <w:rsid w:val="5CFC368F"/>
    <w:rsid w:val="5D0C77A9"/>
    <w:rsid w:val="5D2AAF2A"/>
    <w:rsid w:val="5D338250"/>
    <w:rsid w:val="5D704D70"/>
    <w:rsid w:val="5D761BCC"/>
    <w:rsid w:val="5DAB4AD1"/>
    <w:rsid w:val="5DBC842B"/>
    <w:rsid w:val="5DD05BC8"/>
    <w:rsid w:val="5E2C96DE"/>
    <w:rsid w:val="5E3C0D64"/>
    <w:rsid w:val="5E5A407E"/>
    <w:rsid w:val="5E685D4F"/>
    <w:rsid w:val="5E726A4F"/>
    <w:rsid w:val="5E9C8776"/>
    <w:rsid w:val="5E9E8D3D"/>
    <w:rsid w:val="5EB0C900"/>
    <w:rsid w:val="5EB3958B"/>
    <w:rsid w:val="5EB8BBF1"/>
    <w:rsid w:val="5EE84E45"/>
    <w:rsid w:val="5EEC1F97"/>
    <w:rsid w:val="5F22A139"/>
    <w:rsid w:val="5F66657A"/>
    <w:rsid w:val="5F66C245"/>
    <w:rsid w:val="5F6EF0CB"/>
    <w:rsid w:val="5F8DBBE3"/>
    <w:rsid w:val="5F9B5B4E"/>
    <w:rsid w:val="5FA27DD4"/>
    <w:rsid w:val="5FB207A2"/>
    <w:rsid w:val="5FC089BC"/>
    <w:rsid w:val="5FD750E2"/>
    <w:rsid w:val="5FD9BB3C"/>
    <w:rsid w:val="5FFF67E2"/>
    <w:rsid w:val="6008CF13"/>
    <w:rsid w:val="601E3115"/>
    <w:rsid w:val="6021904B"/>
    <w:rsid w:val="60242B95"/>
    <w:rsid w:val="603FBC4E"/>
    <w:rsid w:val="6098011C"/>
    <w:rsid w:val="60BFE10E"/>
    <w:rsid w:val="60CD6A8D"/>
    <w:rsid w:val="60E16A30"/>
    <w:rsid w:val="60E22FD8"/>
    <w:rsid w:val="60FC2AE1"/>
    <w:rsid w:val="6148210D"/>
    <w:rsid w:val="61607BD4"/>
    <w:rsid w:val="6192E687"/>
    <w:rsid w:val="61946B18"/>
    <w:rsid w:val="61C7B78A"/>
    <w:rsid w:val="61D0C31B"/>
    <w:rsid w:val="621C1702"/>
    <w:rsid w:val="622A08A6"/>
    <w:rsid w:val="623B7B31"/>
    <w:rsid w:val="624F1F75"/>
    <w:rsid w:val="628D3F4E"/>
    <w:rsid w:val="629641D0"/>
    <w:rsid w:val="629A649A"/>
    <w:rsid w:val="62A6BEF3"/>
    <w:rsid w:val="62B8FB06"/>
    <w:rsid w:val="6321E3DF"/>
    <w:rsid w:val="632F1960"/>
    <w:rsid w:val="6332C9F3"/>
    <w:rsid w:val="633BCE72"/>
    <w:rsid w:val="634008B0"/>
    <w:rsid w:val="635AF0B5"/>
    <w:rsid w:val="637C48F3"/>
    <w:rsid w:val="63E80039"/>
    <w:rsid w:val="63EFB749"/>
    <w:rsid w:val="6402C696"/>
    <w:rsid w:val="6424342A"/>
    <w:rsid w:val="643229F4"/>
    <w:rsid w:val="64332925"/>
    <w:rsid w:val="643F9D4C"/>
    <w:rsid w:val="64498A7E"/>
    <w:rsid w:val="6456EE66"/>
    <w:rsid w:val="646A94CE"/>
    <w:rsid w:val="649635EA"/>
    <w:rsid w:val="6497ED2F"/>
    <w:rsid w:val="64B24D7B"/>
    <w:rsid w:val="65A7739B"/>
    <w:rsid w:val="65B7BD35"/>
    <w:rsid w:val="65C509F2"/>
    <w:rsid w:val="662EDB1C"/>
    <w:rsid w:val="66637B51"/>
    <w:rsid w:val="66659B15"/>
    <w:rsid w:val="6667A0C9"/>
    <w:rsid w:val="66799328"/>
    <w:rsid w:val="668D9614"/>
    <w:rsid w:val="668E1E19"/>
    <w:rsid w:val="669C55D6"/>
    <w:rsid w:val="66A45DC7"/>
    <w:rsid w:val="66A6AC18"/>
    <w:rsid w:val="66C0E0A5"/>
    <w:rsid w:val="66D693E7"/>
    <w:rsid w:val="67447201"/>
    <w:rsid w:val="6744D123"/>
    <w:rsid w:val="6747E07D"/>
    <w:rsid w:val="675A4A44"/>
    <w:rsid w:val="67844416"/>
    <w:rsid w:val="678747C6"/>
    <w:rsid w:val="67A01242"/>
    <w:rsid w:val="67C931A0"/>
    <w:rsid w:val="67F74AE6"/>
    <w:rsid w:val="6802280B"/>
    <w:rsid w:val="68053A76"/>
    <w:rsid w:val="68132D1E"/>
    <w:rsid w:val="68354D4F"/>
    <w:rsid w:val="68881A7E"/>
    <w:rsid w:val="68A20290"/>
    <w:rsid w:val="68BD815A"/>
    <w:rsid w:val="68F7A54D"/>
    <w:rsid w:val="68FDD45F"/>
    <w:rsid w:val="69010373"/>
    <w:rsid w:val="6907380A"/>
    <w:rsid w:val="6931E6AF"/>
    <w:rsid w:val="69416199"/>
    <w:rsid w:val="695280C2"/>
    <w:rsid w:val="6959D2B2"/>
    <w:rsid w:val="695B8615"/>
    <w:rsid w:val="696CDD36"/>
    <w:rsid w:val="697C49DD"/>
    <w:rsid w:val="69812E84"/>
    <w:rsid w:val="69857291"/>
    <w:rsid w:val="6994A7F1"/>
    <w:rsid w:val="69955B7D"/>
    <w:rsid w:val="69A8EFBE"/>
    <w:rsid w:val="69EA5FBE"/>
    <w:rsid w:val="6A099604"/>
    <w:rsid w:val="6A3588B0"/>
    <w:rsid w:val="6A40DDF1"/>
    <w:rsid w:val="6A49A933"/>
    <w:rsid w:val="6A4DF360"/>
    <w:rsid w:val="6A53DB94"/>
    <w:rsid w:val="6A739520"/>
    <w:rsid w:val="6A825A61"/>
    <w:rsid w:val="6A9664B5"/>
    <w:rsid w:val="6AA64326"/>
    <w:rsid w:val="6ADE7D4F"/>
    <w:rsid w:val="6AE994E2"/>
    <w:rsid w:val="6AF18055"/>
    <w:rsid w:val="6AF40566"/>
    <w:rsid w:val="6B0190CB"/>
    <w:rsid w:val="6B29C6F5"/>
    <w:rsid w:val="6B487609"/>
    <w:rsid w:val="6B58BDB0"/>
    <w:rsid w:val="6B676B00"/>
    <w:rsid w:val="6B6E99D0"/>
    <w:rsid w:val="6B978E0A"/>
    <w:rsid w:val="6B9C0691"/>
    <w:rsid w:val="6BBEC0B8"/>
    <w:rsid w:val="6BC94327"/>
    <w:rsid w:val="6BCA908A"/>
    <w:rsid w:val="6BE51AEE"/>
    <w:rsid w:val="6BE6103A"/>
    <w:rsid w:val="6BEE1329"/>
    <w:rsid w:val="6BEFABF5"/>
    <w:rsid w:val="6C12BBB3"/>
    <w:rsid w:val="6C4146E0"/>
    <w:rsid w:val="6C676A3B"/>
    <w:rsid w:val="6C6D692E"/>
    <w:rsid w:val="6CBBE43E"/>
    <w:rsid w:val="6CCA357F"/>
    <w:rsid w:val="6D269F6F"/>
    <w:rsid w:val="6D883BB3"/>
    <w:rsid w:val="6D8FB8F5"/>
    <w:rsid w:val="6DD673AB"/>
    <w:rsid w:val="6DE43F22"/>
    <w:rsid w:val="6E060B7B"/>
    <w:rsid w:val="6E1D08C9"/>
    <w:rsid w:val="6E35E6AE"/>
    <w:rsid w:val="6E39CA34"/>
    <w:rsid w:val="6E48D77F"/>
    <w:rsid w:val="6E838680"/>
    <w:rsid w:val="6E9F0190"/>
    <w:rsid w:val="6EA56AF4"/>
    <w:rsid w:val="6EC1FD3D"/>
    <w:rsid w:val="6EE2A9E2"/>
    <w:rsid w:val="6F1D6B1F"/>
    <w:rsid w:val="6F22557E"/>
    <w:rsid w:val="6F32B64B"/>
    <w:rsid w:val="6F69D5D8"/>
    <w:rsid w:val="6FB26438"/>
    <w:rsid w:val="6FD180A4"/>
    <w:rsid w:val="6FDC7805"/>
    <w:rsid w:val="6FEAC7FC"/>
    <w:rsid w:val="6FEB7585"/>
    <w:rsid w:val="700BFCDA"/>
    <w:rsid w:val="701F56E1"/>
    <w:rsid w:val="704908DE"/>
    <w:rsid w:val="706EFA1E"/>
    <w:rsid w:val="708C929F"/>
    <w:rsid w:val="70A3722A"/>
    <w:rsid w:val="70B1D45E"/>
    <w:rsid w:val="70CDEF34"/>
    <w:rsid w:val="70DEDFC3"/>
    <w:rsid w:val="70F428D0"/>
    <w:rsid w:val="70FD6CB8"/>
    <w:rsid w:val="711A6005"/>
    <w:rsid w:val="711BED81"/>
    <w:rsid w:val="7128A4FE"/>
    <w:rsid w:val="7144445B"/>
    <w:rsid w:val="7146140F"/>
    <w:rsid w:val="71D6C964"/>
    <w:rsid w:val="71EE921C"/>
    <w:rsid w:val="71EF0A98"/>
    <w:rsid w:val="7220882C"/>
    <w:rsid w:val="722D2746"/>
    <w:rsid w:val="723AAFBA"/>
    <w:rsid w:val="724A539F"/>
    <w:rsid w:val="724F427D"/>
    <w:rsid w:val="7291299F"/>
    <w:rsid w:val="7291D3D5"/>
    <w:rsid w:val="72CA4598"/>
    <w:rsid w:val="72D99961"/>
    <w:rsid w:val="731E9CE6"/>
    <w:rsid w:val="732A1C8F"/>
    <w:rsid w:val="732D3D5A"/>
    <w:rsid w:val="7347432A"/>
    <w:rsid w:val="7353467A"/>
    <w:rsid w:val="73A70A21"/>
    <w:rsid w:val="73B0784A"/>
    <w:rsid w:val="74166F08"/>
    <w:rsid w:val="741F376F"/>
    <w:rsid w:val="7420CA45"/>
    <w:rsid w:val="746B68C8"/>
    <w:rsid w:val="7497C07E"/>
    <w:rsid w:val="74C884C5"/>
    <w:rsid w:val="74DB9253"/>
    <w:rsid w:val="74F65058"/>
    <w:rsid w:val="7506516A"/>
    <w:rsid w:val="75305BAC"/>
    <w:rsid w:val="7548A06B"/>
    <w:rsid w:val="755DA626"/>
    <w:rsid w:val="756420F6"/>
    <w:rsid w:val="75BC956C"/>
    <w:rsid w:val="75ECCB21"/>
    <w:rsid w:val="764A93C0"/>
    <w:rsid w:val="76563DA8"/>
    <w:rsid w:val="767CC20F"/>
    <w:rsid w:val="7691F50B"/>
    <w:rsid w:val="76A5C2A0"/>
    <w:rsid w:val="76A9A89D"/>
    <w:rsid w:val="76C6594F"/>
    <w:rsid w:val="76C8EADA"/>
    <w:rsid w:val="7751101F"/>
    <w:rsid w:val="776CE13E"/>
    <w:rsid w:val="776FD3CD"/>
    <w:rsid w:val="77871170"/>
    <w:rsid w:val="77BFEA7D"/>
    <w:rsid w:val="77C59772"/>
    <w:rsid w:val="77CF670B"/>
    <w:rsid w:val="77D9F65F"/>
    <w:rsid w:val="782EF7D1"/>
    <w:rsid w:val="783F9A57"/>
    <w:rsid w:val="78867AC8"/>
    <w:rsid w:val="78868481"/>
    <w:rsid w:val="78F01A58"/>
    <w:rsid w:val="7900C514"/>
    <w:rsid w:val="7903F6DA"/>
    <w:rsid w:val="79043833"/>
    <w:rsid w:val="790BF30E"/>
    <w:rsid w:val="7910B81E"/>
    <w:rsid w:val="7922CBFA"/>
    <w:rsid w:val="79362DE3"/>
    <w:rsid w:val="7939A0CE"/>
    <w:rsid w:val="794DE587"/>
    <w:rsid w:val="79509DF6"/>
    <w:rsid w:val="797C7CDB"/>
    <w:rsid w:val="79813ED0"/>
    <w:rsid w:val="79847099"/>
    <w:rsid w:val="7996674F"/>
    <w:rsid w:val="79E03128"/>
    <w:rsid w:val="7A145982"/>
    <w:rsid w:val="7A5152CB"/>
    <w:rsid w:val="7AE30C7C"/>
    <w:rsid w:val="7B01B7E2"/>
    <w:rsid w:val="7B6BED7D"/>
    <w:rsid w:val="7B771BF5"/>
    <w:rsid w:val="7B8EF6A7"/>
    <w:rsid w:val="7B9AE2DD"/>
    <w:rsid w:val="7BA1C79D"/>
    <w:rsid w:val="7BA2AA59"/>
    <w:rsid w:val="7BCCC8C6"/>
    <w:rsid w:val="7BE4AD8C"/>
    <w:rsid w:val="7BF32194"/>
    <w:rsid w:val="7BF9F891"/>
    <w:rsid w:val="7BFF288C"/>
    <w:rsid w:val="7C06522C"/>
    <w:rsid w:val="7C683318"/>
    <w:rsid w:val="7C6B7332"/>
    <w:rsid w:val="7C6F6F6B"/>
    <w:rsid w:val="7C6F7C13"/>
    <w:rsid w:val="7C8C20DF"/>
    <w:rsid w:val="7C8DA148"/>
    <w:rsid w:val="7C9713AB"/>
    <w:rsid w:val="7CE36F65"/>
    <w:rsid w:val="7D2432E1"/>
    <w:rsid w:val="7D260EE4"/>
    <w:rsid w:val="7D32D1E7"/>
    <w:rsid w:val="7D4F5EDB"/>
    <w:rsid w:val="7D5C1EE1"/>
    <w:rsid w:val="7D719198"/>
    <w:rsid w:val="7D74AB8D"/>
    <w:rsid w:val="7D880E20"/>
    <w:rsid w:val="7DD7A956"/>
    <w:rsid w:val="7DF56293"/>
    <w:rsid w:val="7E099F06"/>
    <w:rsid w:val="7E2971A9"/>
    <w:rsid w:val="7E5193B9"/>
    <w:rsid w:val="7E5FD0A5"/>
    <w:rsid w:val="7EB3AD05"/>
    <w:rsid w:val="7EB55E29"/>
    <w:rsid w:val="7EBBD4D0"/>
    <w:rsid w:val="7EC38E4B"/>
    <w:rsid w:val="7EE79321"/>
    <w:rsid w:val="7F307CE1"/>
    <w:rsid w:val="7F72DB61"/>
    <w:rsid w:val="7F7B673D"/>
    <w:rsid w:val="7F7E3361"/>
    <w:rsid w:val="7F92568E"/>
    <w:rsid w:val="7F9B7CDF"/>
    <w:rsid w:val="7FA56F67"/>
    <w:rsid w:val="7FAF43D6"/>
    <w:rsid w:val="7FDB3C73"/>
    <w:rsid w:val="7FDCF8F6"/>
    <w:rsid w:val="7FE42618"/>
    <w:rsid w:val="7FFB5E55"/>
  </w:rsids>
  <m:mathPr>
    <m:mathFont m:val="Cambria Math"/>
    <m:brkBin m:val="before"/>
    <m:brkBinSub m:val="--"/>
    <m:smallFrac m:val="0"/>
    <m:dispDef/>
    <m:lMargin m:val="0"/>
    <m:rMargin m:val="0"/>
    <m:defJc m:val="centerGroup"/>
    <m:wrapIndent m:val="1440"/>
    <m:intLim m:val="subSup"/>
    <m:naryLim m:val="undOvr"/>
  </m:mathPr>
  <w:themeFontLang w:val="en-I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2"/>
    </o:shapelayout>
  </w:shapeDefaults>
  <w:decimalSymbol w:val="."/>
  <w:listSeparator w:val=","/>
  <w14:docId w14:val="5F2DF5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FreeSans" w:eastAsia="FreeSans" w:hAnsi="FreeSans" w:cs="FreeSans"/>
    </w:rPr>
  </w:style>
  <w:style w:type="paragraph" w:styleId="Heading1">
    <w:name w:val="heading 1"/>
    <w:basedOn w:val="Normal"/>
    <w:uiPriority w:val="9"/>
    <w:qFormat/>
    <w:pPr>
      <w:spacing w:before="120"/>
      <w:ind w:left="115"/>
      <w:outlineLvl w:val="0"/>
    </w:pPr>
    <w:rPr>
      <w:sz w:val="30"/>
      <w:szCs w:val="30"/>
    </w:rPr>
  </w:style>
  <w:style w:type="paragraph" w:styleId="Heading2">
    <w:name w:val="heading 2"/>
    <w:basedOn w:val="Normal"/>
    <w:link w:val="Heading2Char"/>
    <w:uiPriority w:val="9"/>
    <w:unhideWhenUsed/>
    <w:qFormat/>
    <w:pPr>
      <w:spacing w:before="90"/>
      <w:ind w:right="98"/>
      <w:jc w:val="right"/>
      <w:outlineLvl w:val="1"/>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1"/>
      <w:szCs w:val="21"/>
    </w:rPr>
  </w:style>
  <w:style w:type="paragraph" w:styleId="Title">
    <w:name w:val="Title"/>
    <w:basedOn w:val="Normal"/>
    <w:uiPriority w:val="10"/>
    <w:qFormat/>
    <w:pPr>
      <w:spacing w:before="194"/>
      <w:ind w:left="160" w:right="1356"/>
    </w:pPr>
    <w:rPr>
      <w:sz w:val="48"/>
      <w:szCs w:val="48"/>
    </w:rPr>
  </w:style>
  <w:style w:type="paragraph" w:styleId="ListParagraph">
    <w:name w:val="List Paragraph"/>
    <w:basedOn w:val="Normal"/>
    <w:uiPriority w:val="34"/>
    <w:qFormat/>
    <w:pPr>
      <w:spacing w:before="120"/>
      <w:ind w:left="235" w:hanging="120"/>
    </w:pPr>
  </w:style>
  <w:style w:type="paragraph" w:customStyle="1" w:styleId="TableParagraph">
    <w:name w:val="Table Paragraph"/>
    <w:basedOn w:val="Normal"/>
    <w:uiPriority w:val="1"/>
    <w:qFormat/>
  </w:style>
  <w:style w:type="character" w:customStyle="1" w:styleId="Heading2Char">
    <w:name w:val="Heading 2 Char"/>
    <w:basedOn w:val="DefaultParagraphFont"/>
    <w:link w:val="Heading2"/>
    <w:uiPriority w:val="9"/>
    <w:rsid w:val="004E1AE0"/>
    <w:rPr>
      <w:rFonts w:ascii="Times New Roman" w:eastAsia="Times New Roman" w:hAnsi="Times New Roman" w:cs="Times New Roman"/>
      <w:sz w:val="24"/>
      <w:szCs w:val="24"/>
    </w:rPr>
  </w:style>
  <w:style w:type="table" w:styleId="TableGrid">
    <w:name w:val="Table Grid"/>
    <w:basedOn w:val="TableNormal"/>
    <w:uiPriority w:val="59"/>
    <w:rsid w:val="00FB4123"/>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CommentText">
    <w:name w:val="annotation text"/>
    <w:basedOn w:val="Normal"/>
    <w:link w:val="CommentTextChar"/>
    <w:uiPriority w:val="99"/>
    <w:unhideWhenUsed/>
    <w:rPr>
      <w:sz w:val="20"/>
      <w:szCs w:val="20"/>
    </w:rPr>
  </w:style>
  <w:style w:type="character" w:customStyle="1" w:styleId="CommentTextChar">
    <w:name w:val="Comment Text Char"/>
    <w:basedOn w:val="DefaultParagraphFont"/>
    <w:link w:val="CommentText"/>
    <w:uiPriority w:val="99"/>
    <w:rPr>
      <w:rFonts w:ascii="FreeSans" w:eastAsia="FreeSans" w:hAnsi="FreeSans" w:cs="FreeSans"/>
      <w:sz w:val="20"/>
      <w:szCs w:val="20"/>
    </w:rPr>
  </w:style>
  <w:style w:type="character" w:styleId="CommentReference">
    <w:name w:val="annotation reference"/>
    <w:aliases w:val="Stinking Styles6,Marque de commentaire1,Verwijzing opmerking,Rimando commento,Merknadsreferanse"/>
    <w:basedOn w:val="DefaultParagraphFont"/>
    <w:uiPriority w:val="99"/>
    <w:unhideWhenUsed/>
    <w:rPr>
      <w:sz w:val="16"/>
      <w:szCs w:val="16"/>
    </w:rPr>
  </w:style>
  <w:style w:type="paragraph" w:styleId="NormalWeb">
    <w:name w:val="Normal (Web)"/>
    <w:basedOn w:val="Normal"/>
    <w:uiPriority w:val="99"/>
    <w:semiHidden/>
    <w:unhideWhenUsed/>
    <w:rsid w:val="002D2543"/>
    <w:pPr>
      <w:widowControl/>
      <w:autoSpaceDE/>
      <w:autoSpaceDN/>
      <w:spacing w:before="100" w:beforeAutospacing="1" w:after="100" w:afterAutospacing="1"/>
    </w:pPr>
    <w:rPr>
      <w:rFonts w:ascii="Times New Roman" w:eastAsia="Times New Roman" w:hAnsi="Times New Roman" w:cs="Times New Roman"/>
      <w:sz w:val="24"/>
      <w:szCs w:val="24"/>
      <w:lang w:val="en-IE" w:eastAsia="en-IE"/>
    </w:rPr>
  </w:style>
  <w:style w:type="paragraph" w:styleId="Revision">
    <w:name w:val="Revision"/>
    <w:hidden/>
    <w:uiPriority w:val="99"/>
    <w:semiHidden/>
    <w:rsid w:val="006B537C"/>
    <w:pPr>
      <w:widowControl/>
      <w:autoSpaceDE/>
      <w:autoSpaceDN/>
    </w:pPr>
    <w:rPr>
      <w:rFonts w:ascii="FreeSans" w:eastAsia="FreeSans" w:hAnsi="FreeSans" w:cs="FreeSans"/>
    </w:rPr>
  </w:style>
  <w:style w:type="paragraph" w:styleId="Header">
    <w:name w:val="header"/>
    <w:basedOn w:val="Normal"/>
    <w:link w:val="HeaderChar"/>
    <w:uiPriority w:val="99"/>
    <w:unhideWhenUsed/>
    <w:rsid w:val="003C12EF"/>
    <w:pPr>
      <w:tabs>
        <w:tab w:val="center" w:pos="4252"/>
        <w:tab w:val="right" w:pos="8504"/>
      </w:tabs>
    </w:pPr>
  </w:style>
  <w:style w:type="character" w:customStyle="1" w:styleId="HeaderChar">
    <w:name w:val="Header Char"/>
    <w:basedOn w:val="DefaultParagraphFont"/>
    <w:link w:val="Header"/>
    <w:uiPriority w:val="99"/>
    <w:rsid w:val="003C12EF"/>
    <w:rPr>
      <w:rFonts w:ascii="FreeSans" w:eastAsia="FreeSans" w:hAnsi="FreeSans" w:cs="FreeSans"/>
    </w:rPr>
  </w:style>
  <w:style w:type="paragraph" w:styleId="Footer">
    <w:name w:val="footer"/>
    <w:basedOn w:val="Normal"/>
    <w:link w:val="FooterChar"/>
    <w:uiPriority w:val="99"/>
    <w:unhideWhenUsed/>
    <w:rsid w:val="003C12EF"/>
    <w:pPr>
      <w:tabs>
        <w:tab w:val="center" w:pos="4252"/>
        <w:tab w:val="right" w:pos="8504"/>
      </w:tabs>
    </w:pPr>
  </w:style>
  <w:style w:type="character" w:customStyle="1" w:styleId="FooterChar">
    <w:name w:val="Footer Char"/>
    <w:basedOn w:val="DefaultParagraphFont"/>
    <w:link w:val="Footer"/>
    <w:uiPriority w:val="99"/>
    <w:rsid w:val="003C12EF"/>
    <w:rPr>
      <w:rFonts w:ascii="FreeSans" w:eastAsia="FreeSans" w:hAnsi="FreeSans" w:cs="FreeSans"/>
    </w:rPr>
  </w:style>
  <w:style w:type="character" w:customStyle="1" w:styleId="normaltextrun">
    <w:name w:val="normaltextrun"/>
    <w:basedOn w:val="DefaultParagraphFont"/>
    <w:rsid w:val="009E4163"/>
  </w:style>
  <w:style w:type="paragraph" w:customStyle="1" w:styleId="paragraph">
    <w:name w:val="paragraph"/>
    <w:basedOn w:val="Normal"/>
    <w:rsid w:val="00424418"/>
    <w:pPr>
      <w:widowControl/>
      <w:autoSpaceDE/>
      <w:autoSpaceDN/>
      <w:spacing w:before="100" w:beforeAutospacing="1" w:after="100" w:afterAutospacing="1"/>
    </w:pPr>
    <w:rPr>
      <w:rFonts w:ascii="Times New Roman" w:eastAsia="Times New Roman" w:hAnsi="Times New Roman" w:cs="Times New Roman"/>
      <w:sz w:val="24"/>
      <w:szCs w:val="24"/>
      <w:lang w:val="es-ES" w:eastAsia="ja-JP"/>
    </w:rPr>
  </w:style>
  <w:style w:type="character" w:customStyle="1" w:styleId="eop">
    <w:name w:val="eop"/>
    <w:basedOn w:val="DefaultParagraphFont"/>
    <w:rsid w:val="00424418"/>
  </w:style>
  <w:style w:type="character" w:customStyle="1" w:styleId="cf01">
    <w:name w:val="cf01"/>
    <w:basedOn w:val="DefaultParagraphFont"/>
    <w:rsid w:val="00DE7747"/>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160300">
      <w:bodyDiv w:val="1"/>
      <w:marLeft w:val="0"/>
      <w:marRight w:val="0"/>
      <w:marTop w:val="0"/>
      <w:marBottom w:val="0"/>
      <w:divBdr>
        <w:top w:val="none" w:sz="0" w:space="0" w:color="auto"/>
        <w:left w:val="none" w:sz="0" w:space="0" w:color="auto"/>
        <w:bottom w:val="none" w:sz="0" w:space="0" w:color="auto"/>
        <w:right w:val="none" w:sz="0" w:space="0" w:color="auto"/>
      </w:divBdr>
    </w:div>
    <w:div w:id="135727413">
      <w:bodyDiv w:val="1"/>
      <w:marLeft w:val="0"/>
      <w:marRight w:val="0"/>
      <w:marTop w:val="0"/>
      <w:marBottom w:val="0"/>
      <w:divBdr>
        <w:top w:val="none" w:sz="0" w:space="0" w:color="auto"/>
        <w:left w:val="none" w:sz="0" w:space="0" w:color="auto"/>
        <w:bottom w:val="none" w:sz="0" w:space="0" w:color="auto"/>
        <w:right w:val="none" w:sz="0" w:space="0" w:color="auto"/>
      </w:divBdr>
    </w:div>
    <w:div w:id="192884893">
      <w:bodyDiv w:val="1"/>
      <w:marLeft w:val="0"/>
      <w:marRight w:val="0"/>
      <w:marTop w:val="0"/>
      <w:marBottom w:val="0"/>
      <w:divBdr>
        <w:top w:val="none" w:sz="0" w:space="0" w:color="auto"/>
        <w:left w:val="none" w:sz="0" w:space="0" w:color="auto"/>
        <w:bottom w:val="none" w:sz="0" w:space="0" w:color="auto"/>
        <w:right w:val="none" w:sz="0" w:space="0" w:color="auto"/>
      </w:divBdr>
    </w:div>
    <w:div w:id="207450233">
      <w:bodyDiv w:val="1"/>
      <w:marLeft w:val="0"/>
      <w:marRight w:val="0"/>
      <w:marTop w:val="0"/>
      <w:marBottom w:val="0"/>
      <w:divBdr>
        <w:top w:val="none" w:sz="0" w:space="0" w:color="auto"/>
        <w:left w:val="none" w:sz="0" w:space="0" w:color="auto"/>
        <w:bottom w:val="none" w:sz="0" w:space="0" w:color="auto"/>
        <w:right w:val="none" w:sz="0" w:space="0" w:color="auto"/>
      </w:divBdr>
    </w:div>
    <w:div w:id="211968187">
      <w:bodyDiv w:val="1"/>
      <w:marLeft w:val="0"/>
      <w:marRight w:val="0"/>
      <w:marTop w:val="0"/>
      <w:marBottom w:val="0"/>
      <w:divBdr>
        <w:top w:val="none" w:sz="0" w:space="0" w:color="auto"/>
        <w:left w:val="none" w:sz="0" w:space="0" w:color="auto"/>
        <w:bottom w:val="none" w:sz="0" w:space="0" w:color="auto"/>
        <w:right w:val="none" w:sz="0" w:space="0" w:color="auto"/>
      </w:divBdr>
    </w:div>
    <w:div w:id="268973865">
      <w:bodyDiv w:val="1"/>
      <w:marLeft w:val="0"/>
      <w:marRight w:val="0"/>
      <w:marTop w:val="0"/>
      <w:marBottom w:val="0"/>
      <w:divBdr>
        <w:top w:val="none" w:sz="0" w:space="0" w:color="auto"/>
        <w:left w:val="none" w:sz="0" w:space="0" w:color="auto"/>
        <w:bottom w:val="none" w:sz="0" w:space="0" w:color="auto"/>
        <w:right w:val="none" w:sz="0" w:space="0" w:color="auto"/>
      </w:divBdr>
    </w:div>
    <w:div w:id="280232552">
      <w:bodyDiv w:val="1"/>
      <w:marLeft w:val="0"/>
      <w:marRight w:val="0"/>
      <w:marTop w:val="0"/>
      <w:marBottom w:val="0"/>
      <w:divBdr>
        <w:top w:val="none" w:sz="0" w:space="0" w:color="auto"/>
        <w:left w:val="none" w:sz="0" w:space="0" w:color="auto"/>
        <w:bottom w:val="none" w:sz="0" w:space="0" w:color="auto"/>
        <w:right w:val="none" w:sz="0" w:space="0" w:color="auto"/>
      </w:divBdr>
    </w:div>
    <w:div w:id="282814271">
      <w:bodyDiv w:val="1"/>
      <w:marLeft w:val="0"/>
      <w:marRight w:val="0"/>
      <w:marTop w:val="0"/>
      <w:marBottom w:val="0"/>
      <w:divBdr>
        <w:top w:val="none" w:sz="0" w:space="0" w:color="auto"/>
        <w:left w:val="none" w:sz="0" w:space="0" w:color="auto"/>
        <w:bottom w:val="none" w:sz="0" w:space="0" w:color="auto"/>
        <w:right w:val="none" w:sz="0" w:space="0" w:color="auto"/>
      </w:divBdr>
    </w:div>
    <w:div w:id="296686795">
      <w:bodyDiv w:val="1"/>
      <w:marLeft w:val="0"/>
      <w:marRight w:val="0"/>
      <w:marTop w:val="0"/>
      <w:marBottom w:val="0"/>
      <w:divBdr>
        <w:top w:val="none" w:sz="0" w:space="0" w:color="auto"/>
        <w:left w:val="none" w:sz="0" w:space="0" w:color="auto"/>
        <w:bottom w:val="none" w:sz="0" w:space="0" w:color="auto"/>
        <w:right w:val="none" w:sz="0" w:space="0" w:color="auto"/>
      </w:divBdr>
    </w:div>
    <w:div w:id="309598884">
      <w:bodyDiv w:val="1"/>
      <w:marLeft w:val="0"/>
      <w:marRight w:val="0"/>
      <w:marTop w:val="0"/>
      <w:marBottom w:val="0"/>
      <w:divBdr>
        <w:top w:val="none" w:sz="0" w:space="0" w:color="auto"/>
        <w:left w:val="none" w:sz="0" w:space="0" w:color="auto"/>
        <w:bottom w:val="none" w:sz="0" w:space="0" w:color="auto"/>
        <w:right w:val="none" w:sz="0" w:space="0" w:color="auto"/>
      </w:divBdr>
    </w:div>
    <w:div w:id="403112752">
      <w:bodyDiv w:val="1"/>
      <w:marLeft w:val="0"/>
      <w:marRight w:val="0"/>
      <w:marTop w:val="0"/>
      <w:marBottom w:val="0"/>
      <w:divBdr>
        <w:top w:val="none" w:sz="0" w:space="0" w:color="auto"/>
        <w:left w:val="none" w:sz="0" w:space="0" w:color="auto"/>
        <w:bottom w:val="none" w:sz="0" w:space="0" w:color="auto"/>
        <w:right w:val="none" w:sz="0" w:space="0" w:color="auto"/>
      </w:divBdr>
      <w:divsChild>
        <w:div w:id="1974478147">
          <w:marLeft w:val="0"/>
          <w:marRight w:val="0"/>
          <w:marTop w:val="0"/>
          <w:marBottom w:val="0"/>
          <w:divBdr>
            <w:top w:val="none" w:sz="0" w:space="0" w:color="auto"/>
            <w:left w:val="none" w:sz="0" w:space="0" w:color="auto"/>
            <w:bottom w:val="none" w:sz="0" w:space="0" w:color="auto"/>
            <w:right w:val="none" w:sz="0" w:space="0" w:color="auto"/>
          </w:divBdr>
        </w:div>
        <w:div w:id="2087221232">
          <w:marLeft w:val="0"/>
          <w:marRight w:val="0"/>
          <w:marTop w:val="0"/>
          <w:marBottom w:val="0"/>
          <w:divBdr>
            <w:top w:val="none" w:sz="0" w:space="0" w:color="auto"/>
            <w:left w:val="none" w:sz="0" w:space="0" w:color="auto"/>
            <w:bottom w:val="none" w:sz="0" w:space="0" w:color="auto"/>
            <w:right w:val="none" w:sz="0" w:space="0" w:color="auto"/>
          </w:divBdr>
        </w:div>
        <w:div w:id="1794207496">
          <w:marLeft w:val="0"/>
          <w:marRight w:val="0"/>
          <w:marTop w:val="0"/>
          <w:marBottom w:val="0"/>
          <w:divBdr>
            <w:top w:val="none" w:sz="0" w:space="0" w:color="auto"/>
            <w:left w:val="none" w:sz="0" w:space="0" w:color="auto"/>
            <w:bottom w:val="none" w:sz="0" w:space="0" w:color="auto"/>
            <w:right w:val="none" w:sz="0" w:space="0" w:color="auto"/>
          </w:divBdr>
        </w:div>
        <w:div w:id="1058632876">
          <w:marLeft w:val="0"/>
          <w:marRight w:val="0"/>
          <w:marTop w:val="0"/>
          <w:marBottom w:val="0"/>
          <w:divBdr>
            <w:top w:val="none" w:sz="0" w:space="0" w:color="auto"/>
            <w:left w:val="none" w:sz="0" w:space="0" w:color="auto"/>
            <w:bottom w:val="none" w:sz="0" w:space="0" w:color="auto"/>
            <w:right w:val="none" w:sz="0" w:space="0" w:color="auto"/>
          </w:divBdr>
        </w:div>
        <w:div w:id="308168708">
          <w:marLeft w:val="0"/>
          <w:marRight w:val="0"/>
          <w:marTop w:val="0"/>
          <w:marBottom w:val="0"/>
          <w:divBdr>
            <w:top w:val="none" w:sz="0" w:space="0" w:color="auto"/>
            <w:left w:val="none" w:sz="0" w:space="0" w:color="auto"/>
            <w:bottom w:val="none" w:sz="0" w:space="0" w:color="auto"/>
            <w:right w:val="none" w:sz="0" w:space="0" w:color="auto"/>
          </w:divBdr>
        </w:div>
        <w:div w:id="1723865944">
          <w:marLeft w:val="0"/>
          <w:marRight w:val="0"/>
          <w:marTop w:val="0"/>
          <w:marBottom w:val="0"/>
          <w:divBdr>
            <w:top w:val="none" w:sz="0" w:space="0" w:color="auto"/>
            <w:left w:val="none" w:sz="0" w:space="0" w:color="auto"/>
            <w:bottom w:val="none" w:sz="0" w:space="0" w:color="auto"/>
            <w:right w:val="none" w:sz="0" w:space="0" w:color="auto"/>
          </w:divBdr>
        </w:div>
      </w:divsChild>
    </w:div>
    <w:div w:id="423914983">
      <w:bodyDiv w:val="1"/>
      <w:marLeft w:val="0"/>
      <w:marRight w:val="0"/>
      <w:marTop w:val="0"/>
      <w:marBottom w:val="0"/>
      <w:divBdr>
        <w:top w:val="none" w:sz="0" w:space="0" w:color="auto"/>
        <w:left w:val="none" w:sz="0" w:space="0" w:color="auto"/>
        <w:bottom w:val="none" w:sz="0" w:space="0" w:color="auto"/>
        <w:right w:val="none" w:sz="0" w:space="0" w:color="auto"/>
      </w:divBdr>
    </w:div>
    <w:div w:id="443307842">
      <w:bodyDiv w:val="1"/>
      <w:marLeft w:val="0"/>
      <w:marRight w:val="0"/>
      <w:marTop w:val="0"/>
      <w:marBottom w:val="0"/>
      <w:divBdr>
        <w:top w:val="none" w:sz="0" w:space="0" w:color="auto"/>
        <w:left w:val="none" w:sz="0" w:space="0" w:color="auto"/>
        <w:bottom w:val="none" w:sz="0" w:space="0" w:color="auto"/>
        <w:right w:val="none" w:sz="0" w:space="0" w:color="auto"/>
      </w:divBdr>
    </w:div>
    <w:div w:id="448817291">
      <w:bodyDiv w:val="1"/>
      <w:marLeft w:val="0"/>
      <w:marRight w:val="0"/>
      <w:marTop w:val="0"/>
      <w:marBottom w:val="0"/>
      <w:divBdr>
        <w:top w:val="none" w:sz="0" w:space="0" w:color="auto"/>
        <w:left w:val="none" w:sz="0" w:space="0" w:color="auto"/>
        <w:bottom w:val="none" w:sz="0" w:space="0" w:color="auto"/>
        <w:right w:val="none" w:sz="0" w:space="0" w:color="auto"/>
      </w:divBdr>
      <w:divsChild>
        <w:div w:id="1582831966">
          <w:marLeft w:val="0"/>
          <w:marRight w:val="0"/>
          <w:marTop w:val="0"/>
          <w:marBottom w:val="0"/>
          <w:divBdr>
            <w:top w:val="none" w:sz="0" w:space="0" w:color="auto"/>
            <w:left w:val="none" w:sz="0" w:space="0" w:color="auto"/>
            <w:bottom w:val="none" w:sz="0" w:space="0" w:color="auto"/>
            <w:right w:val="none" w:sz="0" w:space="0" w:color="auto"/>
          </w:divBdr>
        </w:div>
        <w:div w:id="1055933372">
          <w:marLeft w:val="0"/>
          <w:marRight w:val="0"/>
          <w:marTop w:val="0"/>
          <w:marBottom w:val="0"/>
          <w:divBdr>
            <w:top w:val="none" w:sz="0" w:space="0" w:color="auto"/>
            <w:left w:val="none" w:sz="0" w:space="0" w:color="auto"/>
            <w:bottom w:val="none" w:sz="0" w:space="0" w:color="auto"/>
            <w:right w:val="none" w:sz="0" w:space="0" w:color="auto"/>
          </w:divBdr>
        </w:div>
      </w:divsChild>
    </w:div>
    <w:div w:id="543178219">
      <w:bodyDiv w:val="1"/>
      <w:marLeft w:val="0"/>
      <w:marRight w:val="0"/>
      <w:marTop w:val="0"/>
      <w:marBottom w:val="0"/>
      <w:divBdr>
        <w:top w:val="none" w:sz="0" w:space="0" w:color="auto"/>
        <w:left w:val="none" w:sz="0" w:space="0" w:color="auto"/>
        <w:bottom w:val="none" w:sz="0" w:space="0" w:color="auto"/>
        <w:right w:val="none" w:sz="0" w:space="0" w:color="auto"/>
      </w:divBdr>
    </w:div>
    <w:div w:id="550962013">
      <w:bodyDiv w:val="1"/>
      <w:marLeft w:val="0"/>
      <w:marRight w:val="0"/>
      <w:marTop w:val="0"/>
      <w:marBottom w:val="0"/>
      <w:divBdr>
        <w:top w:val="none" w:sz="0" w:space="0" w:color="auto"/>
        <w:left w:val="none" w:sz="0" w:space="0" w:color="auto"/>
        <w:bottom w:val="none" w:sz="0" w:space="0" w:color="auto"/>
        <w:right w:val="none" w:sz="0" w:space="0" w:color="auto"/>
      </w:divBdr>
    </w:div>
    <w:div w:id="575092776">
      <w:bodyDiv w:val="1"/>
      <w:marLeft w:val="0"/>
      <w:marRight w:val="0"/>
      <w:marTop w:val="0"/>
      <w:marBottom w:val="0"/>
      <w:divBdr>
        <w:top w:val="none" w:sz="0" w:space="0" w:color="auto"/>
        <w:left w:val="none" w:sz="0" w:space="0" w:color="auto"/>
        <w:bottom w:val="none" w:sz="0" w:space="0" w:color="auto"/>
        <w:right w:val="none" w:sz="0" w:space="0" w:color="auto"/>
      </w:divBdr>
    </w:div>
    <w:div w:id="586622742">
      <w:bodyDiv w:val="1"/>
      <w:marLeft w:val="0"/>
      <w:marRight w:val="0"/>
      <w:marTop w:val="0"/>
      <w:marBottom w:val="0"/>
      <w:divBdr>
        <w:top w:val="none" w:sz="0" w:space="0" w:color="auto"/>
        <w:left w:val="none" w:sz="0" w:space="0" w:color="auto"/>
        <w:bottom w:val="none" w:sz="0" w:space="0" w:color="auto"/>
        <w:right w:val="none" w:sz="0" w:space="0" w:color="auto"/>
      </w:divBdr>
    </w:div>
    <w:div w:id="587886778">
      <w:bodyDiv w:val="1"/>
      <w:marLeft w:val="0"/>
      <w:marRight w:val="0"/>
      <w:marTop w:val="0"/>
      <w:marBottom w:val="0"/>
      <w:divBdr>
        <w:top w:val="none" w:sz="0" w:space="0" w:color="auto"/>
        <w:left w:val="none" w:sz="0" w:space="0" w:color="auto"/>
        <w:bottom w:val="none" w:sz="0" w:space="0" w:color="auto"/>
        <w:right w:val="none" w:sz="0" w:space="0" w:color="auto"/>
      </w:divBdr>
    </w:div>
    <w:div w:id="616985001">
      <w:bodyDiv w:val="1"/>
      <w:marLeft w:val="0"/>
      <w:marRight w:val="0"/>
      <w:marTop w:val="0"/>
      <w:marBottom w:val="0"/>
      <w:divBdr>
        <w:top w:val="none" w:sz="0" w:space="0" w:color="auto"/>
        <w:left w:val="none" w:sz="0" w:space="0" w:color="auto"/>
        <w:bottom w:val="none" w:sz="0" w:space="0" w:color="auto"/>
        <w:right w:val="none" w:sz="0" w:space="0" w:color="auto"/>
      </w:divBdr>
    </w:div>
    <w:div w:id="665062153">
      <w:bodyDiv w:val="1"/>
      <w:marLeft w:val="0"/>
      <w:marRight w:val="0"/>
      <w:marTop w:val="0"/>
      <w:marBottom w:val="0"/>
      <w:divBdr>
        <w:top w:val="none" w:sz="0" w:space="0" w:color="auto"/>
        <w:left w:val="none" w:sz="0" w:space="0" w:color="auto"/>
        <w:bottom w:val="none" w:sz="0" w:space="0" w:color="auto"/>
        <w:right w:val="none" w:sz="0" w:space="0" w:color="auto"/>
      </w:divBdr>
    </w:div>
    <w:div w:id="746457603">
      <w:bodyDiv w:val="1"/>
      <w:marLeft w:val="0"/>
      <w:marRight w:val="0"/>
      <w:marTop w:val="0"/>
      <w:marBottom w:val="0"/>
      <w:divBdr>
        <w:top w:val="none" w:sz="0" w:space="0" w:color="auto"/>
        <w:left w:val="none" w:sz="0" w:space="0" w:color="auto"/>
        <w:bottom w:val="none" w:sz="0" w:space="0" w:color="auto"/>
        <w:right w:val="none" w:sz="0" w:space="0" w:color="auto"/>
      </w:divBdr>
    </w:div>
    <w:div w:id="748624286">
      <w:bodyDiv w:val="1"/>
      <w:marLeft w:val="0"/>
      <w:marRight w:val="0"/>
      <w:marTop w:val="0"/>
      <w:marBottom w:val="0"/>
      <w:divBdr>
        <w:top w:val="none" w:sz="0" w:space="0" w:color="auto"/>
        <w:left w:val="none" w:sz="0" w:space="0" w:color="auto"/>
        <w:bottom w:val="none" w:sz="0" w:space="0" w:color="auto"/>
        <w:right w:val="none" w:sz="0" w:space="0" w:color="auto"/>
      </w:divBdr>
    </w:div>
    <w:div w:id="847135020">
      <w:bodyDiv w:val="1"/>
      <w:marLeft w:val="0"/>
      <w:marRight w:val="0"/>
      <w:marTop w:val="0"/>
      <w:marBottom w:val="0"/>
      <w:divBdr>
        <w:top w:val="none" w:sz="0" w:space="0" w:color="auto"/>
        <w:left w:val="none" w:sz="0" w:space="0" w:color="auto"/>
        <w:bottom w:val="none" w:sz="0" w:space="0" w:color="auto"/>
        <w:right w:val="none" w:sz="0" w:space="0" w:color="auto"/>
      </w:divBdr>
    </w:div>
    <w:div w:id="880434773">
      <w:bodyDiv w:val="1"/>
      <w:marLeft w:val="0"/>
      <w:marRight w:val="0"/>
      <w:marTop w:val="0"/>
      <w:marBottom w:val="0"/>
      <w:divBdr>
        <w:top w:val="none" w:sz="0" w:space="0" w:color="auto"/>
        <w:left w:val="none" w:sz="0" w:space="0" w:color="auto"/>
        <w:bottom w:val="none" w:sz="0" w:space="0" w:color="auto"/>
        <w:right w:val="none" w:sz="0" w:space="0" w:color="auto"/>
      </w:divBdr>
    </w:div>
    <w:div w:id="894698292">
      <w:bodyDiv w:val="1"/>
      <w:marLeft w:val="0"/>
      <w:marRight w:val="0"/>
      <w:marTop w:val="0"/>
      <w:marBottom w:val="0"/>
      <w:divBdr>
        <w:top w:val="none" w:sz="0" w:space="0" w:color="auto"/>
        <w:left w:val="none" w:sz="0" w:space="0" w:color="auto"/>
        <w:bottom w:val="none" w:sz="0" w:space="0" w:color="auto"/>
        <w:right w:val="none" w:sz="0" w:space="0" w:color="auto"/>
      </w:divBdr>
    </w:div>
    <w:div w:id="943923793">
      <w:bodyDiv w:val="1"/>
      <w:marLeft w:val="0"/>
      <w:marRight w:val="0"/>
      <w:marTop w:val="0"/>
      <w:marBottom w:val="0"/>
      <w:divBdr>
        <w:top w:val="none" w:sz="0" w:space="0" w:color="auto"/>
        <w:left w:val="none" w:sz="0" w:space="0" w:color="auto"/>
        <w:bottom w:val="none" w:sz="0" w:space="0" w:color="auto"/>
        <w:right w:val="none" w:sz="0" w:space="0" w:color="auto"/>
      </w:divBdr>
    </w:div>
    <w:div w:id="947811711">
      <w:bodyDiv w:val="1"/>
      <w:marLeft w:val="0"/>
      <w:marRight w:val="0"/>
      <w:marTop w:val="0"/>
      <w:marBottom w:val="0"/>
      <w:divBdr>
        <w:top w:val="none" w:sz="0" w:space="0" w:color="auto"/>
        <w:left w:val="none" w:sz="0" w:space="0" w:color="auto"/>
        <w:bottom w:val="none" w:sz="0" w:space="0" w:color="auto"/>
        <w:right w:val="none" w:sz="0" w:space="0" w:color="auto"/>
      </w:divBdr>
    </w:div>
    <w:div w:id="1032999507">
      <w:bodyDiv w:val="1"/>
      <w:marLeft w:val="0"/>
      <w:marRight w:val="0"/>
      <w:marTop w:val="0"/>
      <w:marBottom w:val="0"/>
      <w:divBdr>
        <w:top w:val="none" w:sz="0" w:space="0" w:color="auto"/>
        <w:left w:val="none" w:sz="0" w:space="0" w:color="auto"/>
        <w:bottom w:val="none" w:sz="0" w:space="0" w:color="auto"/>
        <w:right w:val="none" w:sz="0" w:space="0" w:color="auto"/>
      </w:divBdr>
    </w:div>
    <w:div w:id="1046291997">
      <w:bodyDiv w:val="1"/>
      <w:marLeft w:val="0"/>
      <w:marRight w:val="0"/>
      <w:marTop w:val="0"/>
      <w:marBottom w:val="0"/>
      <w:divBdr>
        <w:top w:val="none" w:sz="0" w:space="0" w:color="auto"/>
        <w:left w:val="none" w:sz="0" w:space="0" w:color="auto"/>
        <w:bottom w:val="none" w:sz="0" w:space="0" w:color="auto"/>
        <w:right w:val="none" w:sz="0" w:space="0" w:color="auto"/>
      </w:divBdr>
    </w:div>
    <w:div w:id="1096173843">
      <w:bodyDiv w:val="1"/>
      <w:marLeft w:val="0"/>
      <w:marRight w:val="0"/>
      <w:marTop w:val="0"/>
      <w:marBottom w:val="0"/>
      <w:divBdr>
        <w:top w:val="none" w:sz="0" w:space="0" w:color="auto"/>
        <w:left w:val="none" w:sz="0" w:space="0" w:color="auto"/>
        <w:bottom w:val="none" w:sz="0" w:space="0" w:color="auto"/>
        <w:right w:val="none" w:sz="0" w:space="0" w:color="auto"/>
      </w:divBdr>
    </w:div>
    <w:div w:id="1104151141">
      <w:bodyDiv w:val="1"/>
      <w:marLeft w:val="0"/>
      <w:marRight w:val="0"/>
      <w:marTop w:val="0"/>
      <w:marBottom w:val="0"/>
      <w:divBdr>
        <w:top w:val="none" w:sz="0" w:space="0" w:color="auto"/>
        <w:left w:val="none" w:sz="0" w:space="0" w:color="auto"/>
        <w:bottom w:val="none" w:sz="0" w:space="0" w:color="auto"/>
        <w:right w:val="none" w:sz="0" w:space="0" w:color="auto"/>
      </w:divBdr>
    </w:div>
    <w:div w:id="1133715038">
      <w:bodyDiv w:val="1"/>
      <w:marLeft w:val="0"/>
      <w:marRight w:val="0"/>
      <w:marTop w:val="0"/>
      <w:marBottom w:val="0"/>
      <w:divBdr>
        <w:top w:val="none" w:sz="0" w:space="0" w:color="auto"/>
        <w:left w:val="none" w:sz="0" w:space="0" w:color="auto"/>
        <w:bottom w:val="none" w:sz="0" w:space="0" w:color="auto"/>
        <w:right w:val="none" w:sz="0" w:space="0" w:color="auto"/>
      </w:divBdr>
    </w:div>
    <w:div w:id="1145390763">
      <w:bodyDiv w:val="1"/>
      <w:marLeft w:val="0"/>
      <w:marRight w:val="0"/>
      <w:marTop w:val="0"/>
      <w:marBottom w:val="0"/>
      <w:divBdr>
        <w:top w:val="none" w:sz="0" w:space="0" w:color="auto"/>
        <w:left w:val="none" w:sz="0" w:space="0" w:color="auto"/>
        <w:bottom w:val="none" w:sz="0" w:space="0" w:color="auto"/>
        <w:right w:val="none" w:sz="0" w:space="0" w:color="auto"/>
      </w:divBdr>
    </w:div>
    <w:div w:id="1166244731">
      <w:bodyDiv w:val="1"/>
      <w:marLeft w:val="0"/>
      <w:marRight w:val="0"/>
      <w:marTop w:val="0"/>
      <w:marBottom w:val="0"/>
      <w:divBdr>
        <w:top w:val="none" w:sz="0" w:space="0" w:color="auto"/>
        <w:left w:val="none" w:sz="0" w:space="0" w:color="auto"/>
        <w:bottom w:val="none" w:sz="0" w:space="0" w:color="auto"/>
        <w:right w:val="none" w:sz="0" w:space="0" w:color="auto"/>
      </w:divBdr>
    </w:div>
    <w:div w:id="1166288429">
      <w:bodyDiv w:val="1"/>
      <w:marLeft w:val="0"/>
      <w:marRight w:val="0"/>
      <w:marTop w:val="0"/>
      <w:marBottom w:val="0"/>
      <w:divBdr>
        <w:top w:val="none" w:sz="0" w:space="0" w:color="auto"/>
        <w:left w:val="none" w:sz="0" w:space="0" w:color="auto"/>
        <w:bottom w:val="none" w:sz="0" w:space="0" w:color="auto"/>
        <w:right w:val="none" w:sz="0" w:space="0" w:color="auto"/>
      </w:divBdr>
    </w:div>
    <w:div w:id="1256548119">
      <w:bodyDiv w:val="1"/>
      <w:marLeft w:val="0"/>
      <w:marRight w:val="0"/>
      <w:marTop w:val="0"/>
      <w:marBottom w:val="0"/>
      <w:divBdr>
        <w:top w:val="none" w:sz="0" w:space="0" w:color="auto"/>
        <w:left w:val="none" w:sz="0" w:space="0" w:color="auto"/>
        <w:bottom w:val="none" w:sz="0" w:space="0" w:color="auto"/>
        <w:right w:val="none" w:sz="0" w:space="0" w:color="auto"/>
      </w:divBdr>
    </w:div>
    <w:div w:id="1306623785">
      <w:bodyDiv w:val="1"/>
      <w:marLeft w:val="0"/>
      <w:marRight w:val="0"/>
      <w:marTop w:val="0"/>
      <w:marBottom w:val="0"/>
      <w:divBdr>
        <w:top w:val="none" w:sz="0" w:space="0" w:color="auto"/>
        <w:left w:val="none" w:sz="0" w:space="0" w:color="auto"/>
        <w:bottom w:val="none" w:sz="0" w:space="0" w:color="auto"/>
        <w:right w:val="none" w:sz="0" w:space="0" w:color="auto"/>
      </w:divBdr>
    </w:div>
    <w:div w:id="1315842093">
      <w:bodyDiv w:val="1"/>
      <w:marLeft w:val="0"/>
      <w:marRight w:val="0"/>
      <w:marTop w:val="0"/>
      <w:marBottom w:val="0"/>
      <w:divBdr>
        <w:top w:val="none" w:sz="0" w:space="0" w:color="auto"/>
        <w:left w:val="none" w:sz="0" w:space="0" w:color="auto"/>
        <w:bottom w:val="none" w:sz="0" w:space="0" w:color="auto"/>
        <w:right w:val="none" w:sz="0" w:space="0" w:color="auto"/>
      </w:divBdr>
    </w:div>
    <w:div w:id="1330601818">
      <w:bodyDiv w:val="1"/>
      <w:marLeft w:val="0"/>
      <w:marRight w:val="0"/>
      <w:marTop w:val="0"/>
      <w:marBottom w:val="0"/>
      <w:divBdr>
        <w:top w:val="none" w:sz="0" w:space="0" w:color="auto"/>
        <w:left w:val="none" w:sz="0" w:space="0" w:color="auto"/>
        <w:bottom w:val="none" w:sz="0" w:space="0" w:color="auto"/>
        <w:right w:val="none" w:sz="0" w:space="0" w:color="auto"/>
      </w:divBdr>
    </w:div>
    <w:div w:id="1343121571">
      <w:bodyDiv w:val="1"/>
      <w:marLeft w:val="0"/>
      <w:marRight w:val="0"/>
      <w:marTop w:val="0"/>
      <w:marBottom w:val="0"/>
      <w:divBdr>
        <w:top w:val="none" w:sz="0" w:space="0" w:color="auto"/>
        <w:left w:val="none" w:sz="0" w:space="0" w:color="auto"/>
        <w:bottom w:val="none" w:sz="0" w:space="0" w:color="auto"/>
        <w:right w:val="none" w:sz="0" w:space="0" w:color="auto"/>
      </w:divBdr>
    </w:div>
    <w:div w:id="1434017216">
      <w:bodyDiv w:val="1"/>
      <w:marLeft w:val="0"/>
      <w:marRight w:val="0"/>
      <w:marTop w:val="0"/>
      <w:marBottom w:val="0"/>
      <w:divBdr>
        <w:top w:val="none" w:sz="0" w:space="0" w:color="auto"/>
        <w:left w:val="none" w:sz="0" w:space="0" w:color="auto"/>
        <w:bottom w:val="none" w:sz="0" w:space="0" w:color="auto"/>
        <w:right w:val="none" w:sz="0" w:space="0" w:color="auto"/>
      </w:divBdr>
      <w:divsChild>
        <w:div w:id="1813791431">
          <w:marLeft w:val="0"/>
          <w:marRight w:val="0"/>
          <w:marTop w:val="0"/>
          <w:marBottom w:val="0"/>
          <w:divBdr>
            <w:top w:val="none" w:sz="0" w:space="0" w:color="auto"/>
            <w:left w:val="none" w:sz="0" w:space="0" w:color="auto"/>
            <w:bottom w:val="none" w:sz="0" w:space="0" w:color="auto"/>
            <w:right w:val="none" w:sz="0" w:space="0" w:color="auto"/>
          </w:divBdr>
        </w:div>
        <w:div w:id="1435975013">
          <w:marLeft w:val="0"/>
          <w:marRight w:val="0"/>
          <w:marTop w:val="0"/>
          <w:marBottom w:val="0"/>
          <w:divBdr>
            <w:top w:val="none" w:sz="0" w:space="0" w:color="auto"/>
            <w:left w:val="none" w:sz="0" w:space="0" w:color="auto"/>
            <w:bottom w:val="none" w:sz="0" w:space="0" w:color="auto"/>
            <w:right w:val="none" w:sz="0" w:space="0" w:color="auto"/>
          </w:divBdr>
        </w:div>
      </w:divsChild>
    </w:div>
    <w:div w:id="1439986249">
      <w:bodyDiv w:val="1"/>
      <w:marLeft w:val="0"/>
      <w:marRight w:val="0"/>
      <w:marTop w:val="0"/>
      <w:marBottom w:val="0"/>
      <w:divBdr>
        <w:top w:val="none" w:sz="0" w:space="0" w:color="auto"/>
        <w:left w:val="none" w:sz="0" w:space="0" w:color="auto"/>
        <w:bottom w:val="none" w:sz="0" w:space="0" w:color="auto"/>
        <w:right w:val="none" w:sz="0" w:space="0" w:color="auto"/>
      </w:divBdr>
    </w:div>
    <w:div w:id="1449549088">
      <w:bodyDiv w:val="1"/>
      <w:marLeft w:val="0"/>
      <w:marRight w:val="0"/>
      <w:marTop w:val="0"/>
      <w:marBottom w:val="0"/>
      <w:divBdr>
        <w:top w:val="none" w:sz="0" w:space="0" w:color="auto"/>
        <w:left w:val="none" w:sz="0" w:space="0" w:color="auto"/>
        <w:bottom w:val="none" w:sz="0" w:space="0" w:color="auto"/>
        <w:right w:val="none" w:sz="0" w:space="0" w:color="auto"/>
      </w:divBdr>
      <w:divsChild>
        <w:div w:id="192155002">
          <w:marLeft w:val="0"/>
          <w:marRight w:val="0"/>
          <w:marTop w:val="0"/>
          <w:marBottom w:val="0"/>
          <w:divBdr>
            <w:top w:val="none" w:sz="0" w:space="0" w:color="auto"/>
            <w:left w:val="none" w:sz="0" w:space="0" w:color="auto"/>
            <w:bottom w:val="none" w:sz="0" w:space="0" w:color="auto"/>
            <w:right w:val="none" w:sz="0" w:space="0" w:color="auto"/>
          </w:divBdr>
        </w:div>
        <w:div w:id="850413568">
          <w:marLeft w:val="0"/>
          <w:marRight w:val="0"/>
          <w:marTop w:val="0"/>
          <w:marBottom w:val="0"/>
          <w:divBdr>
            <w:top w:val="none" w:sz="0" w:space="0" w:color="auto"/>
            <w:left w:val="none" w:sz="0" w:space="0" w:color="auto"/>
            <w:bottom w:val="none" w:sz="0" w:space="0" w:color="auto"/>
            <w:right w:val="none" w:sz="0" w:space="0" w:color="auto"/>
          </w:divBdr>
        </w:div>
        <w:div w:id="1310524380">
          <w:marLeft w:val="0"/>
          <w:marRight w:val="0"/>
          <w:marTop w:val="0"/>
          <w:marBottom w:val="0"/>
          <w:divBdr>
            <w:top w:val="none" w:sz="0" w:space="0" w:color="auto"/>
            <w:left w:val="none" w:sz="0" w:space="0" w:color="auto"/>
            <w:bottom w:val="none" w:sz="0" w:space="0" w:color="auto"/>
            <w:right w:val="none" w:sz="0" w:space="0" w:color="auto"/>
          </w:divBdr>
        </w:div>
        <w:div w:id="123282331">
          <w:marLeft w:val="0"/>
          <w:marRight w:val="0"/>
          <w:marTop w:val="0"/>
          <w:marBottom w:val="0"/>
          <w:divBdr>
            <w:top w:val="none" w:sz="0" w:space="0" w:color="auto"/>
            <w:left w:val="none" w:sz="0" w:space="0" w:color="auto"/>
            <w:bottom w:val="none" w:sz="0" w:space="0" w:color="auto"/>
            <w:right w:val="none" w:sz="0" w:space="0" w:color="auto"/>
          </w:divBdr>
        </w:div>
        <w:div w:id="172384350">
          <w:marLeft w:val="0"/>
          <w:marRight w:val="0"/>
          <w:marTop w:val="0"/>
          <w:marBottom w:val="0"/>
          <w:divBdr>
            <w:top w:val="none" w:sz="0" w:space="0" w:color="auto"/>
            <w:left w:val="none" w:sz="0" w:space="0" w:color="auto"/>
            <w:bottom w:val="none" w:sz="0" w:space="0" w:color="auto"/>
            <w:right w:val="none" w:sz="0" w:space="0" w:color="auto"/>
          </w:divBdr>
        </w:div>
        <w:div w:id="426774108">
          <w:marLeft w:val="0"/>
          <w:marRight w:val="0"/>
          <w:marTop w:val="0"/>
          <w:marBottom w:val="0"/>
          <w:divBdr>
            <w:top w:val="none" w:sz="0" w:space="0" w:color="auto"/>
            <w:left w:val="none" w:sz="0" w:space="0" w:color="auto"/>
            <w:bottom w:val="none" w:sz="0" w:space="0" w:color="auto"/>
            <w:right w:val="none" w:sz="0" w:space="0" w:color="auto"/>
          </w:divBdr>
        </w:div>
        <w:div w:id="1984508700">
          <w:marLeft w:val="0"/>
          <w:marRight w:val="0"/>
          <w:marTop w:val="0"/>
          <w:marBottom w:val="0"/>
          <w:divBdr>
            <w:top w:val="none" w:sz="0" w:space="0" w:color="auto"/>
            <w:left w:val="none" w:sz="0" w:space="0" w:color="auto"/>
            <w:bottom w:val="none" w:sz="0" w:space="0" w:color="auto"/>
            <w:right w:val="none" w:sz="0" w:space="0" w:color="auto"/>
          </w:divBdr>
        </w:div>
        <w:div w:id="1217544899">
          <w:marLeft w:val="0"/>
          <w:marRight w:val="0"/>
          <w:marTop w:val="0"/>
          <w:marBottom w:val="0"/>
          <w:divBdr>
            <w:top w:val="none" w:sz="0" w:space="0" w:color="auto"/>
            <w:left w:val="none" w:sz="0" w:space="0" w:color="auto"/>
            <w:bottom w:val="none" w:sz="0" w:space="0" w:color="auto"/>
            <w:right w:val="none" w:sz="0" w:space="0" w:color="auto"/>
          </w:divBdr>
        </w:div>
        <w:div w:id="1066686117">
          <w:marLeft w:val="0"/>
          <w:marRight w:val="0"/>
          <w:marTop w:val="0"/>
          <w:marBottom w:val="0"/>
          <w:divBdr>
            <w:top w:val="none" w:sz="0" w:space="0" w:color="auto"/>
            <w:left w:val="none" w:sz="0" w:space="0" w:color="auto"/>
            <w:bottom w:val="none" w:sz="0" w:space="0" w:color="auto"/>
            <w:right w:val="none" w:sz="0" w:space="0" w:color="auto"/>
          </w:divBdr>
        </w:div>
        <w:div w:id="468474845">
          <w:marLeft w:val="0"/>
          <w:marRight w:val="0"/>
          <w:marTop w:val="0"/>
          <w:marBottom w:val="0"/>
          <w:divBdr>
            <w:top w:val="none" w:sz="0" w:space="0" w:color="auto"/>
            <w:left w:val="none" w:sz="0" w:space="0" w:color="auto"/>
            <w:bottom w:val="none" w:sz="0" w:space="0" w:color="auto"/>
            <w:right w:val="none" w:sz="0" w:space="0" w:color="auto"/>
          </w:divBdr>
        </w:div>
        <w:div w:id="1428620776">
          <w:marLeft w:val="0"/>
          <w:marRight w:val="0"/>
          <w:marTop w:val="0"/>
          <w:marBottom w:val="0"/>
          <w:divBdr>
            <w:top w:val="none" w:sz="0" w:space="0" w:color="auto"/>
            <w:left w:val="none" w:sz="0" w:space="0" w:color="auto"/>
            <w:bottom w:val="none" w:sz="0" w:space="0" w:color="auto"/>
            <w:right w:val="none" w:sz="0" w:space="0" w:color="auto"/>
          </w:divBdr>
        </w:div>
        <w:div w:id="416247971">
          <w:marLeft w:val="0"/>
          <w:marRight w:val="0"/>
          <w:marTop w:val="0"/>
          <w:marBottom w:val="0"/>
          <w:divBdr>
            <w:top w:val="none" w:sz="0" w:space="0" w:color="auto"/>
            <w:left w:val="none" w:sz="0" w:space="0" w:color="auto"/>
            <w:bottom w:val="none" w:sz="0" w:space="0" w:color="auto"/>
            <w:right w:val="none" w:sz="0" w:space="0" w:color="auto"/>
          </w:divBdr>
        </w:div>
        <w:div w:id="1078750755">
          <w:marLeft w:val="0"/>
          <w:marRight w:val="0"/>
          <w:marTop w:val="0"/>
          <w:marBottom w:val="0"/>
          <w:divBdr>
            <w:top w:val="none" w:sz="0" w:space="0" w:color="auto"/>
            <w:left w:val="none" w:sz="0" w:space="0" w:color="auto"/>
            <w:bottom w:val="none" w:sz="0" w:space="0" w:color="auto"/>
            <w:right w:val="none" w:sz="0" w:space="0" w:color="auto"/>
          </w:divBdr>
        </w:div>
        <w:div w:id="1551070337">
          <w:marLeft w:val="0"/>
          <w:marRight w:val="0"/>
          <w:marTop w:val="0"/>
          <w:marBottom w:val="0"/>
          <w:divBdr>
            <w:top w:val="none" w:sz="0" w:space="0" w:color="auto"/>
            <w:left w:val="none" w:sz="0" w:space="0" w:color="auto"/>
            <w:bottom w:val="none" w:sz="0" w:space="0" w:color="auto"/>
            <w:right w:val="none" w:sz="0" w:space="0" w:color="auto"/>
          </w:divBdr>
        </w:div>
        <w:div w:id="782454448">
          <w:marLeft w:val="0"/>
          <w:marRight w:val="0"/>
          <w:marTop w:val="0"/>
          <w:marBottom w:val="0"/>
          <w:divBdr>
            <w:top w:val="none" w:sz="0" w:space="0" w:color="auto"/>
            <w:left w:val="none" w:sz="0" w:space="0" w:color="auto"/>
            <w:bottom w:val="none" w:sz="0" w:space="0" w:color="auto"/>
            <w:right w:val="none" w:sz="0" w:space="0" w:color="auto"/>
          </w:divBdr>
        </w:div>
        <w:div w:id="1658344882">
          <w:marLeft w:val="0"/>
          <w:marRight w:val="0"/>
          <w:marTop w:val="0"/>
          <w:marBottom w:val="0"/>
          <w:divBdr>
            <w:top w:val="none" w:sz="0" w:space="0" w:color="auto"/>
            <w:left w:val="none" w:sz="0" w:space="0" w:color="auto"/>
            <w:bottom w:val="none" w:sz="0" w:space="0" w:color="auto"/>
            <w:right w:val="none" w:sz="0" w:space="0" w:color="auto"/>
          </w:divBdr>
        </w:div>
        <w:div w:id="513152927">
          <w:marLeft w:val="0"/>
          <w:marRight w:val="0"/>
          <w:marTop w:val="0"/>
          <w:marBottom w:val="0"/>
          <w:divBdr>
            <w:top w:val="none" w:sz="0" w:space="0" w:color="auto"/>
            <w:left w:val="none" w:sz="0" w:space="0" w:color="auto"/>
            <w:bottom w:val="none" w:sz="0" w:space="0" w:color="auto"/>
            <w:right w:val="none" w:sz="0" w:space="0" w:color="auto"/>
          </w:divBdr>
        </w:div>
        <w:div w:id="743143972">
          <w:marLeft w:val="0"/>
          <w:marRight w:val="0"/>
          <w:marTop w:val="0"/>
          <w:marBottom w:val="0"/>
          <w:divBdr>
            <w:top w:val="none" w:sz="0" w:space="0" w:color="auto"/>
            <w:left w:val="none" w:sz="0" w:space="0" w:color="auto"/>
            <w:bottom w:val="none" w:sz="0" w:space="0" w:color="auto"/>
            <w:right w:val="none" w:sz="0" w:space="0" w:color="auto"/>
          </w:divBdr>
        </w:div>
        <w:div w:id="1623606319">
          <w:marLeft w:val="0"/>
          <w:marRight w:val="0"/>
          <w:marTop w:val="0"/>
          <w:marBottom w:val="0"/>
          <w:divBdr>
            <w:top w:val="none" w:sz="0" w:space="0" w:color="auto"/>
            <w:left w:val="none" w:sz="0" w:space="0" w:color="auto"/>
            <w:bottom w:val="none" w:sz="0" w:space="0" w:color="auto"/>
            <w:right w:val="none" w:sz="0" w:space="0" w:color="auto"/>
          </w:divBdr>
        </w:div>
        <w:div w:id="1780682651">
          <w:marLeft w:val="0"/>
          <w:marRight w:val="0"/>
          <w:marTop w:val="0"/>
          <w:marBottom w:val="0"/>
          <w:divBdr>
            <w:top w:val="none" w:sz="0" w:space="0" w:color="auto"/>
            <w:left w:val="none" w:sz="0" w:space="0" w:color="auto"/>
            <w:bottom w:val="none" w:sz="0" w:space="0" w:color="auto"/>
            <w:right w:val="none" w:sz="0" w:space="0" w:color="auto"/>
          </w:divBdr>
        </w:div>
        <w:div w:id="1246643219">
          <w:marLeft w:val="0"/>
          <w:marRight w:val="0"/>
          <w:marTop w:val="0"/>
          <w:marBottom w:val="0"/>
          <w:divBdr>
            <w:top w:val="none" w:sz="0" w:space="0" w:color="auto"/>
            <w:left w:val="none" w:sz="0" w:space="0" w:color="auto"/>
            <w:bottom w:val="none" w:sz="0" w:space="0" w:color="auto"/>
            <w:right w:val="none" w:sz="0" w:space="0" w:color="auto"/>
          </w:divBdr>
        </w:div>
        <w:div w:id="941494483">
          <w:marLeft w:val="0"/>
          <w:marRight w:val="0"/>
          <w:marTop w:val="0"/>
          <w:marBottom w:val="0"/>
          <w:divBdr>
            <w:top w:val="none" w:sz="0" w:space="0" w:color="auto"/>
            <w:left w:val="none" w:sz="0" w:space="0" w:color="auto"/>
            <w:bottom w:val="none" w:sz="0" w:space="0" w:color="auto"/>
            <w:right w:val="none" w:sz="0" w:space="0" w:color="auto"/>
          </w:divBdr>
        </w:div>
        <w:div w:id="1782645104">
          <w:marLeft w:val="0"/>
          <w:marRight w:val="0"/>
          <w:marTop w:val="0"/>
          <w:marBottom w:val="0"/>
          <w:divBdr>
            <w:top w:val="none" w:sz="0" w:space="0" w:color="auto"/>
            <w:left w:val="none" w:sz="0" w:space="0" w:color="auto"/>
            <w:bottom w:val="none" w:sz="0" w:space="0" w:color="auto"/>
            <w:right w:val="none" w:sz="0" w:space="0" w:color="auto"/>
          </w:divBdr>
        </w:div>
        <w:div w:id="913469166">
          <w:marLeft w:val="0"/>
          <w:marRight w:val="0"/>
          <w:marTop w:val="0"/>
          <w:marBottom w:val="0"/>
          <w:divBdr>
            <w:top w:val="none" w:sz="0" w:space="0" w:color="auto"/>
            <w:left w:val="none" w:sz="0" w:space="0" w:color="auto"/>
            <w:bottom w:val="none" w:sz="0" w:space="0" w:color="auto"/>
            <w:right w:val="none" w:sz="0" w:space="0" w:color="auto"/>
          </w:divBdr>
        </w:div>
        <w:div w:id="1497070144">
          <w:marLeft w:val="0"/>
          <w:marRight w:val="0"/>
          <w:marTop w:val="0"/>
          <w:marBottom w:val="0"/>
          <w:divBdr>
            <w:top w:val="none" w:sz="0" w:space="0" w:color="auto"/>
            <w:left w:val="none" w:sz="0" w:space="0" w:color="auto"/>
            <w:bottom w:val="none" w:sz="0" w:space="0" w:color="auto"/>
            <w:right w:val="none" w:sz="0" w:space="0" w:color="auto"/>
          </w:divBdr>
        </w:div>
        <w:div w:id="205222842">
          <w:marLeft w:val="0"/>
          <w:marRight w:val="0"/>
          <w:marTop w:val="0"/>
          <w:marBottom w:val="0"/>
          <w:divBdr>
            <w:top w:val="none" w:sz="0" w:space="0" w:color="auto"/>
            <w:left w:val="none" w:sz="0" w:space="0" w:color="auto"/>
            <w:bottom w:val="none" w:sz="0" w:space="0" w:color="auto"/>
            <w:right w:val="none" w:sz="0" w:space="0" w:color="auto"/>
          </w:divBdr>
        </w:div>
      </w:divsChild>
    </w:div>
    <w:div w:id="1468165183">
      <w:bodyDiv w:val="1"/>
      <w:marLeft w:val="0"/>
      <w:marRight w:val="0"/>
      <w:marTop w:val="0"/>
      <w:marBottom w:val="0"/>
      <w:divBdr>
        <w:top w:val="none" w:sz="0" w:space="0" w:color="auto"/>
        <w:left w:val="none" w:sz="0" w:space="0" w:color="auto"/>
        <w:bottom w:val="none" w:sz="0" w:space="0" w:color="auto"/>
        <w:right w:val="none" w:sz="0" w:space="0" w:color="auto"/>
      </w:divBdr>
    </w:div>
    <w:div w:id="1472989154">
      <w:bodyDiv w:val="1"/>
      <w:marLeft w:val="0"/>
      <w:marRight w:val="0"/>
      <w:marTop w:val="0"/>
      <w:marBottom w:val="0"/>
      <w:divBdr>
        <w:top w:val="none" w:sz="0" w:space="0" w:color="auto"/>
        <w:left w:val="none" w:sz="0" w:space="0" w:color="auto"/>
        <w:bottom w:val="none" w:sz="0" w:space="0" w:color="auto"/>
        <w:right w:val="none" w:sz="0" w:space="0" w:color="auto"/>
      </w:divBdr>
    </w:div>
    <w:div w:id="1480877913">
      <w:bodyDiv w:val="1"/>
      <w:marLeft w:val="0"/>
      <w:marRight w:val="0"/>
      <w:marTop w:val="0"/>
      <w:marBottom w:val="0"/>
      <w:divBdr>
        <w:top w:val="none" w:sz="0" w:space="0" w:color="auto"/>
        <w:left w:val="none" w:sz="0" w:space="0" w:color="auto"/>
        <w:bottom w:val="none" w:sz="0" w:space="0" w:color="auto"/>
        <w:right w:val="none" w:sz="0" w:space="0" w:color="auto"/>
      </w:divBdr>
    </w:div>
    <w:div w:id="1576746978">
      <w:bodyDiv w:val="1"/>
      <w:marLeft w:val="0"/>
      <w:marRight w:val="0"/>
      <w:marTop w:val="0"/>
      <w:marBottom w:val="0"/>
      <w:divBdr>
        <w:top w:val="none" w:sz="0" w:space="0" w:color="auto"/>
        <w:left w:val="none" w:sz="0" w:space="0" w:color="auto"/>
        <w:bottom w:val="none" w:sz="0" w:space="0" w:color="auto"/>
        <w:right w:val="none" w:sz="0" w:space="0" w:color="auto"/>
      </w:divBdr>
    </w:div>
    <w:div w:id="1591961277">
      <w:bodyDiv w:val="1"/>
      <w:marLeft w:val="0"/>
      <w:marRight w:val="0"/>
      <w:marTop w:val="0"/>
      <w:marBottom w:val="0"/>
      <w:divBdr>
        <w:top w:val="none" w:sz="0" w:space="0" w:color="auto"/>
        <w:left w:val="none" w:sz="0" w:space="0" w:color="auto"/>
        <w:bottom w:val="none" w:sz="0" w:space="0" w:color="auto"/>
        <w:right w:val="none" w:sz="0" w:space="0" w:color="auto"/>
      </w:divBdr>
    </w:div>
    <w:div w:id="1643198203">
      <w:bodyDiv w:val="1"/>
      <w:marLeft w:val="0"/>
      <w:marRight w:val="0"/>
      <w:marTop w:val="0"/>
      <w:marBottom w:val="0"/>
      <w:divBdr>
        <w:top w:val="none" w:sz="0" w:space="0" w:color="auto"/>
        <w:left w:val="none" w:sz="0" w:space="0" w:color="auto"/>
        <w:bottom w:val="none" w:sz="0" w:space="0" w:color="auto"/>
        <w:right w:val="none" w:sz="0" w:space="0" w:color="auto"/>
      </w:divBdr>
    </w:div>
    <w:div w:id="1715739970">
      <w:bodyDiv w:val="1"/>
      <w:marLeft w:val="0"/>
      <w:marRight w:val="0"/>
      <w:marTop w:val="0"/>
      <w:marBottom w:val="0"/>
      <w:divBdr>
        <w:top w:val="none" w:sz="0" w:space="0" w:color="auto"/>
        <w:left w:val="none" w:sz="0" w:space="0" w:color="auto"/>
        <w:bottom w:val="none" w:sz="0" w:space="0" w:color="auto"/>
        <w:right w:val="none" w:sz="0" w:space="0" w:color="auto"/>
      </w:divBdr>
    </w:div>
    <w:div w:id="1715932968">
      <w:bodyDiv w:val="1"/>
      <w:marLeft w:val="0"/>
      <w:marRight w:val="0"/>
      <w:marTop w:val="0"/>
      <w:marBottom w:val="0"/>
      <w:divBdr>
        <w:top w:val="none" w:sz="0" w:space="0" w:color="auto"/>
        <w:left w:val="none" w:sz="0" w:space="0" w:color="auto"/>
        <w:bottom w:val="none" w:sz="0" w:space="0" w:color="auto"/>
        <w:right w:val="none" w:sz="0" w:space="0" w:color="auto"/>
      </w:divBdr>
      <w:divsChild>
        <w:div w:id="1268582200">
          <w:marLeft w:val="0"/>
          <w:marRight w:val="0"/>
          <w:marTop w:val="0"/>
          <w:marBottom w:val="0"/>
          <w:divBdr>
            <w:top w:val="none" w:sz="0" w:space="0" w:color="auto"/>
            <w:left w:val="none" w:sz="0" w:space="0" w:color="auto"/>
            <w:bottom w:val="none" w:sz="0" w:space="0" w:color="auto"/>
            <w:right w:val="none" w:sz="0" w:space="0" w:color="auto"/>
          </w:divBdr>
        </w:div>
        <w:div w:id="205261925">
          <w:marLeft w:val="0"/>
          <w:marRight w:val="0"/>
          <w:marTop w:val="0"/>
          <w:marBottom w:val="0"/>
          <w:divBdr>
            <w:top w:val="none" w:sz="0" w:space="0" w:color="auto"/>
            <w:left w:val="none" w:sz="0" w:space="0" w:color="auto"/>
            <w:bottom w:val="none" w:sz="0" w:space="0" w:color="auto"/>
            <w:right w:val="none" w:sz="0" w:space="0" w:color="auto"/>
          </w:divBdr>
        </w:div>
        <w:div w:id="100297378">
          <w:marLeft w:val="0"/>
          <w:marRight w:val="0"/>
          <w:marTop w:val="0"/>
          <w:marBottom w:val="0"/>
          <w:divBdr>
            <w:top w:val="none" w:sz="0" w:space="0" w:color="auto"/>
            <w:left w:val="none" w:sz="0" w:space="0" w:color="auto"/>
            <w:bottom w:val="none" w:sz="0" w:space="0" w:color="auto"/>
            <w:right w:val="none" w:sz="0" w:space="0" w:color="auto"/>
          </w:divBdr>
        </w:div>
        <w:div w:id="1949502692">
          <w:marLeft w:val="0"/>
          <w:marRight w:val="0"/>
          <w:marTop w:val="0"/>
          <w:marBottom w:val="0"/>
          <w:divBdr>
            <w:top w:val="none" w:sz="0" w:space="0" w:color="auto"/>
            <w:left w:val="none" w:sz="0" w:space="0" w:color="auto"/>
            <w:bottom w:val="none" w:sz="0" w:space="0" w:color="auto"/>
            <w:right w:val="none" w:sz="0" w:space="0" w:color="auto"/>
          </w:divBdr>
        </w:div>
        <w:div w:id="102961351">
          <w:marLeft w:val="0"/>
          <w:marRight w:val="0"/>
          <w:marTop w:val="0"/>
          <w:marBottom w:val="0"/>
          <w:divBdr>
            <w:top w:val="none" w:sz="0" w:space="0" w:color="auto"/>
            <w:left w:val="none" w:sz="0" w:space="0" w:color="auto"/>
            <w:bottom w:val="none" w:sz="0" w:space="0" w:color="auto"/>
            <w:right w:val="none" w:sz="0" w:space="0" w:color="auto"/>
          </w:divBdr>
        </w:div>
        <w:div w:id="531188833">
          <w:marLeft w:val="0"/>
          <w:marRight w:val="0"/>
          <w:marTop w:val="0"/>
          <w:marBottom w:val="0"/>
          <w:divBdr>
            <w:top w:val="none" w:sz="0" w:space="0" w:color="auto"/>
            <w:left w:val="none" w:sz="0" w:space="0" w:color="auto"/>
            <w:bottom w:val="none" w:sz="0" w:space="0" w:color="auto"/>
            <w:right w:val="none" w:sz="0" w:space="0" w:color="auto"/>
          </w:divBdr>
        </w:div>
        <w:div w:id="1071779023">
          <w:marLeft w:val="0"/>
          <w:marRight w:val="0"/>
          <w:marTop w:val="0"/>
          <w:marBottom w:val="0"/>
          <w:divBdr>
            <w:top w:val="none" w:sz="0" w:space="0" w:color="auto"/>
            <w:left w:val="none" w:sz="0" w:space="0" w:color="auto"/>
            <w:bottom w:val="none" w:sz="0" w:space="0" w:color="auto"/>
            <w:right w:val="none" w:sz="0" w:space="0" w:color="auto"/>
          </w:divBdr>
        </w:div>
      </w:divsChild>
    </w:div>
    <w:div w:id="1755928666">
      <w:bodyDiv w:val="1"/>
      <w:marLeft w:val="0"/>
      <w:marRight w:val="0"/>
      <w:marTop w:val="0"/>
      <w:marBottom w:val="0"/>
      <w:divBdr>
        <w:top w:val="none" w:sz="0" w:space="0" w:color="auto"/>
        <w:left w:val="none" w:sz="0" w:space="0" w:color="auto"/>
        <w:bottom w:val="none" w:sz="0" w:space="0" w:color="auto"/>
        <w:right w:val="none" w:sz="0" w:space="0" w:color="auto"/>
      </w:divBdr>
    </w:div>
    <w:div w:id="1758012120">
      <w:bodyDiv w:val="1"/>
      <w:marLeft w:val="0"/>
      <w:marRight w:val="0"/>
      <w:marTop w:val="0"/>
      <w:marBottom w:val="0"/>
      <w:divBdr>
        <w:top w:val="none" w:sz="0" w:space="0" w:color="auto"/>
        <w:left w:val="none" w:sz="0" w:space="0" w:color="auto"/>
        <w:bottom w:val="none" w:sz="0" w:space="0" w:color="auto"/>
        <w:right w:val="none" w:sz="0" w:space="0" w:color="auto"/>
      </w:divBdr>
    </w:div>
    <w:div w:id="1852834682">
      <w:bodyDiv w:val="1"/>
      <w:marLeft w:val="0"/>
      <w:marRight w:val="0"/>
      <w:marTop w:val="0"/>
      <w:marBottom w:val="0"/>
      <w:divBdr>
        <w:top w:val="none" w:sz="0" w:space="0" w:color="auto"/>
        <w:left w:val="none" w:sz="0" w:space="0" w:color="auto"/>
        <w:bottom w:val="none" w:sz="0" w:space="0" w:color="auto"/>
        <w:right w:val="none" w:sz="0" w:space="0" w:color="auto"/>
      </w:divBdr>
    </w:div>
    <w:div w:id="1881284806">
      <w:bodyDiv w:val="1"/>
      <w:marLeft w:val="0"/>
      <w:marRight w:val="0"/>
      <w:marTop w:val="0"/>
      <w:marBottom w:val="0"/>
      <w:divBdr>
        <w:top w:val="none" w:sz="0" w:space="0" w:color="auto"/>
        <w:left w:val="none" w:sz="0" w:space="0" w:color="auto"/>
        <w:bottom w:val="none" w:sz="0" w:space="0" w:color="auto"/>
        <w:right w:val="none" w:sz="0" w:space="0" w:color="auto"/>
      </w:divBdr>
    </w:div>
    <w:div w:id="1885604433">
      <w:bodyDiv w:val="1"/>
      <w:marLeft w:val="0"/>
      <w:marRight w:val="0"/>
      <w:marTop w:val="0"/>
      <w:marBottom w:val="0"/>
      <w:divBdr>
        <w:top w:val="none" w:sz="0" w:space="0" w:color="auto"/>
        <w:left w:val="none" w:sz="0" w:space="0" w:color="auto"/>
        <w:bottom w:val="none" w:sz="0" w:space="0" w:color="auto"/>
        <w:right w:val="none" w:sz="0" w:space="0" w:color="auto"/>
      </w:divBdr>
    </w:div>
    <w:div w:id="1906335926">
      <w:bodyDiv w:val="1"/>
      <w:marLeft w:val="0"/>
      <w:marRight w:val="0"/>
      <w:marTop w:val="0"/>
      <w:marBottom w:val="0"/>
      <w:divBdr>
        <w:top w:val="none" w:sz="0" w:space="0" w:color="auto"/>
        <w:left w:val="none" w:sz="0" w:space="0" w:color="auto"/>
        <w:bottom w:val="none" w:sz="0" w:space="0" w:color="auto"/>
        <w:right w:val="none" w:sz="0" w:space="0" w:color="auto"/>
      </w:divBdr>
    </w:div>
    <w:div w:id="1966613533">
      <w:bodyDiv w:val="1"/>
      <w:marLeft w:val="0"/>
      <w:marRight w:val="0"/>
      <w:marTop w:val="0"/>
      <w:marBottom w:val="0"/>
      <w:divBdr>
        <w:top w:val="none" w:sz="0" w:space="0" w:color="auto"/>
        <w:left w:val="none" w:sz="0" w:space="0" w:color="auto"/>
        <w:bottom w:val="none" w:sz="0" w:space="0" w:color="auto"/>
        <w:right w:val="none" w:sz="0" w:space="0" w:color="auto"/>
      </w:divBdr>
    </w:div>
    <w:div w:id="2087997518">
      <w:bodyDiv w:val="1"/>
      <w:marLeft w:val="0"/>
      <w:marRight w:val="0"/>
      <w:marTop w:val="0"/>
      <w:marBottom w:val="0"/>
      <w:divBdr>
        <w:top w:val="none" w:sz="0" w:space="0" w:color="auto"/>
        <w:left w:val="none" w:sz="0" w:space="0" w:color="auto"/>
        <w:bottom w:val="none" w:sz="0" w:space="0" w:color="auto"/>
        <w:right w:val="none" w:sz="0" w:space="0" w:color="auto"/>
      </w:divBdr>
    </w:div>
    <w:div w:id="2106606953">
      <w:bodyDiv w:val="1"/>
      <w:marLeft w:val="0"/>
      <w:marRight w:val="0"/>
      <w:marTop w:val="0"/>
      <w:marBottom w:val="0"/>
      <w:divBdr>
        <w:top w:val="none" w:sz="0" w:space="0" w:color="auto"/>
        <w:left w:val="none" w:sz="0" w:space="0" w:color="auto"/>
        <w:bottom w:val="none" w:sz="0" w:space="0" w:color="auto"/>
        <w:right w:val="none" w:sz="0" w:space="0" w:color="auto"/>
      </w:divBdr>
    </w:div>
    <w:div w:id="2119835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image" Target="media/image3.png"/><Relationship Id="rId18" Type="http://schemas.openxmlformats.org/officeDocument/2006/relationships/hyperlink" Target="https://surveys.acer.europa.eu/eusurvey/files/81a1f4fe-c0ff-422a-9d11-169154922f30/ed215316-79d5-4fa0-b6db-0ee44a71a4d8" TargetMode="External"/><Relationship Id="rId26" Type="http://schemas.openxmlformats.org/officeDocument/2006/relationships/customXml" Target="../customXml/item2.xml"/><Relationship Id="rId3" Type="http://schemas.openxmlformats.org/officeDocument/2006/relationships/settings" Target="settings.xml"/><Relationship Id="rId21" Type="http://schemas.openxmlformats.org/officeDocument/2006/relationships/oleObject" Target="embeddings/oleObject1.bin"/><Relationship Id="rId7" Type="http://schemas.openxmlformats.org/officeDocument/2006/relationships/hyperlink" Target="https://surveys.acer.europa.eu/eusurvey/runner/ACER_draft_DC" TargetMode="External"/><Relationship Id="rId12" Type="http://schemas.openxmlformats.org/officeDocument/2006/relationships/image" Target="media/image2.png"/><Relationship Id="rId17" Type="http://schemas.openxmlformats.org/officeDocument/2006/relationships/hyperlink" Target="https://www.acer.europa.eu/public-events/acer-workshop-electricity-storage" TargetMode="External"/><Relationship Id="rId25" Type="http://schemas.openxmlformats.org/officeDocument/2006/relationships/customXml" Target="../customXml/item1.xml"/><Relationship Id="rId2" Type="http://schemas.openxmlformats.org/officeDocument/2006/relationships/styles" Target="styles.xml"/><Relationship Id="rId16" Type="http://schemas.openxmlformats.org/officeDocument/2006/relationships/hyperlink" Target="https://www.acer.europa.eu/public-events/acer-workshop-rate-change-frequency-and-grid-forming-capabilities" TargetMode="External"/><Relationship Id="rId20" Type="http://schemas.openxmlformats.org/officeDocument/2006/relationships/image" Target="media/image6.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acer.europa.eu/documents/public-consultations/pc2022e08-public-consultation-amendments-grid-connection-network" TargetMode="External"/><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hyperlink" Target="https://www.acer.europa.eu/public-events/acer-workshop-electromobility-power-gas-demand-units-and-heat-pumps" TargetMode="External"/><Relationship Id="rId23" Type="http://schemas.openxmlformats.org/officeDocument/2006/relationships/fontTable" Target="fontTable.xml"/><Relationship Id="rId10" Type="http://schemas.openxmlformats.org/officeDocument/2006/relationships/hyperlink" Target="https://acer.europa.eu/documents/public-consultations/pc2022e08-public-consultation-amendments-grid-connection-network" TargetMode="External"/><Relationship Id="rId19" Type="http://schemas.openxmlformats.org/officeDocument/2006/relationships/image" Target="media/image5.png"/><Relationship Id="rId4" Type="http://schemas.openxmlformats.org/officeDocument/2006/relationships/webSettings" Target="webSettings.xml"/><Relationship Id="rId9" Type="http://schemas.openxmlformats.org/officeDocument/2006/relationships/hyperlink" Target="https://acer.europa.eu/Position%20Papers/260908%20ACER%20GCNCs%20Policy%20Paper_final.pdf" TargetMode="External"/><Relationship Id="rId14" Type="http://schemas.openxmlformats.org/officeDocument/2006/relationships/image" Target="media/image4.png"/><Relationship Id="rId22" Type="http://schemas.openxmlformats.org/officeDocument/2006/relationships/oleObject" Target="embeddings/oleObject2.bin"/><Relationship Id="rId27"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43E53488C602EA48B779D6F9D1672068" ma:contentTypeVersion="6" ma:contentTypeDescription="Create a new document." ma:contentTypeScope="" ma:versionID="56a63a5a73c00209d2fd864398357426">
  <xsd:schema xmlns:xsd="http://www.w3.org/2001/XMLSchema" xmlns:xs="http://www.w3.org/2001/XMLSchema" xmlns:p="http://schemas.microsoft.com/office/2006/metadata/properties" xmlns:ns2="a5ff7179-4526-4e31-84f3-1e5086ece008" targetNamespace="http://schemas.microsoft.com/office/2006/metadata/properties" ma:root="true" ma:fieldsID="3ac14e81ba680e4bfd790880a8811a04" ns2:_="">
    <xsd:import namespace="a5ff7179-4526-4e31-84f3-1e5086ece008"/>
    <xsd:element name="properties">
      <xsd:complexType>
        <xsd:sequence>
          <xsd:element name="documentManagement">
            <xsd:complexType>
              <xsd:all>
                <xsd:element ref="ns2:Abstract" minOccurs="0"/>
                <xsd:element ref="ns2:Chapter" minOccurs="0"/>
                <xsd:element ref="ns2:Document_x0020_Type" minOccurs="0"/>
                <xsd:element ref="ns2:MMR_x0020_version" minOccurs="0"/>
                <xsd:element ref="ns2:SharedWithUsers" minOccurs="0"/>
                <xsd:element ref="ns2: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5ff7179-4526-4e31-84f3-1e5086ece008" elementFormDefault="qualified">
    <xsd:import namespace="http://schemas.microsoft.com/office/2006/documentManagement/types"/>
    <xsd:import namespace="http://schemas.microsoft.com/office/infopath/2007/PartnerControls"/>
    <xsd:element name="Abstract" ma:index="8" nillable="true" ma:displayName="Abstract" ma:internalName="Abstract" ma:readOnly="false">
      <xsd:simpleType>
        <xsd:restriction base="dms:Note"/>
      </xsd:simpleType>
    </xsd:element>
    <xsd:element name="Chapter" ma:index="9" nillable="true" ma:displayName="Chapter" ma:default="Executive Summary" ma:format="Dropdown" ma:internalName="Chapter" ma:readOnly="false">
      <xsd:simpleType>
        <xsd:restriction base="dms:Choice">
          <xsd:enumeration value="Executive Summary"/>
          <xsd:enumeration value="Developments"/>
          <xsd:enumeration value="NTC"/>
          <xsd:enumeration value="70%"/>
          <xsd:enumeration value="Liquidity"/>
          <xsd:enumeration value="Balancing"/>
          <xsd:enumeration value="Flows"/>
        </xsd:restriction>
      </xsd:simpleType>
    </xsd:element>
    <xsd:element name="Document_x0020_Type" ma:index="10" nillable="true" ma:displayName="Document Type" ma:format="Dropdown" ma:internalName="Document_x0020_Type" ma:readOnly="false">
      <xsd:simpleType>
        <xsd:union memberTypes="dms:Text">
          <xsd:simpleType>
            <xsd:restriction base="dms:Choice">
              <xsd:enumeration value="Draft"/>
              <xsd:enumeration value="Data analysis"/>
              <xsd:enumeration value="Internal Team document"/>
            </xsd:restriction>
          </xsd:simpleType>
        </xsd:union>
      </xsd:simpleType>
    </xsd:element>
    <xsd:element name="MMR_x0020_version" ma:index="11" nillable="true" ma:displayName="MMR version" ma:internalName="MMR_x0020_version" ma:readOnly="false">
      <xsd:simpleType>
        <xsd:restriction base="dms:Text">
          <xsd:maxLength value="255"/>
        </xsd:restriction>
      </xsd:simpleType>
    </xsd:element>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Abstract xmlns="a5ff7179-4526-4e31-84f3-1e5086ece008" xsi:nil="true"/>
    <Chapter xmlns="a5ff7179-4526-4e31-84f3-1e5086ece008">Executive Summary</Chapter>
    <MMR_x0020_version xmlns="a5ff7179-4526-4e31-84f3-1e5086ece008" xsi:nil="true"/>
    <Document_x0020_Type xmlns="a5ff7179-4526-4e31-84f3-1e5086ece008" xsi:nil="true"/>
  </documentManagement>
</p:properties>
</file>

<file path=customXml/itemProps1.xml><?xml version="1.0" encoding="utf-8"?>
<ds:datastoreItem xmlns:ds="http://schemas.openxmlformats.org/officeDocument/2006/customXml" ds:itemID="{7F33B010-D341-4C89-ABD8-0AA2FECD2C3D}"/>
</file>

<file path=customXml/itemProps2.xml><?xml version="1.0" encoding="utf-8"?>
<ds:datastoreItem xmlns:ds="http://schemas.openxmlformats.org/officeDocument/2006/customXml" ds:itemID="{88A342D2-4B48-458F-B0E4-4558A7739FDE}"/>
</file>

<file path=customXml/itemProps3.xml><?xml version="1.0" encoding="utf-8"?>
<ds:datastoreItem xmlns:ds="http://schemas.openxmlformats.org/officeDocument/2006/customXml" ds:itemID="{A65ED09E-EF9A-422C-9CB1-764FC9DB0A3F}"/>
</file>

<file path=docProps/app.xml><?xml version="1.0" encoding="utf-8"?>
<Properties xmlns="http://schemas.openxmlformats.org/officeDocument/2006/extended-properties" xmlns:vt="http://schemas.openxmlformats.org/officeDocument/2006/docPropsVTypes">
  <Template>Normal</Template>
  <TotalTime>0</TotalTime>
  <Pages>76</Pages>
  <Words>6670</Words>
  <Characters>38024</Characters>
  <Application>Microsoft Office Word</Application>
  <DocSecurity>0</DocSecurity>
  <Lines>316</Lines>
  <Paragraphs>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44605</CharactersWithSpaces>
  <SharedDoc>false</SharedDoc>
  <HLinks>
    <vt:vector size="72" baseType="variant">
      <vt:variant>
        <vt:i4>589904</vt:i4>
      </vt:variant>
      <vt:variant>
        <vt:i4>33</vt:i4>
      </vt:variant>
      <vt:variant>
        <vt:i4>0</vt:i4>
      </vt:variant>
      <vt:variant>
        <vt:i4>5</vt:i4>
      </vt:variant>
      <vt:variant>
        <vt:lpwstr>C:\Users\:w:\r\teams\GridCodes\Shared Documents\EU Network Codes\1. CNC Amendments\ACER\03 Drafts Consultation 2023\WindEurope\Forced Active Power Oscillations\230704_WindEurope_NC RfG Text Proposal_forced Oscillations.docx</vt:lpwstr>
      </vt:variant>
      <vt:variant>
        <vt:lpwstr/>
      </vt:variant>
      <vt:variant>
        <vt:i4>589904</vt:i4>
      </vt:variant>
      <vt:variant>
        <vt:i4>30</vt:i4>
      </vt:variant>
      <vt:variant>
        <vt:i4>0</vt:i4>
      </vt:variant>
      <vt:variant>
        <vt:i4>5</vt:i4>
      </vt:variant>
      <vt:variant>
        <vt:lpwstr>C:\Users\:w:\r\teams\GridCodes\Shared Documents\EU Network Codes\1. CNC Amendments\ACER\03 Drafts Consultation 2023\WindEurope\Forced Active Power Oscillations\230704_WindEurope_NC RfG Text Proposal_forced Oscillations.docx</vt:lpwstr>
      </vt:variant>
      <vt:variant>
        <vt:lpwstr/>
      </vt:variant>
      <vt:variant>
        <vt:i4>589904</vt:i4>
      </vt:variant>
      <vt:variant>
        <vt:i4>27</vt:i4>
      </vt:variant>
      <vt:variant>
        <vt:i4>0</vt:i4>
      </vt:variant>
      <vt:variant>
        <vt:i4>5</vt:i4>
      </vt:variant>
      <vt:variant>
        <vt:lpwstr>C:\Users\:w:\r\teams\GridCodes\Shared Documents\EU Network Codes\1. CNC Amendments\ACER\03 Drafts Consultation 2023\WindEurope\Forced Active Power Oscillations\230704_WindEurope_NC RfG Text Proposal_forced Oscillations.docx</vt:lpwstr>
      </vt:variant>
      <vt:variant>
        <vt:lpwstr/>
      </vt:variant>
      <vt:variant>
        <vt:i4>589904</vt:i4>
      </vt:variant>
      <vt:variant>
        <vt:i4>24</vt:i4>
      </vt:variant>
      <vt:variant>
        <vt:i4>0</vt:i4>
      </vt:variant>
      <vt:variant>
        <vt:i4>5</vt:i4>
      </vt:variant>
      <vt:variant>
        <vt:lpwstr>C:\Users\:w:\r\teams\GridCodes\Shared Documents\EU Network Codes\1. CNC Amendments\ACER\03 Drafts Consultation 2023\WindEurope\Forced Active Power Oscillations\230704_WindEurope_NC RfG Text Proposal_forced Oscillations.docx</vt:lpwstr>
      </vt:variant>
      <vt:variant>
        <vt:lpwstr/>
      </vt:variant>
      <vt:variant>
        <vt:i4>3145770</vt:i4>
      </vt:variant>
      <vt:variant>
        <vt:i4>21</vt:i4>
      </vt:variant>
      <vt:variant>
        <vt:i4>0</vt:i4>
      </vt:variant>
      <vt:variant>
        <vt:i4>5</vt:i4>
      </vt:variant>
      <vt:variant>
        <vt:lpwstr>https://surveys.acer.europa.eu/eusurvey/files/81a1f4fe-c0ff-422a-9d11-169154922f30/ed215316-79d5-4fa0-b6db-0ee44a71a4d8</vt:lpwstr>
      </vt:variant>
      <vt:variant>
        <vt:lpwstr/>
      </vt:variant>
      <vt:variant>
        <vt:i4>7864441</vt:i4>
      </vt:variant>
      <vt:variant>
        <vt:i4>18</vt:i4>
      </vt:variant>
      <vt:variant>
        <vt:i4>0</vt:i4>
      </vt:variant>
      <vt:variant>
        <vt:i4>5</vt:i4>
      </vt:variant>
      <vt:variant>
        <vt:lpwstr>https://www.acer.europa.eu/public-events/acer-workshop-electricity-storage</vt:lpwstr>
      </vt:variant>
      <vt:variant>
        <vt:lpwstr/>
      </vt:variant>
      <vt:variant>
        <vt:i4>3735672</vt:i4>
      </vt:variant>
      <vt:variant>
        <vt:i4>15</vt:i4>
      </vt:variant>
      <vt:variant>
        <vt:i4>0</vt:i4>
      </vt:variant>
      <vt:variant>
        <vt:i4>5</vt:i4>
      </vt:variant>
      <vt:variant>
        <vt:lpwstr>https://www.acer.europa.eu/public-events/acer-workshop-rate-change-frequency-and-grid-forming-capabilities</vt:lpwstr>
      </vt:variant>
      <vt:variant>
        <vt:lpwstr/>
      </vt:variant>
      <vt:variant>
        <vt:i4>4194392</vt:i4>
      </vt:variant>
      <vt:variant>
        <vt:i4>12</vt:i4>
      </vt:variant>
      <vt:variant>
        <vt:i4>0</vt:i4>
      </vt:variant>
      <vt:variant>
        <vt:i4>5</vt:i4>
      </vt:variant>
      <vt:variant>
        <vt:lpwstr>https://www.acer.europa.eu/public-events/acer-workshop-electromobility-power-gas-demand-units-and-heat-pumps</vt:lpwstr>
      </vt:variant>
      <vt:variant>
        <vt:lpwstr/>
      </vt:variant>
      <vt:variant>
        <vt:i4>3342456</vt:i4>
      </vt:variant>
      <vt:variant>
        <vt:i4>9</vt:i4>
      </vt:variant>
      <vt:variant>
        <vt:i4>0</vt:i4>
      </vt:variant>
      <vt:variant>
        <vt:i4>5</vt:i4>
      </vt:variant>
      <vt:variant>
        <vt:lpwstr>https://acer.europa.eu/documents/public-consultations/pc2022e08-public-consultation-amendments-grid-connection-network</vt:lpwstr>
      </vt:variant>
      <vt:variant>
        <vt:lpwstr/>
      </vt:variant>
      <vt:variant>
        <vt:i4>3342456</vt:i4>
      </vt:variant>
      <vt:variant>
        <vt:i4>6</vt:i4>
      </vt:variant>
      <vt:variant>
        <vt:i4>0</vt:i4>
      </vt:variant>
      <vt:variant>
        <vt:i4>5</vt:i4>
      </vt:variant>
      <vt:variant>
        <vt:lpwstr>https://acer.europa.eu/documents/public-consultations/pc2022e08-public-consultation-amendments-grid-connection-network</vt:lpwstr>
      </vt:variant>
      <vt:variant>
        <vt:lpwstr/>
      </vt:variant>
      <vt:variant>
        <vt:i4>4980781</vt:i4>
      </vt:variant>
      <vt:variant>
        <vt:i4>3</vt:i4>
      </vt:variant>
      <vt:variant>
        <vt:i4>0</vt:i4>
      </vt:variant>
      <vt:variant>
        <vt:i4>5</vt:i4>
      </vt:variant>
      <vt:variant>
        <vt:lpwstr>https://acer.europa.eu/Position Papers/260908 ACER GCNCs Policy Paper_final.pdf</vt:lpwstr>
      </vt:variant>
      <vt:variant>
        <vt:lpwstr/>
      </vt:variant>
      <vt:variant>
        <vt:i4>6029329</vt:i4>
      </vt:variant>
      <vt:variant>
        <vt:i4>0</vt:i4>
      </vt:variant>
      <vt:variant>
        <vt:i4>0</vt:i4>
      </vt:variant>
      <vt:variant>
        <vt:i4>5</vt:i4>
      </vt:variant>
      <vt:variant>
        <vt:lpwstr>https://surveys.acer.europa.eu/eusurvey/runner/ACER_draft_DC</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2023-09-25T14:18:00Z</dcterms:created>
  <dcterms:modified xsi:type="dcterms:W3CDTF">2023-09-25T14:18:00Z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stSaved">
    <vt:filetime>2023-07-26T00:00:00Z</vt:filetime>
  </property>
  <property fmtid="{D5CDD505-2E9C-101B-9397-08002B2CF9AE}" pid="3" name="MSIP_Label_624b1752-a977-4927-b9e6-e48a43684aee_ActionId">
    <vt:lpwstr>3f8714cc-d1ad-4d21-8c4f-7a8440cb5814</vt:lpwstr>
  </property>
  <property fmtid="{D5CDD505-2E9C-101B-9397-08002B2CF9AE}" pid="4" name="MSIP_Label_624b1752-a977-4927-b9e6-e48a43684aee_SiteId">
    <vt:lpwstr>031a09bc-a2bf-44df-888e-4e09355b7a24</vt:lpwstr>
  </property>
  <property fmtid="{D5CDD505-2E9C-101B-9397-08002B2CF9AE}" pid="5" name="MSIP_Label_624b1752-a977-4927-b9e6-e48a43684aee_Method">
    <vt:lpwstr>Privileged</vt:lpwstr>
  </property>
  <property fmtid="{D5CDD505-2E9C-101B-9397-08002B2CF9AE}" pid="6" name="Created">
    <vt:filetime>2023-07-17T00:00:00Z</vt:filetime>
  </property>
  <property fmtid="{D5CDD505-2E9C-101B-9397-08002B2CF9AE}" pid="7" name="ContentTypeId">
    <vt:lpwstr>0x01010043E53488C602EA48B779D6F9D1672068</vt:lpwstr>
  </property>
  <property fmtid="{D5CDD505-2E9C-101B-9397-08002B2CF9AE}" pid="8" name="MSIP_Label_624b1752-a977-4927-b9e6-e48a43684aee_Enabled">
    <vt:lpwstr>true</vt:lpwstr>
  </property>
  <property fmtid="{D5CDD505-2E9C-101B-9397-08002B2CF9AE}" pid="9" name="MSIP_Label_624b1752-a977-4927-b9e6-e48a43684aee_Name">
    <vt:lpwstr>Public</vt:lpwstr>
  </property>
  <property fmtid="{D5CDD505-2E9C-101B-9397-08002B2CF9AE}" pid="10" name="MSIP_Label_624b1752-a977-4927-b9e6-e48a43684aee_ContentBits">
    <vt:lpwstr>0</vt:lpwstr>
  </property>
  <property fmtid="{D5CDD505-2E9C-101B-9397-08002B2CF9AE}" pid="11" name="MSIP_Label_624b1752-a977-4927-b9e6-e48a43684aee_SetDate">
    <vt:lpwstr>2023-09-25T08:14:04Z</vt:lpwstr>
  </property>
  <property fmtid="{D5CDD505-2E9C-101B-9397-08002B2CF9AE}" pid="12" name="_NewReviewCycle">
    <vt:lpwstr/>
  </property>
</Properties>
</file>