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415EF992"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7399365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57C5D14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5AFAD42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63A8E46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6150461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5F9EFE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718D128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4C0BA14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7535EBB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02F8D89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43F46AA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12AC8B1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4"/>
      <w:bookmarkEnd w:id="5"/>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00502DD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2A1483D7"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70129D0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151F122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CA495E">
              <w:rPr>
                <w:rFonts w:ascii="inherit" w:eastAsia="Times New Roman" w:hAnsi="inherit" w:cs="Times New Roman"/>
                <w:sz w:val="24"/>
                <w:szCs w:val="24"/>
                <w:lang w:eastAsia="en-GB"/>
              </w:rPr>
              <w:lastRenderedPageBreak/>
              <w:t>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24F8D720"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7961A6AF"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2E723FB2"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The relevant TSO shall take account of the legitimate expectations of demand facility owners, DSOs and CDSOs as part of the assessment of the application of this Regulation </w:t>
      </w:r>
      <w:r w:rsidRPr="00CA495E">
        <w:rPr>
          <w:rFonts w:ascii="inherit" w:eastAsia="Times New Roman" w:hAnsi="inherit" w:cs="Times New Roman"/>
          <w:color w:val="000000"/>
          <w:sz w:val="24"/>
          <w:szCs w:val="24"/>
          <w:lang w:eastAsia="en-GB"/>
        </w:rPr>
        <w:lastRenderedPageBreak/>
        <w:t>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7002490E"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22B9A389"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46C38594" w:rsidR="00076F78" w:rsidRDefault="00076F78" w:rsidP="008E4E18">
      <w:pPr>
        <w:shd w:val="clear" w:color="auto" w:fill="FFFFFF"/>
        <w:spacing w:before="120" w:after="0" w:line="240" w:lineRule="auto"/>
        <w:jc w:val="both"/>
        <w:rPr>
          <w:ins w:id="6" w:author="Autho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w:t>
      </w:r>
      <w:r>
        <w:rPr>
          <w:rFonts w:ascii="inherit" w:eastAsia="Times New Roman" w:hAnsi="inherit" w:cs="Times New Roman"/>
          <w:color w:val="000000"/>
          <w:sz w:val="24"/>
          <w:szCs w:val="24"/>
          <w:lang w:eastAsia="en-GB"/>
        </w:rPr>
        <w:lastRenderedPageBreak/>
        <w:t>distribution system or only to the modernised part of the facility, unit or distribution system.</w:t>
      </w:r>
    </w:p>
    <w:p w14:paraId="15FE3704" w14:textId="66E3A231" w:rsidR="00B66FEC" w:rsidRPr="00983D5A" w:rsidRDefault="00B66FEC" w:rsidP="00B66FEC">
      <w:pPr>
        <w:shd w:val="clear" w:color="auto" w:fill="FFFFFF"/>
        <w:spacing w:before="120" w:after="0" w:line="240" w:lineRule="auto"/>
        <w:jc w:val="both"/>
        <w:rPr>
          <w:ins w:id="7" w:author="Author"/>
          <w:rFonts w:ascii="inherit" w:eastAsia="Times New Roman" w:hAnsi="inherit" w:cs="Times New Roman"/>
          <w:color w:val="000000"/>
          <w:sz w:val="24"/>
          <w:szCs w:val="24"/>
          <w:highlight w:val="yellow"/>
          <w:lang w:eastAsia="en-GB"/>
          <w:rPrChange w:id="8" w:author="Author">
            <w:rPr>
              <w:ins w:id="9" w:author="Author"/>
              <w:rFonts w:ascii="inherit" w:eastAsia="Times New Roman" w:hAnsi="inherit" w:cs="Times New Roman"/>
              <w:color w:val="000000"/>
              <w:sz w:val="24"/>
              <w:szCs w:val="24"/>
              <w:lang w:eastAsia="en-GB"/>
            </w:rPr>
          </w:rPrChange>
        </w:rPr>
      </w:pPr>
      <w:commentRangeStart w:id="10"/>
      <w:ins w:id="11" w:author="Author">
        <w:r w:rsidRPr="00983D5A">
          <w:rPr>
            <w:rFonts w:ascii="inherit" w:eastAsia="Times New Roman" w:hAnsi="inherit" w:cs="Times New Roman"/>
            <w:color w:val="000000"/>
            <w:sz w:val="24"/>
            <w:szCs w:val="24"/>
            <w:highlight w:val="yellow"/>
            <w:lang w:eastAsia="en-GB"/>
            <w:rPrChange w:id="12" w:author="Author">
              <w:rPr>
                <w:rFonts w:ascii="inherit" w:eastAsia="Times New Roman" w:hAnsi="inherit" w:cs="Times New Roman"/>
                <w:color w:val="000000"/>
                <w:sz w:val="24"/>
                <w:szCs w:val="24"/>
                <w:lang w:eastAsia="en-GB"/>
              </w:rPr>
            </w:rPrChange>
          </w:rPr>
          <w:t xml:space="preserve">4.  A change of components/assets of an Electric Vehicle and/or its associated EVSE is not considered as significant modernisation in the following cases: </w:t>
        </w:r>
      </w:ins>
    </w:p>
    <w:p w14:paraId="54914D3F" w14:textId="6B92FE36" w:rsidR="00B66FEC" w:rsidRPr="00983D5A" w:rsidRDefault="00B66FEC" w:rsidP="00983D5A">
      <w:pPr>
        <w:pStyle w:val="ListParagraph"/>
        <w:numPr>
          <w:ilvl w:val="0"/>
          <w:numId w:val="14"/>
        </w:numPr>
        <w:shd w:val="clear" w:color="auto" w:fill="FFFFFF"/>
        <w:spacing w:before="120" w:after="0" w:line="240" w:lineRule="auto"/>
        <w:jc w:val="both"/>
        <w:rPr>
          <w:ins w:id="13" w:author="Author"/>
          <w:rFonts w:ascii="inherit" w:eastAsia="Times New Roman" w:hAnsi="inherit" w:cs="Times New Roman"/>
          <w:color w:val="000000"/>
          <w:sz w:val="24"/>
          <w:szCs w:val="24"/>
          <w:highlight w:val="yellow"/>
          <w:lang w:eastAsia="en-GB"/>
          <w:rPrChange w:id="14" w:author="Author">
            <w:rPr>
              <w:ins w:id="15" w:author="Author"/>
              <w:lang w:eastAsia="en-GB"/>
            </w:rPr>
          </w:rPrChange>
        </w:rPr>
        <w:pPrChange w:id="16" w:author="Author">
          <w:pPr>
            <w:shd w:val="clear" w:color="auto" w:fill="FFFFFF"/>
            <w:spacing w:before="120" w:after="0" w:line="240" w:lineRule="auto"/>
            <w:jc w:val="both"/>
          </w:pPr>
        </w:pPrChange>
      </w:pPr>
      <w:ins w:id="17" w:author="Author">
        <w:r w:rsidRPr="00983D5A">
          <w:rPr>
            <w:rFonts w:ascii="inherit" w:eastAsia="Times New Roman" w:hAnsi="inherit" w:cs="Times New Roman"/>
            <w:color w:val="000000"/>
            <w:sz w:val="24"/>
            <w:szCs w:val="24"/>
            <w:highlight w:val="yellow"/>
            <w:lang w:eastAsia="en-GB"/>
            <w:rPrChange w:id="18" w:author="Author">
              <w:rPr>
                <w:lang w:eastAsia="en-GB"/>
              </w:rPr>
            </w:rPrChange>
          </w:rPr>
          <w:t>maintenance and repair activities and spare parts, whether or not those parts are purchased new at the time of their incorporation in the electric vehicle and/or associated electric vehicle supply equipment.</w:t>
        </w:r>
      </w:ins>
    </w:p>
    <w:p w14:paraId="654D5DF3" w14:textId="4BF5D697" w:rsidR="00B66FEC" w:rsidRPr="00983D5A" w:rsidRDefault="00B66FEC" w:rsidP="00983D5A">
      <w:pPr>
        <w:pStyle w:val="ListParagraph"/>
        <w:numPr>
          <w:ilvl w:val="0"/>
          <w:numId w:val="14"/>
        </w:numPr>
        <w:shd w:val="clear" w:color="auto" w:fill="FFFFFF"/>
        <w:spacing w:before="120" w:after="0" w:line="240" w:lineRule="auto"/>
        <w:jc w:val="both"/>
        <w:rPr>
          <w:ins w:id="19" w:author="Author"/>
          <w:rFonts w:ascii="inherit" w:eastAsia="Times New Roman" w:hAnsi="inherit" w:cs="Times New Roman"/>
          <w:color w:val="000000"/>
          <w:sz w:val="24"/>
          <w:szCs w:val="24"/>
          <w:highlight w:val="yellow"/>
          <w:lang w:eastAsia="en-GB"/>
          <w:rPrChange w:id="20" w:author="Author">
            <w:rPr>
              <w:ins w:id="21" w:author="Author"/>
              <w:lang w:eastAsia="en-GB"/>
            </w:rPr>
          </w:rPrChange>
        </w:rPr>
        <w:pPrChange w:id="22" w:author="Author">
          <w:pPr>
            <w:shd w:val="clear" w:color="auto" w:fill="FFFFFF"/>
            <w:spacing w:before="120" w:after="0" w:line="240" w:lineRule="auto"/>
            <w:jc w:val="both"/>
          </w:pPr>
        </w:pPrChange>
      </w:pPr>
      <w:ins w:id="23" w:author="Author">
        <w:r w:rsidRPr="00983D5A">
          <w:rPr>
            <w:rFonts w:ascii="inherit" w:eastAsia="Times New Roman" w:hAnsi="inherit" w:cs="Times New Roman"/>
            <w:color w:val="000000"/>
            <w:sz w:val="24"/>
            <w:szCs w:val="24"/>
            <w:highlight w:val="yellow"/>
            <w:lang w:eastAsia="en-GB"/>
            <w:rPrChange w:id="24" w:author="Author">
              <w:rPr>
                <w:lang w:eastAsia="en-GB"/>
              </w:rPr>
            </w:rPrChange>
          </w:rPr>
          <w:t>Replacement of the existing equipment by identical one.</w:t>
        </w:r>
      </w:ins>
    </w:p>
    <w:p w14:paraId="1E9D6F27" w14:textId="1FC2F37E" w:rsidR="00B66FEC" w:rsidRPr="00983D5A" w:rsidRDefault="00B66FEC" w:rsidP="00983D5A">
      <w:pPr>
        <w:pStyle w:val="ListParagraph"/>
        <w:numPr>
          <w:ilvl w:val="0"/>
          <w:numId w:val="14"/>
        </w:numPr>
        <w:shd w:val="clear" w:color="auto" w:fill="FFFFFF"/>
        <w:spacing w:before="120" w:after="0" w:line="240" w:lineRule="auto"/>
        <w:jc w:val="both"/>
        <w:rPr>
          <w:rFonts w:ascii="inherit" w:eastAsia="Times New Roman" w:hAnsi="inherit" w:cs="Times New Roman"/>
          <w:color w:val="000000"/>
          <w:sz w:val="24"/>
          <w:szCs w:val="24"/>
          <w:highlight w:val="yellow"/>
          <w:lang w:eastAsia="en-GB"/>
          <w:rPrChange w:id="25" w:author="Author">
            <w:rPr>
              <w:lang w:eastAsia="en-GB"/>
            </w:rPr>
          </w:rPrChange>
        </w:rPr>
        <w:pPrChange w:id="26" w:author="Author">
          <w:pPr>
            <w:shd w:val="clear" w:color="auto" w:fill="FFFFFF"/>
            <w:spacing w:before="120" w:after="0" w:line="240" w:lineRule="auto"/>
            <w:jc w:val="both"/>
          </w:pPr>
        </w:pPrChange>
      </w:pPr>
      <w:ins w:id="27" w:author="Author">
        <w:r w:rsidRPr="00983D5A">
          <w:rPr>
            <w:rFonts w:ascii="inherit" w:eastAsia="Times New Roman" w:hAnsi="inherit" w:cs="Times New Roman"/>
            <w:color w:val="000000"/>
            <w:sz w:val="24"/>
            <w:szCs w:val="24"/>
            <w:highlight w:val="yellow"/>
            <w:lang w:eastAsia="en-GB"/>
            <w:rPrChange w:id="28" w:author="Author">
              <w:rPr>
                <w:lang w:eastAsia="en-GB"/>
              </w:rPr>
            </w:rPrChange>
          </w:rPr>
          <w:t>Replacement of the existing equipment by new equipment of same power and compliant with the new Regulation.</w:t>
        </w:r>
        <w:commentRangeEnd w:id="10"/>
        <w:r w:rsidR="001C29A1" w:rsidRPr="00983D5A">
          <w:rPr>
            <w:rStyle w:val="CommentReference"/>
            <w:highlight w:val="yellow"/>
            <w:rPrChange w:id="29" w:author="Author">
              <w:rPr>
                <w:rStyle w:val="CommentReference"/>
              </w:rPr>
            </w:rPrChange>
          </w:rPr>
          <w:commentReference w:id="10"/>
        </w:r>
      </w:ins>
    </w:p>
    <w:p w14:paraId="2CCF88CF" w14:textId="77777777" w:rsidR="008E4E18" w:rsidRPr="00CA495E" w:rsidRDefault="008E4E18" w:rsidP="00D1374F">
      <w:pPr>
        <w:pStyle w:val="Articlenumber"/>
      </w:pPr>
      <w:r w:rsidRPr="00CA495E">
        <w:t>Article 5</w:t>
      </w:r>
    </w:p>
    <w:p w14:paraId="30C039A1" w14:textId="5A158325"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2BC427B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1F3485B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 xml:space="preserve">The </w:t>
      </w:r>
      <w:r w:rsidR="00A536B3" w:rsidRPr="00C457A9">
        <w:rPr>
          <w:rFonts w:ascii="inherit" w:eastAsia="Times New Roman" w:hAnsi="inherit" w:cs="Times New Roman"/>
          <w:color w:val="000000"/>
          <w:sz w:val="24"/>
          <w:szCs w:val="24"/>
          <w:lang w:eastAsia="en-GB"/>
        </w:rPr>
        <w:lastRenderedPageBreak/>
        <w:t>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5EA9928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CA495E">
        <w:rPr>
          <w:rFonts w:ascii="inherit" w:eastAsia="Times New Roman" w:hAnsi="inherit" w:cs="Times New Roman"/>
          <w:color w:val="000000"/>
          <w:sz w:val="24"/>
          <w:szCs w:val="24"/>
          <w:lang w:eastAsia="en-GB"/>
        </w:rPr>
        <w:lastRenderedPageBreak/>
        <w:t>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2A66B95B"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lastRenderedPageBreak/>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478E624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lastRenderedPageBreak/>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30D302A1"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5001DBE4"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703465E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2536038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2581F34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055EB66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1D882519"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0B03F2D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31881C3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189B3EB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29EF7098"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 xml:space="preserve">If the relevant system operator requires a transmission-connected demand facility or a transmission-connected distribution facility to be equipped with such logic interface, it shall have the right to specify requirements for </w:t>
            </w:r>
            <w:r w:rsidR="00862163" w:rsidRPr="00280F06">
              <w:rPr>
                <w:rFonts w:ascii="inherit" w:eastAsia="Times New Roman" w:hAnsi="inherit" w:cs="Times New Roman"/>
                <w:sz w:val="24"/>
                <w:szCs w:val="24"/>
                <w:lang w:eastAsia="en-GB"/>
              </w:rPr>
              <w:lastRenderedPageBreak/>
              <w:t>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lastRenderedPageBreak/>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61BF2F5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7E87F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lastRenderedPageBreak/>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lastRenderedPageBreak/>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6D758DB8"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w:t>
      </w:r>
      <w:r w:rsidRPr="00CA495E">
        <w:rPr>
          <w:rFonts w:ascii="inherit" w:eastAsia="Times New Roman" w:hAnsi="inherit" w:cs="Times New Roman"/>
          <w:color w:val="000000"/>
          <w:sz w:val="24"/>
          <w:szCs w:val="24"/>
          <w:lang w:eastAsia="en-GB"/>
        </w:rPr>
        <w:lastRenderedPageBreak/>
        <w:t>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w:t>
            </w:r>
            <w:r w:rsidRPr="00CA495E">
              <w:rPr>
                <w:rFonts w:ascii="inherit" w:eastAsia="Times New Roman" w:hAnsi="inherit" w:cs="Times New Roman"/>
                <w:sz w:val="24"/>
                <w:szCs w:val="24"/>
                <w:lang w:eastAsia="en-GB"/>
              </w:rPr>
              <w:lastRenderedPageBreak/>
              <w:t>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lastRenderedPageBreak/>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lastRenderedPageBreak/>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48C5288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 xml:space="preserve">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w:t>
      </w:r>
      <w:r w:rsidRPr="00CA495E">
        <w:rPr>
          <w:rFonts w:ascii="inherit" w:eastAsia="Times New Roman" w:hAnsi="inherit" w:cs="Times New Roman"/>
          <w:color w:val="000000"/>
          <w:sz w:val="24"/>
          <w:szCs w:val="24"/>
          <w:lang w:eastAsia="en-GB"/>
        </w:rPr>
        <w:lastRenderedPageBreak/>
        <w:t>the relevant system operator. Subsequent demand units with demand response shall provide separate DUDs.</w:t>
      </w:r>
    </w:p>
    <w:p w14:paraId="613187BC" w14:textId="4EB118E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83D5A"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highlight w:val="yellow"/>
          <w:rPrChange w:id="30" w:author="Author">
            <w:rPr>
              <w:rFonts w:ascii="inherit" w:hAnsi="inherit"/>
              <w:sz w:val="24"/>
              <w:szCs w:val="24"/>
            </w:rPr>
          </w:rPrChange>
        </w:rPr>
      </w:pPr>
      <w:commentRangeStart w:id="31"/>
      <w:r w:rsidRPr="00983D5A">
        <w:rPr>
          <w:rFonts w:ascii="inherit" w:hAnsi="inherit"/>
          <w:w w:val="105"/>
          <w:sz w:val="24"/>
          <w:szCs w:val="24"/>
          <w:highlight w:val="yellow"/>
          <w:rPrChange w:id="32" w:author="Author">
            <w:rPr>
              <w:rFonts w:ascii="inherit" w:hAnsi="inherit"/>
              <w:w w:val="105"/>
              <w:sz w:val="24"/>
              <w:szCs w:val="24"/>
            </w:rPr>
          </w:rPrChange>
        </w:rPr>
        <w:t xml:space="preserve">1. With regard to frequency and voltage ranges, V1G electric vehicles and associated V1G electric vehicle </w:t>
      </w:r>
      <w:r w:rsidR="000065BB" w:rsidRPr="00983D5A">
        <w:rPr>
          <w:rFonts w:ascii="inherit" w:hAnsi="inherit"/>
          <w:w w:val="105"/>
          <w:sz w:val="24"/>
          <w:szCs w:val="24"/>
          <w:highlight w:val="yellow"/>
          <w:rPrChange w:id="33" w:author="Author">
            <w:rPr>
              <w:rFonts w:ascii="inherit" w:hAnsi="inherit"/>
              <w:w w:val="105"/>
              <w:sz w:val="24"/>
              <w:szCs w:val="24"/>
            </w:rPr>
          </w:rPrChange>
        </w:rPr>
        <w:t>supply equipment</w:t>
      </w:r>
      <w:r w:rsidRPr="00983D5A">
        <w:rPr>
          <w:rFonts w:ascii="inherit" w:hAnsi="inherit"/>
          <w:w w:val="105"/>
          <w:sz w:val="24"/>
          <w:szCs w:val="24"/>
          <w:highlight w:val="yellow"/>
          <w:rPrChange w:id="34" w:author="Author">
            <w:rPr>
              <w:rFonts w:ascii="inherit" w:hAnsi="inherit"/>
              <w:w w:val="105"/>
              <w:sz w:val="24"/>
              <w:szCs w:val="24"/>
            </w:rPr>
          </w:rPrChange>
        </w:rPr>
        <w:t>, power-to-gas demand units and heat-pumps shall comply with the following requirements:</w:t>
      </w:r>
    </w:p>
    <w:p w14:paraId="39542B3A" w14:textId="77777777" w:rsidR="00F93A15" w:rsidRPr="00983D5A"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highlight w:val="yellow"/>
          <w:rPrChange w:id="35" w:author="Author">
            <w:rPr>
              <w:rFonts w:ascii="inherit" w:hAnsi="inherit"/>
              <w:sz w:val="24"/>
              <w:szCs w:val="24"/>
            </w:rPr>
          </w:rPrChange>
        </w:rPr>
      </w:pPr>
    </w:p>
    <w:p w14:paraId="6D0B26FC" w14:textId="58130765" w:rsidR="00F93A15" w:rsidRPr="00983D5A"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highlight w:val="yellow"/>
          <w:rPrChange w:id="36" w:author="Author">
            <w:rPr>
              <w:rFonts w:ascii="inherit" w:hAnsi="inherit"/>
              <w:sz w:val="24"/>
              <w:szCs w:val="24"/>
            </w:rPr>
          </w:rPrChange>
        </w:rPr>
      </w:pPr>
      <w:r w:rsidRPr="00983D5A">
        <w:rPr>
          <w:rFonts w:ascii="inherit" w:hAnsi="inherit"/>
          <w:w w:val="105"/>
          <w:sz w:val="24"/>
          <w:szCs w:val="24"/>
          <w:highlight w:val="yellow"/>
          <w:rPrChange w:id="37" w:author="Author">
            <w:rPr>
              <w:rFonts w:ascii="inherit" w:hAnsi="inherit"/>
              <w:w w:val="105"/>
              <w:sz w:val="24"/>
              <w:szCs w:val="24"/>
            </w:rPr>
          </w:rPrChange>
        </w:rPr>
        <w:t xml:space="preserve">be capable of operating across the frequency ranges specified in </w:t>
      </w:r>
      <w:ins w:id="38" w:author="Author">
        <w:r w:rsidR="00844B85" w:rsidRPr="00983D5A">
          <w:rPr>
            <w:rFonts w:ascii="inherit" w:hAnsi="inherit"/>
            <w:w w:val="105"/>
            <w:sz w:val="24"/>
            <w:szCs w:val="24"/>
            <w:highlight w:val="yellow"/>
            <w:rPrChange w:id="39" w:author="Author">
              <w:rPr>
                <w:rFonts w:ascii="inherit" w:hAnsi="inherit"/>
                <w:w w:val="105"/>
                <w:sz w:val="24"/>
                <w:szCs w:val="24"/>
              </w:rPr>
            </w:rPrChange>
          </w:rPr>
          <w:t xml:space="preserve">Table </w:t>
        </w:r>
      </w:ins>
      <w:del w:id="40" w:author="Author">
        <w:r w:rsidRPr="00983D5A" w:rsidDel="000B2870">
          <w:rPr>
            <w:rFonts w:ascii="inherit" w:hAnsi="inherit"/>
            <w:w w:val="105"/>
            <w:sz w:val="24"/>
            <w:szCs w:val="24"/>
            <w:highlight w:val="yellow"/>
            <w:rPrChange w:id="41" w:author="Author">
              <w:rPr>
                <w:rFonts w:ascii="inherit" w:hAnsi="inherit"/>
                <w:w w:val="105"/>
                <w:sz w:val="24"/>
                <w:szCs w:val="24"/>
              </w:rPr>
            </w:rPrChange>
          </w:rPr>
          <w:delText>Article 12(1)</w:delText>
        </w:r>
      </w:del>
      <w:ins w:id="42" w:author="Author">
        <w:r w:rsidR="000B2870" w:rsidRPr="00983D5A">
          <w:rPr>
            <w:rFonts w:ascii="inherit" w:hAnsi="inherit"/>
            <w:w w:val="105"/>
            <w:sz w:val="24"/>
            <w:szCs w:val="24"/>
            <w:highlight w:val="yellow"/>
            <w:rPrChange w:id="43" w:author="Author">
              <w:rPr>
                <w:rFonts w:ascii="inherit" w:hAnsi="inherit"/>
                <w:w w:val="105"/>
                <w:sz w:val="24"/>
                <w:szCs w:val="24"/>
              </w:rPr>
            </w:rPrChange>
          </w:rPr>
          <w:t>XY</w:t>
        </w:r>
      </w:ins>
      <w:del w:id="44" w:author="Author">
        <w:r w:rsidRPr="00983D5A" w:rsidDel="000B2870">
          <w:rPr>
            <w:rFonts w:ascii="inherit" w:hAnsi="inherit"/>
            <w:w w:val="105"/>
            <w:sz w:val="24"/>
            <w:szCs w:val="24"/>
            <w:highlight w:val="yellow"/>
            <w:rPrChange w:id="45" w:author="Author">
              <w:rPr>
                <w:rFonts w:ascii="inherit" w:hAnsi="inherit"/>
                <w:w w:val="105"/>
                <w:sz w:val="24"/>
                <w:szCs w:val="24"/>
              </w:rPr>
            </w:rPrChange>
          </w:rPr>
          <w:delText xml:space="preserve"> and the extended range specified in Article</w:delText>
        </w:r>
        <w:r w:rsidRPr="00983D5A" w:rsidDel="000B2870">
          <w:rPr>
            <w:rFonts w:ascii="inherit" w:hAnsi="inherit"/>
            <w:spacing w:val="5"/>
            <w:w w:val="105"/>
            <w:sz w:val="24"/>
            <w:szCs w:val="24"/>
            <w:highlight w:val="yellow"/>
            <w:rPrChange w:id="46" w:author="Author">
              <w:rPr>
                <w:rFonts w:ascii="inherit" w:hAnsi="inherit"/>
                <w:spacing w:val="5"/>
                <w:w w:val="105"/>
                <w:sz w:val="24"/>
                <w:szCs w:val="24"/>
              </w:rPr>
            </w:rPrChange>
          </w:rPr>
          <w:delText xml:space="preserve"> </w:delText>
        </w:r>
        <w:r w:rsidRPr="00983D5A" w:rsidDel="000B2870">
          <w:rPr>
            <w:rFonts w:ascii="inherit" w:hAnsi="inherit"/>
            <w:w w:val="105"/>
            <w:sz w:val="24"/>
            <w:szCs w:val="24"/>
            <w:highlight w:val="yellow"/>
            <w:rPrChange w:id="47" w:author="Author">
              <w:rPr>
                <w:rFonts w:ascii="inherit" w:hAnsi="inherit"/>
                <w:w w:val="105"/>
                <w:sz w:val="24"/>
                <w:szCs w:val="24"/>
              </w:rPr>
            </w:rPrChange>
          </w:rPr>
          <w:delText>12(2)</w:delText>
        </w:r>
      </w:del>
      <w:r w:rsidRPr="00983D5A">
        <w:rPr>
          <w:rFonts w:ascii="inherit" w:hAnsi="inherit"/>
          <w:w w:val="105"/>
          <w:sz w:val="24"/>
          <w:szCs w:val="24"/>
          <w:highlight w:val="yellow"/>
          <w:rPrChange w:id="48" w:author="Author">
            <w:rPr>
              <w:rFonts w:ascii="inherit" w:hAnsi="inherit"/>
              <w:w w:val="105"/>
              <w:sz w:val="24"/>
              <w:szCs w:val="24"/>
            </w:rPr>
          </w:rPrChange>
        </w:rPr>
        <w:t>;</w:t>
      </w:r>
    </w:p>
    <w:p w14:paraId="07ED97C8" w14:textId="64857D8F" w:rsidR="00C201D6" w:rsidRPr="00983D5A" w:rsidRDefault="00C201D6" w:rsidP="00C201D6">
      <w:pPr>
        <w:pStyle w:val="BodyText"/>
        <w:numPr>
          <w:ilvl w:val="0"/>
          <w:numId w:val="2"/>
        </w:numPr>
        <w:rPr>
          <w:ins w:id="49" w:author="Author"/>
          <w:rFonts w:ascii="inherit" w:eastAsia="Times New Roman" w:hAnsi="inherit" w:cs="Times New Roman"/>
          <w:color w:val="000000"/>
          <w:szCs w:val="24"/>
          <w:highlight w:val="yellow"/>
          <w:lang w:eastAsia="en-GB"/>
          <w:rPrChange w:id="50" w:author="Author">
            <w:rPr>
              <w:ins w:id="51" w:author="Author"/>
              <w:rFonts w:ascii="inherit" w:eastAsia="Times New Roman" w:hAnsi="inherit" w:cs="Times New Roman"/>
              <w:color w:val="000000"/>
              <w:szCs w:val="24"/>
              <w:lang w:eastAsia="en-GB"/>
            </w:rPr>
          </w:rPrChange>
        </w:rPr>
      </w:pPr>
      <w:ins w:id="52" w:author="Author">
        <w:r w:rsidRPr="00A15800">
          <w:rPr>
            <w:rFonts w:ascii="inherit" w:eastAsia="Times New Roman" w:hAnsi="inherit" w:cs="Times New Roman"/>
            <w:color w:val="000000"/>
            <w:szCs w:val="24"/>
            <w:highlight w:val="yellow"/>
            <w:lang w:eastAsia="en-GB"/>
          </w:rPr>
          <w:t>be capable of staying connected to the network and operate continuously within the range of 0,85 pu - 1,1 pu at the connection point. Beyond these voltage range values, the under voltage ride through immunity limits.</w:t>
        </w:r>
        <w:commentRangeEnd w:id="31"/>
        <w:r w:rsidR="00556106" w:rsidRPr="00983D5A">
          <w:rPr>
            <w:rStyle w:val="CommentReference"/>
            <w:rFonts w:asciiTheme="minorHAnsi" w:hAnsiTheme="minorHAnsi"/>
            <w:kern w:val="0"/>
            <w:highlight w:val="yellow"/>
            <w:rPrChange w:id="53" w:author="Author">
              <w:rPr>
                <w:rStyle w:val="CommentReference"/>
                <w:rFonts w:asciiTheme="minorHAnsi" w:hAnsiTheme="minorHAnsi"/>
                <w:kern w:val="0"/>
              </w:rPr>
            </w:rPrChange>
          </w:rPr>
          <w:commentReference w:id="31"/>
        </w:r>
      </w:ins>
    </w:p>
    <w:p w14:paraId="5FE3865C" w14:textId="018E6D7B" w:rsidR="00F93A15" w:rsidRPr="00983D5A" w:rsidDel="00C201D6"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del w:id="54" w:author="Author"/>
          <w:rFonts w:ascii="inherit" w:hAnsi="inherit"/>
          <w:sz w:val="24"/>
          <w:szCs w:val="24"/>
          <w:highlight w:val="yellow"/>
          <w:rPrChange w:id="55" w:author="Author">
            <w:rPr>
              <w:del w:id="56" w:author="Author"/>
              <w:rFonts w:ascii="inherit" w:hAnsi="inherit"/>
              <w:sz w:val="24"/>
              <w:szCs w:val="24"/>
            </w:rPr>
          </w:rPrChange>
        </w:rPr>
      </w:pPr>
      <w:del w:id="57" w:author="Author">
        <w:r w:rsidRPr="00983D5A" w:rsidDel="00C201D6">
          <w:rPr>
            <w:rFonts w:ascii="inherit" w:hAnsi="inherit"/>
            <w:w w:val="105"/>
            <w:sz w:val="24"/>
            <w:szCs w:val="24"/>
            <w:highlight w:val="yellow"/>
            <w:rPrChange w:id="58" w:author="Author">
              <w:rPr>
                <w:rFonts w:ascii="inherit" w:hAnsi="inherit"/>
                <w:w w:val="105"/>
                <w:sz w:val="24"/>
                <w:szCs w:val="24"/>
              </w:rPr>
            </w:rPrChange>
          </w:rPr>
          <w:delText xml:space="preserve">be capable of operating across the voltage ranges specified in Article 13 if </w:delText>
        </w:r>
        <w:r w:rsidR="00A03E2B" w:rsidRPr="00983D5A" w:rsidDel="00C201D6">
          <w:rPr>
            <w:rFonts w:ascii="inherit" w:hAnsi="inherit"/>
            <w:w w:val="105"/>
            <w:sz w:val="24"/>
            <w:szCs w:val="24"/>
            <w:highlight w:val="yellow"/>
            <w:rPrChange w:id="59" w:author="Author">
              <w:rPr>
                <w:rFonts w:ascii="inherit" w:hAnsi="inherit"/>
                <w:w w:val="105"/>
                <w:sz w:val="24"/>
                <w:szCs w:val="24"/>
              </w:rPr>
            </w:rPrChange>
          </w:rPr>
          <w:delText>the connection point is</w:delText>
        </w:r>
        <w:r w:rsidRPr="00983D5A" w:rsidDel="00C201D6">
          <w:rPr>
            <w:rFonts w:ascii="inherit" w:hAnsi="inherit"/>
            <w:w w:val="105"/>
            <w:sz w:val="24"/>
            <w:szCs w:val="24"/>
            <w:highlight w:val="yellow"/>
            <w:rPrChange w:id="60" w:author="Author">
              <w:rPr>
                <w:rFonts w:ascii="inherit" w:hAnsi="inherit"/>
                <w:w w:val="105"/>
                <w:sz w:val="24"/>
                <w:szCs w:val="24"/>
              </w:rPr>
            </w:rPrChange>
          </w:rPr>
          <w:delText xml:space="preserve"> at a voltage level at or above 110</w:delText>
        </w:r>
        <w:r w:rsidRPr="00983D5A" w:rsidDel="00C201D6">
          <w:rPr>
            <w:rFonts w:ascii="inherit" w:hAnsi="inherit"/>
            <w:spacing w:val="5"/>
            <w:w w:val="105"/>
            <w:sz w:val="24"/>
            <w:szCs w:val="24"/>
            <w:highlight w:val="yellow"/>
            <w:rPrChange w:id="61" w:author="Author">
              <w:rPr>
                <w:rFonts w:ascii="inherit" w:hAnsi="inherit"/>
                <w:spacing w:val="5"/>
                <w:w w:val="105"/>
                <w:sz w:val="24"/>
                <w:szCs w:val="24"/>
              </w:rPr>
            </w:rPrChange>
          </w:rPr>
          <w:delText xml:space="preserve"> </w:delText>
        </w:r>
        <w:r w:rsidRPr="00983D5A" w:rsidDel="00C201D6">
          <w:rPr>
            <w:rFonts w:ascii="inherit" w:hAnsi="inherit"/>
            <w:w w:val="105"/>
            <w:sz w:val="24"/>
            <w:szCs w:val="24"/>
            <w:highlight w:val="yellow"/>
            <w:rPrChange w:id="62" w:author="Author">
              <w:rPr>
                <w:rFonts w:ascii="inherit" w:hAnsi="inherit"/>
                <w:w w:val="105"/>
                <w:sz w:val="24"/>
                <w:szCs w:val="24"/>
              </w:rPr>
            </w:rPrChange>
          </w:rPr>
          <w:delText>kV;</w:delText>
        </w:r>
      </w:del>
    </w:p>
    <w:p w14:paraId="36A65828" w14:textId="1EC50B8F" w:rsidR="00F93A15" w:rsidRPr="00983D5A" w:rsidDel="00C201D6"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del w:id="63" w:author="Author"/>
          <w:rFonts w:ascii="inherit" w:hAnsi="inherit"/>
          <w:sz w:val="24"/>
          <w:szCs w:val="24"/>
          <w:highlight w:val="yellow"/>
          <w:rPrChange w:id="64" w:author="Author">
            <w:rPr>
              <w:del w:id="65" w:author="Author"/>
              <w:rFonts w:ascii="inherit" w:hAnsi="inherit"/>
              <w:sz w:val="24"/>
              <w:szCs w:val="24"/>
            </w:rPr>
          </w:rPrChange>
        </w:rPr>
      </w:pPr>
      <w:del w:id="66" w:author="Author">
        <w:r w:rsidRPr="00983D5A" w:rsidDel="00C201D6">
          <w:rPr>
            <w:rFonts w:ascii="inherit" w:hAnsi="inherit"/>
            <w:w w:val="105"/>
            <w:sz w:val="24"/>
            <w:szCs w:val="24"/>
            <w:highlight w:val="yellow"/>
            <w:rPrChange w:id="67" w:author="Author">
              <w:rPr>
                <w:rFonts w:ascii="inherit" w:hAnsi="inherit"/>
                <w:w w:val="105"/>
                <w:sz w:val="24"/>
                <w:szCs w:val="24"/>
              </w:rPr>
            </w:rPrChange>
          </w:rPr>
          <w:delText xml:space="preserve">be capable of operating across the normal operational voltage range of the system at the connection point, specified by the relevant system operator, if </w:delText>
        </w:r>
        <w:r w:rsidR="004E69F4" w:rsidRPr="00983D5A" w:rsidDel="00C201D6">
          <w:rPr>
            <w:rFonts w:ascii="inherit" w:hAnsi="inherit"/>
            <w:w w:val="105"/>
            <w:sz w:val="24"/>
            <w:szCs w:val="24"/>
            <w:highlight w:val="yellow"/>
            <w:rPrChange w:id="68" w:author="Author">
              <w:rPr>
                <w:rFonts w:ascii="inherit" w:hAnsi="inherit"/>
                <w:w w:val="105"/>
                <w:sz w:val="24"/>
                <w:szCs w:val="24"/>
              </w:rPr>
            </w:rPrChange>
          </w:rPr>
          <w:delText xml:space="preserve">the connection point is </w:delText>
        </w:r>
        <w:r w:rsidRPr="00983D5A" w:rsidDel="00C201D6">
          <w:rPr>
            <w:rFonts w:ascii="inherit" w:hAnsi="inherit"/>
            <w:w w:val="105"/>
            <w:sz w:val="24"/>
            <w:szCs w:val="24"/>
            <w:highlight w:val="yellow"/>
            <w:rPrChange w:id="69" w:author="Author">
              <w:rPr>
                <w:rFonts w:ascii="inherit" w:hAnsi="inherit"/>
                <w:w w:val="105"/>
                <w:sz w:val="24"/>
                <w:szCs w:val="24"/>
              </w:rPr>
            </w:rPrChange>
          </w:rPr>
          <w:delText xml:space="preserve">at a voltage level below 110 </w:delText>
        </w:r>
        <w:r w:rsidRPr="00983D5A" w:rsidDel="00C201D6">
          <w:rPr>
            <w:rFonts w:ascii="inherit" w:hAnsi="inherit"/>
            <w:spacing w:val="-5"/>
            <w:w w:val="105"/>
            <w:sz w:val="24"/>
            <w:szCs w:val="24"/>
            <w:highlight w:val="yellow"/>
            <w:rPrChange w:id="70" w:author="Author">
              <w:rPr>
                <w:rFonts w:ascii="inherit" w:hAnsi="inherit"/>
                <w:spacing w:val="-5"/>
                <w:w w:val="105"/>
                <w:sz w:val="24"/>
                <w:szCs w:val="24"/>
              </w:rPr>
            </w:rPrChange>
          </w:rPr>
          <w:delText>kV.</w:delText>
        </w:r>
      </w:del>
    </w:p>
    <w:p w14:paraId="1C51EA67" w14:textId="77777777" w:rsidR="00220522" w:rsidRPr="00983D5A" w:rsidRDefault="00220522" w:rsidP="00220522">
      <w:pPr>
        <w:spacing w:before="120" w:after="120" w:line="240" w:lineRule="auto"/>
        <w:jc w:val="center"/>
        <w:rPr>
          <w:ins w:id="71" w:author="Author"/>
          <w:rFonts w:ascii="inherit" w:eastAsia="Times New Roman" w:hAnsi="inherit" w:cs="Times New Roman"/>
          <w:sz w:val="24"/>
          <w:szCs w:val="24"/>
          <w:highlight w:val="yellow"/>
          <w:lang w:eastAsia="en-GB"/>
          <w:rPrChange w:id="72" w:author="Author">
            <w:rPr>
              <w:ins w:id="73" w:author="Author"/>
              <w:rFonts w:ascii="inherit" w:eastAsia="Times New Roman" w:hAnsi="inherit" w:cs="Times New Roman"/>
              <w:sz w:val="24"/>
              <w:szCs w:val="24"/>
              <w:lang w:eastAsia="en-GB"/>
            </w:rPr>
          </w:rPrChange>
        </w:rPr>
      </w:pPr>
      <w:ins w:id="74" w:author="Author">
        <w:r w:rsidRPr="00983D5A">
          <w:rPr>
            <w:rFonts w:ascii="inherit" w:eastAsia="Times New Roman" w:hAnsi="inherit" w:cs="Times New Roman"/>
            <w:i/>
            <w:sz w:val="24"/>
            <w:szCs w:val="24"/>
            <w:highlight w:val="yellow"/>
            <w:lang w:eastAsia="en-GB"/>
            <w:rPrChange w:id="75" w:author="Author">
              <w:rPr>
                <w:rFonts w:ascii="inherit" w:eastAsia="Times New Roman" w:hAnsi="inherit" w:cs="Times New Roman"/>
                <w:i/>
                <w:sz w:val="24"/>
                <w:szCs w:val="24"/>
                <w:lang w:eastAsia="en-GB"/>
              </w:rPr>
            </w:rPrChange>
          </w:rPr>
          <w:t>Table XY</w:t>
        </w:r>
      </w:ins>
    </w:p>
    <w:p w14:paraId="0D9A3A1A" w14:textId="59A06300" w:rsidR="00220522" w:rsidRPr="00983D5A" w:rsidRDefault="00220522" w:rsidP="00220522">
      <w:pPr>
        <w:spacing w:before="120" w:after="120" w:line="240" w:lineRule="auto"/>
        <w:jc w:val="center"/>
        <w:rPr>
          <w:ins w:id="76" w:author="Author"/>
          <w:rFonts w:ascii="inherit" w:eastAsia="Times New Roman" w:hAnsi="inherit" w:cs="Times New Roman"/>
          <w:sz w:val="24"/>
          <w:szCs w:val="24"/>
          <w:highlight w:val="yellow"/>
          <w:lang w:eastAsia="en-GB"/>
          <w:rPrChange w:id="77" w:author="Author">
            <w:rPr>
              <w:ins w:id="78" w:author="Author"/>
              <w:rFonts w:ascii="inherit" w:eastAsia="Times New Roman" w:hAnsi="inherit" w:cs="Times New Roman"/>
              <w:sz w:val="24"/>
              <w:szCs w:val="24"/>
              <w:lang w:eastAsia="en-GB"/>
            </w:rPr>
          </w:rPrChange>
        </w:rPr>
      </w:pPr>
      <w:ins w:id="79" w:author="Author">
        <w:r w:rsidRPr="00983D5A">
          <w:rPr>
            <w:rFonts w:ascii="inherit" w:eastAsia="Times New Roman" w:hAnsi="inherit" w:cs="Times New Roman"/>
            <w:b/>
            <w:bCs/>
            <w:sz w:val="24"/>
            <w:szCs w:val="24"/>
            <w:highlight w:val="yellow"/>
            <w:lang w:eastAsia="en-GB"/>
            <w:rPrChange w:id="80" w:author="Author">
              <w:rPr>
                <w:rFonts w:ascii="inherit" w:eastAsia="Times New Roman" w:hAnsi="inherit" w:cs="Times New Roman"/>
                <w:b/>
                <w:bCs/>
                <w:sz w:val="24"/>
                <w:szCs w:val="24"/>
                <w:lang w:eastAsia="en-GB"/>
              </w:rPr>
            </w:rPrChange>
          </w:rPr>
          <w:t>Minimum time periods for which a V</w:t>
        </w:r>
        <w:r w:rsidR="002E5289" w:rsidRPr="00983D5A">
          <w:rPr>
            <w:rFonts w:ascii="inherit" w:eastAsia="Times New Roman" w:hAnsi="inherit" w:cs="Times New Roman"/>
            <w:b/>
            <w:bCs/>
            <w:sz w:val="24"/>
            <w:szCs w:val="24"/>
            <w:highlight w:val="yellow"/>
            <w:lang w:eastAsia="en-GB"/>
            <w:rPrChange w:id="81" w:author="Author">
              <w:rPr>
                <w:rFonts w:ascii="inherit" w:eastAsia="Times New Roman" w:hAnsi="inherit" w:cs="Times New Roman"/>
                <w:b/>
                <w:bCs/>
                <w:sz w:val="24"/>
                <w:szCs w:val="24"/>
                <w:lang w:eastAsia="en-GB"/>
              </w:rPr>
            </w:rPrChange>
          </w:rPr>
          <w:t>1</w:t>
        </w:r>
        <w:r w:rsidRPr="00983D5A">
          <w:rPr>
            <w:rFonts w:ascii="inherit" w:eastAsia="Times New Roman" w:hAnsi="inherit" w:cs="Times New Roman"/>
            <w:b/>
            <w:bCs/>
            <w:sz w:val="24"/>
            <w:szCs w:val="24"/>
            <w:highlight w:val="yellow"/>
            <w:lang w:eastAsia="en-GB"/>
            <w:rPrChange w:id="82" w:author="Author">
              <w:rPr>
                <w:rFonts w:ascii="inherit" w:eastAsia="Times New Roman" w:hAnsi="inherit" w:cs="Times New Roman"/>
                <w:b/>
                <w:bCs/>
                <w:sz w:val="24"/>
                <w:szCs w:val="24"/>
                <w:lang w:eastAsia="en-GB"/>
              </w:rPr>
            </w:rPrChange>
          </w:rPr>
          <w:t>G electric vehicle and an associated V</w:t>
        </w:r>
        <w:r w:rsidR="002E5289" w:rsidRPr="00983D5A">
          <w:rPr>
            <w:rFonts w:ascii="inherit" w:eastAsia="Times New Roman" w:hAnsi="inherit" w:cs="Times New Roman"/>
            <w:b/>
            <w:bCs/>
            <w:sz w:val="24"/>
            <w:szCs w:val="24"/>
            <w:highlight w:val="yellow"/>
            <w:lang w:eastAsia="en-GB"/>
            <w:rPrChange w:id="83" w:author="Author">
              <w:rPr>
                <w:rFonts w:ascii="inherit" w:eastAsia="Times New Roman" w:hAnsi="inherit" w:cs="Times New Roman"/>
                <w:b/>
                <w:bCs/>
                <w:sz w:val="24"/>
                <w:szCs w:val="24"/>
                <w:lang w:eastAsia="en-GB"/>
              </w:rPr>
            </w:rPrChange>
          </w:rPr>
          <w:t>1</w:t>
        </w:r>
        <w:r w:rsidRPr="00983D5A">
          <w:rPr>
            <w:rFonts w:ascii="inherit" w:eastAsia="Times New Roman" w:hAnsi="inherit" w:cs="Times New Roman"/>
            <w:b/>
            <w:bCs/>
            <w:sz w:val="24"/>
            <w:szCs w:val="24"/>
            <w:highlight w:val="yellow"/>
            <w:lang w:eastAsia="en-GB"/>
            <w:rPrChange w:id="84" w:author="Author">
              <w:rPr>
                <w:rFonts w:ascii="inherit" w:eastAsia="Times New Roman" w:hAnsi="inherit" w:cs="Times New Roman"/>
                <w:b/>
                <w:bCs/>
                <w:sz w:val="24"/>
                <w:szCs w:val="24"/>
                <w:lang w:eastAsia="en-GB"/>
              </w:rPr>
            </w:rPrChange>
          </w:rPr>
          <w:t>G electric vehicle supply equipment shall be capable of operating on different frequencies, deviating from a nominal value, without disconnecting from the network</w:t>
        </w:r>
      </w:ins>
    </w:p>
    <w:tbl>
      <w:tblPr>
        <w:tblW w:w="3531" w:type="pct"/>
        <w:tblInd w:w="155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43"/>
        <w:gridCol w:w="4220"/>
      </w:tblGrid>
      <w:tr w:rsidR="00220522" w:rsidRPr="00A15800" w14:paraId="511E8574" w14:textId="77777777" w:rsidTr="00E20E61">
        <w:trPr>
          <w:ins w:id="85"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B3B243" w14:textId="77777777" w:rsidR="00220522" w:rsidRPr="00983D5A" w:rsidRDefault="00220522" w:rsidP="00E20E61">
            <w:pPr>
              <w:spacing w:before="60" w:after="60" w:line="240" w:lineRule="auto"/>
              <w:ind w:right="195"/>
              <w:jc w:val="center"/>
              <w:rPr>
                <w:ins w:id="86" w:author="Author"/>
                <w:rFonts w:ascii="inherit" w:eastAsia="Times New Roman" w:hAnsi="inherit" w:cs="Times New Roman"/>
                <w:b/>
                <w:bCs/>
                <w:highlight w:val="yellow"/>
                <w:lang w:eastAsia="en-GB"/>
                <w:rPrChange w:id="87" w:author="Author">
                  <w:rPr>
                    <w:ins w:id="88" w:author="Author"/>
                    <w:rFonts w:ascii="inherit" w:eastAsia="Times New Roman" w:hAnsi="inherit" w:cs="Times New Roman"/>
                    <w:b/>
                    <w:bCs/>
                    <w:lang w:eastAsia="en-GB"/>
                  </w:rPr>
                </w:rPrChange>
              </w:rPr>
            </w:pPr>
            <w:ins w:id="89" w:author="Author">
              <w:r w:rsidRPr="00983D5A">
                <w:rPr>
                  <w:rFonts w:ascii="inherit" w:eastAsia="Times New Roman" w:hAnsi="inherit" w:cs="Times New Roman"/>
                  <w:b/>
                  <w:bCs/>
                  <w:highlight w:val="yellow"/>
                  <w:lang w:eastAsia="en-GB"/>
                  <w:rPrChange w:id="90" w:author="Author">
                    <w:rPr>
                      <w:rFonts w:ascii="inherit" w:eastAsia="Times New Roman" w:hAnsi="inherit" w:cs="Times New Roman"/>
                      <w:b/>
                      <w:bCs/>
                      <w:lang w:eastAsia="en-GB"/>
                    </w:rPr>
                  </w:rPrChange>
                </w:rPr>
                <w:t>Frequency range</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AA4BC" w14:textId="77777777" w:rsidR="00220522" w:rsidRPr="00983D5A" w:rsidRDefault="00220522" w:rsidP="00E20E61">
            <w:pPr>
              <w:spacing w:before="60" w:after="60" w:line="240" w:lineRule="auto"/>
              <w:ind w:right="195"/>
              <w:jc w:val="center"/>
              <w:rPr>
                <w:ins w:id="91" w:author="Author"/>
                <w:rFonts w:ascii="inherit" w:eastAsia="Times New Roman" w:hAnsi="inherit" w:cs="Times New Roman"/>
                <w:b/>
                <w:bCs/>
                <w:highlight w:val="yellow"/>
                <w:lang w:eastAsia="en-GB"/>
                <w:rPrChange w:id="92" w:author="Author">
                  <w:rPr>
                    <w:ins w:id="93" w:author="Author"/>
                    <w:rFonts w:ascii="inherit" w:eastAsia="Times New Roman" w:hAnsi="inherit" w:cs="Times New Roman"/>
                    <w:b/>
                    <w:bCs/>
                    <w:lang w:eastAsia="en-GB"/>
                  </w:rPr>
                </w:rPrChange>
              </w:rPr>
            </w:pPr>
            <w:ins w:id="94" w:author="Author">
              <w:r w:rsidRPr="00983D5A">
                <w:rPr>
                  <w:rFonts w:ascii="inherit" w:eastAsia="Times New Roman" w:hAnsi="inherit" w:cs="Times New Roman"/>
                  <w:b/>
                  <w:bCs/>
                  <w:highlight w:val="yellow"/>
                  <w:lang w:eastAsia="en-GB"/>
                  <w:rPrChange w:id="95" w:author="Author">
                    <w:rPr>
                      <w:rFonts w:ascii="inherit" w:eastAsia="Times New Roman" w:hAnsi="inherit" w:cs="Times New Roman"/>
                      <w:b/>
                      <w:bCs/>
                      <w:lang w:eastAsia="en-GB"/>
                    </w:rPr>
                  </w:rPrChange>
                </w:rPr>
                <w:t>Time period for operation</w:t>
              </w:r>
            </w:ins>
          </w:p>
        </w:tc>
      </w:tr>
      <w:tr w:rsidR="00220522" w:rsidRPr="00A15800" w14:paraId="74C41E51" w14:textId="77777777" w:rsidTr="00E20E61">
        <w:trPr>
          <w:ins w:id="9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F2A615" w14:textId="77777777" w:rsidR="00220522" w:rsidRPr="00983D5A" w:rsidRDefault="00220522" w:rsidP="00E20E61">
            <w:pPr>
              <w:spacing w:before="60" w:after="60" w:line="240" w:lineRule="auto"/>
              <w:rPr>
                <w:ins w:id="97" w:author="Author"/>
                <w:rFonts w:ascii="inherit" w:eastAsia="Times New Roman" w:hAnsi="inherit" w:cs="Times New Roman"/>
                <w:highlight w:val="yellow"/>
                <w:lang w:eastAsia="en-GB"/>
                <w:rPrChange w:id="98" w:author="Author">
                  <w:rPr>
                    <w:ins w:id="99" w:author="Author"/>
                    <w:rFonts w:ascii="inherit" w:eastAsia="Times New Roman" w:hAnsi="inherit" w:cs="Times New Roman"/>
                    <w:lang w:eastAsia="en-GB"/>
                  </w:rPr>
                </w:rPrChange>
              </w:rPr>
            </w:pPr>
            <w:ins w:id="100" w:author="Author">
              <w:r w:rsidRPr="00983D5A">
                <w:rPr>
                  <w:rFonts w:ascii="inherit" w:eastAsia="Times New Roman" w:hAnsi="inherit" w:cs="Times New Roman"/>
                  <w:highlight w:val="yellow"/>
                  <w:lang w:eastAsia="en-GB"/>
                  <w:rPrChange w:id="101" w:author="Author">
                    <w:rPr>
                      <w:rFonts w:ascii="inherit" w:eastAsia="Times New Roman" w:hAnsi="inherit" w:cs="Times New Roman"/>
                      <w:lang w:eastAsia="en-GB"/>
                    </w:rPr>
                  </w:rPrChange>
                </w:rPr>
                <w:t>47,5</w:t>
              </w:r>
              <w:r w:rsidRPr="00983D5A">
                <w:rPr>
                  <w:rFonts w:ascii="inherit" w:eastAsia="Times New Roman" w:hAnsi="inherit" w:cs="Times New Roman" w:hint="eastAsia"/>
                  <w:highlight w:val="yellow"/>
                  <w:lang w:eastAsia="en-GB"/>
                  <w:rPrChange w:id="102"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03" w:author="Author">
                    <w:rPr>
                      <w:rFonts w:ascii="inherit" w:eastAsia="Times New Roman" w:hAnsi="inherit" w:cs="Times New Roman"/>
                      <w:lang w:eastAsia="en-GB"/>
                    </w:rPr>
                  </w:rPrChange>
                </w:rPr>
                <w:t>Hz-48,5</w:t>
              </w:r>
              <w:r w:rsidRPr="00983D5A">
                <w:rPr>
                  <w:rFonts w:ascii="inherit" w:eastAsia="Times New Roman" w:hAnsi="inherit" w:cs="Times New Roman" w:hint="eastAsia"/>
                  <w:highlight w:val="yellow"/>
                  <w:lang w:eastAsia="en-GB"/>
                  <w:rPrChange w:id="104"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05"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DA3F87" w14:textId="77777777" w:rsidR="00220522" w:rsidRPr="00983D5A" w:rsidRDefault="00220522" w:rsidP="00E20E61">
            <w:pPr>
              <w:spacing w:before="60" w:after="60" w:line="240" w:lineRule="auto"/>
              <w:rPr>
                <w:ins w:id="106" w:author="Author"/>
                <w:rFonts w:ascii="inherit" w:eastAsia="Times New Roman" w:hAnsi="inherit" w:cs="Times New Roman"/>
                <w:highlight w:val="yellow"/>
                <w:lang w:eastAsia="en-GB"/>
                <w:rPrChange w:id="107" w:author="Author">
                  <w:rPr>
                    <w:ins w:id="108" w:author="Author"/>
                    <w:rFonts w:ascii="inherit" w:eastAsia="Times New Roman" w:hAnsi="inherit" w:cs="Times New Roman"/>
                    <w:lang w:eastAsia="en-GB"/>
                  </w:rPr>
                </w:rPrChange>
              </w:rPr>
            </w:pPr>
            <w:ins w:id="109" w:author="Author">
              <w:r w:rsidRPr="00983D5A">
                <w:rPr>
                  <w:rFonts w:ascii="inherit" w:eastAsia="Times New Roman" w:hAnsi="inherit" w:cs="Times New Roman"/>
                  <w:highlight w:val="yellow"/>
                  <w:lang w:eastAsia="en-GB"/>
                  <w:rPrChange w:id="110" w:author="Author">
                    <w:rPr>
                      <w:rFonts w:ascii="inherit" w:eastAsia="Times New Roman" w:hAnsi="inherit" w:cs="Times New Roman"/>
                      <w:lang w:eastAsia="en-GB"/>
                    </w:rPr>
                  </w:rPrChange>
                </w:rPr>
                <w:t>30 minutes</w:t>
              </w:r>
            </w:ins>
          </w:p>
        </w:tc>
      </w:tr>
      <w:tr w:rsidR="00220522" w:rsidRPr="00A15800" w14:paraId="3ADF3AE8" w14:textId="77777777" w:rsidTr="00E20E61">
        <w:trPr>
          <w:ins w:id="111"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C086E" w14:textId="77777777" w:rsidR="00220522" w:rsidRPr="00983D5A" w:rsidRDefault="00220522" w:rsidP="00E20E61">
            <w:pPr>
              <w:spacing w:before="60" w:after="60" w:line="240" w:lineRule="auto"/>
              <w:rPr>
                <w:ins w:id="112" w:author="Author"/>
                <w:rFonts w:ascii="inherit" w:eastAsia="Times New Roman" w:hAnsi="inherit" w:cs="Times New Roman"/>
                <w:highlight w:val="yellow"/>
                <w:lang w:eastAsia="en-GB"/>
                <w:rPrChange w:id="113" w:author="Author">
                  <w:rPr>
                    <w:ins w:id="114" w:author="Author"/>
                    <w:rFonts w:ascii="inherit" w:eastAsia="Times New Roman" w:hAnsi="inherit" w:cs="Times New Roman"/>
                    <w:lang w:eastAsia="en-GB"/>
                  </w:rPr>
                </w:rPrChange>
              </w:rPr>
            </w:pPr>
            <w:ins w:id="115" w:author="Author">
              <w:r w:rsidRPr="00983D5A">
                <w:rPr>
                  <w:rFonts w:ascii="inherit" w:eastAsia="Times New Roman" w:hAnsi="inherit" w:cs="Times New Roman"/>
                  <w:highlight w:val="yellow"/>
                  <w:lang w:eastAsia="en-GB"/>
                  <w:rPrChange w:id="116" w:author="Author">
                    <w:rPr>
                      <w:rFonts w:ascii="inherit" w:eastAsia="Times New Roman" w:hAnsi="inherit" w:cs="Times New Roman"/>
                      <w:lang w:eastAsia="en-GB"/>
                    </w:rPr>
                  </w:rPrChange>
                </w:rPr>
                <w:t>48,5</w:t>
              </w:r>
              <w:r w:rsidRPr="00983D5A">
                <w:rPr>
                  <w:rFonts w:ascii="inherit" w:eastAsia="Times New Roman" w:hAnsi="inherit" w:cs="Times New Roman" w:hint="eastAsia"/>
                  <w:highlight w:val="yellow"/>
                  <w:lang w:eastAsia="en-GB"/>
                  <w:rPrChange w:id="117"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18" w:author="Author">
                    <w:rPr>
                      <w:rFonts w:ascii="inherit" w:eastAsia="Times New Roman" w:hAnsi="inherit" w:cs="Times New Roman"/>
                      <w:lang w:eastAsia="en-GB"/>
                    </w:rPr>
                  </w:rPrChange>
                </w:rPr>
                <w:t>Hz-49,0</w:t>
              </w:r>
              <w:r w:rsidRPr="00983D5A">
                <w:rPr>
                  <w:rFonts w:ascii="inherit" w:eastAsia="Times New Roman" w:hAnsi="inherit" w:cs="Times New Roman" w:hint="eastAsia"/>
                  <w:highlight w:val="yellow"/>
                  <w:lang w:eastAsia="en-GB"/>
                  <w:rPrChange w:id="119"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20"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6C394F" w14:textId="77777777" w:rsidR="00220522" w:rsidRPr="00983D5A" w:rsidRDefault="00220522" w:rsidP="00E20E61">
            <w:pPr>
              <w:spacing w:before="60" w:after="60" w:line="240" w:lineRule="auto"/>
              <w:rPr>
                <w:ins w:id="121" w:author="Author"/>
                <w:rFonts w:ascii="inherit" w:eastAsia="Times New Roman" w:hAnsi="inherit" w:cs="Times New Roman"/>
                <w:highlight w:val="yellow"/>
                <w:lang w:eastAsia="en-GB"/>
                <w:rPrChange w:id="122" w:author="Author">
                  <w:rPr>
                    <w:ins w:id="123" w:author="Author"/>
                    <w:rFonts w:ascii="inherit" w:eastAsia="Times New Roman" w:hAnsi="inherit" w:cs="Times New Roman"/>
                    <w:lang w:eastAsia="en-GB"/>
                  </w:rPr>
                </w:rPrChange>
              </w:rPr>
            </w:pPr>
            <w:ins w:id="124" w:author="Author">
              <w:r w:rsidRPr="00983D5A">
                <w:rPr>
                  <w:rFonts w:ascii="inherit" w:eastAsia="Times New Roman" w:hAnsi="inherit" w:cs="Times New Roman"/>
                  <w:highlight w:val="yellow"/>
                  <w:lang w:eastAsia="en-GB"/>
                  <w:rPrChange w:id="125" w:author="Author">
                    <w:rPr>
                      <w:rFonts w:ascii="inherit" w:eastAsia="Times New Roman" w:hAnsi="inherit" w:cs="Times New Roman"/>
                      <w:lang w:eastAsia="en-GB"/>
                    </w:rPr>
                  </w:rPrChange>
                </w:rPr>
                <w:t>30 minutes</w:t>
              </w:r>
            </w:ins>
          </w:p>
        </w:tc>
      </w:tr>
      <w:tr w:rsidR="00220522" w:rsidRPr="00A15800" w14:paraId="57FDC3EC" w14:textId="77777777" w:rsidTr="00E20E61">
        <w:trPr>
          <w:ins w:id="12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E39A65" w14:textId="77777777" w:rsidR="00220522" w:rsidRPr="00983D5A" w:rsidRDefault="00220522" w:rsidP="00E20E61">
            <w:pPr>
              <w:spacing w:before="60" w:after="60" w:line="240" w:lineRule="auto"/>
              <w:rPr>
                <w:ins w:id="127" w:author="Author"/>
                <w:rFonts w:ascii="inherit" w:eastAsia="Times New Roman" w:hAnsi="inherit" w:cs="Times New Roman"/>
                <w:highlight w:val="yellow"/>
                <w:lang w:eastAsia="en-GB"/>
                <w:rPrChange w:id="128" w:author="Author">
                  <w:rPr>
                    <w:ins w:id="129" w:author="Author"/>
                    <w:rFonts w:ascii="inherit" w:eastAsia="Times New Roman" w:hAnsi="inherit" w:cs="Times New Roman"/>
                    <w:lang w:eastAsia="en-GB"/>
                  </w:rPr>
                </w:rPrChange>
              </w:rPr>
            </w:pPr>
            <w:ins w:id="130" w:author="Author">
              <w:r w:rsidRPr="00983D5A">
                <w:rPr>
                  <w:rFonts w:ascii="inherit" w:eastAsia="Times New Roman" w:hAnsi="inherit" w:cs="Times New Roman"/>
                  <w:highlight w:val="yellow"/>
                  <w:lang w:eastAsia="en-GB"/>
                  <w:rPrChange w:id="131" w:author="Author">
                    <w:rPr>
                      <w:rFonts w:ascii="inherit" w:eastAsia="Times New Roman" w:hAnsi="inherit" w:cs="Times New Roman"/>
                      <w:lang w:eastAsia="en-GB"/>
                    </w:rPr>
                  </w:rPrChange>
                </w:rPr>
                <w:t>49,0</w:t>
              </w:r>
              <w:r w:rsidRPr="00983D5A">
                <w:rPr>
                  <w:rFonts w:ascii="inherit" w:eastAsia="Times New Roman" w:hAnsi="inherit" w:cs="Times New Roman" w:hint="eastAsia"/>
                  <w:highlight w:val="yellow"/>
                  <w:lang w:eastAsia="en-GB"/>
                  <w:rPrChange w:id="132"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33" w:author="Author">
                    <w:rPr>
                      <w:rFonts w:ascii="inherit" w:eastAsia="Times New Roman" w:hAnsi="inherit" w:cs="Times New Roman"/>
                      <w:lang w:eastAsia="en-GB"/>
                    </w:rPr>
                  </w:rPrChange>
                </w:rPr>
                <w:t>Hz-51,0</w:t>
              </w:r>
              <w:r w:rsidRPr="00983D5A">
                <w:rPr>
                  <w:rFonts w:ascii="inherit" w:eastAsia="Times New Roman" w:hAnsi="inherit" w:cs="Times New Roman" w:hint="eastAsia"/>
                  <w:highlight w:val="yellow"/>
                  <w:lang w:eastAsia="en-GB"/>
                  <w:rPrChange w:id="134"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35"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A6CC70" w14:textId="77777777" w:rsidR="00220522" w:rsidRPr="00983D5A" w:rsidRDefault="00220522" w:rsidP="00E20E61">
            <w:pPr>
              <w:spacing w:before="60" w:after="60" w:line="240" w:lineRule="auto"/>
              <w:rPr>
                <w:ins w:id="136" w:author="Author"/>
                <w:rFonts w:ascii="inherit" w:eastAsia="Times New Roman" w:hAnsi="inherit" w:cs="Times New Roman"/>
                <w:highlight w:val="yellow"/>
                <w:lang w:eastAsia="en-GB"/>
                <w:rPrChange w:id="137" w:author="Author">
                  <w:rPr>
                    <w:ins w:id="138" w:author="Author"/>
                    <w:rFonts w:ascii="inherit" w:eastAsia="Times New Roman" w:hAnsi="inherit" w:cs="Times New Roman"/>
                    <w:lang w:eastAsia="en-GB"/>
                  </w:rPr>
                </w:rPrChange>
              </w:rPr>
            </w:pPr>
            <w:ins w:id="139" w:author="Author">
              <w:r w:rsidRPr="00983D5A">
                <w:rPr>
                  <w:rFonts w:ascii="inherit" w:eastAsia="Times New Roman" w:hAnsi="inherit" w:cs="Times New Roman"/>
                  <w:highlight w:val="yellow"/>
                  <w:lang w:eastAsia="en-GB"/>
                  <w:rPrChange w:id="140" w:author="Author">
                    <w:rPr>
                      <w:rFonts w:ascii="inherit" w:eastAsia="Times New Roman" w:hAnsi="inherit" w:cs="Times New Roman"/>
                      <w:lang w:eastAsia="en-GB"/>
                    </w:rPr>
                  </w:rPrChange>
                </w:rPr>
                <w:t>Unlimited</w:t>
              </w:r>
            </w:ins>
          </w:p>
        </w:tc>
      </w:tr>
      <w:tr w:rsidR="00220522" w:rsidRPr="00A15800" w14:paraId="15B6FAD7" w14:textId="77777777" w:rsidTr="00E20E61">
        <w:trPr>
          <w:ins w:id="141"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520967" w14:textId="77777777" w:rsidR="00220522" w:rsidRPr="00983D5A" w:rsidRDefault="00220522" w:rsidP="00E20E61">
            <w:pPr>
              <w:spacing w:before="60" w:after="60" w:line="240" w:lineRule="auto"/>
              <w:rPr>
                <w:ins w:id="142" w:author="Author"/>
                <w:rFonts w:ascii="inherit" w:eastAsia="Times New Roman" w:hAnsi="inherit" w:cs="Times New Roman"/>
                <w:highlight w:val="yellow"/>
                <w:lang w:eastAsia="en-GB"/>
                <w:rPrChange w:id="143" w:author="Author">
                  <w:rPr>
                    <w:ins w:id="144" w:author="Author"/>
                    <w:rFonts w:ascii="inherit" w:eastAsia="Times New Roman" w:hAnsi="inherit" w:cs="Times New Roman"/>
                    <w:lang w:eastAsia="en-GB"/>
                  </w:rPr>
                </w:rPrChange>
              </w:rPr>
            </w:pPr>
            <w:ins w:id="145" w:author="Author">
              <w:r w:rsidRPr="00983D5A">
                <w:rPr>
                  <w:rFonts w:ascii="inherit" w:eastAsia="Times New Roman" w:hAnsi="inherit" w:cs="Times New Roman"/>
                  <w:highlight w:val="yellow"/>
                  <w:lang w:eastAsia="en-GB"/>
                  <w:rPrChange w:id="146" w:author="Author">
                    <w:rPr>
                      <w:rFonts w:ascii="inherit" w:eastAsia="Times New Roman" w:hAnsi="inherit" w:cs="Times New Roman"/>
                      <w:lang w:eastAsia="en-GB"/>
                    </w:rPr>
                  </w:rPrChange>
                </w:rPr>
                <w:lastRenderedPageBreak/>
                <w:t>51,0</w:t>
              </w:r>
              <w:r w:rsidRPr="00983D5A">
                <w:rPr>
                  <w:rFonts w:ascii="inherit" w:eastAsia="Times New Roman" w:hAnsi="inherit" w:cs="Times New Roman" w:hint="eastAsia"/>
                  <w:highlight w:val="yellow"/>
                  <w:lang w:eastAsia="en-GB"/>
                  <w:rPrChange w:id="147"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48" w:author="Author">
                    <w:rPr>
                      <w:rFonts w:ascii="inherit" w:eastAsia="Times New Roman" w:hAnsi="inherit" w:cs="Times New Roman"/>
                      <w:lang w:eastAsia="en-GB"/>
                    </w:rPr>
                  </w:rPrChange>
                </w:rPr>
                <w:t>Hz-51,5</w:t>
              </w:r>
              <w:r w:rsidRPr="00983D5A">
                <w:rPr>
                  <w:rFonts w:ascii="inherit" w:eastAsia="Times New Roman" w:hAnsi="inherit" w:cs="Times New Roman" w:hint="eastAsia"/>
                  <w:highlight w:val="yellow"/>
                  <w:lang w:eastAsia="en-GB"/>
                  <w:rPrChange w:id="149" w:author="Author">
                    <w:rPr>
                      <w:rFonts w:ascii="inherit" w:eastAsia="Times New Roman" w:hAnsi="inherit" w:cs="Times New Roman" w:hint="eastAsia"/>
                      <w:lang w:eastAsia="en-GB"/>
                    </w:rPr>
                  </w:rPrChange>
                </w:rPr>
                <w:t> </w:t>
              </w:r>
              <w:r w:rsidRPr="00983D5A">
                <w:rPr>
                  <w:rFonts w:ascii="inherit" w:eastAsia="Times New Roman" w:hAnsi="inherit" w:cs="Times New Roman"/>
                  <w:highlight w:val="yellow"/>
                  <w:lang w:eastAsia="en-GB"/>
                  <w:rPrChange w:id="150"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800" w14:textId="77777777" w:rsidR="00220522" w:rsidRPr="00983D5A" w:rsidRDefault="00220522" w:rsidP="00E20E61">
            <w:pPr>
              <w:spacing w:before="60" w:after="60" w:line="240" w:lineRule="auto"/>
              <w:rPr>
                <w:ins w:id="151" w:author="Author"/>
                <w:rFonts w:ascii="inherit" w:eastAsia="Times New Roman" w:hAnsi="inherit" w:cs="Times New Roman"/>
                <w:highlight w:val="yellow"/>
                <w:lang w:eastAsia="en-GB"/>
                <w:rPrChange w:id="152" w:author="Author">
                  <w:rPr>
                    <w:ins w:id="153" w:author="Author"/>
                    <w:rFonts w:ascii="inherit" w:eastAsia="Times New Roman" w:hAnsi="inherit" w:cs="Times New Roman"/>
                    <w:lang w:eastAsia="en-GB"/>
                  </w:rPr>
                </w:rPrChange>
              </w:rPr>
            </w:pPr>
            <w:ins w:id="154" w:author="Author">
              <w:r w:rsidRPr="00983D5A">
                <w:rPr>
                  <w:rFonts w:ascii="inherit" w:eastAsia="Times New Roman" w:hAnsi="inherit" w:cs="Times New Roman"/>
                  <w:highlight w:val="yellow"/>
                  <w:lang w:eastAsia="en-GB"/>
                  <w:rPrChange w:id="155" w:author="Author">
                    <w:rPr>
                      <w:rFonts w:ascii="inherit" w:eastAsia="Times New Roman" w:hAnsi="inherit" w:cs="Times New Roman"/>
                      <w:lang w:eastAsia="en-GB"/>
                    </w:rPr>
                  </w:rPrChange>
                </w:rPr>
                <w:t>30 minutes</w:t>
              </w:r>
            </w:ins>
          </w:p>
        </w:tc>
      </w:tr>
      <w:tr w:rsidR="00220522" w:rsidRPr="003B7AE9" w14:paraId="1C615E8D" w14:textId="77777777" w:rsidTr="00E20E61">
        <w:trPr>
          <w:ins w:id="15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7C1BE7B" w14:textId="77777777" w:rsidR="00220522" w:rsidRPr="00983D5A" w:rsidRDefault="00220522" w:rsidP="00E20E61">
            <w:pPr>
              <w:spacing w:before="60" w:after="60" w:line="240" w:lineRule="auto"/>
              <w:rPr>
                <w:ins w:id="157" w:author="Author"/>
                <w:rFonts w:ascii="inherit" w:eastAsia="Times New Roman" w:hAnsi="inherit" w:cs="Times New Roman"/>
                <w:highlight w:val="yellow"/>
                <w:lang w:eastAsia="en-GB"/>
                <w:rPrChange w:id="158" w:author="Author">
                  <w:rPr>
                    <w:ins w:id="159" w:author="Author"/>
                    <w:rFonts w:ascii="inherit" w:eastAsia="Times New Roman" w:hAnsi="inherit" w:cs="Times New Roman"/>
                    <w:lang w:eastAsia="en-GB"/>
                  </w:rPr>
                </w:rPrChange>
              </w:rPr>
            </w:pPr>
            <w:ins w:id="160" w:author="Author">
              <w:r w:rsidRPr="00983D5A">
                <w:rPr>
                  <w:rFonts w:ascii="inherit" w:eastAsia="Cambria" w:hAnsi="inherit" w:cs="Cambria"/>
                  <w:color w:val="231F20"/>
                  <w:highlight w:val="yellow"/>
                  <w:lang w:val="en-US" w:bidi="en-US"/>
                  <w:rPrChange w:id="161" w:author="Author">
                    <w:rPr>
                      <w:rFonts w:ascii="inherit" w:eastAsia="Cambria" w:hAnsi="inherit" w:cs="Cambria"/>
                      <w:color w:val="231F20"/>
                      <w:lang w:val="en-US" w:bidi="en-US"/>
                    </w:rPr>
                  </w:rPrChange>
                </w:rPr>
                <w:t>51,5 Hz-52,5 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B54D40" w14:textId="77777777" w:rsidR="00220522" w:rsidRPr="003B7AE9" w:rsidRDefault="00220522" w:rsidP="00E20E61">
            <w:pPr>
              <w:spacing w:before="60" w:after="60" w:line="240" w:lineRule="auto"/>
              <w:rPr>
                <w:ins w:id="162" w:author="Author"/>
                <w:rFonts w:ascii="inherit" w:eastAsia="Times New Roman" w:hAnsi="inherit" w:cs="Times New Roman"/>
                <w:lang w:eastAsia="en-GB"/>
              </w:rPr>
            </w:pPr>
            <w:ins w:id="163" w:author="Author">
              <w:r w:rsidRPr="00983D5A">
                <w:rPr>
                  <w:rFonts w:ascii="inherit" w:eastAsia="Cambria" w:hAnsi="inherit" w:cs="Cambria"/>
                  <w:color w:val="231F20"/>
                  <w:highlight w:val="yellow"/>
                  <w:lang w:val="en-US" w:bidi="en-US"/>
                  <w:rPrChange w:id="164" w:author="Author">
                    <w:rPr>
                      <w:rFonts w:ascii="inherit" w:eastAsia="Cambria" w:hAnsi="inherit" w:cs="Cambria"/>
                      <w:color w:val="231F20"/>
                      <w:lang w:val="en-US" w:bidi="en-US"/>
                    </w:rPr>
                  </w:rPrChange>
                </w:rPr>
                <w:t>10 seconds</w:t>
              </w:r>
            </w:ins>
          </w:p>
        </w:tc>
      </w:tr>
    </w:tbl>
    <w:p w14:paraId="194C39CB" w14:textId="77777777" w:rsidR="00220522" w:rsidRPr="009B6AE9" w:rsidRDefault="00220522"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6227255D"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6888098"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6888099" r:id="rId20"/>
        </w:object>
      </w:r>
    </w:p>
    <w:p w14:paraId="7E6F9091" w14:textId="12D15B99"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83D5A" w:rsidRDefault="00F93A15" w:rsidP="00F93A15">
      <w:pPr>
        <w:pStyle w:val="BodyText"/>
        <w:rPr>
          <w:rFonts w:ascii="inherit" w:hAnsi="inherit"/>
          <w:szCs w:val="24"/>
          <w:highlight w:val="yellow"/>
          <w:rPrChange w:id="165" w:author="Author">
            <w:rPr>
              <w:rFonts w:ascii="inherit" w:hAnsi="inherit"/>
              <w:szCs w:val="24"/>
            </w:rPr>
          </w:rPrChange>
        </w:rPr>
      </w:pPr>
      <w:r w:rsidRPr="00983D5A">
        <w:rPr>
          <w:rFonts w:ascii="inherit" w:hAnsi="inherit"/>
          <w:szCs w:val="24"/>
          <w:highlight w:val="yellow"/>
          <w:rPrChange w:id="166" w:author="Author">
            <w:rPr>
              <w:rFonts w:ascii="inherit" w:hAnsi="inherit"/>
              <w:szCs w:val="24"/>
            </w:rPr>
          </w:rPrChange>
        </w:rPr>
        <w:t>3</w:t>
      </w:r>
      <w:commentRangeStart w:id="167"/>
      <w:r w:rsidRPr="00983D5A">
        <w:rPr>
          <w:rFonts w:ascii="inherit" w:hAnsi="inherit"/>
          <w:szCs w:val="24"/>
          <w:highlight w:val="yellow"/>
          <w:rPrChange w:id="168" w:author="Author">
            <w:rPr>
              <w:rFonts w:ascii="inherit" w:hAnsi="inherit"/>
              <w:szCs w:val="24"/>
            </w:rPr>
          </w:rPrChange>
        </w:rPr>
        <w:t>.    With regard to LFSM-UC on V1G electric vehicle</w:t>
      </w:r>
      <w:r w:rsidR="006D08C8" w:rsidRPr="00983D5A">
        <w:rPr>
          <w:rFonts w:ascii="inherit" w:hAnsi="inherit"/>
          <w:szCs w:val="24"/>
          <w:highlight w:val="yellow"/>
          <w:rPrChange w:id="169" w:author="Author">
            <w:rPr>
              <w:rFonts w:ascii="inherit" w:hAnsi="inherit"/>
              <w:szCs w:val="24"/>
            </w:rPr>
          </w:rPrChange>
        </w:rPr>
        <w:t>s</w:t>
      </w:r>
      <w:r w:rsidRPr="00983D5A">
        <w:rPr>
          <w:rFonts w:ascii="inherit" w:hAnsi="inherit"/>
          <w:szCs w:val="24"/>
          <w:highlight w:val="yellow"/>
          <w:rPrChange w:id="170" w:author="Author">
            <w:rPr>
              <w:rFonts w:ascii="inherit" w:hAnsi="inherit"/>
              <w:szCs w:val="24"/>
            </w:rPr>
          </w:rPrChange>
        </w:rPr>
        <w:t xml:space="preserve"> and associated V1G electric vehicle </w:t>
      </w:r>
      <w:r w:rsidR="000065BB" w:rsidRPr="00983D5A">
        <w:rPr>
          <w:rFonts w:ascii="inherit" w:hAnsi="inherit"/>
          <w:szCs w:val="24"/>
          <w:highlight w:val="yellow"/>
          <w:rPrChange w:id="171" w:author="Author">
            <w:rPr>
              <w:rFonts w:ascii="inherit" w:hAnsi="inherit"/>
              <w:szCs w:val="24"/>
            </w:rPr>
          </w:rPrChange>
        </w:rPr>
        <w:t>supply equipment</w:t>
      </w:r>
      <w:r w:rsidRPr="00983D5A" w:rsidDel="00FD6ABF">
        <w:rPr>
          <w:rFonts w:ascii="inherit" w:hAnsi="inherit"/>
          <w:szCs w:val="24"/>
          <w:highlight w:val="yellow"/>
          <w:rPrChange w:id="172" w:author="Author">
            <w:rPr>
              <w:rFonts w:ascii="inherit" w:hAnsi="inherit"/>
              <w:szCs w:val="24"/>
            </w:rPr>
          </w:rPrChange>
        </w:rPr>
        <w:t xml:space="preserve"> </w:t>
      </w:r>
      <w:r w:rsidRPr="00983D5A">
        <w:rPr>
          <w:rFonts w:ascii="inherit" w:hAnsi="inherit"/>
          <w:szCs w:val="24"/>
          <w:highlight w:val="yellow"/>
          <w:rPrChange w:id="173" w:author="Author">
            <w:rPr>
              <w:rFonts w:ascii="inherit" w:hAnsi="inherit"/>
              <w:szCs w:val="24"/>
            </w:rPr>
          </w:rPrChange>
        </w:rPr>
        <w:t>and p</w:t>
      </w:r>
      <w:r w:rsidRPr="00983D5A">
        <w:rPr>
          <w:rFonts w:ascii="inherit" w:eastAsia="Calibri" w:hAnsi="inherit"/>
          <w:szCs w:val="24"/>
          <w:highlight w:val="yellow"/>
          <w:rPrChange w:id="174" w:author="Author">
            <w:rPr>
              <w:rFonts w:ascii="inherit" w:eastAsia="Calibri" w:hAnsi="inherit"/>
              <w:szCs w:val="24"/>
            </w:rPr>
          </w:rPrChange>
        </w:rPr>
        <w:t>ower-to-gas demand units</w:t>
      </w:r>
      <w:r w:rsidRPr="00983D5A">
        <w:rPr>
          <w:rFonts w:ascii="inherit" w:hAnsi="inherit"/>
          <w:szCs w:val="24"/>
          <w:highlight w:val="yellow"/>
          <w:rPrChange w:id="175" w:author="Author">
            <w:rPr>
              <w:rFonts w:ascii="inherit" w:hAnsi="inherit"/>
              <w:szCs w:val="24"/>
            </w:rPr>
          </w:rPrChange>
        </w:rPr>
        <w:t>:</w:t>
      </w:r>
    </w:p>
    <w:p w14:paraId="14C8ECD1" w14:textId="5B853EAC" w:rsidR="00F93A15" w:rsidRPr="00983D5A" w:rsidRDefault="00F93A15" w:rsidP="00F93A15">
      <w:pPr>
        <w:pStyle w:val="BodyText"/>
        <w:ind w:left="720"/>
        <w:rPr>
          <w:rFonts w:ascii="inherit" w:hAnsi="inherit"/>
          <w:szCs w:val="24"/>
          <w:highlight w:val="yellow"/>
          <w:rPrChange w:id="176" w:author="Author">
            <w:rPr>
              <w:rFonts w:ascii="inherit" w:hAnsi="inherit"/>
              <w:szCs w:val="24"/>
            </w:rPr>
          </w:rPrChange>
        </w:rPr>
      </w:pPr>
      <w:r w:rsidRPr="00983D5A">
        <w:rPr>
          <w:rFonts w:ascii="inherit" w:hAnsi="inherit"/>
          <w:szCs w:val="24"/>
          <w:highlight w:val="yellow"/>
          <w:rPrChange w:id="177" w:author="Author">
            <w:rPr>
              <w:rFonts w:ascii="inherit" w:hAnsi="inherit"/>
              <w:szCs w:val="24"/>
            </w:rPr>
          </w:rPrChange>
        </w:rPr>
        <w:t xml:space="preserve">(a) The V1G </w:t>
      </w:r>
      <w:r w:rsidRPr="00983D5A">
        <w:rPr>
          <w:rFonts w:ascii="inherit" w:hAnsi="inherit"/>
          <w:w w:val="105"/>
          <w:szCs w:val="24"/>
          <w:highlight w:val="yellow"/>
          <w:rPrChange w:id="178" w:author="Author">
            <w:rPr>
              <w:rFonts w:ascii="inherit" w:hAnsi="inherit"/>
              <w:w w:val="105"/>
              <w:szCs w:val="24"/>
            </w:rPr>
          </w:rPrChange>
        </w:rPr>
        <w:t xml:space="preserve">electric vehicle and associated V1G electric vehicle </w:t>
      </w:r>
      <w:r w:rsidR="000065BB" w:rsidRPr="00983D5A">
        <w:rPr>
          <w:rFonts w:ascii="inherit" w:hAnsi="inherit"/>
          <w:w w:val="105"/>
          <w:szCs w:val="24"/>
          <w:highlight w:val="yellow"/>
          <w:rPrChange w:id="179" w:author="Author">
            <w:rPr>
              <w:rFonts w:ascii="inherit" w:hAnsi="inherit"/>
              <w:w w:val="105"/>
              <w:szCs w:val="24"/>
            </w:rPr>
          </w:rPrChange>
        </w:rPr>
        <w:t>supply equipment</w:t>
      </w:r>
      <w:r w:rsidRPr="00983D5A">
        <w:rPr>
          <w:rFonts w:ascii="inherit" w:hAnsi="inherit"/>
          <w:szCs w:val="24"/>
          <w:highlight w:val="yellow"/>
          <w:rPrChange w:id="180" w:author="Author">
            <w:rPr>
              <w:rFonts w:ascii="inherit" w:hAnsi="inherit"/>
              <w:szCs w:val="24"/>
            </w:rPr>
          </w:rPrChange>
        </w:rPr>
        <w:t xml:space="preserve"> and the p</w:t>
      </w:r>
      <w:r w:rsidRPr="00983D5A">
        <w:rPr>
          <w:rFonts w:ascii="inherit" w:eastAsia="Calibri" w:hAnsi="inherit"/>
          <w:szCs w:val="24"/>
          <w:highlight w:val="yellow"/>
          <w:rPrChange w:id="181" w:author="Author">
            <w:rPr>
              <w:rFonts w:ascii="inherit" w:eastAsia="Calibri" w:hAnsi="inherit"/>
              <w:szCs w:val="24"/>
            </w:rPr>
          </w:rPrChange>
        </w:rPr>
        <w:t>ower-to-gas demand unit</w:t>
      </w:r>
      <w:r w:rsidRPr="00983D5A">
        <w:rPr>
          <w:rFonts w:ascii="inherit" w:hAnsi="inherit"/>
          <w:szCs w:val="24"/>
          <w:highlight w:val="yellow"/>
          <w:rPrChange w:id="182" w:author="Author">
            <w:rPr>
              <w:rFonts w:ascii="inherit" w:hAnsi="inherit"/>
              <w:szCs w:val="24"/>
            </w:rPr>
          </w:rPrChange>
        </w:rPr>
        <w:t xml:space="preserve"> shall be capable of reducing the consumption from the current active power input automatically down to the minimum technical operational level according to the indicative Figure X</w:t>
      </w:r>
      <w:r w:rsidR="002D134D" w:rsidRPr="00983D5A">
        <w:rPr>
          <w:rFonts w:ascii="inherit" w:hAnsi="inherit"/>
          <w:szCs w:val="24"/>
          <w:highlight w:val="yellow"/>
          <w:rPrChange w:id="183" w:author="Author">
            <w:rPr>
              <w:rFonts w:ascii="inherit" w:hAnsi="inherit"/>
              <w:szCs w:val="24"/>
            </w:rPr>
          </w:rPrChange>
        </w:rPr>
        <w:t>X</w:t>
      </w:r>
      <w:r w:rsidRPr="00983D5A">
        <w:rPr>
          <w:rFonts w:ascii="inherit" w:hAnsi="inherit"/>
          <w:szCs w:val="24"/>
          <w:highlight w:val="yellow"/>
          <w:rPrChange w:id="184" w:author="Author">
            <w:rPr>
              <w:rFonts w:ascii="inherit" w:hAnsi="inherit"/>
              <w:szCs w:val="24"/>
            </w:rPr>
          </w:rPrChange>
        </w:rPr>
        <w:t xml:space="preserve"> at a frequency threshold and with a droop setting:</w:t>
      </w:r>
    </w:p>
    <w:p w14:paraId="7B31D960" w14:textId="75E777D2" w:rsidR="00F93A15" w:rsidRPr="00983D5A" w:rsidRDefault="00F93A15" w:rsidP="00F93A15">
      <w:pPr>
        <w:pStyle w:val="BodyText"/>
        <w:ind w:left="720"/>
        <w:rPr>
          <w:rFonts w:ascii="inherit" w:hAnsi="inherit"/>
          <w:szCs w:val="24"/>
          <w:highlight w:val="yellow"/>
          <w:rPrChange w:id="185" w:author="Author">
            <w:rPr>
              <w:rFonts w:ascii="inherit" w:hAnsi="inherit"/>
              <w:szCs w:val="24"/>
            </w:rPr>
          </w:rPrChange>
        </w:rPr>
      </w:pPr>
      <w:r w:rsidRPr="00983D5A">
        <w:rPr>
          <w:rFonts w:ascii="inherit" w:hAnsi="inherit"/>
          <w:szCs w:val="24"/>
          <w:highlight w:val="yellow"/>
          <w:rPrChange w:id="186" w:author="Author">
            <w:rPr>
              <w:rFonts w:ascii="inherit" w:hAnsi="inherit"/>
              <w:szCs w:val="24"/>
            </w:rPr>
          </w:rPrChange>
        </w:rPr>
        <w:t xml:space="preserve">(b) The droop shall be </w:t>
      </w:r>
      <w:r w:rsidR="00B27CCC" w:rsidRPr="00983D5A">
        <w:rPr>
          <w:rFonts w:ascii="inherit" w:hAnsi="inherit"/>
          <w:szCs w:val="24"/>
          <w:highlight w:val="yellow"/>
          <w:rPrChange w:id="187" w:author="Author">
            <w:rPr>
              <w:rFonts w:ascii="inherit" w:hAnsi="inherit"/>
              <w:szCs w:val="24"/>
            </w:rPr>
          </w:rPrChange>
        </w:rPr>
        <w:t>5</w:t>
      </w:r>
      <w:r w:rsidRPr="00983D5A">
        <w:rPr>
          <w:rFonts w:ascii="inherit" w:hAnsi="inherit"/>
          <w:szCs w:val="24"/>
          <w:highlight w:val="yellow"/>
          <w:rPrChange w:id="188" w:author="Author">
            <w:rPr>
              <w:rFonts w:ascii="inherit" w:hAnsi="inherit"/>
              <w:szCs w:val="24"/>
            </w:rPr>
          </w:rPrChange>
        </w:rPr>
        <w:t xml:space="preserve">%. </w:t>
      </w:r>
    </w:p>
    <w:p w14:paraId="426D34B5" w14:textId="7309F6BC" w:rsidR="00F93A15" w:rsidRPr="00983D5A" w:rsidRDefault="00F93A15" w:rsidP="00F93A15">
      <w:pPr>
        <w:pStyle w:val="BodyText"/>
        <w:spacing w:after="120"/>
        <w:ind w:left="720"/>
        <w:rPr>
          <w:rFonts w:ascii="inherit" w:eastAsia="Calibri" w:hAnsi="inherit"/>
          <w:kern w:val="0"/>
          <w:szCs w:val="24"/>
          <w:highlight w:val="yellow"/>
          <w:lang w:val="sl-SI"/>
          <w:rPrChange w:id="189" w:author="Author">
            <w:rPr>
              <w:rFonts w:ascii="inherit" w:eastAsia="Calibri" w:hAnsi="inherit"/>
              <w:kern w:val="0"/>
              <w:szCs w:val="24"/>
              <w:lang w:val="sl-SI"/>
            </w:rPr>
          </w:rPrChange>
        </w:rPr>
      </w:pPr>
      <w:r w:rsidRPr="00983D5A">
        <w:rPr>
          <w:rFonts w:ascii="inherit" w:hAnsi="inherit"/>
          <w:szCs w:val="24"/>
          <w:highlight w:val="yellow"/>
          <w:rPrChange w:id="190" w:author="Author">
            <w:rPr>
              <w:rFonts w:ascii="inherit" w:hAnsi="inherit"/>
              <w:szCs w:val="24"/>
            </w:rPr>
          </w:rPrChange>
        </w:rPr>
        <w:t>(c) The frequency threshold shall be 49,8 Hz (inclusive), except for synchronous area IE where the frequency threshold shall be 49,5 Hz (inclusive).</w:t>
      </w:r>
    </w:p>
    <w:p w14:paraId="728BCEE7" w14:textId="1A0D6C25" w:rsidR="00F93A15" w:rsidRPr="00983D5A" w:rsidRDefault="00F93A15" w:rsidP="00F93A15">
      <w:pPr>
        <w:pStyle w:val="BodyText"/>
        <w:ind w:left="720"/>
        <w:rPr>
          <w:rFonts w:ascii="inherit" w:hAnsi="inherit"/>
          <w:szCs w:val="24"/>
          <w:highlight w:val="yellow"/>
          <w:rPrChange w:id="191" w:author="Author">
            <w:rPr>
              <w:rFonts w:ascii="inherit" w:hAnsi="inherit"/>
              <w:szCs w:val="24"/>
            </w:rPr>
          </w:rPrChange>
        </w:rPr>
      </w:pPr>
      <w:r w:rsidRPr="00983D5A">
        <w:rPr>
          <w:rFonts w:ascii="inherit" w:hAnsi="inherit"/>
          <w:szCs w:val="24"/>
          <w:highlight w:val="yellow"/>
          <w:rPrChange w:id="192" w:author="Author">
            <w:rPr>
              <w:rFonts w:ascii="inherit" w:hAnsi="inherit"/>
              <w:szCs w:val="24"/>
            </w:rPr>
          </w:rPrChange>
        </w:rPr>
        <w:t xml:space="preserve">(d) The V1G </w:t>
      </w:r>
      <w:r w:rsidRPr="00983D5A">
        <w:rPr>
          <w:rFonts w:ascii="inherit" w:hAnsi="inherit"/>
          <w:w w:val="105"/>
          <w:szCs w:val="24"/>
          <w:highlight w:val="yellow"/>
          <w:rPrChange w:id="193" w:author="Author">
            <w:rPr>
              <w:rFonts w:ascii="inherit" w:hAnsi="inherit"/>
              <w:w w:val="105"/>
              <w:szCs w:val="24"/>
            </w:rPr>
          </w:rPrChange>
        </w:rPr>
        <w:t xml:space="preserve">electric vehicle and associated V1G electric vehicle </w:t>
      </w:r>
      <w:r w:rsidR="000065BB" w:rsidRPr="00983D5A">
        <w:rPr>
          <w:rFonts w:ascii="inherit" w:hAnsi="inherit"/>
          <w:w w:val="105"/>
          <w:szCs w:val="24"/>
          <w:highlight w:val="yellow"/>
          <w:rPrChange w:id="194" w:author="Author">
            <w:rPr>
              <w:rFonts w:ascii="inherit" w:hAnsi="inherit"/>
              <w:w w:val="105"/>
              <w:szCs w:val="24"/>
            </w:rPr>
          </w:rPrChange>
        </w:rPr>
        <w:t>supply equipment</w:t>
      </w:r>
      <w:r w:rsidRPr="00983D5A">
        <w:rPr>
          <w:rFonts w:ascii="inherit" w:hAnsi="inherit"/>
          <w:szCs w:val="24"/>
          <w:highlight w:val="yellow"/>
          <w:rPrChange w:id="195" w:author="Author">
            <w:rPr>
              <w:rFonts w:ascii="inherit" w:hAnsi="inherit"/>
              <w:szCs w:val="24"/>
            </w:rPr>
          </w:rPrChange>
        </w:rPr>
        <w:t xml:space="preserve"> and the p</w:t>
      </w:r>
      <w:r w:rsidRPr="00983D5A">
        <w:rPr>
          <w:rFonts w:ascii="inherit" w:eastAsia="Calibri" w:hAnsi="inherit"/>
          <w:szCs w:val="24"/>
          <w:highlight w:val="yellow"/>
          <w:rPrChange w:id="196" w:author="Author">
            <w:rPr>
              <w:rFonts w:ascii="inherit" w:eastAsia="Calibri" w:hAnsi="inherit"/>
              <w:szCs w:val="24"/>
            </w:rPr>
          </w:rPrChange>
        </w:rPr>
        <w:t>ower-to-gas demand unit</w:t>
      </w:r>
      <w:r w:rsidRPr="00983D5A">
        <w:rPr>
          <w:rFonts w:ascii="inherit" w:hAnsi="inherit"/>
          <w:szCs w:val="24"/>
          <w:highlight w:val="yellow"/>
          <w:rPrChange w:id="197" w:author="Author">
            <w:rPr>
              <w:rFonts w:ascii="inherit" w:hAnsi="inherit"/>
              <w:szCs w:val="24"/>
            </w:rPr>
          </w:rPrChange>
        </w:rPr>
        <w:t xml:space="preserve"> shall stay in this specific mode as long as the frequency is below the frequency threshold. If the frequency recovers</w:t>
      </w:r>
      <w:r w:rsidR="000D5CA9" w:rsidRPr="00983D5A">
        <w:rPr>
          <w:rFonts w:ascii="inherit" w:hAnsi="inherit"/>
          <w:szCs w:val="24"/>
          <w:highlight w:val="yellow"/>
          <w:rPrChange w:id="198" w:author="Author">
            <w:rPr>
              <w:rFonts w:ascii="inherit" w:hAnsi="inherit"/>
              <w:szCs w:val="24"/>
            </w:rPr>
          </w:rPrChange>
        </w:rPr>
        <w:t>,</w:t>
      </w:r>
      <w:r w:rsidRPr="00983D5A">
        <w:rPr>
          <w:rFonts w:ascii="inherit" w:hAnsi="inherit"/>
          <w:szCs w:val="24"/>
          <w:highlight w:val="yellow"/>
          <w:rPrChange w:id="199" w:author="Author">
            <w:rPr>
              <w:rFonts w:ascii="inherit" w:hAnsi="inherit"/>
              <w:szCs w:val="24"/>
            </w:rPr>
          </w:rPrChange>
        </w:rPr>
        <w:t xml:space="preserve"> the electrical charging demand unit shall follow the same power-frequency characteristic until it is back to its prior state of active power input.</w:t>
      </w:r>
    </w:p>
    <w:p w14:paraId="788D7B3C" w14:textId="0B95282C" w:rsidR="00F93A15" w:rsidRPr="00983D5A" w:rsidRDefault="00F93A15" w:rsidP="00F93A15">
      <w:pPr>
        <w:pStyle w:val="BodyText"/>
        <w:ind w:left="720"/>
        <w:rPr>
          <w:rFonts w:ascii="inherit" w:hAnsi="inherit"/>
          <w:szCs w:val="24"/>
          <w:highlight w:val="yellow"/>
          <w:rPrChange w:id="200" w:author="Author">
            <w:rPr>
              <w:rFonts w:ascii="inherit" w:hAnsi="inherit"/>
              <w:szCs w:val="24"/>
            </w:rPr>
          </w:rPrChange>
        </w:rPr>
      </w:pPr>
      <w:r w:rsidRPr="00983D5A">
        <w:rPr>
          <w:rFonts w:ascii="inherit" w:hAnsi="inherit"/>
          <w:szCs w:val="24"/>
          <w:highlight w:val="yellow"/>
          <w:rPrChange w:id="201" w:author="Author">
            <w:rPr>
              <w:rFonts w:ascii="inherit" w:hAnsi="inherit"/>
              <w:szCs w:val="24"/>
            </w:rPr>
          </w:rPrChange>
        </w:rPr>
        <w:t>(e) If the minimum technical operating level is larger than 20% of Pref</w:t>
      </w:r>
      <w:r w:rsidR="000D5CA9" w:rsidRPr="00983D5A">
        <w:rPr>
          <w:rFonts w:ascii="inherit" w:hAnsi="inherit"/>
          <w:szCs w:val="24"/>
          <w:highlight w:val="yellow"/>
          <w:rPrChange w:id="202" w:author="Author">
            <w:rPr>
              <w:rFonts w:ascii="inherit" w:hAnsi="inherit"/>
              <w:szCs w:val="24"/>
            </w:rPr>
          </w:rPrChange>
        </w:rPr>
        <w:t>,</w:t>
      </w:r>
      <w:r w:rsidRPr="00983D5A">
        <w:rPr>
          <w:rFonts w:ascii="inherit" w:hAnsi="inherit"/>
          <w:szCs w:val="24"/>
          <w:highlight w:val="yellow"/>
          <w:rPrChange w:id="203" w:author="Author">
            <w:rPr>
              <w:rFonts w:ascii="inherit" w:hAnsi="inherit"/>
              <w:szCs w:val="24"/>
            </w:rPr>
          </w:rPrChange>
        </w:rPr>
        <w:t xml:space="preserve"> the electric charging demand unit or the p</w:t>
      </w:r>
      <w:r w:rsidRPr="00983D5A">
        <w:rPr>
          <w:rFonts w:ascii="inherit" w:eastAsia="Calibri" w:hAnsi="inherit"/>
          <w:szCs w:val="24"/>
          <w:highlight w:val="yellow"/>
          <w:rPrChange w:id="204" w:author="Author">
            <w:rPr>
              <w:rFonts w:ascii="inherit" w:eastAsia="Calibri" w:hAnsi="inherit"/>
              <w:szCs w:val="24"/>
            </w:rPr>
          </w:rPrChange>
        </w:rPr>
        <w:t>ower-to-gas demand unit</w:t>
      </w:r>
      <w:r w:rsidRPr="00983D5A">
        <w:rPr>
          <w:rFonts w:ascii="inherit" w:hAnsi="inherit"/>
          <w:szCs w:val="24"/>
          <w:highlight w:val="yellow"/>
          <w:rPrChange w:id="205" w:author="Author">
            <w:rPr>
              <w:rFonts w:ascii="inherit" w:hAnsi="inherit"/>
              <w:szCs w:val="24"/>
            </w:rPr>
          </w:rPrChange>
        </w:rPr>
        <w:t xml:space="preserve"> should disconnect when reaching its minimum technical operating level;</w:t>
      </w:r>
    </w:p>
    <w:p w14:paraId="66BDAECC" w14:textId="77777777" w:rsidR="00F93A15" w:rsidRPr="00983D5A" w:rsidRDefault="00F93A15" w:rsidP="00F93A15">
      <w:pPr>
        <w:pStyle w:val="BodyText"/>
        <w:ind w:left="720"/>
        <w:rPr>
          <w:rFonts w:ascii="inherit" w:hAnsi="inherit"/>
          <w:szCs w:val="24"/>
          <w:highlight w:val="yellow"/>
          <w:rPrChange w:id="206" w:author="Author">
            <w:rPr>
              <w:rFonts w:ascii="inherit" w:hAnsi="inherit"/>
              <w:szCs w:val="24"/>
            </w:rPr>
          </w:rPrChange>
        </w:rPr>
      </w:pPr>
      <w:r w:rsidRPr="00983D5A">
        <w:rPr>
          <w:rFonts w:ascii="inherit" w:hAnsi="inherit"/>
          <w:szCs w:val="24"/>
          <w:highlight w:val="yellow"/>
          <w:rPrChange w:id="207" w:author="Author">
            <w:rPr>
              <w:rFonts w:ascii="inherit" w:hAnsi="inherit"/>
              <w:szCs w:val="24"/>
            </w:rPr>
          </w:rPrChange>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83D5A" w:rsidRDefault="00F93A15" w:rsidP="00F93A15">
      <w:pPr>
        <w:pStyle w:val="BodyText"/>
        <w:spacing w:after="120"/>
        <w:ind w:left="720"/>
        <w:rPr>
          <w:rFonts w:ascii="inherit" w:hAnsi="inherit"/>
          <w:szCs w:val="24"/>
          <w:highlight w:val="yellow"/>
          <w:rPrChange w:id="208" w:author="Author">
            <w:rPr>
              <w:rFonts w:ascii="inherit" w:hAnsi="inherit"/>
              <w:szCs w:val="24"/>
            </w:rPr>
          </w:rPrChange>
        </w:rPr>
      </w:pPr>
      <w:r w:rsidRPr="00983D5A">
        <w:rPr>
          <w:rFonts w:ascii="inherit" w:hAnsi="inherit"/>
          <w:szCs w:val="24"/>
          <w:highlight w:val="yellow"/>
          <w:rPrChange w:id="209" w:author="Author">
            <w:rPr>
              <w:rFonts w:ascii="inherit" w:hAnsi="inherit"/>
              <w:szCs w:val="24"/>
            </w:rPr>
          </w:rPrChange>
        </w:rPr>
        <w:t>(g) Requirements for frequency measurement:</w:t>
      </w:r>
    </w:p>
    <w:p w14:paraId="73172F1E" w14:textId="77777777" w:rsidR="00F93A15" w:rsidRPr="00983D5A" w:rsidRDefault="00F93A15" w:rsidP="00F93A15">
      <w:pPr>
        <w:pStyle w:val="BodyText"/>
        <w:spacing w:after="120"/>
        <w:ind w:left="1590"/>
        <w:rPr>
          <w:rFonts w:ascii="inherit" w:hAnsi="inherit"/>
          <w:szCs w:val="24"/>
          <w:highlight w:val="yellow"/>
          <w:rPrChange w:id="210" w:author="Author">
            <w:rPr>
              <w:rFonts w:ascii="inherit" w:hAnsi="inherit"/>
              <w:szCs w:val="24"/>
            </w:rPr>
          </w:rPrChange>
        </w:rPr>
      </w:pPr>
      <w:r w:rsidRPr="00983D5A">
        <w:rPr>
          <w:rFonts w:ascii="inherit" w:hAnsi="inherit"/>
          <w:szCs w:val="24"/>
          <w:highlight w:val="yellow"/>
          <w:rPrChange w:id="211" w:author="Author">
            <w:rPr>
              <w:rFonts w:ascii="inherit" w:hAnsi="inherit"/>
              <w:szCs w:val="24"/>
            </w:rPr>
          </w:rPrChange>
        </w:rPr>
        <w:t>(i) Maximum measuring time window: 100 ms</w:t>
      </w:r>
    </w:p>
    <w:p w14:paraId="5B778B5B" w14:textId="77777777" w:rsidR="00F93A15" w:rsidRPr="00983D5A" w:rsidRDefault="00F93A15" w:rsidP="00F93A15">
      <w:pPr>
        <w:pStyle w:val="BodyText"/>
        <w:ind w:left="1590"/>
        <w:rPr>
          <w:rFonts w:ascii="inherit" w:hAnsi="inherit"/>
          <w:szCs w:val="24"/>
          <w:highlight w:val="yellow"/>
          <w:rPrChange w:id="212" w:author="Author">
            <w:rPr>
              <w:rFonts w:ascii="inherit" w:hAnsi="inherit"/>
              <w:szCs w:val="24"/>
            </w:rPr>
          </w:rPrChange>
        </w:rPr>
      </w:pPr>
      <w:r w:rsidRPr="00983D5A">
        <w:rPr>
          <w:rFonts w:ascii="inherit" w:hAnsi="inherit"/>
          <w:szCs w:val="24"/>
          <w:highlight w:val="yellow"/>
          <w:rPrChange w:id="213" w:author="Author">
            <w:rPr>
              <w:rFonts w:ascii="inherit" w:hAnsi="inherit"/>
              <w:szCs w:val="24"/>
            </w:rPr>
          </w:rPrChange>
        </w:rPr>
        <w:lastRenderedPageBreak/>
        <w:t xml:space="preserve">(ii) Accuracy: </w:t>
      </w:r>
      <w:r w:rsidRPr="00983D5A">
        <w:rPr>
          <w:rFonts w:ascii="inherit" w:hAnsi="inherit" w:hint="eastAsia"/>
          <w:szCs w:val="24"/>
          <w:highlight w:val="yellow"/>
          <w:rPrChange w:id="214" w:author="Author">
            <w:rPr>
              <w:rFonts w:ascii="inherit" w:hAnsi="inherit" w:hint="eastAsia"/>
              <w:szCs w:val="24"/>
            </w:rPr>
          </w:rPrChange>
        </w:rPr>
        <w:t>±</w:t>
      </w:r>
      <w:r w:rsidRPr="00983D5A">
        <w:rPr>
          <w:rFonts w:ascii="inherit" w:hAnsi="inherit"/>
          <w:szCs w:val="24"/>
          <w:highlight w:val="yellow"/>
          <w:rPrChange w:id="215" w:author="Author">
            <w:rPr>
              <w:rFonts w:ascii="inherit" w:hAnsi="inherit"/>
              <w:szCs w:val="24"/>
            </w:rPr>
          </w:rPrChange>
        </w:rPr>
        <w:t xml:space="preserve"> 30 mHz</w:t>
      </w:r>
    </w:p>
    <w:p w14:paraId="142A0CD6" w14:textId="1DCB9BDC" w:rsidR="00F93A15" w:rsidRPr="00983D5A" w:rsidRDefault="00F93A15" w:rsidP="00F93A15">
      <w:pPr>
        <w:pStyle w:val="BodyText"/>
        <w:ind w:left="720"/>
        <w:rPr>
          <w:rFonts w:ascii="inherit" w:hAnsi="inherit"/>
          <w:szCs w:val="24"/>
          <w:highlight w:val="yellow"/>
          <w:rPrChange w:id="216" w:author="Author">
            <w:rPr>
              <w:rFonts w:ascii="inherit" w:hAnsi="inherit"/>
              <w:szCs w:val="24"/>
            </w:rPr>
          </w:rPrChange>
        </w:rPr>
      </w:pPr>
      <w:r w:rsidRPr="00983D5A">
        <w:rPr>
          <w:rFonts w:ascii="inherit" w:hAnsi="inherit"/>
          <w:szCs w:val="24"/>
          <w:highlight w:val="yellow"/>
          <w:rPrChange w:id="217" w:author="Author">
            <w:rPr>
              <w:rFonts w:ascii="inherit" w:hAnsi="inherit"/>
              <w:szCs w:val="24"/>
            </w:rPr>
          </w:rPrChange>
        </w:rPr>
        <w:t xml:space="preserve">(h) Stable operation of the V1G electric vehicle and associated V1G electric vehicle </w:t>
      </w:r>
      <w:r w:rsidR="000065BB" w:rsidRPr="00983D5A">
        <w:rPr>
          <w:rFonts w:ascii="inherit" w:hAnsi="inherit"/>
          <w:szCs w:val="24"/>
          <w:highlight w:val="yellow"/>
          <w:rPrChange w:id="218" w:author="Author">
            <w:rPr>
              <w:rFonts w:ascii="inherit" w:hAnsi="inherit"/>
              <w:szCs w:val="24"/>
            </w:rPr>
          </w:rPrChange>
        </w:rPr>
        <w:t>supply equipment</w:t>
      </w:r>
      <w:r w:rsidRPr="00983D5A">
        <w:rPr>
          <w:rFonts w:ascii="inherit" w:hAnsi="inherit"/>
          <w:szCs w:val="24"/>
          <w:highlight w:val="yellow"/>
          <w:rPrChange w:id="219" w:author="Author">
            <w:rPr>
              <w:rFonts w:ascii="inherit" w:hAnsi="inherit"/>
              <w:szCs w:val="24"/>
            </w:rPr>
          </w:rPrChange>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83D5A">
        <w:rPr>
          <w:rFonts w:ascii="inherit" w:hAnsi="inherit"/>
          <w:sz w:val="24"/>
          <w:szCs w:val="24"/>
          <w:highlight w:val="yellow"/>
          <w:rPrChange w:id="220" w:author="Author">
            <w:rPr>
              <w:rFonts w:ascii="inherit" w:hAnsi="inherit"/>
              <w:sz w:val="24"/>
              <w:szCs w:val="24"/>
            </w:rPr>
          </w:rPrChange>
        </w:rPr>
        <w:t>(i) The response time for LFSM-UC shall be less or equal to 0,5 seconds. The relevant system operator has the right to request the demonstration of technical evidence of the response time.</w:t>
      </w:r>
      <w:commentRangeEnd w:id="167"/>
      <w:r w:rsidR="0011086A" w:rsidRPr="00983D5A">
        <w:rPr>
          <w:rStyle w:val="CommentReference"/>
          <w:highlight w:val="yellow"/>
          <w:rPrChange w:id="221" w:author="Author">
            <w:rPr>
              <w:rStyle w:val="CommentReference"/>
            </w:rPr>
          </w:rPrChange>
        </w:rPr>
        <w:commentReference w:id="167"/>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692292B2"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lastRenderedPageBreak/>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xml:space="preserve"> and </w:t>
      </w:r>
      <w:r w:rsidRPr="00BD0415">
        <w:rPr>
          <w:rFonts w:ascii="inherit" w:eastAsia="Times New Roman" w:hAnsi="inherit" w:cs="Times New Roman"/>
          <w:sz w:val="24"/>
          <w:szCs w:val="24"/>
          <w:lang w:eastAsia="en-GB"/>
        </w:rPr>
        <w:lastRenderedPageBreak/>
        <w:t>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lastRenderedPageBreak/>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lastRenderedPageBreak/>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02C67664"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12B882F1"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4B841C43"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263D167A"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1093FB86"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w:t>
      </w:r>
      <w:r w:rsidRPr="00CA495E">
        <w:rPr>
          <w:rFonts w:ascii="inherit" w:eastAsia="Times New Roman" w:hAnsi="inherit" w:cs="Times New Roman"/>
          <w:color w:val="000000"/>
          <w:sz w:val="24"/>
          <w:szCs w:val="24"/>
          <w:lang w:eastAsia="en-GB"/>
        </w:rPr>
        <w:lastRenderedPageBreak/>
        <w:t>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require the demand facility owner, the DSO or the CDSO to carry out additional or alternative sets of tests in those cases where the information supplied to the relevant </w:t>
            </w:r>
            <w:r w:rsidRPr="00CA495E">
              <w:rPr>
                <w:rFonts w:ascii="inherit" w:eastAsia="Times New Roman" w:hAnsi="inherit" w:cs="Times New Roman"/>
                <w:sz w:val="24"/>
                <w:szCs w:val="24"/>
                <w:lang w:eastAsia="en-GB"/>
              </w:rPr>
              <w:lastRenderedPageBreak/>
              <w:t>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With regard to the low voltage demand disconnection test, the transmission-connected distribution facility's technical capability to operate in a single action with on </w:t>
      </w:r>
      <w:r w:rsidRPr="00CA495E">
        <w:rPr>
          <w:rFonts w:ascii="inherit" w:eastAsia="Times New Roman" w:hAnsi="inherit" w:cs="Times New Roman"/>
          <w:color w:val="000000"/>
          <w:sz w:val="24"/>
          <w:szCs w:val="24"/>
          <w:lang w:eastAsia="en-GB"/>
        </w:rPr>
        <w:lastRenderedPageBreak/>
        <w:t>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lastRenderedPageBreak/>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1824F5CF"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5CF6CD8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0337B141"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0A97ABB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6B1587B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lastRenderedPageBreak/>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w:t>
      </w:r>
      <w:r w:rsidRPr="00CA495E">
        <w:rPr>
          <w:rFonts w:ascii="inherit" w:eastAsia="Times New Roman" w:hAnsi="inherit" w:cs="Times New Roman"/>
          <w:color w:val="000000"/>
          <w:sz w:val="24"/>
          <w:szCs w:val="24"/>
          <w:lang w:eastAsia="en-GB"/>
        </w:rPr>
        <w:lastRenderedPageBreak/>
        <w:t>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340444B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lastRenderedPageBreak/>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The six-month time limit referred to in paragraph 6 may, before its expiry, be extended by an additional three months where the regulatory authority requests further information from the relevant system operator requesting the derogation or from any </w:t>
      </w:r>
      <w:r w:rsidRPr="00CA495E">
        <w:rPr>
          <w:rFonts w:ascii="inherit" w:eastAsia="Times New Roman" w:hAnsi="inherit" w:cs="Times New Roman"/>
          <w:color w:val="000000"/>
          <w:sz w:val="24"/>
          <w:szCs w:val="24"/>
          <w:lang w:eastAsia="en-GB"/>
        </w:rPr>
        <w:lastRenderedPageBreak/>
        <w:t>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22CD9E4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5C92AA0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0191AAD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5CB3C23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772E77A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4CB1C41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5ABCB8F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11CF223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4D027757"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28CE985C"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983D5A"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983D5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983D5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lastRenderedPageBreak/>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8B7DBF0"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607D49D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4186E47F"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6EF8ADB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552DD7B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5AB98030"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1DBBEB3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4D3B45BE"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75EF5CAB"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7AC2F35E"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23FF690B"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186D8345"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3C51B15A"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983D5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05905205" w:rsidR="00C760CB" w:rsidRPr="0095726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rsidRPr="00957261"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957261" w:rsidRDefault="009F7183" w:rsidP="009F7183">
            <w:pPr>
              <w:rPr>
                <w:rFonts w:ascii="inherit" w:hAnsi="inherit"/>
                <w:b/>
                <w:sz w:val="24"/>
                <w:szCs w:val="24"/>
              </w:rPr>
            </w:pPr>
            <w:r w:rsidRPr="00957261">
              <w:rPr>
                <w:rFonts w:ascii="inherit" w:eastAsia="Arial" w:hAnsi="inherit" w:cs="Arial"/>
                <w:b/>
                <w:sz w:val="24"/>
                <w:szCs w:val="24"/>
              </w:rPr>
              <w:t>Synchronous area</w:t>
            </w:r>
          </w:p>
        </w:tc>
        <w:tc>
          <w:tcPr>
            <w:tcW w:w="1354" w:type="dxa"/>
            <w:hideMark/>
          </w:tcPr>
          <w:p w14:paraId="4495FD2C"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957261">
              <w:rPr>
                <w:rFonts w:ascii="inherit" w:eastAsia="Arial" w:hAnsi="inherit" w:cs="Arial"/>
                <w:b/>
                <w:sz w:val="24"/>
                <w:szCs w:val="24"/>
              </w:rPr>
              <w:t>Rated Voltage</w:t>
            </w:r>
          </w:p>
        </w:tc>
        <w:tc>
          <w:tcPr>
            <w:tcW w:w="2506" w:type="dxa"/>
            <w:hideMark/>
          </w:tcPr>
          <w:p w14:paraId="491E5966"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957261">
              <w:rPr>
                <w:rFonts w:ascii="inherit" w:eastAsia="Arial" w:hAnsi="inherit" w:cs="Arial"/>
                <w:b/>
                <w:sz w:val="24"/>
                <w:szCs w:val="24"/>
              </w:rPr>
              <w:t>Voltage range</w:t>
            </w:r>
          </w:p>
        </w:tc>
        <w:tc>
          <w:tcPr>
            <w:tcW w:w="2510" w:type="dxa"/>
            <w:hideMark/>
          </w:tcPr>
          <w:p w14:paraId="2C5884C8"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957261">
              <w:rPr>
                <w:rFonts w:ascii="inherit" w:eastAsia="Arial" w:hAnsi="inherit" w:cs="Arial"/>
                <w:b/>
                <w:sz w:val="24"/>
                <w:szCs w:val="24"/>
              </w:rPr>
              <w:t>Time period for operation</w:t>
            </w:r>
          </w:p>
        </w:tc>
      </w:tr>
      <w:tr w:rsidR="007B7E56" w:rsidRPr="00957261"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957261" w:rsidRDefault="007B7E56" w:rsidP="009F7183">
            <w:pPr>
              <w:rPr>
                <w:rFonts w:ascii="inherit" w:hAnsi="inherit"/>
              </w:rPr>
            </w:pPr>
            <w:r w:rsidRPr="00957261">
              <w:rPr>
                <w:rFonts w:ascii="inherit" w:eastAsia="Arial" w:hAnsi="inherit" w:cs="Arial"/>
              </w:rPr>
              <w:t>Continental Europe</w:t>
            </w:r>
          </w:p>
        </w:tc>
        <w:tc>
          <w:tcPr>
            <w:tcW w:w="1354" w:type="dxa"/>
            <w:vMerge w:val="restart"/>
            <w:hideMark/>
          </w:tcPr>
          <w:p w14:paraId="16975DF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kV</w:t>
            </w:r>
          </w:p>
        </w:tc>
        <w:tc>
          <w:tcPr>
            <w:tcW w:w="2506" w:type="dxa"/>
            <w:hideMark/>
          </w:tcPr>
          <w:p w14:paraId="47FC071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AAA13E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957261" w:rsidRDefault="007B7E56" w:rsidP="009F7183">
            <w:pPr>
              <w:rPr>
                <w:rFonts w:ascii="inherit" w:hAnsi="inherit"/>
              </w:rPr>
            </w:pPr>
          </w:p>
        </w:tc>
        <w:tc>
          <w:tcPr>
            <w:tcW w:w="1354" w:type="dxa"/>
            <w:vMerge/>
          </w:tcPr>
          <w:p w14:paraId="3EDEC8AC"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2" w:author="Author">
                  <w:rPr>
                    <w:rFonts w:ascii="inherit" w:hAnsi="inherit"/>
                    <w:highlight w:val="yellow"/>
                  </w:rPr>
                </w:rPrChange>
              </w:rPr>
            </w:pPr>
          </w:p>
        </w:tc>
        <w:tc>
          <w:tcPr>
            <w:tcW w:w="2506" w:type="dxa"/>
            <w:hideMark/>
          </w:tcPr>
          <w:p w14:paraId="03C5394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pu-1,118 pu</w:t>
            </w:r>
          </w:p>
        </w:tc>
        <w:tc>
          <w:tcPr>
            <w:tcW w:w="2510" w:type="dxa"/>
            <w:hideMark/>
          </w:tcPr>
          <w:p w14:paraId="4032A3D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957261" w:rsidRDefault="007B7E56" w:rsidP="009F7183">
            <w:pPr>
              <w:rPr>
                <w:rFonts w:ascii="inherit" w:hAnsi="inherit"/>
              </w:rPr>
            </w:pPr>
          </w:p>
        </w:tc>
        <w:tc>
          <w:tcPr>
            <w:tcW w:w="1354" w:type="dxa"/>
            <w:vMerge/>
          </w:tcPr>
          <w:p w14:paraId="5C14A65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3" w:author="Author">
                  <w:rPr>
                    <w:rFonts w:ascii="inherit" w:hAnsi="inherit"/>
                    <w:highlight w:val="yellow"/>
                  </w:rPr>
                </w:rPrChange>
              </w:rPr>
            </w:pPr>
          </w:p>
        </w:tc>
        <w:tc>
          <w:tcPr>
            <w:tcW w:w="2506" w:type="dxa"/>
            <w:hideMark/>
          </w:tcPr>
          <w:p w14:paraId="1F3F359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1,118 pu-1,15 pu</w:t>
            </w:r>
          </w:p>
        </w:tc>
        <w:tc>
          <w:tcPr>
            <w:tcW w:w="2510" w:type="dxa"/>
            <w:hideMark/>
          </w:tcPr>
          <w:p w14:paraId="56F7F31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983D5A" w:rsidRDefault="007B7E56" w:rsidP="009F7183">
            <w:pPr>
              <w:rPr>
                <w:rFonts w:ascii="inherit" w:hAnsi="inherit"/>
                <w:lang w:val="en-GB"/>
                <w:rPrChange w:id="224" w:author="Author">
                  <w:rPr>
                    <w:rFonts w:ascii="inherit" w:hAnsi="inherit"/>
                  </w:rPr>
                </w:rPrChange>
              </w:rPr>
            </w:pPr>
          </w:p>
        </w:tc>
        <w:tc>
          <w:tcPr>
            <w:tcW w:w="1354" w:type="dxa"/>
            <w:vMerge/>
          </w:tcPr>
          <w:p w14:paraId="24A87BE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25" w:author="Author">
                  <w:rPr>
                    <w:rFonts w:ascii="inherit" w:hAnsi="inherit"/>
                    <w:highlight w:val="cyan"/>
                  </w:rPr>
                </w:rPrChange>
              </w:rPr>
            </w:pPr>
          </w:p>
        </w:tc>
        <w:tc>
          <w:tcPr>
            <w:tcW w:w="2506" w:type="dxa"/>
          </w:tcPr>
          <w:p w14:paraId="6EA6EA2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147260D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957261" w:rsidRDefault="007B7E56" w:rsidP="009F7183">
            <w:pPr>
              <w:rPr>
                <w:rFonts w:ascii="inherit" w:hAnsi="inherit"/>
              </w:rPr>
            </w:pPr>
          </w:p>
        </w:tc>
        <w:tc>
          <w:tcPr>
            <w:tcW w:w="1354" w:type="dxa"/>
            <w:vMerge w:val="restart"/>
            <w:hideMark/>
          </w:tcPr>
          <w:p w14:paraId="1BF0E73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132 kV</w:t>
            </w:r>
          </w:p>
        </w:tc>
        <w:tc>
          <w:tcPr>
            <w:tcW w:w="2506" w:type="dxa"/>
            <w:hideMark/>
          </w:tcPr>
          <w:p w14:paraId="03E2A20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86E2B0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957261" w:rsidRDefault="007B7E56" w:rsidP="009F7183">
            <w:pPr>
              <w:rPr>
                <w:rFonts w:ascii="inherit" w:hAnsi="inherit"/>
              </w:rPr>
            </w:pPr>
          </w:p>
        </w:tc>
        <w:tc>
          <w:tcPr>
            <w:tcW w:w="1354" w:type="dxa"/>
            <w:vMerge/>
          </w:tcPr>
          <w:p w14:paraId="224D2967"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6" w:author="Author">
                  <w:rPr>
                    <w:rFonts w:ascii="inherit" w:hAnsi="inherit"/>
                    <w:highlight w:val="yellow"/>
                  </w:rPr>
                </w:rPrChange>
              </w:rPr>
            </w:pPr>
          </w:p>
        </w:tc>
        <w:tc>
          <w:tcPr>
            <w:tcW w:w="2506" w:type="dxa"/>
            <w:hideMark/>
          </w:tcPr>
          <w:p w14:paraId="053A1E4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 xml:space="preserve">0,90 pu-1,098 pu </w:t>
            </w:r>
          </w:p>
        </w:tc>
        <w:tc>
          <w:tcPr>
            <w:tcW w:w="2510" w:type="dxa"/>
            <w:hideMark/>
          </w:tcPr>
          <w:p w14:paraId="21A927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957261" w:rsidRDefault="007B7E56" w:rsidP="009F7183">
            <w:pPr>
              <w:rPr>
                <w:rFonts w:ascii="inherit" w:hAnsi="inherit"/>
              </w:rPr>
            </w:pPr>
          </w:p>
        </w:tc>
        <w:tc>
          <w:tcPr>
            <w:tcW w:w="1354" w:type="dxa"/>
            <w:vMerge/>
          </w:tcPr>
          <w:p w14:paraId="62DD6F0F"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7" w:author="Author">
                  <w:rPr>
                    <w:rFonts w:ascii="inherit" w:hAnsi="inherit"/>
                    <w:highlight w:val="yellow"/>
                  </w:rPr>
                </w:rPrChange>
              </w:rPr>
            </w:pPr>
          </w:p>
        </w:tc>
        <w:tc>
          <w:tcPr>
            <w:tcW w:w="2506" w:type="dxa"/>
            <w:hideMark/>
          </w:tcPr>
          <w:p w14:paraId="63FA74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83D5A">
              <w:rPr>
                <w:rFonts w:ascii="inherit" w:eastAsia="Arial" w:hAnsi="inherit" w:cs="Arial"/>
                <w:rPrChange w:id="228" w:author="Author">
                  <w:rPr>
                    <w:rFonts w:ascii="inherit" w:eastAsia="Arial" w:hAnsi="inherit" w:cs="Arial"/>
                    <w:highlight w:val="yellow"/>
                  </w:rPr>
                </w:rPrChange>
              </w:rPr>
              <w:t>1,098</w:t>
            </w:r>
            <w:r w:rsidRPr="00957261">
              <w:rPr>
                <w:rFonts w:ascii="inherit" w:eastAsia="Arial" w:hAnsi="inherit" w:cs="Arial"/>
              </w:rPr>
              <w:t xml:space="preserve"> pu-1,15 pu</w:t>
            </w:r>
          </w:p>
        </w:tc>
        <w:tc>
          <w:tcPr>
            <w:tcW w:w="2510" w:type="dxa"/>
            <w:hideMark/>
          </w:tcPr>
          <w:p w14:paraId="1A63B5A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983D5A" w:rsidRDefault="007B7E56" w:rsidP="009F7183">
            <w:pPr>
              <w:rPr>
                <w:rFonts w:ascii="inherit" w:hAnsi="inherit"/>
                <w:lang w:val="en-GB"/>
                <w:rPrChange w:id="229" w:author="Author">
                  <w:rPr>
                    <w:rFonts w:ascii="inherit" w:hAnsi="inherit"/>
                  </w:rPr>
                </w:rPrChange>
              </w:rPr>
            </w:pPr>
          </w:p>
        </w:tc>
        <w:tc>
          <w:tcPr>
            <w:tcW w:w="1354" w:type="dxa"/>
            <w:vMerge/>
          </w:tcPr>
          <w:p w14:paraId="19D93CA0"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30" w:author="Author">
                  <w:rPr>
                    <w:rFonts w:ascii="inherit" w:hAnsi="inherit"/>
                    <w:highlight w:val="cyan"/>
                  </w:rPr>
                </w:rPrChange>
              </w:rPr>
            </w:pPr>
          </w:p>
        </w:tc>
        <w:tc>
          <w:tcPr>
            <w:tcW w:w="2506" w:type="dxa"/>
          </w:tcPr>
          <w:p w14:paraId="3DF77BA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5A4E772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957261" w:rsidRDefault="007B7E56" w:rsidP="009F7183">
            <w:pPr>
              <w:rPr>
                <w:rFonts w:ascii="inherit" w:hAnsi="inherit"/>
              </w:rPr>
            </w:pPr>
          </w:p>
        </w:tc>
        <w:tc>
          <w:tcPr>
            <w:tcW w:w="1354" w:type="dxa"/>
            <w:vMerge w:val="restart"/>
            <w:hideMark/>
          </w:tcPr>
          <w:p w14:paraId="6C82426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150 kV</w:t>
            </w:r>
          </w:p>
        </w:tc>
        <w:tc>
          <w:tcPr>
            <w:tcW w:w="2506" w:type="dxa"/>
            <w:hideMark/>
          </w:tcPr>
          <w:p w14:paraId="5C39AF0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BFD4C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957261" w:rsidRDefault="007B7E56" w:rsidP="009F7183">
            <w:pPr>
              <w:rPr>
                <w:rFonts w:ascii="inherit" w:hAnsi="inherit"/>
              </w:rPr>
            </w:pPr>
          </w:p>
        </w:tc>
        <w:tc>
          <w:tcPr>
            <w:tcW w:w="1354" w:type="dxa"/>
            <w:vMerge/>
          </w:tcPr>
          <w:p w14:paraId="62C105E8"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1" w:author="Author">
                  <w:rPr>
                    <w:rFonts w:ascii="inherit" w:hAnsi="inherit"/>
                    <w:highlight w:val="yellow"/>
                  </w:rPr>
                </w:rPrChange>
              </w:rPr>
            </w:pPr>
          </w:p>
        </w:tc>
        <w:tc>
          <w:tcPr>
            <w:tcW w:w="2506" w:type="dxa"/>
            <w:hideMark/>
          </w:tcPr>
          <w:p w14:paraId="220C938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pu-1,118 pu</w:t>
            </w:r>
          </w:p>
        </w:tc>
        <w:tc>
          <w:tcPr>
            <w:tcW w:w="2510" w:type="dxa"/>
            <w:hideMark/>
          </w:tcPr>
          <w:p w14:paraId="5784CB1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957261" w:rsidRDefault="007B7E56" w:rsidP="009F7183">
            <w:pPr>
              <w:rPr>
                <w:rFonts w:ascii="inherit" w:hAnsi="inherit"/>
              </w:rPr>
            </w:pPr>
          </w:p>
        </w:tc>
        <w:tc>
          <w:tcPr>
            <w:tcW w:w="1354" w:type="dxa"/>
            <w:vMerge/>
          </w:tcPr>
          <w:p w14:paraId="5DE95D5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2" w:author="Author">
                  <w:rPr>
                    <w:rFonts w:ascii="inherit" w:hAnsi="inherit"/>
                    <w:highlight w:val="yellow"/>
                  </w:rPr>
                </w:rPrChange>
              </w:rPr>
            </w:pPr>
          </w:p>
        </w:tc>
        <w:tc>
          <w:tcPr>
            <w:tcW w:w="2506" w:type="dxa"/>
            <w:hideMark/>
          </w:tcPr>
          <w:p w14:paraId="5CAE9D3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1,118 pu-1,15 pu</w:t>
            </w:r>
          </w:p>
        </w:tc>
        <w:tc>
          <w:tcPr>
            <w:tcW w:w="2510" w:type="dxa"/>
            <w:hideMark/>
          </w:tcPr>
          <w:p w14:paraId="31D2DD5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983D5A" w:rsidRDefault="007B7E56" w:rsidP="009F7183">
            <w:pPr>
              <w:rPr>
                <w:rFonts w:ascii="inherit" w:hAnsi="inherit"/>
                <w:lang w:val="en-GB"/>
                <w:rPrChange w:id="233" w:author="Author">
                  <w:rPr>
                    <w:rFonts w:ascii="inherit" w:hAnsi="inherit"/>
                  </w:rPr>
                </w:rPrChange>
              </w:rPr>
            </w:pPr>
          </w:p>
        </w:tc>
        <w:tc>
          <w:tcPr>
            <w:tcW w:w="1354" w:type="dxa"/>
            <w:vMerge/>
          </w:tcPr>
          <w:p w14:paraId="48062DD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34" w:author="Author">
                  <w:rPr>
                    <w:rFonts w:ascii="inherit" w:hAnsi="inherit"/>
                    <w:highlight w:val="cyan"/>
                  </w:rPr>
                </w:rPrChange>
              </w:rPr>
            </w:pPr>
          </w:p>
        </w:tc>
        <w:tc>
          <w:tcPr>
            <w:tcW w:w="2506" w:type="dxa"/>
          </w:tcPr>
          <w:p w14:paraId="301A501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7C7ECC1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957261" w:rsidRDefault="007B7E56" w:rsidP="009F7183">
            <w:pPr>
              <w:rPr>
                <w:rFonts w:ascii="inherit" w:hAnsi="inherit"/>
              </w:rPr>
            </w:pPr>
          </w:p>
        </w:tc>
        <w:tc>
          <w:tcPr>
            <w:tcW w:w="1354" w:type="dxa"/>
            <w:vMerge w:val="restart"/>
            <w:hideMark/>
          </w:tcPr>
          <w:p w14:paraId="53AB828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220 kV</w:t>
            </w:r>
          </w:p>
        </w:tc>
        <w:tc>
          <w:tcPr>
            <w:tcW w:w="2506" w:type="dxa"/>
            <w:hideMark/>
          </w:tcPr>
          <w:p w14:paraId="75BB50D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E18C26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957261" w:rsidRDefault="007B7E56" w:rsidP="009F7183">
            <w:pPr>
              <w:rPr>
                <w:rFonts w:ascii="inherit" w:hAnsi="inherit"/>
              </w:rPr>
            </w:pPr>
          </w:p>
        </w:tc>
        <w:tc>
          <w:tcPr>
            <w:tcW w:w="1354" w:type="dxa"/>
            <w:vMerge/>
          </w:tcPr>
          <w:p w14:paraId="449282C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5" w:author="Author">
                  <w:rPr>
                    <w:rFonts w:ascii="inherit" w:hAnsi="inherit"/>
                    <w:highlight w:val="yellow"/>
                  </w:rPr>
                </w:rPrChange>
              </w:rPr>
            </w:pPr>
          </w:p>
        </w:tc>
        <w:tc>
          <w:tcPr>
            <w:tcW w:w="2506" w:type="dxa"/>
            <w:hideMark/>
          </w:tcPr>
          <w:p w14:paraId="43B0BFC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 xml:space="preserve">0,90 pu-1,113 pu </w:t>
            </w:r>
          </w:p>
        </w:tc>
        <w:tc>
          <w:tcPr>
            <w:tcW w:w="2510" w:type="dxa"/>
            <w:hideMark/>
          </w:tcPr>
          <w:p w14:paraId="6EBAE05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957261" w:rsidRDefault="007B7E56" w:rsidP="009F7183">
            <w:pPr>
              <w:rPr>
                <w:rFonts w:ascii="inherit" w:hAnsi="inherit"/>
              </w:rPr>
            </w:pPr>
          </w:p>
        </w:tc>
        <w:tc>
          <w:tcPr>
            <w:tcW w:w="1354" w:type="dxa"/>
            <w:vMerge/>
          </w:tcPr>
          <w:p w14:paraId="64F88D21"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6" w:author="Author">
                  <w:rPr>
                    <w:rFonts w:ascii="inherit" w:hAnsi="inherit"/>
                    <w:highlight w:val="yellow"/>
                  </w:rPr>
                </w:rPrChange>
              </w:rPr>
            </w:pPr>
          </w:p>
        </w:tc>
        <w:tc>
          <w:tcPr>
            <w:tcW w:w="2506" w:type="dxa"/>
            <w:hideMark/>
          </w:tcPr>
          <w:p w14:paraId="2E4B097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83D5A">
              <w:rPr>
                <w:rFonts w:ascii="inherit" w:eastAsia="Arial" w:hAnsi="inherit" w:cs="Arial"/>
                <w:rPrChange w:id="237" w:author="Author">
                  <w:rPr>
                    <w:rFonts w:ascii="inherit" w:eastAsia="Arial" w:hAnsi="inherit" w:cs="Arial"/>
                    <w:highlight w:val="yellow"/>
                  </w:rPr>
                </w:rPrChange>
              </w:rPr>
              <w:t>1,113</w:t>
            </w:r>
            <w:r w:rsidRPr="00957261">
              <w:rPr>
                <w:rFonts w:ascii="inherit" w:eastAsia="Arial" w:hAnsi="inherit" w:cs="Arial"/>
              </w:rPr>
              <w:t xml:space="preserve"> pu-1,15 pu</w:t>
            </w:r>
          </w:p>
        </w:tc>
        <w:tc>
          <w:tcPr>
            <w:tcW w:w="2510" w:type="dxa"/>
            <w:hideMark/>
          </w:tcPr>
          <w:p w14:paraId="0FB742A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983D5A" w:rsidRDefault="007B7E56" w:rsidP="009F7183">
            <w:pPr>
              <w:rPr>
                <w:rFonts w:ascii="inherit" w:hAnsi="inherit"/>
                <w:lang w:val="en-GB"/>
                <w:rPrChange w:id="238" w:author="Author">
                  <w:rPr>
                    <w:rFonts w:ascii="inherit" w:hAnsi="inherit"/>
                  </w:rPr>
                </w:rPrChange>
              </w:rPr>
            </w:pPr>
          </w:p>
        </w:tc>
        <w:tc>
          <w:tcPr>
            <w:tcW w:w="1354" w:type="dxa"/>
            <w:vMerge/>
          </w:tcPr>
          <w:p w14:paraId="19F8B4A8"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39" w:author="Author">
                  <w:rPr>
                    <w:rFonts w:ascii="inherit" w:hAnsi="inherit"/>
                    <w:highlight w:val="cyan"/>
                  </w:rPr>
                </w:rPrChange>
              </w:rPr>
            </w:pPr>
          </w:p>
        </w:tc>
        <w:tc>
          <w:tcPr>
            <w:tcW w:w="2506" w:type="dxa"/>
          </w:tcPr>
          <w:p w14:paraId="7537517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663D4A8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957261" w:rsidRDefault="007B7E56" w:rsidP="009F7183">
            <w:pPr>
              <w:rPr>
                <w:rFonts w:ascii="inherit" w:hAnsi="inherit"/>
              </w:rPr>
            </w:pPr>
          </w:p>
        </w:tc>
        <w:tc>
          <w:tcPr>
            <w:tcW w:w="1354" w:type="dxa"/>
            <w:vMerge w:val="restart"/>
            <w:hideMark/>
          </w:tcPr>
          <w:p w14:paraId="793B7F8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330 kV</w:t>
            </w:r>
          </w:p>
        </w:tc>
        <w:tc>
          <w:tcPr>
            <w:tcW w:w="2506" w:type="dxa"/>
            <w:hideMark/>
          </w:tcPr>
          <w:p w14:paraId="7A99605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69130B0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957261" w:rsidRDefault="007B7E56" w:rsidP="009F7183">
            <w:pPr>
              <w:rPr>
                <w:rFonts w:ascii="inherit" w:hAnsi="inherit"/>
              </w:rPr>
            </w:pPr>
          </w:p>
        </w:tc>
        <w:tc>
          <w:tcPr>
            <w:tcW w:w="1354" w:type="dxa"/>
            <w:vMerge/>
          </w:tcPr>
          <w:p w14:paraId="74BD3D3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0" w:author="Author">
                  <w:rPr>
                    <w:rFonts w:ascii="inherit" w:hAnsi="inherit"/>
                    <w:highlight w:val="yellow"/>
                  </w:rPr>
                </w:rPrChange>
              </w:rPr>
            </w:pPr>
          </w:p>
        </w:tc>
        <w:tc>
          <w:tcPr>
            <w:tcW w:w="2506" w:type="dxa"/>
            <w:hideMark/>
          </w:tcPr>
          <w:p w14:paraId="1AE2263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70E117D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957261" w:rsidRDefault="007B7E56" w:rsidP="009F7183">
            <w:pPr>
              <w:rPr>
                <w:rFonts w:ascii="inherit" w:hAnsi="inherit"/>
              </w:rPr>
            </w:pPr>
          </w:p>
        </w:tc>
        <w:tc>
          <w:tcPr>
            <w:tcW w:w="1354" w:type="dxa"/>
            <w:vMerge/>
          </w:tcPr>
          <w:p w14:paraId="1D5ACFE5"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1" w:author="Author">
                  <w:rPr>
                    <w:rFonts w:ascii="inherit" w:hAnsi="inherit"/>
                    <w:highlight w:val="yellow"/>
                  </w:rPr>
                </w:rPrChange>
              </w:rPr>
            </w:pPr>
          </w:p>
        </w:tc>
        <w:tc>
          <w:tcPr>
            <w:tcW w:w="2506" w:type="dxa"/>
            <w:hideMark/>
          </w:tcPr>
          <w:p w14:paraId="3FE63B6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7E82265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983D5A" w:rsidRDefault="007B7E56" w:rsidP="009F7183">
            <w:pPr>
              <w:rPr>
                <w:rFonts w:ascii="inherit" w:hAnsi="inherit"/>
                <w:lang w:val="en-GB"/>
                <w:rPrChange w:id="242" w:author="Author">
                  <w:rPr>
                    <w:rFonts w:ascii="inherit" w:hAnsi="inherit"/>
                  </w:rPr>
                </w:rPrChange>
              </w:rPr>
            </w:pPr>
          </w:p>
        </w:tc>
        <w:tc>
          <w:tcPr>
            <w:tcW w:w="1354" w:type="dxa"/>
            <w:vMerge/>
          </w:tcPr>
          <w:p w14:paraId="09FA7EA1"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43" w:author="Author">
                  <w:rPr>
                    <w:rFonts w:ascii="inherit" w:hAnsi="inherit"/>
                    <w:highlight w:val="cyan"/>
                  </w:rPr>
                </w:rPrChange>
              </w:rPr>
            </w:pPr>
          </w:p>
        </w:tc>
        <w:tc>
          <w:tcPr>
            <w:tcW w:w="2506" w:type="dxa"/>
          </w:tcPr>
          <w:p w14:paraId="69D88DA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33BFFF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957261" w:rsidRDefault="007B7E56" w:rsidP="009F7183">
            <w:pPr>
              <w:rPr>
                <w:rFonts w:ascii="inherit" w:hAnsi="inherit"/>
              </w:rPr>
            </w:pPr>
          </w:p>
        </w:tc>
        <w:tc>
          <w:tcPr>
            <w:tcW w:w="1354" w:type="dxa"/>
            <w:vMerge w:val="restart"/>
            <w:hideMark/>
          </w:tcPr>
          <w:p w14:paraId="537269D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400 kV</w:t>
            </w:r>
          </w:p>
        </w:tc>
        <w:tc>
          <w:tcPr>
            <w:tcW w:w="2506" w:type="dxa"/>
            <w:hideMark/>
          </w:tcPr>
          <w:p w14:paraId="6753061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771D87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957261" w:rsidRDefault="007B7E56" w:rsidP="009F7183">
            <w:pPr>
              <w:rPr>
                <w:rFonts w:ascii="inherit" w:hAnsi="inherit"/>
              </w:rPr>
            </w:pPr>
          </w:p>
        </w:tc>
        <w:tc>
          <w:tcPr>
            <w:tcW w:w="1354" w:type="dxa"/>
            <w:vMerge/>
          </w:tcPr>
          <w:p w14:paraId="1BFDE38E"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4" w:author="Author">
                  <w:rPr>
                    <w:rFonts w:ascii="inherit" w:hAnsi="inherit"/>
                    <w:highlight w:val="yellow"/>
                  </w:rPr>
                </w:rPrChange>
              </w:rPr>
            </w:pPr>
          </w:p>
        </w:tc>
        <w:tc>
          <w:tcPr>
            <w:tcW w:w="2506" w:type="dxa"/>
            <w:hideMark/>
          </w:tcPr>
          <w:p w14:paraId="760F8DE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4DC4F16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957261" w:rsidRDefault="007B7E56" w:rsidP="009F7183">
            <w:pPr>
              <w:rPr>
                <w:rFonts w:ascii="inherit" w:hAnsi="inherit"/>
              </w:rPr>
            </w:pPr>
          </w:p>
        </w:tc>
        <w:tc>
          <w:tcPr>
            <w:tcW w:w="1354" w:type="dxa"/>
            <w:vMerge/>
          </w:tcPr>
          <w:p w14:paraId="021AA6D0"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5" w:author="Author">
                  <w:rPr>
                    <w:rFonts w:ascii="inherit" w:hAnsi="inherit"/>
                    <w:highlight w:val="yellow"/>
                  </w:rPr>
                </w:rPrChange>
              </w:rPr>
            </w:pPr>
          </w:p>
        </w:tc>
        <w:tc>
          <w:tcPr>
            <w:tcW w:w="2506" w:type="dxa"/>
            <w:hideMark/>
          </w:tcPr>
          <w:p w14:paraId="537E276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29BB140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less than 20 minutes and not more than 60 minutes</w:t>
            </w:r>
          </w:p>
        </w:tc>
      </w:tr>
      <w:tr w:rsidR="007B7E56" w:rsidRPr="00957261"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983D5A" w:rsidRDefault="007B7E56" w:rsidP="009F7183">
            <w:pPr>
              <w:rPr>
                <w:rFonts w:ascii="inherit" w:hAnsi="inherit"/>
                <w:lang w:val="en-GB"/>
                <w:rPrChange w:id="246" w:author="Author">
                  <w:rPr>
                    <w:rFonts w:ascii="inherit" w:hAnsi="inherit"/>
                  </w:rPr>
                </w:rPrChange>
              </w:rPr>
            </w:pPr>
          </w:p>
        </w:tc>
        <w:tc>
          <w:tcPr>
            <w:tcW w:w="1354" w:type="dxa"/>
            <w:vMerge/>
          </w:tcPr>
          <w:p w14:paraId="7207FD9E"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47" w:author="Author">
                  <w:rPr>
                    <w:rFonts w:ascii="inherit" w:hAnsi="inherit"/>
                    <w:highlight w:val="cyan"/>
                  </w:rPr>
                </w:rPrChange>
              </w:rPr>
            </w:pPr>
          </w:p>
        </w:tc>
        <w:tc>
          <w:tcPr>
            <w:tcW w:w="2506" w:type="dxa"/>
          </w:tcPr>
          <w:p w14:paraId="379993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19BD891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957261" w:rsidRDefault="007B7E56" w:rsidP="009F7183">
            <w:pPr>
              <w:rPr>
                <w:rFonts w:ascii="inherit" w:hAnsi="inherit"/>
              </w:rPr>
            </w:pPr>
            <w:r w:rsidRPr="00957261">
              <w:rPr>
                <w:rFonts w:ascii="inherit" w:hAnsi="inherit"/>
                <w:color w:val="231F20"/>
              </w:rPr>
              <w:t>Nordic</w:t>
            </w:r>
          </w:p>
        </w:tc>
        <w:tc>
          <w:tcPr>
            <w:tcW w:w="1354" w:type="dxa"/>
            <w:vMerge w:val="restart"/>
            <w:hideMark/>
          </w:tcPr>
          <w:p w14:paraId="57665AB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kV</w:t>
            </w:r>
          </w:p>
        </w:tc>
        <w:tc>
          <w:tcPr>
            <w:tcW w:w="2506" w:type="dxa"/>
            <w:hideMark/>
          </w:tcPr>
          <w:p w14:paraId="0CB2712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34AB9CC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957261" w:rsidRDefault="007B7E56" w:rsidP="009F7183">
            <w:pPr>
              <w:rPr>
                <w:rFonts w:ascii="inherit" w:hAnsi="inherit"/>
              </w:rPr>
            </w:pPr>
          </w:p>
        </w:tc>
        <w:tc>
          <w:tcPr>
            <w:tcW w:w="1354" w:type="dxa"/>
            <w:vMerge/>
          </w:tcPr>
          <w:p w14:paraId="2E2C59FA"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8" w:author="Author">
                  <w:rPr>
                    <w:rFonts w:ascii="inherit" w:hAnsi="inherit"/>
                    <w:highlight w:val="yellow"/>
                  </w:rPr>
                </w:rPrChange>
              </w:rPr>
            </w:pPr>
          </w:p>
        </w:tc>
        <w:tc>
          <w:tcPr>
            <w:tcW w:w="2506" w:type="dxa"/>
            <w:hideMark/>
          </w:tcPr>
          <w:p w14:paraId="768495B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576FD1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957261" w:rsidRDefault="007B7E56" w:rsidP="009F7183">
            <w:pPr>
              <w:rPr>
                <w:rFonts w:ascii="inherit" w:hAnsi="inherit"/>
              </w:rPr>
            </w:pPr>
          </w:p>
        </w:tc>
        <w:tc>
          <w:tcPr>
            <w:tcW w:w="1354" w:type="dxa"/>
            <w:vMerge/>
          </w:tcPr>
          <w:p w14:paraId="0D59C4F8"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9" w:author="Author">
                  <w:rPr>
                    <w:rFonts w:ascii="inherit" w:hAnsi="inherit"/>
                    <w:highlight w:val="cyan"/>
                  </w:rPr>
                </w:rPrChange>
              </w:rPr>
            </w:pPr>
          </w:p>
        </w:tc>
        <w:tc>
          <w:tcPr>
            <w:tcW w:w="2506" w:type="dxa"/>
          </w:tcPr>
          <w:p w14:paraId="47E613AB"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0" w:author="Author">
                  <w:rPr>
                    <w:rFonts w:ascii="inherit" w:eastAsia="Arial" w:hAnsi="inherit" w:cs="Arial"/>
                    <w:highlight w:val="cyan"/>
                  </w:rPr>
                </w:rPrChange>
              </w:rPr>
            </w:pPr>
            <w:r w:rsidRPr="00983D5A">
              <w:rPr>
                <w:rFonts w:ascii="inherit" w:eastAsia="Arial" w:hAnsi="inherit" w:cs="Arial"/>
                <w:rPrChange w:id="251" w:author="Author">
                  <w:rPr>
                    <w:rFonts w:ascii="inherit" w:eastAsia="Arial" w:hAnsi="inherit" w:cs="Arial"/>
                    <w:highlight w:val="cyan"/>
                  </w:rPr>
                </w:rPrChange>
              </w:rPr>
              <w:t>1,10 pu-1,20 pu</w:t>
            </w:r>
          </w:p>
        </w:tc>
        <w:tc>
          <w:tcPr>
            <w:tcW w:w="2510" w:type="dxa"/>
          </w:tcPr>
          <w:p w14:paraId="608D5C17"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2" w:author="Author">
                  <w:rPr>
                    <w:rFonts w:ascii="inherit" w:eastAsia="Arial" w:hAnsi="inherit" w:cs="Arial"/>
                    <w:highlight w:val="cyan"/>
                  </w:rPr>
                </w:rPrChange>
              </w:rPr>
            </w:pPr>
            <w:r w:rsidRPr="00983D5A">
              <w:rPr>
                <w:rFonts w:ascii="inherit" w:eastAsia="Arial" w:hAnsi="inherit" w:cs="Arial"/>
                <w:rPrChange w:id="253" w:author="Author">
                  <w:rPr>
                    <w:rFonts w:ascii="inherit" w:eastAsia="Arial" w:hAnsi="inherit" w:cs="Arial"/>
                    <w:highlight w:val="cyan"/>
                  </w:rPr>
                </w:rPrChange>
              </w:rPr>
              <w:t>1 minute</w:t>
            </w:r>
          </w:p>
        </w:tc>
      </w:tr>
      <w:tr w:rsidR="007B7E56" w:rsidRPr="00957261"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957261" w:rsidRDefault="007B7E56" w:rsidP="009F7183">
            <w:pPr>
              <w:rPr>
                <w:rFonts w:ascii="inherit" w:hAnsi="inherit"/>
              </w:rPr>
            </w:pPr>
          </w:p>
        </w:tc>
        <w:tc>
          <w:tcPr>
            <w:tcW w:w="1354" w:type="dxa"/>
            <w:vMerge w:val="restart"/>
            <w:hideMark/>
          </w:tcPr>
          <w:p w14:paraId="4911F33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132 kV</w:t>
            </w:r>
          </w:p>
        </w:tc>
        <w:tc>
          <w:tcPr>
            <w:tcW w:w="2506" w:type="dxa"/>
            <w:hideMark/>
          </w:tcPr>
          <w:p w14:paraId="50ACC28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0EB063D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957261" w:rsidRDefault="007B7E56" w:rsidP="009F7183">
            <w:pPr>
              <w:rPr>
                <w:rFonts w:ascii="inherit" w:hAnsi="inherit"/>
              </w:rPr>
            </w:pPr>
          </w:p>
        </w:tc>
        <w:tc>
          <w:tcPr>
            <w:tcW w:w="1354" w:type="dxa"/>
            <w:vMerge/>
          </w:tcPr>
          <w:p w14:paraId="40B3F647"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54" w:author="Author">
                  <w:rPr>
                    <w:rFonts w:ascii="inherit" w:hAnsi="inherit"/>
                    <w:highlight w:val="yellow"/>
                  </w:rPr>
                </w:rPrChange>
              </w:rPr>
            </w:pPr>
          </w:p>
        </w:tc>
        <w:tc>
          <w:tcPr>
            <w:tcW w:w="2506" w:type="dxa"/>
            <w:hideMark/>
          </w:tcPr>
          <w:p w14:paraId="52FBD1E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21AFF85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957261" w:rsidRDefault="007B7E56" w:rsidP="009F7183">
            <w:pPr>
              <w:rPr>
                <w:rFonts w:ascii="inherit" w:hAnsi="inherit"/>
              </w:rPr>
            </w:pPr>
          </w:p>
        </w:tc>
        <w:tc>
          <w:tcPr>
            <w:tcW w:w="1354" w:type="dxa"/>
            <w:vMerge/>
          </w:tcPr>
          <w:p w14:paraId="4CE36E23"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55" w:author="Author">
                  <w:rPr>
                    <w:rFonts w:ascii="inherit" w:hAnsi="inherit"/>
                    <w:highlight w:val="cyan"/>
                  </w:rPr>
                </w:rPrChange>
              </w:rPr>
            </w:pPr>
          </w:p>
        </w:tc>
        <w:tc>
          <w:tcPr>
            <w:tcW w:w="2506" w:type="dxa"/>
          </w:tcPr>
          <w:p w14:paraId="4C0507E3"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6" w:author="Author">
                  <w:rPr>
                    <w:rFonts w:ascii="inherit" w:eastAsia="Arial" w:hAnsi="inherit" w:cs="Arial"/>
                    <w:highlight w:val="cyan"/>
                  </w:rPr>
                </w:rPrChange>
              </w:rPr>
            </w:pPr>
            <w:r w:rsidRPr="00983D5A">
              <w:rPr>
                <w:rFonts w:ascii="inherit" w:eastAsia="Arial" w:hAnsi="inherit" w:cs="Arial"/>
                <w:rPrChange w:id="257" w:author="Author">
                  <w:rPr>
                    <w:rFonts w:ascii="inherit" w:eastAsia="Arial" w:hAnsi="inherit" w:cs="Arial"/>
                    <w:highlight w:val="cyan"/>
                  </w:rPr>
                </w:rPrChange>
              </w:rPr>
              <w:t>1,10 pu-1,20 pu</w:t>
            </w:r>
          </w:p>
        </w:tc>
        <w:tc>
          <w:tcPr>
            <w:tcW w:w="2510" w:type="dxa"/>
          </w:tcPr>
          <w:p w14:paraId="780C5AC4"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8" w:author="Author">
                  <w:rPr>
                    <w:rFonts w:ascii="inherit" w:eastAsia="Arial" w:hAnsi="inherit" w:cs="Arial"/>
                    <w:highlight w:val="cyan"/>
                  </w:rPr>
                </w:rPrChange>
              </w:rPr>
            </w:pPr>
            <w:r w:rsidRPr="00983D5A">
              <w:rPr>
                <w:rFonts w:ascii="inherit" w:eastAsia="Arial" w:hAnsi="inherit" w:cs="Arial"/>
                <w:rPrChange w:id="259" w:author="Author">
                  <w:rPr>
                    <w:rFonts w:ascii="inherit" w:eastAsia="Arial" w:hAnsi="inherit" w:cs="Arial"/>
                    <w:highlight w:val="cyan"/>
                  </w:rPr>
                </w:rPrChange>
              </w:rPr>
              <w:t>1 minute</w:t>
            </w:r>
          </w:p>
        </w:tc>
      </w:tr>
      <w:tr w:rsidR="007B7E56" w:rsidRPr="00957261"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957261" w:rsidRDefault="007B7E56" w:rsidP="009F7183">
            <w:pPr>
              <w:rPr>
                <w:rFonts w:ascii="inherit" w:hAnsi="inherit"/>
              </w:rPr>
            </w:pPr>
          </w:p>
        </w:tc>
        <w:tc>
          <w:tcPr>
            <w:tcW w:w="1354" w:type="dxa"/>
            <w:vMerge w:val="restart"/>
            <w:hideMark/>
          </w:tcPr>
          <w:p w14:paraId="542572C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220 kV</w:t>
            </w:r>
          </w:p>
        </w:tc>
        <w:tc>
          <w:tcPr>
            <w:tcW w:w="2506" w:type="dxa"/>
            <w:hideMark/>
          </w:tcPr>
          <w:p w14:paraId="3BB173C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21B4065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957261" w:rsidRDefault="007B7E56" w:rsidP="009F7183">
            <w:pPr>
              <w:rPr>
                <w:rFonts w:ascii="inherit" w:hAnsi="inherit"/>
              </w:rPr>
            </w:pPr>
          </w:p>
        </w:tc>
        <w:tc>
          <w:tcPr>
            <w:tcW w:w="1354" w:type="dxa"/>
            <w:vMerge/>
          </w:tcPr>
          <w:p w14:paraId="7E6AA9B2"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0" w:author="Author">
                  <w:rPr>
                    <w:rFonts w:ascii="inherit" w:hAnsi="inherit"/>
                    <w:highlight w:val="yellow"/>
                  </w:rPr>
                </w:rPrChange>
              </w:rPr>
            </w:pPr>
          </w:p>
        </w:tc>
        <w:tc>
          <w:tcPr>
            <w:tcW w:w="2506" w:type="dxa"/>
            <w:hideMark/>
          </w:tcPr>
          <w:p w14:paraId="5CFD1B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1,05 pu-1,10 pu</w:t>
            </w:r>
          </w:p>
        </w:tc>
        <w:tc>
          <w:tcPr>
            <w:tcW w:w="2510" w:type="dxa"/>
            <w:hideMark/>
          </w:tcPr>
          <w:p w14:paraId="751612A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60 minutes</w:t>
            </w:r>
          </w:p>
        </w:tc>
      </w:tr>
      <w:tr w:rsidR="007B7E56" w:rsidRPr="00957261"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957261" w:rsidRDefault="007B7E56" w:rsidP="009F7183">
            <w:pPr>
              <w:rPr>
                <w:rFonts w:ascii="inherit" w:hAnsi="inherit"/>
              </w:rPr>
            </w:pPr>
          </w:p>
        </w:tc>
        <w:tc>
          <w:tcPr>
            <w:tcW w:w="1354" w:type="dxa"/>
            <w:vMerge/>
          </w:tcPr>
          <w:p w14:paraId="2EF27D5C"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1" w:author="Author">
                  <w:rPr>
                    <w:rFonts w:ascii="inherit" w:hAnsi="inherit"/>
                    <w:highlight w:val="cyan"/>
                  </w:rPr>
                </w:rPrChange>
              </w:rPr>
            </w:pPr>
          </w:p>
        </w:tc>
        <w:tc>
          <w:tcPr>
            <w:tcW w:w="2506" w:type="dxa"/>
          </w:tcPr>
          <w:p w14:paraId="27BFF21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62" w:author="Author">
                  <w:rPr>
                    <w:rFonts w:ascii="inherit" w:eastAsia="Arial" w:hAnsi="inherit" w:cs="Arial"/>
                    <w:highlight w:val="cyan"/>
                  </w:rPr>
                </w:rPrChange>
              </w:rPr>
            </w:pPr>
            <w:r w:rsidRPr="00983D5A">
              <w:rPr>
                <w:rFonts w:ascii="inherit" w:eastAsia="Arial" w:hAnsi="inherit" w:cs="Arial"/>
                <w:rPrChange w:id="263" w:author="Author">
                  <w:rPr>
                    <w:rFonts w:ascii="inherit" w:eastAsia="Arial" w:hAnsi="inherit" w:cs="Arial"/>
                    <w:highlight w:val="cyan"/>
                  </w:rPr>
                </w:rPrChange>
              </w:rPr>
              <w:t>1,10 pu-1,20 pu</w:t>
            </w:r>
          </w:p>
        </w:tc>
        <w:tc>
          <w:tcPr>
            <w:tcW w:w="2510" w:type="dxa"/>
          </w:tcPr>
          <w:p w14:paraId="09B8052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64" w:author="Author">
                  <w:rPr>
                    <w:rFonts w:ascii="inherit" w:eastAsia="Arial" w:hAnsi="inherit" w:cs="Arial"/>
                    <w:highlight w:val="cyan"/>
                  </w:rPr>
                </w:rPrChange>
              </w:rPr>
            </w:pPr>
            <w:r w:rsidRPr="00983D5A">
              <w:rPr>
                <w:rFonts w:ascii="inherit" w:eastAsia="Arial" w:hAnsi="inherit" w:cs="Arial"/>
                <w:rPrChange w:id="265" w:author="Author">
                  <w:rPr>
                    <w:rFonts w:ascii="inherit" w:eastAsia="Arial" w:hAnsi="inherit" w:cs="Arial"/>
                    <w:highlight w:val="cyan"/>
                  </w:rPr>
                </w:rPrChange>
              </w:rPr>
              <w:t>1 minute</w:t>
            </w:r>
          </w:p>
        </w:tc>
      </w:tr>
      <w:tr w:rsidR="007B7E56" w:rsidRPr="00957261"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957261" w:rsidRDefault="007B7E56" w:rsidP="009F7183">
            <w:pPr>
              <w:rPr>
                <w:rFonts w:ascii="inherit" w:hAnsi="inherit"/>
              </w:rPr>
            </w:pPr>
          </w:p>
        </w:tc>
        <w:tc>
          <w:tcPr>
            <w:tcW w:w="1354" w:type="dxa"/>
            <w:vMerge w:val="restart"/>
            <w:hideMark/>
          </w:tcPr>
          <w:p w14:paraId="41A7AAB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330 kV</w:t>
            </w:r>
          </w:p>
        </w:tc>
        <w:tc>
          <w:tcPr>
            <w:tcW w:w="2506" w:type="dxa"/>
            <w:hideMark/>
          </w:tcPr>
          <w:p w14:paraId="584C2C8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0,90 pu </w:t>
            </w:r>
            <w:r w:rsidRPr="00957261">
              <w:rPr>
                <w:rFonts w:ascii="inherit" w:eastAsia="Arial" w:hAnsi="inherit" w:cs="Arial" w:hint="eastAsia"/>
                <w:color w:val="231F20"/>
              </w:rPr>
              <w:t>–</w:t>
            </w:r>
            <w:r w:rsidRPr="00957261">
              <w:rPr>
                <w:rFonts w:ascii="inherit" w:eastAsia="Arial" w:hAnsi="inherit" w:cs="Arial"/>
                <w:color w:val="231F20"/>
              </w:rPr>
              <w:t xml:space="preserve"> 1,05 pu</w:t>
            </w:r>
          </w:p>
        </w:tc>
        <w:tc>
          <w:tcPr>
            <w:tcW w:w="2510" w:type="dxa"/>
            <w:hideMark/>
          </w:tcPr>
          <w:p w14:paraId="7D561EC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957261" w:rsidRDefault="007B7E56" w:rsidP="009F7183">
            <w:pPr>
              <w:rPr>
                <w:rFonts w:ascii="inherit" w:hAnsi="inherit"/>
              </w:rPr>
            </w:pPr>
          </w:p>
        </w:tc>
        <w:tc>
          <w:tcPr>
            <w:tcW w:w="1354" w:type="dxa"/>
            <w:vMerge/>
          </w:tcPr>
          <w:p w14:paraId="280D9A75"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6" w:author="Author">
                  <w:rPr>
                    <w:rFonts w:ascii="inherit" w:hAnsi="inherit"/>
                    <w:highlight w:val="yellow"/>
                  </w:rPr>
                </w:rPrChange>
              </w:rPr>
            </w:pPr>
          </w:p>
        </w:tc>
        <w:tc>
          <w:tcPr>
            <w:tcW w:w="2506" w:type="dxa"/>
            <w:hideMark/>
          </w:tcPr>
          <w:p w14:paraId="2CEB343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1,05 pu </w:t>
            </w:r>
            <w:r w:rsidRPr="00957261">
              <w:rPr>
                <w:rFonts w:ascii="inherit" w:eastAsia="Arial" w:hAnsi="inherit" w:cs="Arial" w:hint="eastAsia"/>
                <w:color w:val="231F20"/>
              </w:rPr>
              <w:t>–</w:t>
            </w:r>
            <w:r w:rsidRPr="00957261">
              <w:rPr>
                <w:rFonts w:ascii="inherit" w:eastAsia="Arial" w:hAnsi="inherit" w:cs="Arial"/>
                <w:color w:val="231F20"/>
              </w:rPr>
              <w:t xml:space="preserve"> 1,10 pu</w:t>
            </w:r>
          </w:p>
        </w:tc>
        <w:tc>
          <w:tcPr>
            <w:tcW w:w="2510" w:type="dxa"/>
            <w:hideMark/>
          </w:tcPr>
          <w:p w14:paraId="563E5D1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more than 60 minutes</w:t>
            </w:r>
          </w:p>
        </w:tc>
      </w:tr>
      <w:tr w:rsidR="007B7E56" w:rsidRPr="00957261"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983D5A" w:rsidRDefault="007B7E56" w:rsidP="009F7183">
            <w:pPr>
              <w:rPr>
                <w:rFonts w:ascii="inherit" w:hAnsi="inherit"/>
                <w:lang w:val="en-GB"/>
                <w:rPrChange w:id="267" w:author="Author">
                  <w:rPr>
                    <w:rFonts w:ascii="inherit" w:hAnsi="inherit"/>
                  </w:rPr>
                </w:rPrChange>
              </w:rPr>
            </w:pPr>
          </w:p>
        </w:tc>
        <w:tc>
          <w:tcPr>
            <w:tcW w:w="1354" w:type="dxa"/>
            <w:vMerge/>
          </w:tcPr>
          <w:p w14:paraId="56DAA93E"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68" w:author="Author">
                  <w:rPr>
                    <w:rFonts w:ascii="inherit" w:hAnsi="inherit"/>
                    <w:highlight w:val="cyan"/>
                  </w:rPr>
                </w:rPrChange>
              </w:rPr>
            </w:pPr>
          </w:p>
        </w:tc>
        <w:tc>
          <w:tcPr>
            <w:tcW w:w="2506" w:type="dxa"/>
          </w:tcPr>
          <w:p w14:paraId="1D9B8B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7347C29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957261" w:rsidRDefault="007B7E56" w:rsidP="009F7183">
            <w:pPr>
              <w:rPr>
                <w:rFonts w:ascii="inherit" w:hAnsi="inherit"/>
              </w:rPr>
            </w:pPr>
          </w:p>
        </w:tc>
        <w:tc>
          <w:tcPr>
            <w:tcW w:w="1354" w:type="dxa"/>
            <w:vMerge w:val="restart"/>
            <w:hideMark/>
          </w:tcPr>
          <w:p w14:paraId="398FFB9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400 kV</w:t>
            </w:r>
          </w:p>
        </w:tc>
        <w:tc>
          <w:tcPr>
            <w:tcW w:w="2506" w:type="dxa"/>
            <w:hideMark/>
          </w:tcPr>
          <w:p w14:paraId="63B2AD2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0,90 pu </w:t>
            </w:r>
            <w:r w:rsidRPr="00957261">
              <w:rPr>
                <w:rFonts w:ascii="inherit" w:eastAsia="Arial" w:hAnsi="inherit" w:cs="Arial" w:hint="eastAsia"/>
                <w:color w:val="231F20"/>
              </w:rPr>
              <w:t>–</w:t>
            </w:r>
            <w:r w:rsidRPr="00957261">
              <w:rPr>
                <w:rFonts w:ascii="inherit" w:eastAsia="Arial" w:hAnsi="inherit" w:cs="Arial"/>
                <w:color w:val="231F20"/>
              </w:rPr>
              <w:t xml:space="preserve"> 1,05 pu</w:t>
            </w:r>
          </w:p>
        </w:tc>
        <w:tc>
          <w:tcPr>
            <w:tcW w:w="2510" w:type="dxa"/>
            <w:hideMark/>
          </w:tcPr>
          <w:p w14:paraId="58AAD72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957261" w:rsidRDefault="007B7E56" w:rsidP="009F7183">
            <w:pPr>
              <w:rPr>
                <w:rFonts w:ascii="inherit" w:hAnsi="inherit"/>
              </w:rPr>
            </w:pPr>
          </w:p>
        </w:tc>
        <w:tc>
          <w:tcPr>
            <w:tcW w:w="1354" w:type="dxa"/>
            <w:vMerge/>
          </w:tcPr>
          <w:p w14:paraId="4D355581"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9" w:author="Author">
                  <w:rPr>
                    <w:rFonts w:ascii="inherit" w:hAnsi="inherit"/>
                    <w:highlight w:val="yellow"/>
                  </w:rPr>
                </w:rPrChange>
              </w:rPr>
            </w:pPr>
          </w:p>
        </w:tc>
        <w:tc>
          <w:tcPr>
            <w:tcW w:w="2506" w:type="dxa"/>
            <w:hideMark/>
          </w:tcPr>
          <w:p w14:paraId="121E042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1,05 pu </w:t>
            </w:r>
            <w:r w:rsidRPr="00957261">
              <w:rPr>
                <w:rFonts w:ascii="inherit" w:eastAsia="Arial" w:hAnsi="inherit" w:cs="Arial" w:hint="eastAsia"/>
                <w:color w:val="231F20"/>
              </w:rPr>
              <w:t>–</w:t>
            </w:r>
            <w:r w:rsidRPr="00957261">
              <w:rPr>
                <w:rFonts w:ascii="inherit" w:eastAsia="Arial" w:hAnsi="inherit" w:cs="Arial"/>
                <w:color w:val="231F20"/>
              </w:rPr>
              <w:t xml:space="preserve"> 1,10 pu</w:t>
            </w:r>
          </w:p>
        </w:tc>
        <w:tc>
          <w:tcPr>
            <w:tcW w:w="2510" w:type="dxa"/>
            <w:hideMark/>
          </w:tcPr>
          <w:p w14:paraId="249291F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more than 60 minutes</w:t>
            </w:r>
          </w:p>
        </w:tc>
      </w:tr>
      <w:tr w:rsidR="007B7E56" w:rsidRPr="00957261"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983D5A" w:rsidRDefault="007B7E56" w:rsidP="009F7183">
            <w:pPr>
              <w:rPr>
                <w:rFonts w:ascii="inherit" w:hAnsi="inherit"/>
                <w:lang w:val="en-GB"/>
                <w:rPrChange w:id="270" w:author="Author">
                  <w:rPr>
                    <w:rFonts w:ascii="inherit" w:hAnsi="inherit"/>
                  </w:rPr>
                </w:rPrChange>
              </w:rPr>
            </w:pPr>
          </w:p>
        </w:tc>
        <w:tc>
          <w:tcPr>
            <w:tcW w:w="1354" w:type="dxa"/>
            <w:vMerge/>
          </w:tcPr>
          <w:p w14:paraId="36EEFDD4"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71" w:author="Author">
                  <w:rPr>
                    <w:rFonts w:ascii="inherit" w:hAnsi="inherit"/>
                    <w:highlight w:val="cyan"/>
                  </w:rPr>
                </w:rPrChange>
              </w:rPr>
            </w:pPr>
          </w:p>
        </w:tc>
        <w:tc>
          <w:tcPr>
            <w:tcW w:w="2506" w:type="dxa"/>
          </w:tcPr>
          <w:p w14:paraId="098C6F0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6B8D390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957261" w:rsidRDefault="007B7E56" w:rsidP="009F7183">
            <w:pPr>
              <w:rPr>
                <w:rFonts w:ascii="inherit" w:hAnsi="inherit"/>
                <w:lang w:val="fr-FR"/>
              </w:rPr>
            </w:pPr>
            <w:r w:rsidRPr="00957261">
              <w:rPr>
                <w:rFonts w:ascii="inherit" w:hAnsi="inherit"/>
                <w:color w:val="231F20"/>
                <w:lang w:val="fr-FR"/>
              </w:rPr>
              <w:t>Ireland and Northern Ireland</w:t>
            </w:r>
          </w:p>
        </w:tc>
        <w:tc>
          <w:tcPr>
            <w:tcW w:w="1354" w:type="dxa"/>
            <w:vMerge w:val="restart"/>
            <w:hideMark/>
          </w:tcPr>
          <w:p w14:paraId="7FA4F68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110 kV</w:t>
            </w:r>
          </w:p>
        </w:tc>
        <w:tc>
          <w:tcPr>
            <w:tcW w:w="2506" w:type="dxa"/>
            <w:hideMark/>
          </w:tcPr>
          <w:p w14:paraId="76934E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pu-1,10 pu</w:t>
            </w:r>
          </w:p>
        </w:tc>
        <w:tc>
          <w:tcPr>
            <w:tcW w:w="2510" w:type="dxa"/>
            <w:hideMark/>
          </w:tcPr>
          <w:p w14:paraId="0C2BBF6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957261" w:rsidRDefault="007B7E56" w:rsidP="009F7183">
            <w:pPr>
              <w:rPr>
                <w:rFonts w:ascii="inherit" w:hAnsi="inherit"/>
              </w:rPr>
            </w:pPr>
          </w:p>
        </w:tc>
        <w:tc>
          <w:tcPr>
            <w:tcW w:w="1354" w:type="dxa"/>
            <w:vMerge/>
          </w:tcPr>
          <w:p w14:paraId="153A828E"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72" w:author="Author">
                  <w:rPr>
                    <w:rFonts w:ascii="inherit" w:hAnsi="inherit"/>
                    <w:highlight w:val="cyan"/>
                  </w:rPr>
                </w:rPrChange>
              </w:rPr>
            </w:pPr>
          </w:p>
        </w:tc>
        <w:tc>
          <w:tcPr>
            <w:tcW w:w="2506" w:type="dxa"/>
          </w:tcPr>
          <w:p w14:paraId="00AF4267"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73" w:author="Author">
                  <w:rPr>
                    <w:rFonts w:ascii="inherit" w:eastAsia="Arial" w:hAnsi="inherit" w:cs="Arial"/>
                    <w:highlight w:val="cyan"/>
                  </w:rPr>
                </w:rPrChange>
              </w:rPr>
            </w:pPr>
            <w:r w:rsidRPr="00983D5A">
              <w:rPr>
                <w:rFonts w:ascii="inherit" w:eastAsia="Arial" w:hAnsi="inherit" w:cs="Arial"/>
                <w:rPrChange w:id="274" w:author="Author">
                  <w:rPr>
                    <w:rFonts w:ascii="inherit" w:eastAsia="Arial" w:hAnsi="inherit" w:cs="Arial"/>
                    <w:highlight w:val="cyan"/>
                  </w:rPr>
                </w:rPrChange>
              </w:rPr>
              <w:t>1,10 pu-1,20 pu</w:t>
            </w:r>
          </w:p>
        </w:tc>
        <w:tc>
          <w:tcPr>
            <w:tcW w:w="2510" w:type="dxa"/>
          </w:tcPr>
          <w:p w14:paraId="5E93217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75" w:author="Author">
                  <w:rPr>
                    <w:rFonts w:ascii="inherit" w:eastAsia="Arial" w:hAnsi="inherit" w:cs="Arial"/>
                    <w:highlight w:val="cyan"/>
                  </w:rPr>
                </w:rPrChange>
              </w:rPr>
            </w:pPr>
            <w:r w:rsidRPr="00983D5A">
              <w:rPr>
                <w:rFonts w:ascii="inherit" w:eastAsia="Arial" w:hAnsi="inherit" w:cs="Arial"/>
                <w:rPrChange w:id="276" w:author="Author">
                  <w:rPr>
                    <w:rFonts w:ascii="inherit" w:eastAsia="Arial" w:hAnsi="inherit" w:cs="Arial"/>
                    <w:highlight w:val="cyan"/>
                  </w:rPr>
                </w:rPrChange>
              </w:rPr>
              <w:t>1 minute</w:t>
            </w:r>
          </w:p>
        </w:tc>
      </w:tr>
      <w:tr w:rsidR="007B7E56" w:rsidRPr="00957261"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957261" w:rsidRDefault="007B7E56" w:rsidP="009F7183">
            <w:pPr>
              <w:rPr>
                <w:rFonts w:ascii="inherit" w:hAnsi="inherit"/>
                <w:lang w:val="fr-FR"/>
              </w:rPr>
            </w:pPr>
          </w:p>
        </w:tc>
        <w:tc>
          <w:tcPr>
            <w:tcW w:w="1354" w:type="dxa"/>
            <w:vMerge w:val="restart"/>
            <w:hideMark/>
          </w:tcPr>
          <w:p w14:paraId="75459CA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220 kV</w:t>
            </w:r>
          </w:p>
        </w:tc>
        <w:tc>
          <w:tcPr>
            <w:tcW w:w="2506" w:type="dxa"/>
            <w:hideMark/>
          </w:tcPr>
          <w:p w14:paraId="0A97A37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pu-1,10 pu</w:t>
            </w:r>
          </w:p>
        </w:tc>
        <w:tc>
          <w:tcPr>
            <w:tcW w:w="2510" w:type="dxa"/>
            <w:hideMark/>
          </w:tcPr>
          <w:p w14:paraId="7665D85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957261" w:rsidRDefault="007B7E56" w:rsidP="009F7183">
            <w:pPr>
              <w:rPr>
                <w:rFonts w:ascii="inherit" w:hAnsi="inherit"/>
              </w:rPr>
            </w:pPr>
          </w:p>
        </w:tc>
        <w:tc>
          <w:tcPr>
            <w:tcW w:w="1354" w:type="dxa"/>
            <w:vMerge/>
          </w:tcPr>
          <w:p w14:paraId="21A1AFBC"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77" w:author="Author">
                  <w:rPr>
                    <w:rFonts w:ascii="inherit" w:hAnsi="inherit"/>
                    <w:highlight w:val="cyan"/>
                  </w:rPr>
                </w:rPrChange>
              </w:rPr>
            </w:pPr>
          </w:p>
        </w:tc>
        <w:tc>
          <w:tcPr>
            <w:tcW w:w="2506" w:type="dxa"/>
          </w:tcPr>
          <w:p w14:paraId="52DF94CA"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78" w:author="Author">
                  <w:rPr>
                    <w:rFonts w:ascii="inherit" w:eastAsia="Arial" w:hAnsi="inherit" w:cs="Arial"/>
                    <w:highlight w:val="cyan"/>
                  </w:rPr>
                </w:rPrChange>
              </w:rPr>
            </w:pPr>
            <w:r w:rsidRPr="00983D5A">
              <w:rPr>
                <w:rFonts w:ascii="inherit" w:eastAsia="Arial" w:hAnsi="inherit" w:cs="Arial"/>
                <w:rPrChange w:id="279" w:author="Author">
                  <w:rPr>
                    <w:rFonts w:ascii="inherit" w:eastAsia="Arial" w:hAnsi="inherit" w:cs="Arial"/>
                    <w:highlight w:val="cyan"/>
                  </w:rPr>
                </w:rPrChange>
              </w:rPr>
              <w:t>1,10 pu-1,20 pu</w:t>
            </w:r>
          </w:p>
        </w:tc>
        <w:tc>
          <w:tcPr>
            <w:tcW w:w="2510" w:type="dxa"/>
          </w:tcPr>
          <w:p w14:paraId="665BECE3"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0" w:author="Author">
                  <w:rPr>
                    <w:rFonts w:ascii="inherit" w:eastAsia="Arial" w:hAnsi="inherit" w:cs="Arial"/>
                    <w:highlight w:val="cyan"/>
                  </w:rPr>
                </w:rPrChange>
              </w:rPr>
            </w:pPr>
            <w:r w:rsidRPr="00983D5A">
              <w:rPr>
                <w:rFonts w:ascii="inherit" w:eastAsia="Arial" w:hAnsi="inherit" w:cs="Arial"/>
                <w:rPrChange w:id="281" w:author="Author">
                  <w:rPr>
                    <w:rFonts w:ascii="inherit" w:eastAsia="Arial" w:hAnsi="inherit" w:cs="Arial"/>
                    <w:highlight w:val="cyan"/>
                  </w:rPr>
                </w:rPrChange>
              </w:rPr>
              <w:t>1 minute</w:t>
            </w:r>
          </w:p>
        </w:tc>
      </w:tr>
      <w:tr w:rsidR="007B7E56" w:rsidRPr="00957261"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957261" w:rsidRDefault="007B7E56" w:rsidP="009F7183">
            <w:pPr>
              <w:rPr>
                <w:rFonts w:ascii="inherit" w:hAnsi="inherit"/>
                <w:lang w:val="fr-FR"/>
              </w:rPr>
            </w:pPr>
          </w:p>
        </w:tc>
        <w:tc>
          <w:tcPr>
            <w:tcW w:w="1354" w:type="dxa"/>
            <w:vMerge w:val="restart"/>
            <w:hideMark/>
          </w:tcPr>
          <w:p w14:paraId="3CEC9E0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275 kV</w:t>
            </w:r>
          </w:p>
        </w:tc>
        <w:tc>
          <w:tcPr>
            <w:tcW w:w="2506" w:type="dxa"/>
            <w:hideMark/>
          </w:tcPr>
          <w:p w14:paraId="5C77059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 </w:t>
            </w:r>
            <w:r w:rsidRPr="00957261">
              <w:rPr>
                <w:rFonts w:ascii="inherit" w:eastAsia="Arial" w:hAnsi="inherit" w:cs="Arial" w:hint="eastAsia"/>
                <w:color w:val="231F20"/>
                <w:lang w:val="fr-FR"/>
              </w:rPr>
              <w:t>–</w:t>
            </w:r>
            <w:r w:rsidRPr="00957261">
              <w:rPr>
                <w:rFonts w:ascii="inherit" w:eastAsia="Arial" w:hAnsi="inherit" w:cs="Arial"/>
                <w:color w:val="231F20"/>
                <w:lang w:val="fr-FR"/>
              </w:rPr>
              <w:t xml:space="preserve"> 1,09 pu</w:t>
            </w:r>
          </w:p>
        </w:tc>
        <w:tc>
          <w:tcPr>
            <w:tcW w:w="2510" w:type="dxa"/>
            <w:hideMark/>
          </w:tcPr>
          <w:p w14:paraId="5D1DB77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957261" w:rsidRDefault="007B7E56" w:rsidP="009F7183">
            <w:pPr>
              <w:rPr>
                <w:rFonts w:ascii="inherit" w:hAnsi="inherit"/>
              </w:rPr>
            </w:pPr>
          </w:p>
        </w:tc>
        <w:tc>
          <w:tcPr>
            <w:tcW w:w="1354" w:type="dxa"/>
            <w:vMerge/>
          </w:tcPr>
          <w:p w14:paraId="12FA1502"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82" w:author="Author">
                  <w:rPr>
                    <w:rFonts w:ascii="inherit" w:hAnsi="inherit"/>
                    <w:highlight w:val="cyan"/>
                  </w:rPr>
                </w:rPrChange>
              </w:rPr>
            </w:pPr>
          </w:p>
        </w:tc>
        <w:tc>
          <w:tcPr>
            <w:tcW w:w="2506" w:type="dxa"/>
          </w:tcPr>
          <w:p w14:paraId="1F04A92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3" w:author="Author">
                  <w:rPr>
                    <w:rFonts w:ascii="inherit" w:eastAsia="Arial" w:hAnsi="inherit" w:cs="Arial"/>
                    <w:highlight w:val="cyan"/>
                  </w:rPr>
                </w:rPrChange>
              </w:rPr>
            </w:pPr>
            <w:r w:rsidRPr="00983D5A">
              <w:rPr>
                <w:rFonts w:ascii="inherit" w:eastAsia="Arial" w:hAnsi="inherit" w:cs="Arial"/>
                <w:rPrChange w:id="284" w:author="Author">
                  <w:rPr>
                    <w:rFonts w:ascii="inherit" w:eastAsia="Arial" w:hAnsi="inherit" w:cs="Arial"/>
                    <w:highlight w:val="cyan"/>
                  </w:rPr>
                </w:rPrChange>
              </w:rPr>
              <w:t>1,09 pu-1,20 pu</w:t>
            </w:r>
          </w:p>
        </w:tc>
        <w:tc>
          <w:tcPr>
            <w:tcW w:w="2510" w:type="dxa"/>
          </w:tcPr>
          <w:p w14:paraId="10D9CBDB"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5" w:author="Author">
                  <w:rPr>
                    <w:rFonts w:ascii="inherit" w:eastAsia="Arial" w:hAnsi="inherit" w:cs="Arial"/>
                    <w:highlight w:val="cyan"/>
                  </w:rPr>
                </w:rPrChange>
              </w:rPr>
            </w:pPr>
            <w:r w:rsidRPr="00983D5A">
              <w:rPr>
                <w:rFonts w:ascii="inherit" w:eastAsia="Arial" w:hAnsi="inherit" w:cs="Arial"/>
                <w:rPrChange w:id="286" w:author="Author">
                  <w:rPr>
                    <w:rFonts w:ascii="inherit" w:eastAsia="Arial" w:hAnsi="inherit" w:cs="Arial"/>
                    <w:highlight w:val="cyan"/>
                  </w:rPr>
                </w:rPrChange>
              </w:rPr>
              <w:t>1 minute</w:t>
            </w:r>
          </w:p>
        </w:tc>
      </w:tr>
      <w:tr w:rsidR="007B7E56" w:rsidRPr="00957261"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957261" w:rsidRDefault="007B7E56" w:rsidP="009F7183">
            <w:pPr>
              <w:rPr>
                <w:rFonts w:ascii="inherit" w:hAnsi="inherit"/>
                <w:lang w:val="fr-FR"/>
              </w:rPr>
            </w:pPr>
          </w:p>
        </w:tc>
        <w:tc>
          <w:tcPr>
            <w:tcW w:w="1354" w:type="dxa"/>
            <w:vMerge w:val="restart"/>
            <w:hideMark/>
          </w:tcPr>
          <w:p w14:paraId="2F11034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400 kV</w:t>
            </w:r>
          </w:p>
        </w:tc>
        <w:tc>
          <w:tcPr>
            <w:tcW w:w="2506" w:type="dxa"/>
            <w:hideMark/>
          </w:tcPr>
          <w:p w14:paraId="3AB7163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 </w:t>
            </w:r>
            <w:r w:rsidRPr="00957261">
              <w:rPr>
                <w:rFonts w:ascii="inherit" w:eastAsia="Arial" w:hAnsi="inherit" w:cs="Arial" w:hint="eastAsia"/>
                <w:color w:val="231F20"/>
                <w:lang w:val="fr-FR"/>
              </w:rPr>
              <w:t>–</w:t>
            </w:r>
            <w:r w:rsidRPr="00957261">
              <w:rPr>
                <w:rFonts w:ascii="inherit" w:eastAsia="Arial" w:hAnsi="inherit" w:cs="Arial"/>
                <w:color w:val="231F20"/>
                <w:lang w:val="fr-FR"/>
              </w:rPr>
              <w:t xml:space="preserve"> 1,10 pu</w:t>
            </w:r>
          </w:p>
        </w:tc>
        <w:tc>
          <w:tcPr>
            <w:tcW w:w="2510" w:type="dxa"/>
            <w:hideMark/>
          </w:tcPr>
          <w:p w14:paraId="1CDC96B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957261" w:rsidRDefault="007B7E56" w:rsidP="009F7183">
            <w:pPr>
              <w:rPr>
                <w:rFonts w:ascii="inherit" w:hAnsi="inherit"/>
              </w:rPr>
            </w:pPr>
          </w:p>
        </w:tc>
        <w:tc>
          <w:tcPr>
            <w:tcW w:w="1354" w:type="dxa"/>
            <w:vMerge/>
          </w:tcPr>
          <w:p w14:paraId="5456957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87" w:author="Author">
                  <w:rPr>
                    <w:rFonts w:ascii="inherit" w:hAnsi="inherit"/>
                    <w:highlight w:val="cyan"/>
                  </w:rPr>
                </w:rPrChange>
              </w:rPr>
            </w:pPr>
          </w:p>
        </w:tc>
        <w:tc>
          <w:tcPr>
            <w:tcW w:w="2506" w:type="dxa"/>
          </w:tcPr>
          <w:p w14:paraId="18B09FD2"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8" w:author="Author">
                  <w:rPr>
                    <w:rFonts w:ascii="inherit" w:eastAsia="Arial" w:hAnsi="inherit" w:cs="Arial"/>
                    <w:highlight w:val="cyan"/>
                  </w:rPr>
                </w:rPrChange>
              </w:rPr>
            </w:pPr>
            <w:r w:rsidRPr="00983D5A">
              <w:rPr>
                <w:rFonts w:ascii="inherit" w:eastAsia="Arial" w:hAnsi="inherit" w:cs="Arial"/>
                <w:rPrChange w:id="289" w:author="Author">
                  <w:rPr>
                    <w:rFonts w:ascii="inherit" w:eastAsia="Arial" w:hAnsi="inherit" w:cs="Arial"/>
                    <w:highlight w:val="cyan"/>
                  </w:rPr>
                </w:rPrChange>
              </w:rPr>
              <w:t>1,10 pu-1,20 pu</w:t>
            </w:r>
          </w:p>
        </w:tc>
        <w:tc>
          <w:tcPr>
            <w:tcW w:w="2510" w:type="dxa"/>
          </w:tcPr>
          <w:p w14:paraId="4AEFE77F"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0" w:author="Author">
                  <w:rPr>
                    <w:rFonts w:ascii="inherit" w:eastAsia="Arial" w:hAnsi="inherit" w:cs="Arial"/>
                    <w:highlight w:val="cyan"/>
                  </w:rPr>
                </w:rPrChange>
              </w:rPr>
            </w:pPr>
            <w:r w:rsidRPr="00983D5A">
              <w:rPr>
                <w:rFonts w:ascii="inherit" w:eastAsia="Arial" w:hAnsi="inherit" w:cs="Arial"/>
                <w:rPrChange w:id="291" w:author="Author">
                  <w:rPr>
                    <w:rFonts w:ascii="inherit" w:eastAsia="Arial" w:hAnsi="inherit" w:cs="Arial"/>
                    <w:highlight w:val="cyan"/>
                  </w:rPr>
                </w:rPrChange>
              </w:rPr>
              <w:t>1 minute</w:t>
            </w:r>
          </w:p>
        </w:tc>
      </w:tr>
      <w:tr w:rsidR="007B7E56" w:rsidRPr="00957261"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957261" w:rsidRDefault="007B7E56" w:rsidP="009F7183">
            <w:pPr>
              <w:rPr>
                <w:rFonts w:ascii="inherit" w:hAnsi="inherit"/>
                <w:lang w:val="fr-FR"/>
              </w:rPr>
            </w:pPr>
            <w:r w:rsidRPr="00957261">
              <w:rPr>
                <w:rFonts w:ascii="inherit" w:hAnsi="inherit"/>
                <w:color w:val="231F20"/>
                <w:lang w:val="fr-FR"/>
              </w:rPr>
              <w:t>Baltic</w:t>
            </w:r>
          </w:p>
        </w:tc>
        <w:tc>
          <w:tcPr>
            <w:tcW w:w="1354" w:type="dxa"/>
            <w:vMerge w:val="restart"/>
            <w:hideMark/>
          </w:tcPr>
          <w:p w14:paraId="7B07A1C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110 kV</w:t>
            </w:r>
          </w:p>
        </w:tc>
        <w:tc>
          <w:tcPr>
            <w:tcW w:w="2506" w:type="dxa"/>
            <w:hideMark/>
          </w:tcPr>
          <w:p w14:paraId="6ED57DF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0,85 pu-0,90 pu</w:t>
            </w:r>
          </w:p>
        </w:tc>
        <w:tc>
          <w:tcPr>
            <w:tcW w:w="2510" w:type="dxa"/>
            <w:hideMark/>
          </w:tcPr>
          <w:p w14:paraId="0F4F767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957261" w:rsidRDefault="007B7E56" w:rsidP="009F7183">
            <w:pPr>
              <w:rPr>
                <w:rFonts w:ascii="inherit" w:hAnsi="inherit"/>
                <w:lang w:val="fr-FR"/>
              </w:rPr>
            </w:pPr>
          </w:p>
        </w:tc>
        <w:tc>
          <w:tcPr>
            <w:tcW w:w="1354" w:type="dxa"/>
            <w:vMerge/>
          </w:tcPr>
          <w:p w14:paraId="7B89CCE9"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292" w:author="Author">
                  <w:rPr>
                    <w:rFonts w:ascii="inherit" w:hAnsi="inherit"/>
                    <w:highlight w:val="yellow"/>
                    <w:lang w:val="fr-FR"/>
                  </w:rPr>
                </w:rPrChange>
              </w:rPr>
            </w:pPr>
          </w:p>
        </w:tc>
        <w:tc>
          <w:tcPr>
            <w:tcW w:w="2506" w:type="dxa"/>
            <w:hideMark/>
          </w:tcPr>
          <w:p w14:paraId="7086FA7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pu-1,118 pu</w:t>
            </w:r>
          </w:p>
        </w:tc>
        <w:tc>
          <w:tcPr>
            <w:tcW w:w="2510" w:type="dxa"/>
            <w:hideMark/>
          </w:tcPr>
          <w:p w14:paraId="054439F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957261" w:rsidRDefault="007B7E56" w:rsidP="009F7183">
            <w:pPr>
              <w:rPr>
                <w:rFonts w:ascii="inherit" w:hAnsi="inherit"/>
                <w:lang w:val="fr-FR"/>
              </w:rPr>
            </w:pPr>
          </w:p>
        </w:tc>
        <w:tc>
          <w:tcPr>
            <w:tcW w:w="1354" w:type="dxa"/>
            <w:vMerge/>
          </w:tcPr>
          <w:p w14:paraId="21266F46"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293" w:author="Author">
                  <w:rPr>
                    <w:rFonts w:ascii="inherit" w:hAnsi="inherit"/>
                    <w:highlight w:val="yellow"/>
                    <w:lang w:val="fr-FR"/>
                  </w:rPr>
                </w:rPrChange>
              </w:rPr>
            </w:pPr>
          </w:p>
        </w:tc>
        <w:tc>
          <w:tcPr>
            <w:tcW w:w="2506" w:type="dxa"/>
            <w:hideMark/>
          </w:tcPr>
          <w:p w14:paraId="5A87874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1,118 pu-1,15 pu</w:t>
            </w:r>
          </w:p>
        </w:tc>
        <w:tc>
          <w:tcPr>
            <w:tcW w:w="2510" w:type="dxa"/>
            <w:hideMark/>
          </w:tcPr>
          <w:p w14:paraId="1C5D872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957261" w:rsidRDefault="007B7E56" w:rsidP="009F7183">
            <w:pPr>
              <w:rPr>
                <w:rFonts w:ascii="inherit" w:hAnsi="inherit"/>
              </w:rPr>
            </w:pPr>
          </w:p>
        </w:tc>
        <w:tc>
          <w:tcPr>
            <w:tcW w:w="1354" w:type="dxa"/>
            <w:vMerge/>
          </w:tcPr>
          <w:p w14:paraId="6A4F32B5"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94" w:author="Author">
                  <w:rPr>
                    <w:rFonts w:ascii="inherit" w:hAnsi="inherit"/>
                    <w:highlight w:val="cyan"/>
                  </w:rPr>
                </w:rPrChange>
              </w:rPr>
            </w:pPr>
          </w:p>
        </w:tc>
        <w:tc>
          <w:tcPr>
            <w:tcW w:w="2506" w:type="dxa"/>
          </w:tcPr>
          <w:p w14:paraId="7B593593"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5" w:author="Author">
                  <w:rPr>
                    <w:rFonts w:ascii="inherit" w:eastAsia="Arial" w:hAnsi="inherit" w:cs="Arial"/>
                    <w:highlight w:val="cyan"/>
                  </w:rPr>
                </w:rPrChange>
              </w:rPr>
            </w:pPr>
            <w:r w:rsidRPr="00983D5A">
              <w:rPr>
                <w:rFonts w:ascii="inherit" w:eastAsia="Arial" w:hAnsi="inherit" w:cs="Arial"/>
                <w:rPrChange w:id="296" w:author="Author">
                  <w:rPr>
                    <w:rFonts w:ascii="inherit" w:eastAsia="Arial" w:hAnsi="inherit" w:cs="Arial"/>
                    <w:highlight w:val="cyan"/>
                  </w:rPr>
                </w:rPrChange>
              </w:rPr>
              <w:t>1,15 pu-1,20 pu</w:t>
            </w:r>
          </w:p>
        </w:tc>
        <w:tc>
          <w:tcPr>
            <w:tcW w:w="2510" w:type="dxa"/>
          </w:tcPr>
          <w:p w14:paraId="286930DB"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7" w:author="Author">
                  <w:rPr>
                    <w:rFonts w:ascii="inherit" w:eastAsia="Arial" w:hAnsi="inherit" w:cs="Arial"/>
                    <w:highlight w:val="cyan"/>
                  </w:rPr>
                </w:rPrChange>
              </w:rPr>
            </w:pPr>
            <w:r w:rsidRPr="00983D5A">
              <w:rPr>
                <w:rFonts w:ascii="inherit" w:eastAsia="Arial" w:hAnsi="inherit" w:cs="Arial"/>
                <w:rPrChange w:id="298" w:author="Author">
                  <w:rPr>
                    <w:rFonts w:ascii="inherit" w:eastAsia="Arial" w:hAnsi="inherit" w:cs="Arial"/>
                    <w:highlight w:val="cyan"/>
                  </w:rPr>
                </w:rPrChange>
              </w:rPr>
              <w:t>1 minute</w:t>
            </w:r>
          </w:p>
        </w:tc>
      </w:tr>
      <w:tr w:rsidR="007B7E56" w:rsidRPr="00957261"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957261" w:rsidRDefault="007B7E56" w:rsidP="009F7183">
            <w:pPr>
              <w:rPr>
                <w:rFonts w:ascii="inherit" w:hAnsi="inherit"/>
                <w:lang w:val="fr-FR"/>
              </w:rPr>
            </w:pPr>
          </w:p>
        </w:tc>
        <w:tc>
          <w:tcPr>
            <w:tcW w:w="1354" w:type="dxa"/>
            <w:vMerge w:val="restart"/>
            <w:hideMark/>
          </w:tcPr>
          <w:p w14:paraId="43C3422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220 kV</w:t>
            </w:r>
          </w:p>
        </w:tc>
        <w:tc>
          <w:tcPr>
            <w:tcW w:w="2506" w:type="dxa"/>
            <w:hideMark/>
          </w:tcPr>
          <w:p w14:paraId="34CCE2C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0,85 pu-0,90 pu</w:t>
            </w:r>
          </w:p>
        </w:tc>
        <w:tc>
          <w:tcPr>
            <w:tcW w:w="2510" w:type="dxa"/>
            <w:hideMark/>
          </w:tcPr>
          <w:p w14:paraId="3323B5C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957261" w:rsidRDefault="007B7E56" w:rsidP="009F7183">
            <w:pPr>
              <w:rPr>
                <w:rFonts w:ascii="inherit" w:hAnsi="inherit"/>
                <w:lang w:val="fr-FR"/>
              </w:rPr>
            </w:pPr>
          </w:p>
        </w:tc>
        <w:tc>
          <w:tcPr>
            <w:tcW w:w="1354" w:type="dxa"/>
            <w:vMerge/>
          </w:tcPr>
          <w:p w14:paraId="221ED95C"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299" w:author="Author">
                  <w:rPr>
                    <w:rFonts w:ascii="inherit" w:hAnsi="inherit"/>
                    <w:highlight w:val="yellow"/>
                    <w:lang w:val="fr-FR"/>
                  </w:rPr>
                </w:rPrChange>
              </w:rPr>
            </w:pPr>
          </w:p>
        </w:tc>
        <w:tc>
          <w:tcPr>
            <w:tcW w:w="2506" w:type="dxa"/>
            <w:hideMark/>
          </w:tcPr>
          <w:p w14:paraId="14856B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pu-1,113 pu </w:t>
            </w:r>
          </w:p>
        </w:tc>
        <w:tc>
          <w:tcPr>
            <w:tcW w:w="2510" w:type="dxa"/>
            <w:hideMark/>
          </w:tcPr>
          <w:p w14:paraId="5D89295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957261" w:rsidRDefault="007B7E56" w:rsidP="009F7183">
            <w:pPr>
              <w:rPr>
                <w:rFonts w:ascii="inherit" w:hAnsi="inherit"/>
                <w:lang w:val="fr-FR"/>
              </w:rPr>
            </w:pPr>
          </w:p>
        </w:tc>
        <w:tc>
          <w:tcPr>
            <w:tcW w:w="1354" w:type="dxa"/>
            <w:vMerge/>
          </w:tcPr>
          <w:p w14:paraId="40E3A297"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00" w:author="Author">
                  <w:rPr>
                    <w:rFonts w:ascii="inherit" w:hAnsi="inherit"/>
                    <w:highlight w:val="yellow"/>
                    <w:lang w:val="fr-FR"/>
                  </w:rPr>
                </w:rPrChange>
              </w:rPr>
            </w:pPr>
          </w:p>
        </w:tc>
        <w:tc>
          <w:tcPr>
            <w:tcW w:w="2506" w:type="dxa"/>
            <w:hideMark/>
          </w:tcPr>
          <w:p w14:paraId="77E13F5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83D5A">
              <w:rPr>
                <w:rFonts w:ascii="inherit" w:eastAsia="Arial" w:hAnsi="inherit" w:cs="Arial"/>
                <w:color w:val="231F20"/>
                <w:lang w:val="fr-FR"/>
                <w:rPrChange w:id="301" w:author="Author">
                  <w:rPr>
                    <w:rFonts w:ascii="inherit" w:eastAsia="Arial" w:hAnsi="inherit" w:cs="Arial"/>
                    <w:color w:val="231F20"/>
                    <w:highlight w:val="yellow"/>
                    <w:lang w:val="fr-FR"/>
                  </w:rPr>
                </w:rPrChange>
              </w:rPr>
              <w:t>1,113 pu</w:t>
            </w:r>
            <w:r w:rsidRPr="00957261">
              <w:rPr>
                <w:rFonts w:ascii="inherit" w:eastAsia="Arial" w:hAnsi="inherit" w:cs="Arial"/>
                <w:color w:val="231F20"/>
                <w:lang w:val="fr-FR"/>
              </w:rPr>
              <w:t>-1,15 pu</w:t>
            </w:r>
          </w:p>
        </w:tc>
        <w:tc>
          <w:tcPr>
            <w:tcW w:w="2510" w:type="dxa"/>
            <w:hideMark/>
          </w:tcPr>
          <w:p w14:paraId="1747C7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957261" w:rsidRDefault="007B7E56" w:rsidP="009F7183">
            <w:pPr>
              <w:rPr>
                <w:rFonts w:ascii="inherit" w:hAnsi="inherit"/>
              </w:rPr>
            </w:pPr>
          </w:p>
        </w:tc>
        <w:tc>
          <w:tcPr>
            <w:tcW w:w="1354" w:type="dxa"/>
            <w:vMerge/>
          </w:tcPr>
          <w:p w14:paraId="54D4B7BE"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02" w:author="Author">
                  <w:rPr>
                    <w:rFonts w:ascii="inherit" w:hAnsi="inherit"/>
                    <w:highlight w:val="cyan"/>
                  </w:rPr>
                </w:rPrChange>
              </w:rPr>
            </w:pPr>
          </w:p>
        </w:tc>
        <w:tc>
          <w:tcPr>
            <w:tcW w:w="2506" w:type="dxa"/>
          </w:tcPr>
          <w:p w14:paraId="7F99E9A8"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03" w:author="Author">
                  <w:rPr>
                    <w:rFonts w:ascii="inherit" w:eastAsia="Arial" w:hAnsi="inherit" w:cs="Arial"/>
                    <w:highlight w:val="cyan"/>
                  </w:rPr>
                </w:rPrChange>
              </w:rPr>
            </w:pPr>
            <w:r w:rsidRPr="00983D5A">
              <w:rPr>
                <w:rFonts w:ascii="inherit" w:eastAsia="Arial" w:hAnsi="inherit" w:cs="Arial"/>
                <w:rPrChange w:id="304" w:author="Author">
                  <w:rPr>
                    <w:rFonts w:ascii="inherit" w:eastAsia="Arial" w:hAnsi="inherit" w:cs="Arial"/>
                    <w:highlight w:val="cyan"/>
                  </w:rPr>
                </w:rPrChange>
              </w:rPr>
              <w:t>1,15 pu-1,20 pu</w:t>
            </w:r>
          </w:p>
        </w:tc>
        <w:tc>
          <w:tcPr>
            <w:tcW w:w="2510" w:type="dxa"/>
          </w:tcPr>
          <w:p w14:paraId="4EA5D8FA"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05" w:author="Author">
                  <w:rPr>
                    <w:rFonts w:ascii="inherit" w:eastAsia="Arial" w:hAnsi="inherit" w:cs="Arial"/>
                    <w:highlight w:val="cyan"/>
                  </w:rPr>
                </w:rPrChange>
              </w:rPr>
            </w:pPr>
            <w:r w:rsidRPr="00983D5A">
              <w:rPr>
                <w:rFonts w:ascii="inherit" w:eastAsia="Arial" w:hAnsi="inherit" w:cs="Arial"/>
                <w:rPrChange w:id="306" w:author="Author">
                  <w:rPr>
                    <w:rFonts w:ascii="inherit" w:eastAsia="Arial" w:hAnsi="inherit" w:cs="Arial"/>
                    <w:highlight w:val="cyan"/>
                  </w:rPr>
                </w:rPrChange>
              </w:rPr>
              <w:t>1 minute</w:t>
            </w:r>
          </w:p>
        </w:tc>
      </w:tr>
      <w:tr w:rsidR="007B7E56" w:rsidRPr="00957261"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957261" w:rsidRDefault="007B7E56" w:rsidP="009F7183">
            <w:pPr>
              <w:rPr>
                <w:rFonts w:ascii="inherit" w:hAnsi="inherit"/>
                <w:lang w:val="fr-FR"/>
              </w:rPr>
            </w:pPr>
          </w:p>
        </w:tc>
        <w:tc>
          <w:tcPr>
            <w:tcW w:w="1354" w:type="dxa"/>
            <w:vMerge w:val="restart"/>
            <w:hideMark/>
          </w:tcPr>
          <w:p w14:paraId="1A37D2E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330 kV</w:t>
            </w:r>
          </w:p>
        </w:tc>
        <w:tc>
          <w:tcPr>
            <w:tcW w:w="2506" w:type="dxa"/>
            <w:hideMark/>
          </w:tcPr>
          <w:p w14:paraId="6AA31D1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0,88 pu-0,90 pu</w:t>
            </w:r>
          </w:p>
        </w:tc>
        <w:tc>
          <w:tcPr>
            <w:tcW w:w="2510" w:type="dxa"/>
            <w:hideMark/>
          </w:tcPr>
          <w:p w14:paraId="0EA0038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957261" w:rsidRDefault="007B7E56" w:rsidP="009F7183">
            <w:pPr>
              <w:rPr>
                <w:rFonts w:ascii="inherit" w:hAnsi="inherit"/>
                <w:lang w:val="fr-FR"/>
              </w:rPr>
            </w:pPr>
          </w:p>
        </w:tc>
        <w:tc>
          <w:tcPr>
            <w:tcW w:w="1354" w:type="dxa"/>
            <w:vMerge/>
          </w:tcPr>
          <w:p w14:paraId="044B12E4"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07" w:author="Author">
                  <w:rPr>
                    <w:rFonts w:ascii="inherit" w:hAnsi="inherit"/>
                    <w:highlight w:val="yellow"/>
                    <w:lang w:val="fr-FR"/>
                  </w:rPr>
                </w:rPrChange>
              </w:rPr>
            </w:pPr>
          </w:p>
        </w:tc>
        <w:tc>
          <w:tcPr>
            <w:tcW w:w="2506" w:type="dxa"/>
            <w:hideMark/>
          </w:tcPr>
          <w:p w14:paraId="4F20648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pu-1,097 pu</w:t>
            </w:r>
          </w:p>
        </w:tc>
        <w:tc>
          <w:tcPr>
            <w:tcW w:w="2510" w:type="dxa"/>
            <w:hideMark/>
          </w:tcPr>
          <w:p w14:paraId="28BE907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957261" w:rsidRDefault="007B7E56" w:rsidP="009F7183">
            <w:pPr>
              <w:rPr>
                <w:rFonts w:ascii="inherit" w:hAnsi="inherit"/>
                <w:lang w:val="fr-FR"/>
              </w:rPr>
            </w:pPr>
          </w:p>
        </w:tc>
        <w:tc>
          <w:tcPr>
            <w:tcW w:w="1354" w:type="dxa"/>
            <w:vMerge/>
          </w:tcPr>
          <w:p w14:paraId="7916C7E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08" w:author="Author">
                  <w:rPr>
                    <w:rFonts w:ascii="inherit" w:hAnsi="inherit"/>
                    <w:highlight w:val="yellow"/>
                    <w:lang w:val="fr-FR"/>
                  </w:rPr>
                </w:rPrChange>
              </w:rPr>
            </w:pPr>
          </w:p>
        </w:tc>
        <w:tc>
          <w:tcPr>
            <w:tcW w:w="2506" w:type="dxa"/>
            <w:hideMark/>
          </w:tcPr>
          <w:p w14:paraId="7A00BBE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1,097 pu-1,15 pu</w:t>
            </w:r>
          </w:p>
        </w:tc>
        <w:tc>
          <w:tcPr>
            <w:tcW w:w="2510" w:type="dxa"/>
            <w:hideMark/>
          </w:tcPr>
          <w:p w14:paraId="0935102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957261" w:rsidRDefault="007B7E56" w:rsidP="009F7183">
            <w:pPr>
              <w:rPr>
                <w:rFonts w:ascii="inherit" w:hAnsi="inherit"/>
              </w:rPr>
            </w:pPr>
          </w:p>
        </w:tc>
        <w:tc>
          <w:tcPr>
            <w:tcW w:w="1354" w:type="dxa"/>
            <w:vMerge/>
          </w:tcPr>
          <w:p w14:paraId="10120CE3"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09" w:author="Author">
                  <w:rPr>
                    <w:rFonts w:ascii="inherit" w:hAnsi="inherit"/>
                    <w:highlight w:val="cyan"/>
                  </w:rPr>
                </w:rPrChange>
              </w:rPr>
            </w:pPr>
          </w:p>
        </w:tc>
        <w:tc>
          <w:tcPr>
            <w:tcW w:w="2506" w:type="dxa"/>
          </w:tcPr>
          <w:p w14:paraId="1F850ACD"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0" w:author="Author">
                  <w:rPr>
                    <w:rFonts w:ascii="inherit" w:eastAsia="Arial" w:hAnsi="inherit" w:cs="Arial"/>
                    <w:highlight w:val="cyan"/>
                  </w:rPr>
                </w:rPrChange>
              </w:rPr>
            </w:pPr>
            <w:r w:rsidRPr="00983D5A">
              <w:rPr>
                <w:rFonts w:ascii="inherit" w:eastAsia="Arial" w:hAnsi="inherit" w:cs="Arial"/>
                <w:rPrChange w:id="311" w:author="Author">
                  <w:rPr>
                    <w:rFonts w:ascii="inherit" w:eastAsia="Arial" w:hAnsi="inherit" w:cs="Arial"/>
                    <w:highlight w:val="cyan"/>
                  </w:rPr>
                </w:rPrChange>
              </w:rPr>
              <w:t>1,15 pu-1,20 pu</w:t>
            </w:r>
          </w:p>
        </w:tc>
        <w:tc>
          <w:tcPr>
            <w:tcW w:w="2510" w:type="dxa"/>
          </w:tcPr>
          <w:p w14:paraId="4DFC2600"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2" w:author="Author">
                  <w:rPr>
                    <w:rFonts w:ascii="inherit" w:eastAsia="Arial" w:hAnsi="inherit" w:cs="Arial"/>
                    <w:highlight w:val="cyan"/>
                  </w:rPr>
                </w:rPrChange>
              </w:rPr>
            </w:pPr>
            <w:r w:rsidRPr="00983D5A">
              <w:rPr>
                <w:rFonts w:ascii="inherit" w:eastAsia="Arial" w:hAnsi="inherit" w:cs="Arial"/>
                <w:rPrChange w:id="313" w:author="Author">
                  <w:rPr>
                    <w:rFonts w:ascii="inherit" w:eastAsia="Arial" w:hAnsi="inherit" w:cs="Arial"/>
                    <w:highlight w:val="cyan"/>
                  </w:rPr>
                </w:rPrChange>
              </w:rPr>
              <w:t>1 minute</w:t>
            </w:r>
          </w:p>
        </w:tc>
      </w:tr>
      <w:tr w:rsidR="007B7E56" w:rsidRPr="00957261"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957261" w:rsidRDefault="007B7E56" w:rsidP="009F7183">
            <w:pPr>
              <w:rPr>
                <w:rFonts w:ascii="inherit" w:hAnsi="inherit"/>
                <w:lang w:val="fr-FR"/>
              </w:rPr>
            </w:pPr>
          </w:p>
        </w:tc>
        <w:tc>
          <w:tcPr>
            <w:tcW w:w="1354" w:type="dxa"/>
            <w:vMerge w:val="restart"/>
            <w:hideMark/>
          </w:tcPr>
          <w:p w14:paraId="4CF8EA6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400 kV</w:t>
            </w:r>
          </w:p>
        </w:tc>
        <w:tc>
          <w:tcPr>
            <w:tcW w:w="2506" w:type="dxa"/>
            <w:hideMark/>
          </w:tcPr>
          <w:p w14:paraId="0446848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0,88 pu-0,90 pu</w:t>
            </w:r>
          </w:p>
        </w:tc>
        <w:tc>
          <w:tcPr>
            <w:tcW w:w="2510" w:type="dxa"/>
            <w:hideMark/>
          </w:tcPr>
          <w:p w14:paraId="205737F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957261" w:rsidRDefault="007B7E56" w:rsidP="009F7183">
            <w:pPr>
              <w:rPr>
                <w:rFonts w:ascii="inherit" w:hAnsi="inherit"/>
                <w:lang w:val="fr-FR"/>
              </w:rPr>
            </w:pPr>
          </w:p>
        </w:tc>
        <w:tc>
          <w:tcPr>
            <w:tcW w:w="1354" w:type="dxa"/>
            <w:vMerge/>
          </w:tcPr>
          <w:p w14:paraId="784BB759"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14" w:author="Author">
                  <w:rPr>
                    <w:rFonts w:ascii="inherit" w:hAnsi="inherit"/>
                    <w:highlight w:val="yellow"/>
                    <w:lang w:val="fr-FR"/>
                  </w:rPr>
                </w:rPrChange>
              </w:rPr>
            </w:pPr>
          </w:p>
        </w:tc>
        <w:tc>
          <w:tcPr>
            <w:tcW w:w="2506" w:type="dxa"/>
            <w:hideMark/>
          </w:tcPr>
          <w:p w14:paraId="0BC5D0F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pu-1,05 pu</w:t>
            </w:r>
          </w:p>
        </w:tc>
        <w:tc>
          <w:tcPr>
            <w:tcW w:w="2510" w:type="dxa"/>
            <w:hideMark/>
          </w:tcPr>
          <w:p w14:paraId="3EED478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957261" w:rsidRDefault="007B7E56" w:rsidP="009F7183">
            <w:pPr>
              <w:rPr>
                <w:rFonts w:ascii="inherit" w:hAnsi="inherit"/>
                <w:lang w:val="fr-FR"/>
              </w:rPr>
            </w:pPr>
          </w:p>
        </w:tc>
        <w:tc>
          <w:tcPr>
            <w:tcW w:w="1354" w:type="dxa"/>
            <w:vMerge/>
          </w:tcPr>
          <w:p w14:paraId="700813CB"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15" w:author="Author">
                  <w:rPr>
                    <w:rFonts w:ascii="inherit" w:hAnsi="inherit"/>
                    <w:highlight w:val="yellow"/>
                    <w:lang w:val="fr-FR"/>
                  </w:rPr>
                </w:rPrChange>
              </w:rPr>
            </w:pPr>
          </w:p>
        </w:tc>
        <w:tc>
          <w:tcPr>
            <w:tcW w:w="2506" w:type="dxa"/>
            <w:hideMark/>
          </w:tcPr>
          <w:p w14:paraId="00EC4CF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983D5A">
              <w:rPr>
                <w:rFonts w:ascii="inherit" w:eastAsia="Arial" w:hAnsi="inherit" w:cs="Arial"/>
                <w:color w:val="231F20"/>
                <w:lang w:val="fr-FR"/>
                <w:rPrChange w:id="316" w:author="Author">
                  <w:rPr>
                    <w:rFonts w:ascii="inherit" w:eastAsia="Arial" w:hAnsi="inherit" w:cs="Arial"/>
                    <w:color w:val="231F20"/>
                    <w:highlight w:val="yellow"/>
                    <w:lang w:val="fr-FR"/>
                  </w:rPr>
                </w:rPrChange>
              </w:rPr>
              <w:t>1,05 pu</w:t>
            </w:r>
            <w:r w:rsidRPr="00957261">
              <w:rPr>
                <w:rFonts w:ascii="inherit" w:eastAsia="Arial" w:hAnsi="inherit" w:cs="Arial"/>
                <w:color w:val="231F20"/>
                <w:lang w:val="fr-FR"/>
              </w:rPr>
              <w:t>-1,15 pu</w:t>
            </w:r>
          </w:p>
        </w:tc>
        <w:tc>
          <w:tcPr>
            <w:tcW w:w="2510" w:type="dxa"/>
            <w:hideMark/>
          </w:tcPr>
          <w:p w14:paraId="0451106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957261" w:rsidRDefault="007B7E56" w:rsidP="009F7183">
            <w:pPr>
              <w:rPr>
                <w:rFonts w:ascii="inherit" w:hAnsi="inherit"/>
              </w:rPr>
            </w:pPr>
          </w:p>
        </w:tc>
        <w:tc>
          <w:tcPr>
            <w:tcW w:w="1354" w:type="dxa"/>
            <w:vMerge/>
          </w:tcPr>
          <w:p w14:paraId="0945DCEA"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17" w:author="Author">
                  <w:rPr>
                    <w:rFonts w:ascii="inherit" w:hAnsi="inherit"/>
                    <w:highlight w:val="cyan"/>
                  </w:rPr>
                </w:rPrChange>
              </w:rPr>
            </w:pPr>
          </w:p>
        </w:tc>
        <w:tc>
          <w:tcPr>
            <w:tcW w:w="2506" w:type="dxa"/>
          </w:tcPr>
          <w:p w14:paraId="5838B072"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8" w:author="Author">
                  <w:rPr>
                    <w:rFonts w:ascii="inherit" w:eastAsia="Arial" w:hAnsi="inherit" w:cs="Arial"/>
                    <w:highlight w:val="cyan"/>
                  </w:rPr>
                </w:rPrChange>
              </w:rPr>
            </w:pPr>
            <w:r w:rsidRPr="00983D5A">
              <w:rPr>
                <w:rFonts w:ascii="inherit" w:eastAsia="Arial" w:hAnsi="inherit" w:cs="Arial"/>
                <w:rPrChange w:id="319" w:author="Author">
                  <w:rPr>
                    <w:rFonts w:ascii="inherit" w:eastAsia="Arial" w:hAnsi="inherit" w:cs="Arial"/>
                    <w:highlight w:val="cyan"/>
                  </w:rPr>
                </w:rPrChange>
              </w:rPr>
              <w:t>1,15 pu-1,20 pu</w:t>
            </w:r>
          </w:p>
        </w:tc>
        <w:tc>
          <w:tcPr>
            <w:tcW w:w="2510" w:type="dxa"/>
          </w:tcPr>
          <w:p w14:paraId="11D5E6C9" w14:textId="77777777" w:rsidR="007B7E56" w:rsidRPr="00983D5A"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20" w:author="Author">
                  <w:rPr>
                    <w:rFonts w:ascii="inherit" w:eastAsia="Arial" w:hAnsi="inherit" w:cs="Arial"/>
                    <w:highlight w:val="cyan"/>
                  </w:rPr>
                </w:rPrChange>
              </w:rPr>
            </w:pPr>
            <w:r w:rsidRPr="00983D5A">
              <w:rPr>
                <w:rFonts w:ascii="inherit" w:eastAsia="Arial" w:hAnsi="inherit" w:cs="Arial"/>
                <w:rPrChange w:id="321" w:author="Author">
                  <w:rPr>
                    <w:rFonts w:ascii="inherit" w:eastAsia="Arial" w:hAnsi="inherit" w:cs="Arial"/>
                    <w:highlight w:val="cyan"/>
                  </w:rPr>
                </w:rPrChange>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407002CE"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983D5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hor" w:initials="A">
    <w:p w14:paraId="0BE0DD5F" w14:textId="77777777" w:rsidR="001C29A1" w:rsidRDefault="001C29A1">
      <w:pPr>
        <w:pStyle w:val="CommentText"/>
      </w:pPr>
      <w:r>
        <w:rPr>
          <w:rStyle w:val="CommentReference"/>
        </w:rPr>
        <w:annotationRef/>
      </w:r>
      <w:r>
        <w:t>This amendment is proposed by the working group Avere-France and ATEE.</w:t>
      </w:r>
    </w:p>
    <w:p w14:paraId="4C992E59" w14:textId="77777777" w:rsidR="001C29A1" w:rsidRDefault="001C29A1">
      <w:pPr>
        <w:pStyle w:val="CommentText"/>
      </w:pPr>
    </w:p>
    <w:p w14:paraId="727D09CA" w14:textId="77777777" w:rsidR="001C29A1" w:rsidRDefault="001C29A1" w:rsidP="00033A65">
      <w:pPr>
        <w:pStyle w:val="CommentText"/>
      </w:pPr>
      <w:r>
        <w:t>We want to clarify the meaning of significant modernisation of EV and its associated EVSE.</w:t>
      </w:r>
    </w:p>
  </w:comment>
  <w:comment w:id="31" w:author="Author" w:initials="A">
    <w:p w14:paraId="12ED1771" w14:textId="77777777" w:rsidR="0088788F" w:rsidRDefault="00556106">
      <w:pPr>
        <w:pStyle w:val="CommentText"/>
      </w:pPr>
      <w:r>
        <w:rPr>
          <w:rStyle w:val="CommentReference"/>
        </w:rPr>
        <w:annotationRef/>
      </w:r>
      <w:r w:rsidR="0088788F">
        <w:t>This amendment is proposed by the working group Avere-France and ATEE.</w:t>
      </w:r>
    </w:p>
    <w:p w14:paraId="2CA90432" w14:textId="77777777" w:rsidR="0088788F" w:rsidRDefault="0088788F">
      <w:pPr>
        <w:pStyle w:val="CommentText"/>
      </w:pPr>
    </w:p>
    <w:p w14:paraId="6B12CA34" w14:textId="77777777" w:rsidR="0088788F" w:rsidRDefault="0088788F">
      <w:pPr>
        <w:pStyle w:val="CommentText"/>
      </w:pPr>
      <w:r>
        <w:t>As for the V2G requirements, we consider that the frequency and voltage ranges should be harmonized for V1G on the European level and should not be dependent on the national regulations.</w:t>
      </w:r>
    </w:p>
    <w:p w14:paraId="4AE41723" w14:textId="77777777" w:rsidR="0088788F" w:rsidRDefault="0088788F">
      <w:pPr>
        <w:pStyle w:val="CommentText"/>
      </w:pPr>
    </w:p>
    <w:p w14:paraId="2B58896F" w14:textId="77777777" w:rsidR="0088788F" w:rsidRDefault="0088788F">
      <w:pPr>
        <w:pStyle w:val="CommentText"/>
      </w:pPr>
      <w:r>
        <w:t>Moreover, the V1G requirements should not be more restricted than the V2G ones.</w:t>
      </w:r>
    </w:p>
    <w:p w14:paraId="7E9D3A7E" w14:textId="77777777" w:rsidR="0088788F" w:rsidRDefault="0088788F">
      <w:pPr>
        <w:pStyle w:val="CommentText"/>
      </w:pPr>
    </w:p>
    <w:p w14:paraId="6D01784F" w14:textId="77777777" w:rsidR="0088788F" w:rsidRDefault="0088788F" w:rsidP="00CC5963">
      <w:pPr>
        <w:pStyle w:val="CommentText"/>
      </w:pPr>
      <w:r>
        <w:t>For these reasons, we proposed to copy paste here the relative paragraphs of the Article 13a from the RfG code.</w:t>
      </w:r>
    </w:p>
  </w:comment>
  <w:comment w:id="167" w:author="Author" w:initials="A">
    <w:p w14:paraId="64467D92" w14:textId="77777777" w:rsidR="0016358A" w:rsidRDefault="0011086A">
      <w:pPr>
        <w:pStyle w:val="CommentText"/>
      </w:pPr>
      <w:r>
        <w:rPr>
          <w:rStyle w:val="CommentReference"/>
        </w:rPr>
        <w:annotationRef/>
      </w:r>
      <w:r w:rsidR="0016358A">
        <w:t>This amendment is proposed by the working group Avere-France and ATEE.</w:t>
      </w:r>
    </w:p>
    <w:p w14:paraId="7F4C279F" w14:textId="77777777" w:rsidR="0016358A" w:rsidRDefault="0016358A">
      <w:pPr>
        <w:pStyle w:val="CommentText"/>
      </w:pPr>
    </w:p>
    <w:p w14:paraId="2798F9F2" w14:textId="77777777" w:rsidR="0016358A" w:rsidRDefault="0016358A">
      <w:pPr>
        <w:pStyle w:val="CommentText"/>
      </w:pPr>
      <w:r>
        <w:t>First, it should be noted that the V1G electric vehicle supply equipment are not capable to measure the frequency and adapt their consumption. Such requirements risk apply additional costs to EVSE and could create barriers to the development to e-mobility.</w:t>
      </w:r>
    </w:p>
    <w:p w14:paraId="32B98411" w14:textId="77777777" w:rsidR="0016358A" w:rsidRDefault="0016358A">
      <w:pPr>
        <w:pStyle w:val="CommentText"/>
      </w:pPr>
    </w:p>
    <w:p w14:paraId="120C6123" w14:textId="77777777" w:rsidR="0016358A" w:rsidRDefault="0016358A">
      <w:pPr>
        <w:pStyle w:val="CommentText"/>
      </w:pPr>
      <w:r>
        <w:t xml:space="preserve">Moreover, we are not convinced about the net social welfare of these types of services. </w:t>
      </w:r>
    </w:p>
    <w:p w14:paraId="7FF730D6" w14:textId="77777777" w:rsidR="0016358A" w:rsidRDefault="0016358A">
      <w:pPr>
        <w:pStyle w:val="CommentText"/>
      </w:pPr>
    </w:p>
    <w:p w14:paraId="69DB21D9" w14:textId="77777777" w:rsidR="0016358A" w:rsidRDefault="0016358A" w:rsidP="000A3220">
      <w:pPr>
        <w:pStyle w:val="CommentText"/>
      </w:pPr>
      <w:r>
        <w:t xml:space="preserve">Therefore, we suggest to eliminate this part and we remain open to any initiative on this field in order to elaborate more detailed and more consensual measures.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7D09CA" w15:done="0"/>
  <w15:commentEx w15:paraId="6D01784F" w15:done="0"/>
  <w15:commentEx w15:paraId="69DB21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7D09CA" w16cid:durableId="2E094524"/>
  <w16cid:commentId w16cid:paraId="6D01784F" w16cid:durableId="28EA51F4"/>
  <w16cid:commentId w16cid:paraId="69DB21D9" w16cid:durableId="3B835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6F25" w14:textId="77777777" w:rsidR="00440598" w:rsidRDefault="00440598" w:rsidP="00537C5A">
      <w:pPr>
        <w:spacing w:after="0" w:line="240" w:lineRule="auto"/>
      </w:pPr>
      <w:r>
        <w:separator/>
      </w:r>
    </w:p>
  </w:endnote>
  <w:endnote w:type="continuationSeparator" w:id="0">
    <w:p w14:paraId="4C7D7E3B" w14:textId="77777777" w:rsidR="00440598" w:rsidRDefault="00440598" w:rsidP="00537C5A">
      <w:pPr>
        <w:spacing w:after="0" w:line="240" w:lineRule="auto"/>
      </w:pPr>
      <w:r>
        <w:continuationSeparator/>
      </w:r>
    </w:p>
  </w:endnote>
  <w:endnote w:type="continuationNotice" w:id="1">
    <w:p w14:paraId="611466DE" w14:textId="77777777" w:rsidR="00440598" w:rsidRDefault="00440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F272" w14:textId="77777777" w:rsidR="00440598" w:rsidRDefault="00440598" w:rsidP="00537C5A">
      <w:pPr>
        <w:spacing w:after="0" w:line="240" w:lineRule="auto"/>
      </w:pPr>
      <w:r>
        <w:separator/>
      </w:r>
    </w:p>
  </w:footnote>
  <w:footnote w:type="continuationSeparator" w:id="0">
    <w:p w14:paraId="56F4846A" w14:textId="77777777" w:rsidR="00440598" w:rsidRDefault="00440598" w:rsidP="00537C5A">
      <w:pPr>
        <w:spacing w:after="0" w:line="240" w:lineRule="auto"/>
      </w:pPr>
      <w:r>
        <w:continuationSeparator/>
      </w:r>
    </w:p>
  </w:footnote>
  <w:footnote w:type="continuationNotice" w:id="1">
    <w:p w14:paraId="006EF1AC" w14:textId="77777777" w:rsidR="00440598" w:rsidRDefault="004405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8708FA"/>
    <w:multiLevelType w:val="hybridMultilevel"/>
    <w:tmpl w:val="2EE6A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3"/>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 w:numId="14" w16cid:durableId="14014436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NLQ0NLcwMTGxMDRT0lEKTi0uzszPAykwrgUA7vusjiwAAAA="/>
  </w:docVars>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B2870"/>
    <w:rsid w:val="000D4799"/>
    <w:rsid w:val="000D5CA9"/>
    <w:rsid w:val="000E7D81"/>
    <w:rsid w:val="000F7F49"/>
    <w:rsid w:val="0011086A"/>
    <w:rsid w:val="00110BF8"/>
    <w:rsid w:val="00111DF7"/>
    <w:rsid w:val="00114CD4"/>
    <w:rsid w:val="001312DF"/>
    <w:rsid w:val="00136CF0"/>
    <w:rsid w:val="00142411"/>
    <w:rsid w:val="00146CB5"/>
    <w:rsid w:val="001529A3"/>
    <w:rsid w:val="00155BB2"/>
    <w:rsid w:val="00155EB4"/>
    <w:rsid w:val="0016358A"/>
    <w:rsid w:val="00166F8F"/>
    <w:rsid w:val="00170D89"/>
    <w:rsid w:val="00191318"/>
    <w:rsid w:val="0019790D"/>
    <w:rsid w:val="001A4A9B"/>
    <w:rsid w:val="001B0BEF"/>
    <w:rsid w:val="001C29A1"/>
    <w:rsid w:val="001C5AA8"/>
    <w:rsid w:val="001C5DF2"/>
    <w:rsid w:val="00220522"/>
    <w:rsid w:val="002266DE"/>
    <w:rsid w:val="00240E83"/>
    <w:rsid w:val="00247147"/>
    <w:rsid w:val="00257100"/>
    <w:rsid w:val="0026036B"/>
    <w:rsid w:val="00270DD8"/>
    <w:rsid w:val="002821E1"/>
    <w:rsid w:val="00286C6C"/>
    <w:rsid w:val="002910E3"/>
    <w:rsid w:val="002A0A1F"/>
    <w:rsid w:val="002C1C5F"/>
    <w:rsid w:val="002C313D"/>
    <w:rsid w:val="002D134D"/>
    <w:rsid w:val="002D6664"/>
    <w:rsid w:val="002E5289"/>
    <w:rsid w:val="002F30B2"/>
    <w:rsid w:val="002F3C71"/>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0598"/>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56106"/>
    <w:rsid w:val="00581CE8"/>
    <w:rsid w:val="0058234A"/>
    <w:rsid w:val="0058797A"/>
    <w:rsid w:val="00593E6F"/>
    <w:rsid w:val="00594320"/>
    <w:rsid w:val="00595BD9"/>
    <w:rsid w:val="005A77D4"/>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05A5F"/>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3243B"/>
    <w:rsid w:val="00841233"/>
    <w:rsid w:val="008428C3"/>
    <w:rsid w:val="0084436A"/>
    <w:rsid w:val="00844B85"/>
    <w:rsid w:val="00850E8C"/>
    <w:rsid w:val="0085189B"/>
    <w:rsid w:val="00862163"/>
    <w:rsid w:val="008643D1"/>
    <w:rsid w:val="00865CB4"/>
    <w:rsid w:val="008669CB"/>
    <w:rsid w:val="0087294D"/>
    <w:rsid w:val="008747E9"/>
    <w:rsid w:val="00880DCC"/>
    <w:rsid w:val="0088788F"/>
    <w:rsid w:val="008954AF"/>
    <w:rsid w:val="008B3CC0"/>
    <w:rsid w:val="008D170F"/>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261"/>
    <w:rsid w:val="00957C9B"/>
    <w:rsid w:val="00962378"/>
    <w:rsid w:val="00977085"/>
    <w:rsid w:val="00983D5A"/>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15800"/>
    <w:rsid w:val="00A35319"/>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66FEC"/>
    <w:rsid w:val="00B85E7A"/>
    <w:rsid w:val="00B97D5D"/>
    <w:rsid w:val="00BB23CF"/>
    <w:rsid w:val="00BB656F"/>
    <w:rsid w:val="00BD28F9"/>
    <w:rsid w:val="00BD6E22"/>
    <w:rsid w:val="00BE54B6"/>
    <w:rsid w:val="00BF3C5F"/>
    <w:rsid w:val="00BF6060"/>
    <w:rsid w:val="00C02584"/>
    <w:rsid w:val="00C03435"/>
    <w:rsid w:val="00C201D6"/>
    <w:rsid w:val="00C266B5"/>
    <w:rsid w:val="00C266D5"/>
    <w:rsid w:val="00C57E27"/>
    <w:rsid w:val="00C62A87"/>
    <w:rsid w:val="00C67CC3"/>
    <w:rsid w:val="00C735A1"/>
    <w:rsid w:val="00C75E8C"/>
    <w:rsid w:val="00C760CB"/>
    <w:rsid w:val="00C76979"/>
    <w:rsid w:val="00C86B50"/>
    <w:rsid w:val="00C87582"/>
    <w:rsid w:val="00CA495E"/>
    <w:rsid w:val="00CC0DA3"/>
    <w:rsid w:val="00CC1F9E"/>
    <w:rsid w:val="00CD2420"/>
    <w:rsid w:val="00CD2E9D"/>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DE7047"/>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7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1388&amp;from=EN" TargetMode="Externa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777577CE-7191-4E2D-998E-400E875034E2}"/>
</file>

<file path=customXml/itemProps3.xml><?xml version="1.0" encoding="utf-8"?>
<ds:datastoreItem xmlns:ds="http://schemas.openxmlformats.org/officeDocument/2006/customXml" ds:itemID="{26BBC0B1-74BE-4D4C-A4BB-3486BE2F4EB4}"/>
</file>

<file path=customXml/itemProps4.xml><?xml version="1.0" encoding="utf-8"?>
<ds:datastoreItem xmlns:ds="http://schemas.openxmlformats.org/officeDocument/2006/customXml" ds:itemID="{B2F1B612-2FE7-4AFE-9274-F6D46C549755}"/>
</file>

<file path=docProps/app.xml><?xml version="1.0" encoding="utf-8"?>
<Properties xmlns="http://schemas.openxmlformats.org/officeDocument/2006/extended-properties" xmlns:vt="http://schemas.openxmlformats.org/officeDocument/2006/docPropsVTypes">
  <Template>Normal</Template>
  <TotalTime>0</TotalTime>
  <Pages>63</Pages>
  <Words>24566</Words>
  <Characters>140027</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2023-09-22T09:42:00Z</dcterms:created>
  <dcterms:modified xsi:type="dcterms:W3CDTF">2023-09-22T09:42:00Z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0x01010043E53488C602EA48B779D6F9D1672068</vt:lpwstr>
  </property>
  <property fmtid="{D5CDD505-2E9C-101B-9397-08002B2CF9AE}" pid="4" name="GrammarlyDocumentId">
    <vt:lpwstr>886af0a1758d0996de760727c0d3e87d6ed9cd7b83dfd32753ffd00cc1ba4e36</vt:lpwstr>
  </property>
</Properties>
</file>