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28A66327"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 xml:space="preserve">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w:t>
            </w:r>
            <w:ins w:id="1" w:author="Author">
              <w:r w:rsidR="00A64584" w:rsidRPr="00A64584">
                <w:rPr>
                  <w:rFonts w:ascii="inherit" w:eastAsia="Times New Roman" w:hAnsi="inherit" w:cs="Times New Roman"/>
                  <w:sz w:val="24"/>
                  <w:szCs w:val="24"/>
                  <w:lang w:eastAsia="en-GB"/>
                </w:rPr>
                <w:t>low frequency demand disconnection mode for various units (LFDD-UC)</w:t>
              </w:r>
            </w:ins>
            <w:del w:id="2" w:author="Author">
              <w:r w:rsidRPr="00072DF4" w:rsidDel="00A64584">
                <w:rPr>
                  <w:rFonts w:ascii="inherit" w:eastAsia="Times New Roman" w:hAnsi="inherit" w:cs="Times New Roman"/>
                  <w:sz w:val="24"/>
                  <w:szCs w:val="24"/>
                  <w:lang w:eastAsia="en-GB"/>
                </w:rPr>
                <w:delText>limited frequency sensitive mode for various demand units (LFSM-UC)</w:delText>
              </w:r>
            </w:del>
            <w:r w:rsidRPr="00072DF4">
              <w:rPr>
                <w:rFonts w:ascii="inherit" w:eastAsia="Times New Roman" w:hAnsi="inherit" w:cs="Times New Roman"/>
                <w:sz w:val="24"/>
                <w:szCs w:val="24"/>
                <w:lang w:eastAsia="en-GB"/>
              </w:rPr>
              <w:t xml:space="preserve">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Furthermore, </w:t>
            </w:r>
            <w:ins w:id="3" w:author="Author">
              <w:r w:rsidR="00A64584" w:rsidRPr="00A64584">
                <w:rPr>
                  <w:rFonts w:ascii="inherit" w:eastAsia="Times New Roman" w:hAnsi="inherit" w:cs="Times New Roman"/>
                  <w:sz w:val="24"/>
                  <w:szCs w:val="24"/>
                  <w:lang w:eastAsia="en-GB"/>
                </w:rPr>
                <w:t>V1G electric vehicles and associated V1G electric vehicle supply equipment</w:t>
              </w:r>
            </w:ins>
            <w:del w:id="4" w:author="Author">
              <w:r w:rsidR="00F435F4" w:rsidRPr="00270DD5" w:rsidDel="00A64584">
                <w:rPr>
                  <w:rFonts w:ascii="inherit" w:eastAsia="Times New Roman" w:hAnsi="inherit" w:cs="Times New Roman"/>
                  <w:sz w:val="24"/>
                  <w:szCs w:val="24"/>
                  <w:lang w:eastAsia="en-GB"/>
                </w:rPr>
                <w:delText>C</w:delText>
              </w:r>
              <w:r w:rsidDel="00A64584">
                <w:rPr>
                  <w:rFonts w:ascii="inherit" w:eastAsia="Times New Roman" w:hAnsi="inherit" w:cs="Times New Roman"/>
                  <w:sz w:val="24"/>
                  <w:szCs w:val="24"/>
                  <w:lang w:eastAsia="en-GB"/>
                </w:rPr>
                <w:delText>c</w:delText>
              </w:r>
              <w:r w:rsidR="00F435F4" w:rsidRPr="00270DD5" w:rsidDel="00A64584">
                <w:rPr>
                  <w:rFonts w:ascii="inherit" w:eastAsia="Times New Roman" w:hAnsi="inherit" w:cs="Times New Roman"/>
                  <w:sz w:val="24"/>
                  <w:szCs w:val="24"/>
                  <w:lang w:eastAsia="en-GB"/>
                </w:rPr>
                <w:delText>harging units for electro mobility, such as V1G</w:delText>
              </w:r>
            </w:del>
            <w:r w:rsidR="00F435F4" w:rsidRPr="00270DD5">
              <w:rPr>
                <w:rFonts w:ascii="inherit" w:eastAsia="Times New Roman" w:hAnsi="inherit" w:cs="Times New Roman"/>
                <w:sz w:val="24"/>
                <w:szCs w:val="24"/>
                <w:lang w:eastAsia="en-GB"/>
              </w:rPr>
              <w:t xml:space="preserve">,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2B5CB97B" w:rsidR="00F435F4" w:rsidRPr="00270DD5" w:rsidRDefault="00A64584" w:rsidP="00F435F4">
            <w:pPr>
              <w:spacing w:before="120" w:after="0" w:line="240" w:lineRule="auto"/>
              <w:jc w:val="both"/>
              <w:rPr>
                <w:rFonts w:ascii="inherit" w:eastAsia="Times New Roman" w:hAnsi="inherit" w:cs="Times New Roman"/>
                <w:sz w:val="24"/>
                <w:szCs w:val="24"/>
                <w:lang w:eastAsia="en-GB"/>
              </w:rPr>
            </w:pPr>
            <w:ins w:id="5" w:author="Author">
              <w:r w:rsidRPr="00A64584">
                <w:rPr>
                  <w:rFonts w:ascii="inherit" w:eastAsia="Times New Roman" w:hAnsi="inherit" w:cs="Times New Roman"/>
                  <w:sz w:val="24"/>
                  <w:szCs w:val="24"/>
                  <w:lang w:eastAsia="en-GB"/>
                </w:rPr>
                <w:t>LFDD-UC</w:t>
              </w:r>
            </w:ins>
            <w:del w:id="6" w:author="Author">
              <w:r w:rsidR="00F435F4" w:rsidRPr="00270DD5" w:rsidDel="00A64584">
                <w:rPr>
                  <w:rFonts w:ascii="inherit" w:eastAsia="Times New Roman" w:hAnsi="inherit" w:cs="Times New Roman"/>
                  <w:sz w:val="24"/>
                  <w:szCs w:val="24"/>
                  <w:lang w:eastAsia="en-GB"/>
                </w:rPr>
                <w:delText xml:space="preserve">LFSM-UC </w:delText>
              </w:r>
            </w:del>
            <w:ins w:id="7" w:author="Author">
              <w:r>
                <w:rPr>
                  <w:rFonts w:ascii="inherit" w:eastAsia="Times New Roman" w:hAnsi="inherit" w:cs="Times New Roman"/>
                  <w:sz w:val="24"/>
                  <w:szCs w:val="24"/>
                  <w:lang w:eastAsia="en-GB"/>
                </w:rPr>
                <w:t xml:space="preserve"> </w:t>
              </w:r>
            </w:ins>
            <w:r w:rsidR="00F435F4" w:rsidRPr="00270DD5">
              <w:rPr>
                <w:rFonts w:ascii="inherit" w:eastAsia="Times New Roman" w:hAnsi="inherit" w:cs="Times New Roman"/>
                <w:sz w:val="24"/>
                <w:szCs w:val="24"/>
                <w:lang w:eastAsia="en-GB"/>
              </w:rPr>
              <w:t>should support the frequency in exceptional cases so that LFDD schemes in the best case are not even triggered and no critical demand would be disconnected.</w:t>
            </w:r>
            <w:ins w:id="8" w:author="Author">
              <w:r>
                <w:rPr>
                  <w:rFonts w:ascii="inherit" w:eastAsia="Times New Roman" w:hAnsi="inherit" w:cs="Times New Roman"/>
                  <w:sz w:val="24"/>
                  <w:szCs w:val="24"/>
                  <w:lang w:eastAsia="en-GB"/>
                </w:rPr>
                <w:t xml:space="preserve"> </w:t>
              </w:r>
              <w:r w:rsidRPr="00A64584">
                <w:rPr>
                  <w:rFonts w:ascii="inherit" w:eastAsia="Times New Roman" w:hAnsi="inherit" w:cs="Times New Roman"/>
                  <w:sz w:val="24"/>
                  <w:szCs w:val="24"/>
                  <w:lang w:eastAsia="en-GB"/>
                </w:rPr>
                <w:t>For distribution grids, LFDD is retained as an emergency measure in the event of frequency decline.</w:t>
              </w:r>
            </w:ins>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680981E1"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735A8EA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741EA7B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57148FE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4AE1D0A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540EB64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w:t>
            </w:r>
            <w:r w:rsidRPr="00CA495E">
              <w:rPr>
                <w:rFonts w:ascii="inherit" w:eastAsia="Times New Roman" w:hAnsi="inherit" w:cs="Times New Roman"/>
                <w:sz w:val="24"/>
                <w:szCs w:val="24"/>
                <w:lang w:eastAsia="en-GB"/>
              </w:rPr>
              <w:lastRenderedPageBreak/>
              <w:t>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5373247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034BF52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1408AAE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2B91B35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This Regulation also lays down the obligations for ensuring that system operators make appropriate use of the demand facilities' and distribution systems' capabilities in a </w:t>
      </w:r>
      <w:r w:rsidRPr="00CA495E">
        <w:rPr>
          <w:rFonts w:ascii="inherit" w:eastAsia="Times New Roman" w:hAnsi="inherit" w:cs="Times New Roman"/>
          <w:color w:val="000000"/>
          <w:sz w:val="24"/>
          <w:szCs w:val="24"/>
          <w:lang w:eastAsia="en-GB"/>
        </w:rPr>
        <w:lastRenderedPageBreak/>
        <w:t>transparent and non-discriminatory manner to provide a level playing field throughout the Union.</w:t>
      </w:r>
    </w:p>
    <w:p w14:paraId="568DA22F" w14:textId="77777777" w:rsidR="008E4E18" w:rsidRPr="00CA495E" w:rsidRDefault="008E4E18" w:rsidP="00D1374F">
      <w:pPr>
        <w:pStyle w:val="Articlenumber"/>
      </w:pPr>
      <w:bookmarkStart w:id="9"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639B1A3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10" w:name="_Hlk131174175"/>
      <w:bookmarkEnd w:id="9"/>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11"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11"/>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10"/>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12"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41AE7B4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13"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5DBCE34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12"/>
      <w:bookmarkEnd w:id="13"/>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4B556CF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515E4D9E"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w:t>
            </w:r>
            <w:r w:rsidR="00D74063" w:rsidRPr="009E449B">
              <w:rPr>
                <w:rFonts w:ascii="inherit" w:eastAsia="Times New Roman" w:hAnsi="inherit" w:cs="Times New Roman"/>
                <w:sz w:val="24"/>
                <w:szCs w:val="24"/>
                <w:lang w:eastAsia="en-GB"/>
              </w:rPr>
              <w:lastRenderedPageBreak/>
              <w:t xml:space="preserve">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428B53FC"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ins w:id="14" w:author="Author">
              <w:r w:rsidR="0042608B" w:rsidRPr="0042608B">
                <w:rPr>
                  <w:rFonts w:ascii="inherit" w:eastAsia="Times New Roman" w:hAnsi="inherit" w:cs="Times New Roman"/>
                  <w:sz w:val="24"/>
                  <w:szCs w:val="24"/>
                  <w:lang w:eastAsia="en-GB"/>
                </w:rPr>
                <w:t>low frequency demand disconnection mode - underfrequency consumption</w:t>
              </w:r>
            </w:ins>
            <w:del w:id="15" w:author="Author">
              <w:r w:rsidDel="0042608B">
                <w:rPr>
                  <w:rFonts w:ascii="inherit" w:eastAsia="Times New Roman" w:hAnsi="inherit" w:cs="Times New Roman"/>
                  <w:sz w:val="24"/>
                  <w:szCs w:val="24"/>
                  <w:lang w:eastAsia="en-GB"/>
                </w:rPr>
                <w:delText>limited frequency sensitive mode</w:delText>
              </w:r>
            </w:del>
            <w:r>
              <w:rPr>
                <w:rFonts w:ascii="inherit" w:eastAsia="Times New Roman" w:hAnsi="inherit" w:cs="Times New Roman"/>
                <w:sz w:val="24"/>
                <w:szCs w:val="24"/>
                <w:lang w:eastAsia="en-GB"/>
              </w:rPr>
              <w:t xml:space="preserve"> </w:t>
            </w:r>
            <w:r w:rsidRPr="00B12356">
              <w:rPr>
                <w:rFonts w:ascii="inherit" w:eastAsia="Times New Roman" w:hAnsi="inherit" w:cs="Times New Roman"/>
                <w:sz w:val="24"/>
                <w:szCs w:val="24"/>
                <w:lang w:eastAsia="en-GB"/>
              </w:rPr>
              <w:t xml:space="preserve">— underfrequency consumption’ </w:t>
            </w:r>
            <w:ins w:id="16" w:author="Author">
              <w:r w:rsidR="0042608B" w:rsidRPr="0042608B">
                <w:rPr>
                  <w:rFonts w:ascii="inherit" w:eastAsia="Times New Roman" w:hAnsi="inherit" w:cs="Times New Roman"/>
                  <w:sz w:val="24"/>
                  <w:szCs w:val="24"/>
                  <w:lang w:eastAsia="en-GB"/>
                </w:rPr>
                <w:t>(LFDD-UC)</w:t>
              </w:r>
            </w:ins>
            <w:del w:id="17" w:author="Author">
              <w:r w:rsidDel="0042608B">
                <w:rPr>
                  <w:rFonts w:ascii="inherit" w:eastAsia="Times New Roman" w:hAnsi="inherit" w:cs="Times New Roman"/>
                  <w:sz w:val="24"/>
                  <w:szCs w:val="24"/>
                  <w:lang w:eastAsia="en-GB"/>
                </w:rPr>
                <w:delText>(</w:delText>
              </w:r>
              <w:r w:rsidRPr="00B12356" w:rsidDel="0042608B">
                <w:rPr>
                  <w:rFonts w:ascii="inherit" w:eastAsia="Times New Roman" w:hAnsi="inherit" w:cs="Times New Roman"/>
                  <w:sz w:val="24"/>
                  <w:szCs w:val="24"/>
                  <w:lang w:eastAsia="en-GB"/>
                </w:rPr>
                <w:delText>LFSM-UC</w:delText>
              </w:r>
              <w:r w:rsidDel="0042608B">
                <w:rPr>
                  <w:rFonts w:ascii="inherit" w:eastAsia="Times New Roman" w:hAnsi="inherit" w:cs="Times New Roman"/>
                  <w:sz w:val="24"/>
                  <w:szCs w:val="24"/>
                  <w:lang w:eastAsia="en-GB"/>
                </w:rPr>
                <w:delText>)</w:delText>
              </w:r>
            </w:del>
            <w:r w:rsidRPr="00B12356">
              <w:rPr>
                <w:rFonts w:ascii="inherit" w:eastAsia="Times New Roman" w:hAnsi="inherit" w:cs="Times New Roman"/>
                <w:sz w:val="24"/>
                <w:szCs w:val="24"/>
                <w:lang w:eastAsia="en-GB"/>
              </w:rPr>
              <w:t xml:space="preserve"> means </w:t>
            </w:r>
            <w:ins w:id="18" w:author="Author">
              <w:r w:rsidR="0042608B" w:rsidRPr="0042608B">
                <w:rPr>
                  <w:rFonts w:ascii="inherit" w:eastAsia="Times New Roman" w:hAnsi="inherit" w:cs="Times New Roman"/>
                  <w:sz w:val="24"/>
                  <w:szCs w:val="24"/>
                  <w:lang w:eastAsia="en-GB"/>
                </w:rPr>
                <w:t>the disconnection of the unit</w:t>
              </w:r>
            </w:ins>
            <w:del w:id="19" w:author="Author">
              <w:r w:rsidRPr="00B12356" w:rsidDel="0042608B">
                <w:rPr>
                  <w:rFonts w:ascii="inherit" w:eastAsia="Times New Roman" w:hAnsi="inherit" w:cs="Times New Roman"/>
                  <w:sz w:val="24"/>
                  <w:szCs w:val="24"/>
                  <w:lang w:eastAsia="en-GB"/>
                </w:rPr>
                <w:delText>an operating mode which will result in active power consumption decrease</w:delText>
              </w:r>
            </w:del>
            <w:r w:rsidRPr="00B12356">
              <w:rPr>
                <w:rFonts w:ascii="inherit" w:eastAsia="Times New Roman" w:hAnsi="inherit" w:cs="Times New Roman"/>
                <w:sz w:val="24"/>
                <w:szCs w:val="24"/>
                <w:lang w:eastAsia="en-GB"/>
              </w:rPr>
              <w:t xml:space="preserv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29D4763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56C7472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66327416"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389C6960"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1855572B"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1CFDC02D"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4DC230A0"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2DD03F65"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3FBD6B0E"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6BFE6AC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1A52EAB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500779D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49DA25D1"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0D44635"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 xml:space="preserve">to be expected </w:t>
      </w:r>
      <w:ins w:id="20" w:author="Author">
        <w:r w:rsidR="00130BAD" w:rsidRPr="00130BAD">
          <w:rPr>
            <w:rFonts w:ascii="inherit" w:eastAsia="Times New Roman" w:hAnsi="inherit" w:cs="Times New Roman"/>
            <w:color w:val="000000"/>
            <w:sz w:val="24"/>
            <w:szCs w:val="24"/>
            <w:lang w:eastAsia="en-GB"/>
          </w:rPr>
          <w:t>from the transmission system</w:t>
        </w:r>
        <w:r w:rsidR="00130BAD">
          <w:rPr>
            <w:rFonts w:ascii="inherit" w:eastAsia="Times New Roman" w:hAnsi="inherit" w:cs="Times New Roman"/>
            <w:color w:val="000000"/>
            <w:sz w:val="24"/>
            <w:szCs w:val="24"/>
            <w:lang w:eastAsia="en-GB"/>
          </w:rPr>
          <w:t xml:space="preserve"> </w:t>
        </w:r>
      </w:ins>
      <w:r w:rsidRPr="00CA495E">
        <w:rPr>
          <w:rFonts w:ascii="inherit" w:eastAsia="Times New Roman" w:hAnsi="inherit" w:cs="Times New Roman"/>
          <w:color w:val="000000"/>
          <w:sz w:val="24"/>
          <w:szCs w:val="24"/>
          <w:lang w:eastAsia="en-GB"/>
        </w:rPr>
        <w:t>at the connection point as an equivalent of the network.</w:t>
      </w:r>
    </w:p>
    <w:p w14:paraId="074E85E5" w14:textId="75B5E428"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 xml:space="preserve">The relevant transmission-connected demand facility owner or the transmission-connected distribution system operator shall deliver to the relevant TSO an estimate of the minimum and maximum short-circuit current contribution to be expected </w:t>
      </w:r>
      <w:ins w:id="21" w:author="Author">
        <w:r w:rsidR="00130BAD" w:rsidRPr="00130BAD">
          <w:rPr>
            <w:rFonts w:ascii="inherit" w:eastAsia="Times New Roman" w:hAnsi="inherit" w:cs="Times New Roman"/>
            <w:color w:val="000000"/>
            <w:sz w:val="24"/>
            <w:szCs w:val="24"/>
            <w:lang w:eastAsia="en-GB"/>
          </w:rPr>
          <w:t>from the demand facility or the distribution system</w:t>
        </w:r>
        <w:r w:rsidR="00130BAD">
          <w:rPr>
            <w:rFonts w:ascii="inherit" w:eastAsia="Times New Roman" w:hAnsi="inherit" w:cs="Times New Roman"/>
            <w:color w:val="000000"/>
            <w:sz w:val="24"/>
            <w:szCs w:val="24"/>
            <w:lang w:eastAsia="en-GB"/>
          </w:rPr>
          <w:t xml:space="preserve"> </w:t>
        </w:r>
      </w:ins>
      <w:r w:rsidRPr="00506C15">
        <w:rPr>
          <w:rFonts w:ascii="inherit" w:eastAsia="Times New Roman" w:hAnsi="inherit" w:cs="Times New Roman"/>
          <w:color w:val="000000"/>
          <w:sz w:val="24"/>
          <w:szCs w:val="24"/>
          <w:lang w:eastAsia="en-GB"/>
        </w:rPr>
        <w:t>at the connection point as an equivalent of the network.</w:t>
      </w:r>
    </w:p>
    <w:p w14:paraId="0EFE9E05" w14:textId="2290C62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67088493"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4D98564D"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1523AF54"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1509F74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0700F3BC"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4A93369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0CA1D051"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w:t>
                  </w:r>
                  <w:ins w:id="22" w:author="Author">
                    <w:r w:rsidR="005861EC">
                      <w:rPr>
                        <w:rFonts w:ascii="inherit" w:eastAsia="Times New Roman" w:hAnsi="inherit" w:cs="Times New Roman"/>
                        <w:sz w:val="24"/>
                        <w:szCs w:val="24"/>
                        <w:lang w:eastAsia="en-GB"/>
                      </w:rPr>
                      <w:t>2</w:t>
                    </w:r>
                  </w:ins>
                  <w:del w:id="23" w:author="Author">
                    <w:r w:rsidRPr="007A320D" w:rsidDel="005861EC">
                      <w:rPr>
                        <w:rFonts w:ascii="inherit" w:eastAsia="Times New Roman" w:hAnsi="inherit" w:cs="Times New Roman"/>
                        <w:sz w:val="24"/>
                        <w:szCs w:val="24"/>
                        <w:lang w:eastAsia="en-GB"/>
                      </w:rPr>
                      <w:delText>0</w:delText>
                    </w:r>
                  </w:del>
                  <w:r w:rsidRPr="007A320D">
                    <w:rPr>
                      <w:rFonts w:ascii="inherit" w:eastAsia="Times New Roman" w:hAnsi="inherit" w:cs="Times New Roman"/>
                      <w:sz w:val="24"/>
                      <w:szCs w:val="24"/>
                      <w:lang w:eastAsia="en-GB"/>
                    </w:rPr>
                    <w:t>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36C1734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366FC84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44ED679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74FB082D"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5D75ABD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064F57D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3C85B688"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7601AFC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39C0DA6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2CE02B64"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4" o:title=""/>
          </v:shape>
          <o:OLEObject Type="Embed" ProgID="PBrush" ShapeID="_x0000_i1025" DrawAspect="Content" ObjectID="_1757156158" r:id="rId15"/>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6" o:title=""/>
          </v:shape>
          <o:OLEObject Type="Embed" ProgID="PBrush" ShapeID="_x0000_i1026" DrawAspect="Content" ObjectID="_1757156159" r:id="rId17"/>
        </w:object>
      </w:r>
    </w:p>
    <w:p w14:paraId="7E6F9091" w14:textId="2EED60A3"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2F795ABF" w14:textId="3E61833A" w:rsidR="005861EC" w:rsidRPr="005861EC" w:rsidRDefault="00F93A15" w:rsidP="005861EC">
      <w:pPr>
        <w:pStyle w:val="BodyText"/>
        <w:rPr>
          <w:ins w:id="24" w:author="Author"/>
          <w:rFonts w:ascii="inherit" w:hAnsi="inherit"/>
          <w:szCs w:val="24"/>
        </w:rPr>
      </w:pPr>
      <w:r w:rsidRPr="009B6AE9">
        <w:rPr>
          <w:rFonts w:ascii="inherit" w:hAnsi="inherit"/>
          <w:szCs w:val="24"/>
        </w:rPr>
        <w:t xml:space="preserve">3.    </w:t>
      </w:r>
      <w:ins w:id="25" w:author="Author">
        <w:r w:rsidR="005861EC" w:rsidRPr="005861EC">
          <w:rPr>
            <w:rFonts w:ascii="inherit" w:hAnsi="inherit"/>
            <w:szCs w:val="24"/>
          </w:rPr>
          <w:t>With regard to LFDD-UC LFSM-UC on V1G electric vehicles and associated V1G electric vehicle supply equipment power-to-gas demand units, and heat pumps:</w:t>
        </w:r>
      </w:ins>
    </w:p>
    <w:p w14:paraId="5D9B1F50" w14:textId="77777777" w:rsidR="005861EC" w:rsidRPr="005861EC" w:rsidRDefault="005861EC" w:rsidP="00155549">
      <w:pPr>
        <w:pStyle w:val="BodyText"/>
        <w:ind w:left="426"/>
        <w:rPr>
          <w:ins w:id="26" w:author="Author"/>
          <w:rFonts w:ascii="inherit" w:hAnsi="inherit"/>
          <w:szCs w:val="24"/>
        </w:rPr>
        <w:pPrChange w:id="27" w:author="Author">
          <w:pPr>
            <w:pStyle w:val="BodyText"/>
          </w:pPr>
        </w:pPrChange>
      </w:pPr>
      <w:ins w:id="28" w:author="Author">
        <w:r w:rsidRPr="005861EC">
          <w:rPr>
            <w:rFonts w:ascii="inherit" w:hAnsi="inherit"/>
            <w:szCs w:val="24"/>
          </w:rPr>
          <w:t xml:space="preserve">(a) The V1G electric vehicle and associated V1G electric vehicle supply equipment, the power to gas demand unit and heat-pumps should disconnect at a frequency threshold. </w:t>
        </w:r>
      </w:ins>
    </w:p>
    <w:p w14:paraId="230D164F" w14:textId="77777777" w:rsidR="005861EC" w:rsidRPr="005861EC" w:rsidRDefault="005861EC" w:rsidP="00155549">
      <w:pPr>
        <w:pStyle w:val="BodyText"/>
        <w:ind w:left="426"/>
        <w:rPr>
          <w:ins w:id="29" w:author="Author"/>
          <w:rFonts w:ascii="inherit" w:hAnsi="inherit"/>
          <w:szCs w:val="24"/>
        </w:rPr>
        <w:pPrChange w:id="30" w:author="Author">
          <w:pPr>
            <w:pStyle w:val="BodyText"/>
          </w:pPr>
        </w:pPrChange>
      </w:pPr>
      <w:ins w:id="31" w:author="Author">
        <w:r w:rsidRPr="005861EC">
          <w:rPr>
            <w:rFonts w:ascii="inherit" w:hAnsi="inherit"/>
            <w:szCs w:val="24"/>
          </w:rPr>
          <w:t>(b) The TSO in coordination with the relevant DSO shall define the frequency threshold:</w:t>
        </w:r>
      </w:ins>
    </w:p>
    <w:p w14:paraId="481D8ACC" w14:textId="77777777" w:rsidR="005861EC" w:rsidRPr="005861EC" w:rsidRDefault="005861EC" w:rsidP="005861EC">
      <w:pPr>
        <w:pStyle w:val="BodyText"/>
        <w:ind w:left="1418"/>
        <w:rPr>
          <w:ins w:id="32" w:author="Author"/>
          <w:rFonts w:ascii="inherit" w:hAnsi="inherit"/>
          <w:szCs w:val="24"/>
        </w:rPr>
      </w:pPr>
      <w:ins w:id="33" w:author="Author">
        <w:r w:rsidRPr="005861EC">
          <w:rPr>
            <w:rFonts w:ascii="inherit" w:hAnsi="inherit"/>
            <w:szCs w:val="24"/>
          </w:rPr>
          <w:t>(i) randomized between 49.8 Hz and 48.9 Hz for V1G electric vehicles and associated V1G electric vehicle supply equipment and power to gas demand units;</w:t>
        </w:r>
      </w:ins>
    </w:p>
    <w:p w14:paraId="3062937F" w14:textId="78691301" w:rsidR="005861EC" w:rsidRPr="005861EC" w:rsidRDefault="005861EC" w:rsidP="005861EC">
      <w:pPr>
        <w:pStyle w:val="BodyText"/>
        <w:ind w:left="1418"/>
        <w:rPr>
          <w:ins w:id="34" w:author="Author"/>
          <w:rFonts w:ascii="inherit" w:hAnsi="inherit"/>
          <w:szCs w:val="24"/>
        </w:rPr>
      </w:pPr>
      <w:ins w:id="35" w:author="Author">
        <w:r w:rsidRPr="005861EC">
          <w:rPr>
            <w:rFonts w:ascii="inherit" w:hAnsi="inherit"/>
            <w:szCs w:val="24"/>
          </w:rPr>
          <w:t xml:space="preserve">(ii) randomized between 49,0 Hz and 48,0 Hz for heat-pumps. </w:t>
        </w:r>
      </w:ins>
    </w:p>
    <w:p w14:paraId="50C12B61" w14:textId="77777777" w:rsidR="005861EC" w:rsidRPr="005861EC" w:rsidRDefault="005861EC" w:rsidP="005861EC">
      <w:pPr>
        <w:pStyle w:val="BodyText"/>
        <w:ind w:left="426"/>
        <w:rPr>
          <w:ins w:id="36" w:author="Author"/>
          <w:rFonts w:ascii="inherit" w:hAnsi="inherit"/>
          <w:szCs w:val="24"/>
        </w:rPr>
      </w:pPr>
      <w:ins w:id="37" w:author="Author">
        <w:r w:rsidRPr="005861EC">
          <w:rPr>
            <w:rFonts w:ascii="inherit" w:hAnsi="inherit"/>
            <w:szCs w:val="24"/>
          </w:rPr>
          <w:t>(c)</w:t>
        </w:r>
        <w:r w:rsidRPr="005861EC">
          <w:rPr>
            <w:rFonts w:ascii="inherit" w:hAnsi="inherit"/>
            <w:szCs w:val="24"/>
          </w:rPr>
          <w:tab/>
          <w:t xml:space="preserve">If disconnection was performed according to point (a) of this article, on return of the frequency above 49.8 Hz, a random time delay of minimum 10 and up to 60 minutes shall be initiated before normal operation resumes. </w:t>
        </w:r>
      </w:ins>
    </w:p>
    <w:p w14:paraId="1DAA0394" w14:textId="77777777" w:rsidR="005861EC" w:rsidRPr="005861EC" w:rsidRDefault="005861EC" w:rsidP="005861EC">
      <w:pPr>
        <w:pStyle w:val="BodyText"/>
        <w:ind w:left="426"/>
        <w:rPr>
          <w:ins w:id="38" w:author="Author"/>
          <w:rFonts w:ascii="inherit" w:hAnsi="inherit"/>
          <w:szCs w:val="24"/>
        </w:rPr>
      </w:pPr>
      <w:ins w:id="39" w:author="Author">
        <w:r w:rsidRPr="005861EC">
          <w:rPr>
            <w:rFonts w:ascii="inherit" w:hAnsi="inherit"/>
            <w:szCs w:val="24"/>
          </w:rPr>
          <w:t>(d)</w:t>
        </w:r>
        <w:r w:rsidRPr="005861EC">
          <w:rPr>
            <w:rFonts w:ascii="inherit" w:hAnsi="inherit"/>
            <w:szCs w:val="24"/>
          </w:rPr>
          <w:tab/>
          <w:t xml:space="preserve">requirements for frequency measurement: </w:t>
        </w:r>
      </w:ins>
    </w:p>
    <w:p w14:paraId="1E58085A" w14:textId="77777777" w:rsidR="005861EC" w:rsidRPr="005861EC" w:rsidRDefault="005861EC" w:rsidP="005861EC">
      <w:pPr>
        <w:pStyle w:val="BodyText"/>
        <w:ind w:left="1418"/>
        <w:rPr>
          <w:ins w:id="40" w:author="Author"/>
          <w:rFonts w:ascii="inherit" w:hAnsi="inherit"/>
          <w:szCs w:val="24"/>
        </w:rPr>
      </w:pPr>
      <w:ins w:id="41" w:author="Author">
        <w:r w:rsidRPr="005861EC">
          <w:rPr>
            <w:rFonts w:ascii="inherit" w:hAnsi="inherit"/>
            <w:szCs w:val="24"/>
          </w:rPr>
          <w:t>(i)</w:t>
        </w:r>
        <w:r w:rsidRPr="005861EC">
          <w:rPr>
            <w:rFonts w:ascii="inherit" w:hAnsi="inherit"/>
            <w:szCs w:val="24"/>
          </w:rPr>
          <w:tab/>
          <w:t>Maximum measuring time window: 100 ms</w:t>
        </w:r>
      </w:ins>
    </w:p>
    <w:p w14:paraId="32453864" w14:textId="77777777" w:rsidR="005861EC" w:rsidRPr="005861EC" w:rsidRDefault="005861EC" w:rsidP="00155549">
      <w:pPr>
        <w:pStyle w:val="BodyText"/>
        <w:ind w:left="1418"/>
        <w:rPr>
          <w:ins w:id="42" w:author="Author"/>
          <w:rFonts w:ascii="inherit" w:hAnsi="inherit"/>
          <w:szCs w:val="24"/>
        </w:rPr>
        <w:pPrChange w:id="43" w:author="Author">
          <w:pPr>
            <w:pStyle w:val="BodyText"/>
          </w:pPr>
        </w:pPrChange>
      </w:pPr>
      <w:ins w:id="44" w:author="Author">
        <w:r w:rsidRPr="005861EC">
          <w:rPr>
            <w:rFonts w:ascii="inherit" w:hAnsi="inherit"/>
            <w:szCs w:val="24"/>
          </w:rPr>
          <w:t>(ii)</w:t>
        </w:r>
        <w:r w:rsidRPr="005861EC">
          <w:rPr>
            <w:rFonts w:ascii="inherit" w:hAnsi="inherit"/>
            <w:szCs w:val="24"/>
          </w:rPr>
          <w:tab/>
          <w:t>Accuracy: ± 30 mHz</w:t>
        </w:r>
      </w:ins>
    </w:p>
    <w:p w14:paraId="3280DDC7" w14:textId="24912A0C" w:rsidR="00F93A15" w:rsidDel="005861EC" w:rsidRDefault="005861EC" w:rsidP="00155549">
      <w:pPr>
        <w:pStyle w:val="BodyText"/>
        <w:ind w:left="426"/>
        <w:rPr>
          <w:del w:id="45" w:author="Author"/>
          <w:rFonts w:ascii="inherit" w:hAnsi="inherit"/>
          <w:szCs w:val="24"/>
        </w:rPr>
        <w:pPrChange w:id="46" w:author="Author">
          <w:pPr>
            <w:pStyle w:val="BodyText"/>
          </w:pPr>
        </w:pPrChange>
      </w:pPr>
      <w:ins w:id="47" w:author="Author">
        <w:r w:rsidRPr="005861EC">
          <w:rPr>
            <w:rFonts w:ascii="inherit" w:hAnsi="inherit"/>
            <w:szCs w:val="24"/>
          </w:rPr>
          <w:t>(e) The total response time for LFDD-UC shall be less or equal to 0.250 seconds. The relevant system operator has the right to request the demonstration of technical evidence of the response time.</w:t>
        </w:r>
      </w:ins>
      <w:del w:id="48" w:author="Author">
        <w:r w:rsidR="00F93A15" w:rsidRPr="009B6AE9" w:rsidDel="005861EC">
          <w:rPr>
            <w:rFonts w:ascii="inherit" w:hAnsi="inherit"/>
            <w:szCs w:val="24"/>
          </w:rPr>
          <w:delText xml:space="preserve">With regard to LFSM-UC on V1G </w:delText>
        </w:r>
        <w:r w:rsidR="00F93A15" w:rsidRPr="0058234A" w:rsidDel="005861EC">
          <w:rPr>
            <w:rFonts w:ascii="inherit" w:hAnsi="inherit"/>
            <w:szCs w:val="24"/>
          </w:rPr>
          <w:delText>electric vehicle</w:delText>
        </w:r>
        <w:r w:rsidR="006D08C8" w:rsidRPr="0058234A" w:rsidDel="005861EC">
          <w:rPr>
            <w:rFonts w:ascii="inherit" w:hAnsi="inherit"/>
            <w:szCs w:val="24"/>
          </w:rPr>
          <w:delText>s</w:delText>
        </w:r>
        <w:r w:rsidR="00F93A15" w:rsidRPr="0058234A" w:rsidDel="005861EC">
          <w:rPr>
            <w:rFonts w:ascii="inherit" w:hAnsi="inherit"/>
            <w:szCs w:val="24"/>
          </w:rPr>
          <w:delText xml:space="preserve"> and associated V1G electric vehicle </w:delText>
        </w:r>
        <w:r w:rsidR="000065BB" w:rsidRPr="0058234A" w:rsidDel="005861EC">
          <w:rPr>
            <w:rFonts w:ascii="inherit" w:hAnsi="inherit"/>
            <w:szCs w:val="24"/>
          </w:rPr>
          <w:delText>supply equipment</w:delText>
        </w:r>
        <w:r w:rsidR="00F93A15" w:rsidRPr="009B6AE9" w:rsidDel="005861EC">
          <w:rPr>
            <w:rFonts w:ascii="inherit" w:hAnsi="inherit"/>
            <w:szCs w:val="24"/>
          </w:rPr>
          <w:delText xml:space="preserve"> and p</w:delText>
        </w:r>
        <w:r w:rsidR="00F93A15" w:rsidRPr="009B6AE9" w:rsidDel="005861EC">
          <w:rPr>
            <w:rFonts w:ascii="inherit" w:eastAsia="Calibri" w:hAnsi="inherit"/>
            <w:szCs w:val="24"/>
          </w:rPr>
          <w:delText>ower-to-gas demand units</w:delText>
        </w:r>
        <w:r w:rsidR="00F93A15" w:rsidRPr="009B6AE9" w:rsidDel="005861EC">
          <w:rPr>
            <w:rFonts w:ascii="inherit" w:hAnsi="inherit"/>
            <w:szCs w:val="24"/>
          </w:rPr>
          <w:delText>:</w:delText>
        </w:r>
      </w:del>
    </w:p>
    <w:p w14:paraId="6B660B0D" w14:textId="77777777" w:rsidR="005861EC" w:rsidRPr="009B6AE9" w:rsidRDefault="005861EC" w:rsidP="00155549">
      <w:pPr>
        <w:pStyle w:val="BodyText"/>
        <w:ind w:left="426"/>
        <w:rPr>
          <w:ins w:id="49" w:author="Author"/>
          <w:rFonts w:ascii="inherit" w:hAnsi="inherit"/>
          <w:szCs w:val="24"/>
        </w:rPr>
        <w:pPrChange w:id="50" w:author="Author">
          <w:pPr>
            <w:pStyle w:val="BodyText"/>
          </w:pPr>
        </w:pPrChange>
      </w:pPr>
    </w:p>
    <w:p w14:paraId="14C8ECD1" w14:textId="126E9C29" w:rsidR="00F93A15" w:rsidRPr="009B6AE9" w:rsidDel="005861EC" w:rsidRDefault="00F93A15" w:rsidP="005861EC">
      <w:pPr>
        <w:pStyle w:val="BodyText"/>
        <w:rPr>
          <w:del w:id="51" w:author="Author"/>
          <w:rFonts w:ascii="inherit" w:hAnsi="inherit"/>
          <w:szCs w:val="24"/>
        </w:rPr>
      </w:pPr>
      <w:del w:id="52" w:author="Author">
        <w:r w:rsidRPr="009B6AE9" w:rsidDel="005861EC">
          <w:rPr>
            <w:rFonts w:ascii="inherit" w:hAnsi="inherit"/>
            <w:szCs w:val="24"/>
          </w:rPr>
          <w:delText xml:space="preserve">(a) The V1G </w:delText>
        </w:r>
        <w:r w:rsidRPr="0058234A" w:rsidDel="005861EC">
          <w:rPr>
            <w:rFonts w:ascii="inherit" w:hAnsi="inherit"/>
            <w:w w:val="105"/>
            <w:szCs w:val="24"/>
          </w:rPr>
          <w:delText xml:space="preserve">electric vehicle and associated V1G electric vehicle </w:delText>
        </w:r>
        <w:r w:rsidR="000065BB" w:rsidRPr="0058234A" w:rsidDel="005861EC">
          <w:rPr>
            <w:rFonts w:ascii="inherit" w:hAnsi="inherit"/>
            <w:w w:val="105"/>
            <w:szCs w:val="24"/>
          </w:rPr>
          <w:delText>supply equipment</w:delText>
        </w:r>
        <w:r w:rsidRPr="009B6AE9" w:rsidDel="005861EC">
          <w:rPr>
            <w:rFonts w:ascii="inherit" w:hAnsi="inherit"/>
            <w:szCs w:val="24"/>
          </w:rPr>
          <w:delText xml:space="preserve"> and the p</w:delText>
        </w:r>
        <w:r w:rsidRPr="009B6AE9" w:rsidDel="005861EC">
          <w:rPr>
            <w:rFonts w:ascii="inherit" w:eastAsia="Calibri" w:hAnsi="inherit"/>
            <w:szCs w:val="24"/>
          </w:rPr>
          <w:delText>ower-to-gas demand unit</w:delText>
        </w:r>
        <w:r w:rsidRPr="009B6AE9" w:rsidDel="005861EC">
          <w:rPr>
            <w:rFonts w:ascii="inherit" w:hAnsi="inherit"/>
            <w:szCs w:val="24"/>
          </w:rPr>
          <w:delText xml:space="preserve"> shall be capable of reducing the consumption from the current active power input automatically down to the minimum technical operational level according to the indicative Figure X</w:delText>
        </w:r>
        <w:r w:rsidR="002D134D" w:rsidRPr="009B6AE9" w:rsidDel="005861EC">
          <w:rPr>
            <w:rFonts w:ascii="inherit" w:hAnsi="inherit"/>
            <w:szCs w:val="24"/>
          </w:rPr>
          <w:delText>X</w:delText>
        </w:r>
        <w:r w:rsidRPr="009B6AE9" w:rsidDel="005861EC">
          <w:rPr>
            <w:rFonts w:ascii="inherit" w:hAnsi="inherit"/>
            <w:szCs w:val="24"/>
          </w:rPr>
          <w:delText xml:space="preserve"> at a frequency threshold and with a droop setting:</w:delText>
        </w:r>
      </w:del>
    </w:p>
    <w:p w14:paraId="7B31D960" w14:textId="44C965E1" w:rsidR="00F93A15" w:rsidRPr="009B6AE9" w:rsidDel="005861EC" w:rsidRDefault="00F93A15" w:rsidP="005861EC">
      <w:pPr>
        <w:pStyle w:val="BodyText"/>
        <w:rPr>
          <w:del w:id="53" w:author="Author"/>
          <w:rFonts w:ascii="inherit" w:hAnsi="inherit"/>
          <w:szCs w:val="24"/>
        </w:rPr>
      </w:pPr>
      <w:del w:id="54" w:author="Author">
        <w:r w:rsidRPr="009B6AE9" w:rsidDel="005861EC">
          <w:rPr>
            <w:rFonts w:ascii="inherit" w:hAnsi="inherit"/>
            <w:szCs w:val="24"/>
          </w:rPr>
          <w:delText xml:space="preserve">(b) The droop shall be </w:delText>
        </w:r>
        <w:r w:rsidR="00B27CCC" w:rsidRPr="009B6AE9" w:rsidDel="005861EC">
          <w:rPr>
            <w:rFonts w:ascii="inherit" w:hAnsi="inherit"/>
            <w:szCs w:val="24"/>
          </w:rPr>
          <w:delText>5</w:delText>
        </w:r>
        <w:r w:rsidRPr="009B6AE9" w:rsidDel="005861EC">
          <w:rPr>
            <w:rFonts w:ascii="inherit" w:hAnsi="inherit"/>
            <w:szCs w:val="24"/>
          </w:rPr>
          <w:delText xml:space="preserve">%. </w:delText>
        </w:r>
      </w:del>
    </w:p>
    <w:p w14:paraId="426D34B5" w14:textId="72DD3E13" w:rsidR="00F93A15" w:rsidRPr="009B6AE9" w:rsidDel="005861EC" w:rsidRDefault="00F93A15" w:rsidP="005861EC">
      <w:pPr>
        <w:pStyle w:val="BodyText"/>
        <w:rPr>
          <w:del w:id="55" w:author="Author"/>
          <w:rFonts w:ascii="inherit" w:eastAsia="Calibri" w:hAnsi="inherit"/>
          <w:kern w:val="0"/>
          <w:szCs w:val="24"/>
          <w:lang w:val="sl-SI"/>
        </w:rPr>
      </w:pPr>
      <w:del w:id="56" w:author="Author">
        <w:r w:rsidRPr="009B6AE9" w:rsidDel="005861EC">
          <w:rPr>
            <w:rFonts w:ascii="inherit" w:hAnsi="inherit"/>
            <w:szCs w:val="24"/>
          </w:rPr>
          <w:delText>(c) The frequency threshold shall be 49,8 Hz (inclusive), except for synchronous area IE where the frequency threshold shall be 49,5 Hz (inclusive).</w:delText>
        </w:r>
      </w:del>
    </w:p>
    <w:p w14:paraId="728BCEE7" w14:textId="099CEB0B" w:rsidR="00F93A15" w:rsidRPr="009B6AE9" w:rsidDel="005861EC" w:rsidRDefault="00F93A15" w:rsidP="005861EC">
      <w:pPr>
        <w:pStyle w:val="BodyText"/>
        <w:rPr>
          <w:del w:id="57" w:author="Author"/>
          <w:rFonts w:ascii="inherit" w:hAnsi="inherit"/>
          <w:szCs w:val="24"/>
        </w:rPr>
      </w:pPr>
      <w:del w:id="58" w:author="Author">
        <w:r w:rsidRPr="009B6AE9" w:rsidDel="005861EC">
          <w:rPr>
            <w:rFonts w:ascii="inherit" w:hAnsi="inherit"/>
            <w:szCs w:val="24"/>
          </w:rPr>
          <w:delText xml:space="preserve">(d) The </w:delText>
        </w:r>
        <w:r w:rsidRPr="0058234A" w:rsidDel="005861EC">
          <w:rPr>
            <w:rFonts w:ascii="inherit" w:hAnsi="inherit"/>
            <w:szCs w:val="24"/>
          </w:rPr>
          <w:delText>V1G</w:delText>
        </w:r>
        <w:r w:rsidRPr="009B6AE9" w:rsidDel="005861EC">
          <w:rPr>
            <w:rFonts w:ascii="inherit" w:hAnsi="inherit"/>
            <w:szCs w:val="24"/>
          </w:rPr>
          <w:delText xml:space="preserve"> </w:delText>
        </w:r>
        <w:r w:rsidRPr="0058234A" w:rsidDel="005861EC">
          <w:rPr>
            <w:rFonts w:ascii="inherit" w:hAnsi="inherit"/>
            <w:w w:val="105"/>
            <w:szCs w:val="24"/>
          </w:rPr>
          <w:delText xml:space="preserve">electric vehicle and associated V1G electric vehicle </w:delText>
        </w:r>
        <w:r w:rsidR="000065BB" w:rsidRPr="0058234A" w:rsidDel="005861EC">
          <w:rPr>
            <w:rFonts w:ascii="inherit" w:hAnsi="inherit"/>
            <w:w w:val="105"/>
            <w:szCs w:val="24"/>
          </w:rPr>
          <w:delText>supply equipment</w:delText>
        </w:r>
        <w:r w:rsidRPr="009B6AE9" w:rsidDel="005861EC">
          <w:rPr>
            <w:rFonts w:ascii="inherit" w:hAnsi="inherit"/>
            <w:szCs w:val="24"/>
          </w:rPr>
          <w:delText xml:space="preserve"> and the p</w:delText>
        </w:r>
        <w:r w:rsidRPr="009B6AE9" w:rsidDel="005861EC">
          <w:rPr>
            <w:rFonts w:ascii="inherit" w:eastAsia="Calibri" w:hAnsi="inherit"/>
            <w:szCs w:val="24"/>
          </w:rPr>
          <w:delText>ower-to-gas demand unit</w:delText>
        </w:r>
        <w:r w:rsidRPr="009B6AE9" w:rsidDel="005861EC">
          <w:rPr>
            <w:rFonts w:ascii="inherit" w:hAnsi="inherit"/>
            <w:szCs w:val="24"/>
          </w:rPr>
          <w:delText xml:space="preserve"> shall stay in this specific mode as long as the frequency is below the frequency threshold. If the frequency recovers</w:delText>
        </w:r>
        <w:r w:rsidR="000D5CA9" w:rsidDel="005861EC">
          <w:rPr>
            <w:rFonts w:ascii="inherit" w:hAnsi="inherit"/>
            <w:szCs w:val="24"/>
          </w:rPr>
          <w:delText>,</w:delText>
        </w:r>
        <w:r w:rsidRPr="009B6AE9" w:rsidDel="005861EC">
          <w:rPr>
            <w:rFonts w:ascii="inherit" w:hAnsi="inherit"/>
            <w:szCs w:val="24"/>
          </w:rPr>
          <w:delText xml:space="preserve"> the electrical charging demand unit shall follow the same power-frequency characteristic until it is back to its prior state of active power input.</w:delText>
        </w:r>
      </w:del>
    </w:p>
    <w:p w14:paraId="788D7B3C" w14:textId="73B23652" w:rsidR="00F93A15" w:rsidRPr="009B6AE9" w:rsidDel="005861EC" w:rsidRDefault="00F93A15" w:rsidP="005861EC">
      <w:pPr>
        <w:pStyle w:val="BodyText"/>
        <w:rPr>
          <w:del w:id="59" w:author="Author"/>
          <w:rFonts w:ascii="inherit" w:hAnsi="inherit"/>
          <w:szCs w:val="24"/>
        </w:rPr>
      </w:pPr>
      <w:del w:id="60" w:author="Author">
        <w:r w:rsidRPr="009B6AE9" w:rsidDel="005861EC">
          <w:rPr>
            <w:rFonts w:ascii="inherit" w:hAnsi="inherit"/>
            <w:szCs w:val="24"/>
          </w:rPr>
          <w:delText>(e) If the minimum technical operating level is larger than 20% of Pref</w:delText>
        </w:r>
        <w:r w:rsidR="000D5CA9" w:rsidDel="005861EC">
          <w:rPr>
            <w:rFonts w:ascii="inherit" w:hAnsi="inherit"/>
            <w:szCs w:val="24"/>
          </w:rPr>
          <w:delText>,</w:delText>
        </w:r>
        <w:r w:rsidRPr="009B6AE9" w:rsidDel="005861EC">
          <w:rPr>
            <w:rFonts w:ascii="inherit" w:hAnsi="inherit"/>
            <w:szCs w:val="24"/>
          </w:rPr>
          <w:delText xml:space="preserve"> the electric charging demand unit or the p</w:delText>
        </w:r>
        <w:r w:rsidRPr="009B6AE9" w:rsidDel="005861EC">
          <w:rPr>
            <w:rFonts w:ascii="inherit" w:eastAsia="Calibri" w:hAnsi="inherit"/>
            <w:szCs w:val="24"/>
          </w:rPr>
          <w:delText>ower-to-gas demand unit</w:delText>
        </w:r>
        <w:r w:rsidRPr="009B6AE9" w:rsidDel="005861EC">
          <w:rPr>
            <w:rFonts w:ascii="inherit" w:hAnsi="inherit"/>
            <w:szCs w:val="24"/>
          </w:rPr>
          <w:delText xml:space="preserve"> should disconnect when reaching its minimum technical operating level;</w:delText>
        </w:r>
      </w:del>
    </w:p>
    <w:p w14:paraId="66BDAECC" w14:textId="636AF667" w:rsidR="00F93A15" w:rsidRPr="009B6AE9" w:rsidDel="005861EC" w:rsidRDefault="00F93A15" w:rsidP="005861EC">
      <w:pPr>
        <w:pStyle w:val="BodyText"/>
        <w:rPr>
          <w:del w:id="61" w:author="Author"/>
          <w:rFonts w:ascii="inherit" w:hAnsi="inherit"/>
          <w:szCs w:val="24"/>
        </w:rPr>
      </w:pPr>
      <w:del w:id="62" w:author="Author">
        <w:r w:rsidRPr="009B6AE9" w:rsidDel="005861EC">
          <w:rPr>
            <w:rFonts w:ascii="inherit" w:hAnsi="inherit"/>
            <w:szCs w:val="24"/>
          </w:rPr>
          <w:delText xml:space="preserve">(f) If disconnection was performed according to point (e) of this article, on return of frequency above the frequency threshold, a random time delay of up to 5 minutes shall be initiated before normal operation resumes. </w:delText>
        </w:r>
      </w:del>
    </w:p>
    <w:p w14:paraId="15E7A7A5" w14:textId="3AEE5C91" w:rsidR="00F93A15" w:rsidRPr="009B6AE9" w:rsidDel="005861EC" w:rsidRDefault="00F93A15" w:rsidP="005861EC">
      <w:pPr>
        <w:pStyle w:val="BodyText"/>
        <w:rPr>
          <w:del w:id="63" w:author="Author"/>
          <w:rFonts w:ascii="inherit" w:hAnsi="inherit"/>
          <w:szCs w:val="24"/>
        </w:rPr>
      </w:pPr>
      <w:del w:id="64" w:author="Author">
        <w:r w:rsidRPr="009B6AE9" w:rsidDel="005861EC">
          <w:rPr>
            <w:rFonts w:ascii="inherit" w:hAnsi="inherit"/>
            <w:szCs w:val="24"/>
          </w:rPr>
          <w:delText>(g) Requirements for frequency measurement:</w:delText>
        </w:r>
      </w:del>
    </w:p>
    <w:p w14:paraId="73172F1E" w14:textId="7BD47875" w:rsidR="00F93A15" w:rsidRPr="009B6AE9" w:rsidDel="005861EC" w:rsidRDefault="00F93A15" w:rsidP="005861EC">
      <w:pPr>
        <w:pStyle w:val="BodyText"/>
        <w:rPr>
          <w:del w:id="65" w:author="Author"/>
          <w:rFonts w:ascii="inherit" w:hAnsi="inherit"/>
          <w:szCs w:val="24"/>
        </w:rPr>
      </w:pPr>
      <w:del w:id="66" w:author="Author">
        <w:r w:rsidRPr="009B6AE9" w:rsidDel="005861EC">
          <w:rPr>
            <w:rFonts w:ascii="inherit" w:hAnsi="inherit"/>
            <w:szCs w:val="24"/>
          </w:rPr>
          <w:delText>(i) Maximum measuring time window: 100 ms</w:delText>
        </w:r>
      </w:del>
    </w:p>
    <w:p w14:paraId="5B778B5B" w14:textId="1BF93028" w:rsidR="00F93A15" w:rsidRPr="009B6AE9" w:rsidDel="005861EC" w:rsidRDefault="00F93A15" w:rsidP="005861EC">
      <w:pPr>
        <w:pStyle w:val="BodyText"/>
        <w:rPr>
          <w:del w:id="67" w:author="Author"/>
          <w:rFonts w:ascii="inherit" w:hAnsi="inherit"/>
          <w:szCs w:val="24"/>
        </w:rPr>
      </w:pPr>
      <w:del w:id="68" w:author="Author">
        <w:r w:rsidRPr="009B6AE9" w:rsidDel="005861EC">
          <w:rPr>
            <w:rFonts w:ascii="inherit" w:hAnsi="inherit"/>
            <w:szCs w:val="24"/>
          </w:rPr>
          <w:delText>(ii) Accuracy: ± 30 mHz</w:delText>
        </w:r>
      </w:del>
    </w:p>
    <w:p w14:paraId="142A0CD6" w14:textId="7711116F" w:rsidR="00F93A15" w:rsidRPr="009B6AE9" w:rsidDel="005861EC" w:rsidRDefault="00F93A15" w:rsidP="005861EC">
      <w:pPr>
        <w:pStyle w:val="BodyText"/>
        <w:rPr>
          <w:del w:id="69" w:author="Author"/>
          <w:rFonts w:ascii="inherit" w:hAnsi="inherit"/>
          <w:szCs w:val="24"/>
        </w:rPr>
      </w:pPr>
      <w:del w:id="70" w:author="Author">
        <w:r w:rsidRPr="009B6AE9" w:rsidDel="005861EC">
          <w:rPr>
            <w:rFonts w:ascii="inherit" w:hAnsi="inherit"/>
            <w:szCs w:val="24"/>
          </w:rPr>
          <w:delText xml:space="preserve">(h) Stable operation of the </w:delText>
        </w:r>
        <w:r w:rsidRPr="0058234A" w:rsidDel="005861EC">
          <w:rPr>
            <w:rFonts w:ascii="inherit" w:hAnsi="inherit"/>
            <w:szCs w:val="24"/>
          </w:rPr>
          <w:delText xml:space="preserve">V1G electric vehicle and associated V1G electric vehicle </w:delText>
        </w:r>
        <w:r w:rsidR="000065BB" w:rsidRPr="0058234A" w:rsidDel="005861EC">
          <w:rPr>
            <w:rFonts w:ascii="inherit" w:hAnsi="inherit"/>
            <w:szCs w:val="24"/>
          </w:rPr>
          <w:delText>supply equipment</w:delText>
        </w:r>
        <w:r w:rsidRPr="009B6AE9" w:rsidDel="005861EC">
          <w:rPr>
            <w:rFonts w:ascii="inherit" w:hAnsi="inherit"/>
            <w:szCs w:val="24"/>
          </w:rPr>
          <w:delText xml:space="preserve"> and the power-to-gas demand unit during LFSM-UC operation shall be ensured;</w:delText>
        </w:r>
      </w:del>
    </w:p>
    <w:p w14:paraId="2C3B1B00" w14:textId="1D15A020" w:rsidR="00F93A15" w:rsidRPr="009B6AE9" w:rsidDel="005861EC" w:rsidRDefault="00F93A15" w:rsidP="005861EC">
      <w:pPr>
        <w:pStyle w:val="BodyText"/>
        <w:rPr>
          <w:del w:id="71" w:author="Author"/>
          <w:rFonts w:ascii="inherit" w:hAnsi="inherit"/>
          <w:szCs w:val="24"/>
        </w:rPr>
      </w:pPr>
      <w:del w:id="72" w:author="Author">
        <w:r w:rsidRPr="009B6AE9" w:rsidDel="005861EC">
          <w:rPr>
            <w:rFonts w:ascii="inherit" w:hAnsi="inherit"/>
            <w:szCs w:val="24"/>
          </w:rPr>
          <w:delText>(i) The response time for LFSM-UC shall be less or equal to 0,5 seconds. The relevant system operator has the right to request the demonstration of technical evidence of the response time.</w:delText>
        </w:r>
      </w:del>
    </w:p>
    <w:p w14:paraId="57BBA4EB" w14:textId="3685D870" w:rsidR="00F93A15" w:rsidRPr="009B6AE9" w:rsidDel="005861EC" w:rsidRDefault="00F93A15" w:rsidP="005861EC">
      <w:pPr>
        <w:pStyle w:val="BodyText"/>
        <w:rPr>
          <w:del w:id="73" w:author="Author"/>
          <w:rFonts w:ascii="inherit" w:hAnsi="inherit"/>
          <w:i/>
          <w:iCs/>
          <w:color w:val="444444"/>
        </w:rPr>
      </w:pPr>
      <w:del w:id="74" w:author="Author">
        <w:r w:rsidRPr="009B6AE9" w:rsidDel="005861EC">
          <w:rPr>
            <w:rFonts w:ascii="inherit" w:hAnsi="inherit"/>
            <w:i/>
            <w:iCs/>
            <w:color w:val="444444"/>
          </w:rPr>
          <w:delText>Figure XX</w:delText>
        </w:r>
      </w:del>
    </w:p>
    <w:p w14:paraId="54B2A103" w14:textId="2026B9BF" w:rsidR="00F93A15" w:rsidRPr="004F5375" w:rsidDel="005861EC" w:rsidRDefault="00CF7F56" w:rsidP="005861EC">
      <w:pPr>
        <w:pStyle w:val="BodyText"/>
        <w:rPr>
          <w:del w:id="75" w:author="Author"/>
          <w:rFonts w:ascii="inherit" w:hAnsi="inherit"/>
        </w:rPr>
      </w:pPr>
      <w:del w:id="76" w:author="Author">
        <w:r w:rsidDel="005861EC">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del>
    </w:p>
    <w:p w14:paraId="63D7E188" w14:textId="0033AA56" w:rsidR="00F93A15" w:rsidRPr="009B6AE9" w:rsidDel="005861EC" w:rsidRDefault="00D42299" w:rsidP="005861EC">
      <w:pPr>
        <w:pStyle w:val="BodyText"/>
        <w:rPr>
          <w:del w:id="77" w:author="Author"/>
          <w:rFonts w:ascii="inherit" w:eastAsia="Calibri" w:hAnsi="inherit"/>
          <w:szCs w:val="24"/>
        </w:rPr>
      </w:pPr>
      <w:del w:id="78" w:author="Author">
        <w:r w:rsidDel="005861EC">
          <w:rPr>
            <w:rFonts w:ascii="inherit" w:eastAsia="Calibri" w:hAnsi="inherit"/>
            <w:szCs w:val="24"/>
          </w:rPr>
          <w:delText>4</w:delText>
        </w:r>
        <w:r w:rsidR="00F93A15" w:rsidRPr="009B6AE9" w:rsidDel="005861EC">
          <w:rPr>
            <w:rFonts w:ascii="inherit" w:eastAsia="Calibri" w:hAnsi="inherit"/>
            <w:szCs w:val="24"/>
          </w:rPr>
          <w:delText xml:space="preserve">5.  With regard to LFSM-UC on </w:delText>
        </w:r>
        <w:r w:rsidR="00F93A15" w:rsidRPr="0058234A" w:rsidDel="005861EC">
          <w:rPr>
            <w:rFonts w:ascii="inherit" w:eastAsia="Calibri" w:hAnsi="inherit"/>
            <w:szCs w:val="24"/>
          </w:rPr>
          <w:delText>heat-pumps</w:delText>
        </w:r>
        <w:r w:rsidR="00F93A15" w:rsidRPr="009B6AE9" w:rsidDel="005861EC">
          <w:rPr>
            <w:rFonts w:ascii="inherit" w:eastAsia="Calibri" w:hAnsi="inherit"/>
            <w:szCs w:val="24"/>
          </w:rPr>
          <w:delText>:</w:delText>
        </w:r>
      </w:del>
    </w:p>
    <w:p w14:paraId="6BF3F865" w14:textId="2ABB0209" w:rsidR="00F93A15" w:rsidRPr="009B6AE9" w:rsidDel="005861EC" w:rsidRDefault="00F93A15" w:rsidP="005861EC">
      <w:pPr>
        <w:pStyle w:val="BodyText"/>
        <w:rPr>
          <w:del w:id="79" w:author="Author"/>
          <w:rFonts w:ascii="inherit" w:hAnsi="inherit"/>
          <w:szCs w:val="24"/>
        </w:rPr>
      </w:pPr>
      <w:del w:id="80" w:author="Author">
        <w:r w:rsidRPr="009B6AE9" w:rsidDel="005861EC">
          <w:rPr>
            <w:rFonts w:ascii="inherit" w:hAnsi="inherit"/>
            <w:szCs w:val="24"/>
          </w:rPr>
          <w:delText xml:space="preserve">(a) The control system of the LFSM-UC shall have no influence on the target temperature, above a frequency threshold specified in Article </w:delText>
        </w:r>
        <w:r w:rsidRPr="0058234A" w:rsidDel="005861EC">
          <w:rPr>
            <w:rFonts w:ascii="inherit" w:hAnsi="inherit"/>
            <w:szCs w:val="24"/>
          </w:rPr>
          <w:delText>XX.3.c</w:delText>
        </w:r>
        <w:r w:rsidRPr="009B6AE9" w:rsidDel="005861EC">
          <w:rPr>
            <w:rFonts w:ascii="inherit" w:hAnsi="inherit"/>
            <w:szCs w:val="24"/>
          </w:rPr>
          <w:delText xml:space="preserve">. </w:delText>
        </w:r>
      </w:del>
    </w:p>
    <w:p w14:paraId="098D1A4E" w14:textId="089B11E0" w:rsidR="00F93A15" w:rsidRPr="009B6AE9" w:rsidDel="005861EC" w:rsidRDefault="00F93A15" w:rsidP="005861EC">
      <w:pPr>
        <w:pStyle w:val="BodyText"/>
        <w:rPr>
          <w:del w:id="81" w:author="Author"/>
          <w:rFonts w:ascii="inherit" w:hAnsi="inherit"/>
          <w:szCs w:val="24"/>
        </w:rPr>
      </w:pPr>
      <w:del w:id="82" w:author="Author">
        <w:r w:rsidRPr="009B6AE9" w:rsidDel="005861EC">
          <w:rPr>
            <w:rFonts w:ascii="inherit" w:hAnsi="inherit"/>
            <w:szCs w:val="24"/>
          </w:rPr>
          <w:delText xml:space="preserve"> (b) The built</w:delText>
        </w:r>
        <w:r w:rsidR="00FC5803" w:rsidDel="005861EC">
          <w:rPr>
            <w:rFonts w:ascii="inherit" w:hAnsi="inherit"/>
            <w:szCs w:val="24"/>
          </w:rPr>
          <w:delText>-</w:delText>
        </w:r>
        <w:r w:rsidRPr="009B6AE9" w:rsidDel="005861EC">
          <w:rPr>
            <w:rFonts w:ascii="inherit" w:hAnsi="inherit"/>
            <w:szCs w:val="24"/>
          </w:rPr>
          <w:delText xml:space="preserve">in hysteresis of the </w:delText>
        </w:r>
        <w:r w:rsidRPr="0058234A" w:rsidDel="005861EC">
          <w:rPr>
            <w:rFonts w:ascii="inherit" w:hAnsi="inherit"/>
            <w:szCs w:val="24"/>
          </w:rPr>
          <w:delText>heat-pump</w:delText>
        </w:r>
        <w:r w:rsidRPr="009B6AE9" w:rsidDel="005861EC">
          <w:rPr>
            <w:rFonts w:ascii="inherit" w:hAnsi="inherit"/>
            <w:szCs w:val="24"/>
          </w:rPr>
          <w:delText xml:space="preserve"> between its controllers on and off temperature range settings shall be designed to be utilised by the LFSM-UC.</w:delText>
        </w:r>
      </w:del>
    </w:p>
    <w:p w14:paraId="0536CD20" w14:textId="041C1D23" w:rsidR="00F93A15" w:rsidRPr="009B6AE9" w:rsidDel="005861EC" w:rsidRDefault="00F93A15" w:rsidP="005861EC">
      <w:pPr>
        <w:pStyle w:val="BodyText"/>
        <w:rPr>
          <w:del w:id="83" w:author="Author"/>
          <w:rFonts w:ascii="inherit" w:hAnsi="inherit"/>
          <w:szCs w:val="24"/>
        </w:rPr>
      </w:pPr>
      <w:del w:id="84" w:author="Author">
        <w:r w:rsidRPr="009B6AE9" w:rsidDel="005861EC">
          <w:rPr>
            <w:rFonts w:ascii="inherit" w:hAnsi="inherit"/>
            <w:szCs w:val="24"/>
          </w:rPr>
          <w:delText xml:space="preserve">(c) The </w:delText>
        </w:r>
        <w:r w:rsidRPr="0058234A" w:rsidDel="005861EC">
          <w:rPr>
            <w:rFonts w:ascii="inherit" w:hAnsi="inherit"/>
            <w:szCs w:val="24"/>
          </w:rPr>
          <w:delText>heat-pumps</w:delText>
        </w:r>
        <w:r w:rsidRPr="009B6AE9" w:rsidDel="005861EC">
          <w:rPr>
            <w:rFonts w:ascii="inherit" w:hAnsi="inherit"/>
            <w:szCs w:val="24"/>
          </w:rPr>
          <w:delText xml:space="preserve"> on and off temperature range settings shall not be exceeded by the LFSM-UC when responding to frequency deviations from 50Hz.</w:delText>
        </w:r>
      </w:del>
    </w:p>
    <w:p w14:paraId="2267ED3D" w14:textId="717E6BBC" w:rsidR="00F93A15" w:rsidRPr="009B6AE9" w:rsidDel="005861EC" w:rsidRDefault="00F93A15" w:rsidP="005861EC">
      <w:pPr>
        <w:pStyle w:val="BodyText"/>
        <w:rPr>
          <w:del w:id="85" w:author="Author"/>
          <w:rFonts w:ascii="inherit" w:hAnsi="inherit"/>
          <w:szCs w:val="24"/>
        </w:rPr>
      </w:pPr>
      <w:del w:id="86" w:author="Author">
        <w:r w:rsidRPr="009B6AE9" w:rsidDel="005861EC">
          <w:rPr>
            <w:rFonts w:ascii="inherit" w:hAnsi="inherit"/>
            <w:szCs w:val="24"/>
          </w:rPr>
          <w:delTex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delText>
        </w:r>
        <w:r w:rsidRPr="0058234A" w:rsidDel="005861EC">
          <w:rPr>
            <w:rFonts w:ascii="inherit" w:hAnsi="inherit"/>
            <w:szCs w:val="24"/>
          </w:rPr>
          <w:delText xml:space="preserve">frequency threshold </w:delText>
        </w:r>
        <w:r w:rsidRPr="009B6AE9" w:rsidDel="005861EC">
          <w:rPr>
            <w:rFonts w:ascii="inherit" w:hAnsi="inherit"/>
            <w:szCs w:val="24"/>
          </w:rPr>
          <w:delText xml:space="preserve">specified in Article </w:delText>
        </w:r>
        <w:r w:rsidRPr="0058234A" w:rsidDel="005861EC">
          <w:rPr>
            <w:rFonts w:ascii="inherit" w:hAnsi="inherit"/>
            <w:szCs w:val="24"/>
          </w:rPr>
          <w:delText>XX.3.c</w:delText>
        </w:r>
        <w:r w:rsidRPr="009B6AE9" w:rsidDel="005861EC">
          <w:rPr>
            <w:rFonts w:ascii="inherit" w:hAnsi="inherit"/>
            <w:szCs w:val="24"/>
          </w:rPr>
          <w:delText xml:space="preserve">. </w:delText>
        </w:r>
        <w:r w:rsidRPr="0058234A" w:rsidDel="005861EC">
          <w:rPr>
            <w:rFonts w:ascii="inherit" w:hAnsi="inherit"/>
            <w:szCs w:val="24"/>
          </w:rPr>
          <w:delText>The change in target temperature shall be at the widest when the system frequency reaches 49 Hz</w:delText>
        </w:r>
        <w:r w:rsidRPr="009B6AE9" w:rsidDel="005861EC">
          <w:rPr>
            <w:rFonts w:ascii="inherit" w:hAnsi="inherit"/>
            <w:szCs w:val="24"/>
          </w:rPr>
          <w:delText>.</w:delText>
        </w:r>
      </w:del>
    </w:p>
    <w:p w14:paraId="080501E0" w14:textId="5B96228E" w:rsidR="00F93A15" w:rsidRPr="009B6AE9" w:rsidDel="005861EC" w:rsidRDefault="00F93A15" w:rsidP="005861EC">
      <w:pPr>
        <w:pStyle w:val="BodyText"/>
        <w:rPr>
          <w:del w:id="87" w:author="Author"/>
          <w:rFonts w:ascii="inherit" w:hAnsi="inherit"/>
          <w:szCs w:val="24"/>
        </w:rPr>
      </w:pPr>
      <w:del w:id="88" w:author="Author">
        <w:r w:rsidRPr="009B6AE9" w:rsidDel="005861EC">
          <w:rPr>
            <w:rFonts w:ascii="inherit" w:hAnsi="inherit"/>
            <w:szCs w:val="24"/>
          </w:rPr>
          <w:delText>(e) The temperature controller of the device shall measure and update the actual system frequency measurement at least every 0.2 seconds.</w:delText>
        </w:r>
      </w:del>
    </w:p>
    <w:p w14:paraId="43259124" w14:textId="643A7E14" w:rsidR="00F93A15" w:rsidRPr="009B6AE9" w:rsidDel="005861EC" w:rsidRDefault="00F93A15" w:rsidP="005861EC">
      <w:pPr>
        <w:pStyle w:val="BodyText"/>
        <w:rPr>
          <w:del w:id="89" w:author="Author"/>
          <w:rFonts w:ascii="inherit" w:hAnsi="inherit"/>
          <w:szCs w:val="24"/>
        </w:rPr>
      </w:pPr>
      <w:del w:id="90" w:author="Author">
        <w:r w:rsidRPr="009B6AE9" w:rsidDel="005861EC">
          <w:rPr>
            <w:rFonts w:ascii="inherit" w:hAnsi="inherit"/>
            <w:szCs w:val="24"/>
          </w:rPr>
          <w:delText xml:space="preserve">(f) For system frequency below the frequency threshold around the nominal value of 50 Hz, the target temperature </w:delText>
        </w:r>
        <w:r w:rsidR="00F21390" w:rsidRPr="009B6AE9" w:rsidDel="005861EC">
          <w:rPr>
            <w:rFonts w:ascii="inherit" w:hAnsi="inherit"/>
            <w:szCs w:val="24"/>
          </w:rPr>
          <w:delText xml:space="preserve">of </w:delText>
        </w:r>
        <w:r w:rsidR="00581CE8" w:rsidRPr="009B6AE9" w:rsidDel="005861EC">
          <w:rPr>
            <w:rFonts w:ascii="inherit" w:hAnsi="inherit"/>
            <w:szCs w:val="24"/>
          </w:rPr>
          <w:delText>a</w:delText>
        </w:r>
        <w:r w:rsidR="00F21390" w:rsidRPr="009B6AE9" w:rsidDel="005861EC">
          <w:rPr>
            <w:rFonts w:ascii="inherit" w:hAnsi="inherit"/>
            <w:szCs w:val="24"/>
          </w:rPr>
          <w:delText xml:space="preserve"> heat pump </w:delText>
        </w:r>
        <w:r w:rsidRPr="009B6AE9" w:rsidDel="005861EC">
          <w:rPr>
            <w:rFonts w:ascii="inherit" w:hAnsi="inherit"/>
            <w:szCs w:val="24"/>
          </w:rPr>
          <w:delText xml:space="preserve">shall be lowered </w:delText>
        </w:r>
        <w:r w:rsidR="00F21390" w:rsidRPr="0058234A" w:rsidDel="005861EC">
          <w:rPr>
            <w:rFonts w:ascii="inherit" w:hAnsi="inherit"/>
            <w:szCs w:val="24"/>
          </w:rPr>
          <w:delText>or</w:delText>
        </w:r>
        <w:r w:rsidRPr="009B6AE9" w:rsidDel="005861EC">
          <w:rPr>
            <w:rFonts w:ascii="inherit" w:hAnsi="inherit"/>
            <w:szCs w:val="24"/>
          </w:rPr>
          <w:delText xml:space="preserve"> raised </w:delText>
        </w:r>
        <w:r w:rsidR="00F21390" w:rsidRPr="0058234A" w:rsidDel="005861EC">
          <w:rPr>
            <w:rFonts w:ascii="inherit" w:hAnsi="inherit"/>
            <w:szCs w:val="24"/>
          </w:rPr>
          <w:delText>accordingly</w:delText>
        </w:r>
        <w:r w:rsidRPr="009B6AE9" w:rsidDel="005861EC">
          <w:rPr>
            <w:rFonts w:ascii="inherit" w:hAnsi="inherit"/>
            <w:szCs w:val="24"/>
          </w:rPr>
          <w:delText>.</w:delText>
        </w:r>
      </w:del>
    </w:p>
    <w:p w14:paraId="133DF6B6" w14:textId="39D42353" w:rsidR="00F93A15" w:rsidRPr="009B6AE9" w:rsidDel="005861EC" w:rsidRDefault="00F93A15" w:rsidP="005861EC">
      <w:pPr>
        <w:pStyle w:val="BodyText"/>
        <w:rPr>
          <w:del w:id="91" w:author="Author"/>
          <w:rFonts w:ascii="inherit" w:hAnsi="inherit"/>
          <w:szCs w:val="24"/>
        </w:rPr>
      </w:pPr>
      <w:del w:id="92" w:author="Author">
        <w:r w:rsidRPr="009B6AE9" w:rsidDel="005861EC">
          <w:rPr>
            <w:rFonts w:ascii="inherit" w:hAnsi="inherit"/>
            <w:szCs w:val="24"/>
          </w:rPr>
          <w:delText>(g) On return of above the frequency threshold, a random time delay of up to 5 minutes shall be initiated before normal operation resumes.</w:delText>
        </w:r>
      </w:del>
    </w:p>
    <w:p w14:paraId="4B2E556B" w14:textId="2CC6AC8E" w:rsidR="00F93A15" w:rsidRPr="009B6AE9" w:rsidDel="005861EC" w:rsidRDefault="00F93A15" w:rsidP="005861EC">
      <w:pPr>
        <w:pStyle w:val="BodyText"/>
        <w:rPr>
          <w:del w:id="93" w:author="Author"/>
          <w:rFonts w:ascii="inherit" w:hAnsi="inherit"/>
          <w:szCs w:val="24"/>
        </w:rPr>
      </w:pPr>
      <w:del w:id="94" w:author="Author">
        <w:r w:rsidRPr="009B6AE9" w:rsidDel="005861EC">
          <w:rPr>
            <w:rFonts w:ascii="inherit" w:hAnsi="inherit"/>
            <w:szCs w:val="24"/>
          </w:rPr>
          <w:delTex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delText>
        </w:r>
        <w:r w:rsidR="00F9426D" w:rsidRPr="00F9426D" w:rsidDel="005861EC">
          <w:rPr>
            <w:rFonts w:ascii="inherit" w:hAnsi="inherit"/>
            <w:szCs w:val="24"/>
          </w:rPr>
          <w:delText>The total reaction time including frequency measurement shall be as fast as technically feasible but not higher than 300ms.</w:delText>
        </w:r>
        <w:r w:rsidR="00F9426D" w:rsidDel="005861EC">
          <w:rPr>
            <w:rFonts w:ascii="inherit" w:hAnsi="inherit"/>
            <w:szCs w:val="24"/>
          </w:rPr>
          <w:delText xml:space="preserve"> </w:delText>
        </w:r>
        <w:r w:rsidRPr="009B6AE9" w:rsidDel="005861EC">
          <w:rPr>
            <w:rFonts w:ascii="inherit" w:hAnsi="inherit"/>
            <w:szCs w:val="24"/>
          </w:rPr>
          <w:delText>An offset in the steady state measurement of frequency shall be acceptable up to 0,05 Hz.</w:delText>
        </w:r>
      </w:del>
    </w:p>
    <w:p w14:paraId="6DDABDB8" w14:textId="1D275770" w:rsidR="00D42299" w:rsidRPr="00D42299" w:rsidRDefault="00D42299" w:rsidP="005861EC">
      <w:pPr>
        <w:pStyle w:val="BodyText"/>
        <w:rPr>
          <w:rFonts w:ascii="inherit" w:hAnsi="inherit"/>
          <w:szCs w:val="24"/>
        </w:rPr>
      </w:pPr>
      <w:del w:id="95" w:author="Author">
        <w:r w:rsidDel="00424FAC">
          <w:rPr>
            <w:rFonts w:ascii="inherit" w:hAnsi="inherit"/>
            <w:szCs w:val="24"/>
          </w:rPr>
          <w:delText>5</w:delText>
        </w:r>
      </w:del>
      <w:ins w:id="96" w:author="Author">
        <w:r w:rsidR="00424FAC">
          <w:rPr>
            <w:rFonts w:ascii="inherit" w:hAnsi="inherit"/>
            <w:szCs w:val="24"/>
          </w:rPr>
          <w:t>4</w:t>
        </w:r>
      </w:ins>
      <w:r w:rsidRPr="00D42299">
        <w:rPr>
          <w:rFonts w:ascii="inherit" w:hAnsi="inherit"/>
          <w:szCs w:val="24"/>
        </w:rPr>
        <w:t xml:space="preserve">.  With regard to </w:t>
      </w:r>
      <w:r w:rsidRPr="00D42299">
        <w:rPr>
          <w:rFonts w:ascii="inherit" w:hAnsi="inherit"/>
          <w:szCs w:val="24"/>
          <w:lang w:bidi="en-US"/>
        </w:rPr>
        <w:t xml:space="preserve">fault-ride-through </w:t>
      </w:r>
      <w:r w:rsidRPr="00D42299">
        <w:rPr>
          <w:rFonts w:ascii="inherit" w:hAnsi="inherit"/>
          <w:szCs w:val="24"/>
        </w:rPr>
        <w:t xml:space="preserve">capability on V1G electric vehicles and associated V1G electric vehicle </w:t>
      </w:r>
      <w:r>
        <w:rPr>
          <w:rFonts w:ascii="inherit" w:hAnsi="inherit"/>
          <w:szCs w:val="24"/>
        </w:rPr>
        <w:t>supply equipment</w:t>
      </w:r>
      <w:r w:rsidRPr="00D42299">
        <w:rPr>
          <w:rFonts w:ascii="inherit" w:hAnsi="inherit"/>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5CA5CC5F"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del w:id="97" w:author="Author">
        <w:r w:rsidDel="00424FAC">
          <w:rPr>
            <w:rFonts w:ascii="inherit" w:hAnsi="inherit"/>
            <w:sz w:val="24"/>
            <w:szCs w:val="24"/>
          </w:rPr>
          <w:delText>6</w:delText>
        </w:r>
      </w:del>
      <w:ins w:id="98" w:author="Author">
        <w:r w:rsidR="00424FAC">
          <w:rPr>
            <w:rFonts w:ascii="inherit" w:hAnsi="inherit"/>
            <w:sz w:val="24"/>
            <w:szCs w:val="24"/>
          </w:rPr>
          <w:t>5</w:t>
        </w:r>
      </w:ins>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44ECBAA2"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48C0BE3B"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254EAE0F"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56783A02"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5D564048"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50ECF70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2DCD9E7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4444E351"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21D17B1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4BE2AE5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524623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67C824C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F72F0F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77922AF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237D091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0ED2740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3ABACF2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2BA98FA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6E33159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6305A51A"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0FB4A386"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155549"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1"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3"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5"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7"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9"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1"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15554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3"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1555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FF207D9"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2323E43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32F66699"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31CACEE7"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4C704D2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0B4CDE30"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25A1CEC5"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4B861D2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7318525A"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071C3EF6"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61A8050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05D50CED"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595D827D"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1555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6620253F"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A47010" w:rsidRDefault="007B7E56" w:rsidP="009F7183">
            <w:pPr>
              <w:rPr>
                <w:rFonts w:ascii="inherit" w:hAnsi="inherit"/>
                <w:lang w:val="en-GB"/>
              </w:rPr>
            </w:pPr>
          </w:p>
        </w:tc>
        <w:tc>
          <w:tcPr>
            <w:tcW w:w="1354" w:type="dxa"/>
            <w:vMerge/>
          </w:tcPr>
          <w:p w14:paraId="24A87BE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47010">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A47010" w:rsidRDefault="007B7E56" w:rsidP="009F7183">
            <w:pPr>
              <w:rPr>
                <w:rFonts w:ascii="inherit" w:hAnsi="inherit"/>
                <w:lang w:val="en-GB"/>
              </w:rPr>
            </w:pPr>
          </w:p>
        </w:tc>
        <w:tc>
          <w:tcPr>
            <w:tcW w:w="1354" w:type="dxa"/>
            <w:vMerge/>
          </w:tcPr>
          <w:p w14:paraId="19D93CA0"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A47010" w:rsidRDefault="007B7E56" w:rsidP="009F7183">
            <w:pPr>
              <w:rPr>
                <w:rFonts w:ascii="inherit" w:hAnsi="inherit"/>
                <w:lang w:val="en-GB"/>
              </w:rPr>
            </w:pPr>
          </w:p>
        </w:tc>
        <w:tc>
          <w:tcPr>
            <w:tcW w:w="1354" w:type="dxa"/>
            <w:vMerge/>
          </w:tcPr>
          <w:p w14:paraId="48062DD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47010">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A47010" w:rsidRDefault="007B7E56" w:rsidP="009F7183">
            <w:pPr>
              <w:rPr>
                <w:rFonts w:ascii="inherit" w:hAnsi="inherit"/>
                <w:lang w:val="en-GB"/>
              </w:rPr>
            </w:pPr>
          </w:p>
        </w:tc>
        <w:tc>
          <w:tcPr>
            <w:tcW w:w="1354" w:type="dxa"/>
            <w:vMerge/>
          </w:tcPr>
          <w:p w14:paraId="19F8B4A8"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A47010" w:rsidRDefault="007B7E56" w:rsidP="009F7183">
            <w:pPr>
              <w:rPr>
                <w:rFonts w:ascii="inherit" w:hAnsi="inherit"/>
                <w:lang w:val="en-GB"/>
              </w:rPr>
            </w:pPr>
          </w:p>
        </w:tc>
        <w:tc>
          <w:tcPr>
            <w:tcW w:w="1354" w:type="dxa"/>
            <w:vMerge/>
          </w:tcPr>
          <w:p w14:paraId="09FA7EA1"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A47010" w:rsidRDefault="007B7E56" w:rsidP="009F7183">
            <w:pPr>
              <w:rPr>
                <w:rFonts w:ascii="inherit" w:hAnsi="inherit"/>
                <w:lang w:val="en-GB"/>
              </w:rPr>
            </w:pPr>
          </w:p>
        </w:tc>
        <w:tc>
          <w:tcPr>
            <w:tcW w:w="1354" w:type="dxa"/>
            <w:vMerge/>
          </w:tcPr>
          <w:p w14:paraId="7207FD9E"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608D5C17"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780C5AC4"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09B8052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A47010" w:rsidRDefault="007B7E56" w:rsidP="009F7183">
            <w:pPr>
              <w:rPr>
                <w:rFonts w:ascii="inherit" w:hAnsi="inherit"/>
                <w:lang w:val="en-GB"/>
              </w:rPr>
            </w:pPr>
          </w:p>
        </w:tc>
        <w:tc>
          <w:tcPr>
            <w:tcW w:w="1354" w:type="dxa"/>
            <w:vMerge/>
          </w:tcPr>
          <w:p w14:paraId="56DAA93E"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A47010" w:rsidRDefault="007B7E56" w:rsidP="009F7183">
            <w:pPr>
              <w:rPr>
                <w:rFonts w:ascii="inherit" w:hAnsi="inherit"/>
                <w:lang w:val="en-GB"/>
              </w:rPr>
            </w:pPr>
          </w:p>
        </w:tc>
        <w:tc>
          <w:tcPr>
            <w:tcW w:w="1354" w:type="dxa"/>
            <w:vMerge/>
          </w:tcPr>
          <w:p w14:paraId="36EEFDD4"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5E93217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665BECE3"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1,09 pu-1,20 pu</w:t>
            </w:r>
          </w:p>
        </w:tc>
        <w:tc>
          <w:tcPr>
            <w:tcW w:w="2510" w:type="dxa"/>
          </w:tcPr>
          <w:p w14:paraId="10D9CBDB"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1,10 pu-1,20 pu</w:t>
            </w:r>
          </w:p>
        </w:tc>
        <w:tc>
          <w:tcPr>
            <w:tcW w:w="2510" w:type="dxa"/>
          </w:tcPr>
          <w:p w14:paraId="4AEFE77F"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1,15 pu-1,20 pu</w:t>
            </w:r>
          </w:p>
        </w:tc>
        <w:tc>
          <w:tcPr>
            <w:tcW w:w="2510" w:type="dxa"/>
          </w:tcPr>
          <w:p w14:paraId="286930DB"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47010">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1,15 pu-1,20 pu</w:t>
            </w:r>
          </w:p>
        </w:tc>
        <w:tc>
          <w:tcPr>
            <w:tcW w:w="2510" w:type="dxa"/>
          </w:tcPr>
          <w:p w14:paraId="4EA5D8FA"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1,15 pu-1,20 pu</w:t>
            </w:r>
          </w:p>
        </w:tc>
        <w:tc>
          <w:tcPr>
            <w:tcW w:w="2510" w:type="dxa"/>
          </w:tcPr>
          <w:p w14:paraId="4DFC2600"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A47010">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1,15 pu-1,20 pu</w:t>
            </w:r>
          </w:p>
        </w:tc>
        <w:tc>
          <w:tcPr>
            <w:tcW w:w="2510" w:type="dxa"/>
          </w:tcPr>
          <w:p w14:paraId="11D5E6C9" w14:textId="77777777" w:rsidR="007B7E56" w:rsidRPr="00A47010"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47010">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156BE68D"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15554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8C0C4" w14:textId="77777777" w:rsidR="00B63264" w:rsidRDefault="00B63264" w:rsidP="00537C5A">
      <w:pPr>
        <w:spacing w:after="0" w:line="240" w:lineRule="auto"/>
      </w:pPr>
      <w:r>
        <w:separator/>
      </w:r>
    </w:p>
  </w:endnote>
  <w:endnote w:type="continuationSeparator" w:id="0">
    <w:p w14:paraId="406BF924" w14:textId="77777777" w:rsidR="00B63264" w:rsidRDefault="00B63264" w:rsidP="00537C5A">
      <w:pPr>
        <w:spacing w:after="0" w:line="240" w:lineRule="auto"/>
      </w:pPr>
      <w:r>
        <w:continuationSeparator/>
      </w:r>
    </w:p>
  </w:endnote>
  <w:endnote w:type="continuationNotice" w:id="1">
    <w:p w14:paraId="374CDF4E" w14:textId="77777777" w:rsidR="00B63264" w:rsidRDefault="00B632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E212" w14:textId="77777777" w:rsidR="00B63264" w:rsidRDefault="00B63264" w:rsidP="00537C5A">
      <w:pPr>
        <w:spacing w:after="0" w:line="240" w:lineRule="auto"/>
      </w:pPr>
      <w:r>
        <w:separator/>
      </w:r>
    </w:p>
  </w:footnote>
  <w:footnote w:type="continuationSeparator" w:id="0">
    <w:p w14:paraId="27BE6389" w14:textId="77777777" w:rsidR="00B63264" w:rsidRDefault="00B63264" w:rsidP="00537C5A">
      <w:pPr>
        <w:spacing w:after="0" w:line="240" w:lineRule="auto"/>
      </w:pPr>
      <w:r>
        <w:continuationSeparator/>
      </w:r>
    </w:p>
  </w:footnote>
  <w:footnote w:type="continuationNotice" w:id="1">
    <w:p w14:paraId="0AE9CE19" w14:textId="77777777" w:rsidR="00B63264" w:rsidRDefault="00B632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0BAD"/>
    <w:rsid w:val="001312DF"/>
    <w:rsid w:val="00136CF0"/>
    <w:rsid w:val="00142411"/>
    <w:rsid w:val="00146CB5"/>
    <w:rsid w:val="001529A3"/>
    <w:rsid w:val="00155549"/>
    <w:rsid w:val="00155BB2"/>
    <w:rsid w:val="00155EB4"/>
    <w:rsid w:val="00166F8F"/>
    <w:rsid w:val="00170D89"/>
    <w:rsid w:val="00191318"/>
    <w:rsid w:val="0019790D"/>
    <w:rsid w:val="001A4A9B"/>
    <w:rsid w:val="001B0BEF"/>
    <w:rsid w:val="001C5AA8"/>
    <w:rsid w:val="001C5DF2"/>
    <w:rsid w:val="002266DE"/>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2378"/>
    <w:rsid w:val="003F7867"/>
    <w:rsid w:val="00404B85"/>
    <w:rsid w:val="004050B0"/>
    <w:rsid w:val="00415EA9"/>
    <w:rsid w:val="00422457"/>
    <w:rsid w:val="00424FAC"/>
    <w:rsid w:val="0042608B"/>
    <w:rsid w:val="0043698E"/>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81CE8"/>
    <w:rsid w:val="0058234A"/>
    <w:rsid w:val="005861EC"/>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47010"/>
    <w:rsid w:val="00A536B3"/>
    <w:rsid w:val="00A6408E"/>
    <w:rsid w:val="00A64584"/>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264"/>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image" Target="media/image3.png"/><Relationship Id="rId26" Type="http://schemas.openxmlformats.org/officeDocument/2006/relationships/hyperlink" Target="https://eur-lex.europa.eu/legal-content/EN/TXT/HTML/?uri=CELEX:32016R1388&amp;from=EN" TargetMode="External"/><Relationship Id="rId39" Type="http://schemas.openxmlformats.org/officeDocument/2006/relationships/customXml" Target="../customXml/item4.xml"/><Relationship Id="rId21" Type="http://schemas.openxmlformats.org/officeDocument/2006/relationships/hyperlink" Target="https://eur-lex.europa.eu/legal-content/EN/AUTO/?uri=OJ:L:2009:211:TOC"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oleObject" Target="embeddings/oleObject2.bin"/><Relationship Id="rId25" Type="http://schemas.openxmlformats.org/officeDocument/2006/relationships/hyperlink" Target="https://eur-lex.europa.eu/legal-content/EN/AUTO/?uri=OJ:L:1998:204:TOC" TargetMode="External"/><Relationship Id="rId33" Type="http://schemas.openxmlformats.org/officeDocument/2006/relationships/hyperlink" Target="https://eur-lex.europa.eu/legal-content/EN/AUTO/?uri=OJ:L:2013:163:TOC" TargetMode="Externa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eur-lex.europa.eu/legal-content/EN/TXT/HTML/?uri=CELEX:32016R1388&amp;from=EN" TargetMode="External"/><Relationship Id="rId29" Type="http://schemas.openxmlformats.org/officeDocument/2006/relationships/hyperlink" Target="https://eur-lex.europa.eu/legal-content/EN/AUTO/?uri=OJ:L:2015:197: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32" Type="http://schemas.openxmlformats.org/officeDocument/2006/relationships/hyperlink" Target="https://eur-lex.europa.eu/legal-content/EN/TXT/HTML/?uri=CELEX:32016R1388&amp;from=EN" TargetMode="Externa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eur-lex.europa.eu/legal-content/EN/AUTO/?uri=OJ:L:2009:211:TOC" TargetMode="External"/><Relationship Id="rId28" Type="http://schemas.openxmlformats.org/officeDocument/2006/relationships/hyperlink" Target="https://eur-lex.europa.eu/legal-content/EN/TXT/HTML/?uri=CELEX:32016R1388&amp;from=EN" TargetMode="External"/><Relationship Id="rId36" Type="http://schemas.openxmlformats.org/officeDocument/2006/relationships/theme" Target="theme/theme1.xm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4.jpeg"/><Relationship Id="rId31" Type="http://schemas.openxmlformats.org/officeDocument/2006/relationships/hyperlink" Target="https://eur-lex.europa.eu/legal-content/EN/AUTO/?uri=OJ:L:2016:112:TOC"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image" Target="media/image1.png"/><Relationship Id="rId22" Type="http://schemas.openxmlformats.org/officeDocument/2006/relationships/hyperlink" Target="https://eur-lex.europa.eu/legal-content/EN/TXT/HTML/?uri=CELEX:32016R1388&amp;from=EN" TargetMode="External"/><Relationship Id="rId27" Type="http://schemas.openxmlformats.org/officeDocument/2006/relationships/hyperlink" Target="https://eur-lex.europa.eu/legal-content/EN/AUTO/?uri=OJ:L:2012:315:TOC" TargetMode="External"/><Relationship Id="rId30" Type="http://schemas.openxmlformats.org/officeDocument/2006/relationships/hyperlink" Target="https://eur-lex.europa.eu/legal-content/EN/TXT/HTML/?uri=CELEX:32016R1388&amp;from=EN" TargetMode="External"/><Relationship Id="rId35" Type="http://schemas.openxmlformats.org/officeDocument/2006/relationships/fontTable" Target="fontTable.xm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83641848-0BFC-4EF0-A551-9CDBCCDE7DBA}"/>
</file>

<file path=customXml/itemProps3.xml><?xml version="1.0" encoding="utf-8"?>
<ds:datastoreItem xmlns:ds="http://schemas.openxmlformats.org/officeDocument/2006/customXml" ds:itemID="{816637AF-2E9E-4633-A974-C7F41109934B}"/>
</file>

<file path=customXml/itemProps4.xml><?xml version="1.0" encoding="utf-8"?>
<ds:datastoreItem xmlns:ds="http://schemas.openxmlformats.org/officeDocument/2006/customXml" ds:itemID="{051FF51E-0CF8-4DB8-993D-305E940BA1A2}"/>
</file>

<file path=docProps/app.xml><?xml version="1.0" encoding="utf-8"?>
<Properties xmlns="http://schemas.openxmlformats.org/officeDocument/2006/extended-properties" xmlns:vt="http://schemas.openxmlformats.org/officeDocument/2006/docPropsVTypes">
  <Template>Normal</Template>
  <TotalTime>0</TotalTime>
  <Pages>12</Pages>
  <Words>24628</Words>
  <Characters>140381</Characters>
  <Application>Microsoft Office Word</Application>
  <DocSecurity>0</DocSecurity>
  <Lines>1169</Lines>
  <Paragraphs>329</Paragraphs>
  <ScaleCrop>false</ScaleCrop>
  <Company/>
  <LinksUpToDate>false</LinksUpToDate>
  <CharactersWithSpaces>164680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2023-09-25T12:06:00Z</dcterms:created>
  <dcterms:modified xsi:type="dcterms:W3CDTF">2023-09-25T12:06:00Z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