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0"/>
        <w:tblW w:w="0" w:type="auto"/>
        <w:tblInd w:w="10" w:type="dxa"/>
        <w:tblLook w:val="04A0" w:firstRow="1" w:lastRow="0" w:firstColumn="1" w:lastColumn="0" w:noHBand="0" w:noVBand="1"/>
      </w:tblPr>
      <w:tblGrid>
        <w:gridCol w:w="9194"/>
      </w:tblGrid>
      <w:tr w:rsidR="00796A8B" w14:paraId="56B2D667" w14:textId="77777777" w:rsidTr="00151AC3">
        <w:trPr>
          <w:ins w:id="0" w:author="Author"/>
        </w:trPr>
        <w:tc>
          <w:tcPr>
            <w:tcW w:w="9204" w:type="dxa"/>
            <w:shd w:val="clear" w:color="auto" w:fill="D9E2F3" w:themeFill="accent1" w:themeFillTint="33"/>
          </w:tcPr>
          <w:p w14:paraId="4E84C628" w14:textId="01001FF6" w:rsidR="00796A8B" w:rsidRDefault="00796A8B" w:rsidP="00796A8B">
            <w:pPr>
              <w:ind w:left="0" w:firstLine="0"/>
              <w:rPr>
                <w:ins w:id="1" w:author="Author"/>
                <w:rFonts w:ascii="inherit" w:hAnsi="inherit"/>
                <w:b/>
                <w:bCs/>
                <w:sz w:val="24"/>
                <w:szCs w:val="24"/>
              </w:rPr>
            </w:pPr>
            <w:r>
              <w:rPr>
                <w:rFonts w:ascii="inherit" w:hAnsi="inherit"/>
                <w:b/>
                <w:bCs/>
                <w:sz w:val="24"/>
                <w:szCs w:val="24"/>
              </w:rPr>
              <w:t xml:space="preserve">NOTE: </w:t>
            </w:r>
            <w:r w:rsidRPr="00796A8B">
              <w:rPr>
                <w:rFonts w:ascii="inherit" w:hAnsi="inherit"/>
                <w:b/>
                <w:bCs/>
                <w:sz w:val="24"/>
                <w:szCs w:val="24"/>
              </w:rPr>
              <w:t>All relevant references</w:t>
            </w:r>
            <w:r w:rsidR="00332630">
              <w:rPr>
                <w:rFonts w:ascii="inherit" w:hAnsi="inherit"/>
                <w:b/>
                <w:bCs/>
                <w:sz w:val="24"/>
                <w:szCs w:val="24"/>
              </w:rPr>
              <w:t xml:space="preserve"> to RfG and DC</w:t>
            </w:r>
            <w:r>
              <w:rPr>
                <w:rFonts w:ascii="inherit" w:hAnsi="inherit"/>
                <w:b/>
                <w:bCs/>
                <w:sz w:val="24"/>
                <w:szCs w:val="24"/>
              </w:rPr>
              <w:t xml:space="preserve"> in the text</w:t>
            </w:r>
            <w:r w:rsidRPr="00796A8B">
              <w:rPr>
                <w:rFonts w:ascii="inherit" w:hAnsi="inherit"/>
                <w:b/>
                <w:bCs/>
                <w:sz w:val="24"/>
                <w:szCs w:val="24"/>
              </w:rPr>
              <w:t xml:space="preserve"> are consistent with RfG</w:t>
            </w:r>
            <w:r w:rsidR="00156939">
              <w:rPr>
                <w:rFonts w:ascii="inherit" w:hAnsi="inherit"/>
                <w:b/>
                <w:bCs/>
                <w:sz w:val="24"/>
                <w:szCs w:val="24"/>
              </w:rPr>
              <w:t xml:space="preserve"> </w:t>
            </w:r>
            <w:r w:rsidRPr="00796A8B">
              <w:rPr>
                <w:rFonts w:ascii="inherit" w:hAnsi="inherit"/>
                <w:b/>
                <w:bCs/>
                <w:sz w:val="24"/>
                <w:szCs w:val="24"/>
              </w:rPr>
              <w:t>2</w:t>
            </w:r>
            <w:r w:rsidR="00332630">
              <w:rPr>
                <w:rFonts w:ascii="inherit" w:hAnsi="inherit"/>
                <w:b/>
                <w:bCs/>
                <w:sz w:val="24"/>
                <w:szCs w:val="24"/>
              </w:rPr>
              <w:t>.0</w:t>
            </w:r>
            <w:r w:rsidRPr="00796A8B">
              <w:rPr>
                <w:rFonts w:ascii="inherit" w:hAnsi="inherit"/>
                <w:b/>
                <w:bCs/>
                <w:sz w:val="24"/>
                <w:szCs w:val="24"/>
              </w:rPr>
              <w:t xml:space="preserve"> and DC</w:t>
            </w:r>
            <w:r w:rsidR="00156939">
              <w:rPr>
                <w:rFonts w:ascii="inherit" w:hAnsi="inherit"/>
                <w:b/>
                <w:bCs/>
                <w:sz w:val="24"/>
                <w:szCs w:val="24"/>
              </w:rPr>
              <w:t xml:space="preserve"> </w:t>
            </w:r>
            <w:r w:rsidRPr="00796A8B">
              <w:rPr>
                <w:rFonts w:ascii="inherit" w:hAnsi="inherit"/>
                <w:b/>
                <w:bCs/>
                <w:sz w:val="24"/>
                <w:szCs w:val="24"/>
              </w:rPr>
              <w:t>2</w:t>
            </w:r>
            <w:r w:rsidR="00332630">
              <w:rPr>
                <w:rFonts w:ascii="inherit" w:hAnsi="inherit"/>
                <w:b/>
                <w:bCs/>
                <w:sz w:val="24"/>
                <w:szCs w:val="24"/>
              </w:rPr>
              <w:t>.0</w:t>
            </w:r>
            <w:r>
              <w:rPr>
                <w:rFonts w:ascii="inherit" w:hAnsi="inherit"/>
                <w:b/>
                <w:bCs/>
                <w:sz w:val="24"/>
                <w:szCs w:val="24"/>
              </w:rPr>
              <w:t xml:space="preserve"> </w:t>
            </w:r>
            <w:r w:rsidRPr="00796A8B">
              <w:rPr>
                <w:rFonts w:ascii="inherit" w:hAnsi="inherit"/>
                <w:b/>
                <w:bCs/>
                <w:sz w:val="24"/>
                <w:szCs w:val="24"/>
              </w:rPr>
              <w:t>according to ACER Recommendation No</w:t>
            </w:r>
            <w:r>
              <w:rPr>
                <w:rFonts w:ascii="inherit" w:hAnsi="inherit"/>
                <w:b/>
                <w:bCs/>
                <w:sz w:val="24"/>
                <w:szCs w:val="24"/>
              </w:rPr>
              <w:t xml:space="preserve"> </w:t>
            </w:r>
            <w:r w:rsidRPr="00796A8B">
              <w:rPr>
                <w:rFonts w:ascii="inherit" w:hAnsi="inherit"/>
                <w:b/>
                <w:bCs/>
                <w:sz w:val="24"/>
                <w:szCs w:val="24"/>
              </w:rPr>
              <w:t>3/2023 to the European Commission</w:t>
            </w:r>
            <w:r>
              <w:rPr>
                <w:rFonts w:ascii="inherit" w:hAnsi="inherit"/>
                <w:b/>
                <w:bCs/>
                <w:sz w:val="24"/>
                <w:szCs w:val="24"/>
              </w:rPr>
              <w:t xml:space="preserve"> </w:t>
            </w:r>
            <w:r w:rsidR="00332630">
              <w:rPr>
                <w:rFonts w:ascii="inherit" w:hAnsi="inherit"/>
                <w:b/>
                <w:bCs/>
                <w:sz w:val="24"/>
                <w:szCs w:val="24"/>
              </w:rPr>
              <w:t>and they are marked as such in the text where necessary.</w:t>
            </w:r>
            <w:r>
              <w:rPr>
                <w:rFonts w:ascii="inherit" w:hAnsi="inherit"/>
                <w:b/>
                <w:bCs/>
                <w:sz w:val="24"/>
                <w:szCs w:val="24"/>
              </w:rPr>
              <w:t xml:space="preserve"> </w:t>
            </w:r>
          </w:p>
        </w:tc>
      </w:tr>
    </w:tbl>
    <w:p w14:paraId="6B9C8E55" w14:textId="77777777" w:rsidR="00796A8B" w:rsidRDefault="00796A8B" w:rsidP="00E822F1">
      <w:pPr>
        <w:jc w:val="center"/>
        <w:rPr>
          <w:ins w:id="2" w:author="Author"/>
          <w:rFonts w:ascii="inherit" w:hAnsi="inherit"/>
          <w:b/>
          <w:bCs/>
          <w:sz w:val="24"/>
          <w:szCs w:val="24"/>
        </w:rPr>
      </w:pPr>
    </w:p>
    <w:p w14:paraId="6F49A75E" w14:textId="1D7D5117" w:rsidR="00AE476A" w:rsidRPr="005B3720" w:rsidRDefault="00BF5202" w:rsidP="00E822F1">
      <w:pPr>
        <w:jc w:val="center"/>
        <w:rPr>
          <w:rFonts w:ascii="inherit" w:hAnsi="inherit"/>
          <w:b/>
          <w:bCs/>
          <w:sz w:val="24"/>
          <w:szCs w:val="24"/>
        </w:rPr>
      </w:pPr>
      <w:r w:rsidRPr="005B3720">
        <w:rPr>
          <w:rFonts w:ascii="inherit" w:hAnsi="inherit"/>
          <w:b/>
          <w:bCs/>
          <w:sz w:val="24"/>
          <w:szCs w:val="24"/>
        </w:rPr>
        <w:t>COMMISSION REGULATION (EU) 20</w:t>
      </w:r>
      <w:ins w:id="3" w:author="Author">
        <w:r w:rsidR="00115EAD">
          <w:rPr>
            <w:rFonts w:ascii="inherit" w:hAnsi="inherit"/>
            <w:b/>
            <w:bCs/>
            <w:sz w:val="24"/>
            <w:szCs w:val="24"/>
          </w:rPr>
          <w:t>--</w:t>
        </w:r>
      </w:ins>
      <w:del w:id="4" w:author="Author">
        <w:r w:rsidRPr="005B3720" w:rsidDel="00115EAD">
          <w:rPr>
            <w:rFonts w:ascii="inherit" w:hAnsi="inherit"/>
            <w:b/>
            <w:bCs/>
            <w:sz w:val="24"/>
            <w:szCs w:val="24"/>
          </w:rPr>
          <w:delText>16</w:delText>
        </w:r>
      </w:del>
      <w:r w:rsidRPr="005B3720">
        <w:rPr>
          <w:rFonts w:ascii="inherit" w:hAnsi="inherit"/>
          <w:b/>
          <w:bCs/>
          <w:sz w:val="24"/>
          <w:szCs w:val="24"/>
        </w:rPr>
        <w:t>/</w:t>
      </w:r>
      <w:ins w:id="5" w:author="Author">
        <w:r w:rsidR="00115EAD">
          <w:rPr>
            <w:rFonts w:ascii="inherit" w:hAnsi="inherit"/>
            <w:b/>
            <w:bCs/>
            <w:sz w:val="24"/>
            <w:szCs w:val="24"/>
          </w:rPr>
          <w:t>----</w:t>
        </w:r>
      </w:ins>
      <w:del w:id="6" w:author="Author">
        <w:r w:rsidRPr="005B3720" w:rsidDel="00115EAD">
          <w:rPr>
            <w:rFonts w:ascii="inherit" w:hAnsi="inherit"/>
            <w:b/>
            <w:bCs/>
            <w:sz w:val="24"/>
            <w:szCs w:val="24"/>
          </w:rPr>
          <w:delText>1447</w:delText>
        </w:r>
      </w:del>
      <w:r w:rsidRPr="005B3720">
        <w:rPr>
          <w:rFonts w:ascii="inherit" w:hAnsi="inherit"/>
          <w:b/>
          <w:bCs/>
          <w:sz w:val="24"/>
          <w:szCs w:val="24"/>
        </w:rPr>
        <w:t xml:space="preserve"> of </w:t>
      </w:r>
      <w:ins w:id="7" w:author="Author">
        <w:r w:rsidR="00115EAD">
          <w:rPr>
            <w:rFonts w:ascii="inherit" w:hAnsi="inherit"/>
            <w:b/>
            <w:bCs/>
            <w:sz w:val="24"/>
            <w:szCs w:val="24"/>
          </w:rPr>
          <w:t>…</w:t>
        </w:r>
      </w:ins>
      <w:del w:id="8" w:author="Author">
        <w:r w:rsidRPr="005B3720" w:rsidDel="00115EAD">
          <w:rPr>
            <w:rFonts w:ascii="inherit" w:hAnsi="inherit"/>
            <w:b/>
            <w:bCs/>
            <w:sz w:val="24"/>
            <w:szCs w:val="24"/>
          </w:rPr>
          <w:delText>26 August 2016</w:delText>
        </w:r>
      </w:del>
    </w:p>
    <w:p w14:paraId="77A6AE8A" w14:textId="7487D911" w:rsidR="00AE476A" w:rsidRPr="005B3720" w:rsidRDefault="00BF5202" w:rsidP="005B3720">
      <w:pPr>
        <w:jc w:val="center"/>
        <w:rPr>
          <w:rFonts w:ascii="inherit" w:hAnsi="inherit"/>
          <w:b/>
          <w:bCs/>
          <w:sz w:val="24"/>
          <w:szCs w:val="24"/>
        </w:rPr>
      </w:pPr>
      <w:r w:rsidRPr="005B3720">
        <w:rPr>
          <w:rFonts w:ascii="inherit" w:hAnsi="inherit"/>
          <w:b/>
          <w:bCs/>
          <w:sz w:val="24"/>
          <w:szCs w:val="24"/>
        </w:rPr>
        <w:t>establishing a network code on requirements for grid connection of high voltage direct current systems</w:t>
      </w:r>
      <w:ins w:id="9" w:author="Author">
        <w:r w:rsidR="00B24CDC">
          <w:rPr>
            <w:rFonts w:ascii="inherit" w:hAnsi="inherit"/>
            <w:b/>
            <w:bCs/>
            <w:sz w:val="24"/>
            <w:szCs w:val="24"/>
          </w:rPr>
          <w:t>,</w:t>
        </w:r>
      </w:ins>
      <w:r w:rsidRPr="005B3720">
        <w:rPr>
          <w:rFonts w:ascii="inherit" w:hAnsi="inherit"/>
          <w:b/>
          <w:bCs/>
          <w:sz w:val="24"/>
          <w:szCs w:val="24"/>
        </w:rPr>
        <w:t xml:space="preserve"> </w:t>
      </w:r>
      <w:del w:id="10" w:author="Author">
        <w:r w:rsidRPr="005B3720" w:rsidDel="00B24CDC">
          <w:rPr>
            <w:rFonts w:ascii="inherit" w:hAnsi="inherit"/>
            <w:b/>
            <w:bCs/>
            <w:sz w:val="24"/>
            <w:szCs w:val="24"/>
          </w:rPr>
          <w:delText>and direct current-</w:delText>
        </w:r>
      </w:del>
      <w:ins w:id="11" w:author="Author">
        <w:r w:rsidR="00B24CDC">
          <w:rPr>
            <w:rFonts w:ascii="inherit" w:hAnsi="inherit"/>
            <w:b/>
            <w:bCs/>
            <w:sz w:val="24"/>
            <w:szCs w:val="24"/>
          </w:rPr>
          <w:t xml:space="preserve">asynchronously </w:t>
        </w:r>
      </w:ins>
      <w:r w:rsidRPr="005B3720">
        <w:rPr>
          <w:rFonts w:ascii="inherit" w:hAnsi="inherit"/>
          <w:b/>
          <w:bCs/>
          <w:sz w:val="24"/>
          <w:szCs w:val="24"/>
        </w:rPr>
        <w:t>connected power park modules</w:t>
      </w:r>
      <w:ins w:id="12" w:author="Author">
        <w:r w:rsidR="00B24CDC">
          <w:rPr>
            <w:rFonts w:ascii="inherit" w:hAnsi="inherit"/>
            <w:b/>
            <w:bCs/>
            <w:sz w:val="24"/>
            <w:szCs w:val="24"/>
          </w:rPr>
          <w:t>,</w:t>
        </w:r>
        <w:r w:rsidR="00B24CDC" w:rsidRPr="00B24CDC">
          <w:t xml:space="preserve"> </w:t>
        </w:r>
        <w:r w:rsidR="00B24CDC" w:rsidRPr="00B24CDC">
          <w:rPr>
            <w:rFonts w:ascii="inherit" w:hAnsi="inherit"/>
            <w:b/>
            <w:bCs/>
            <w:sz w:val="24"/>
            <w:szCs w:val="24"/>
          </w:rPr>
          <w:t>asynchronously connected demand facilities, asynchronously connected power-to-gas demand units and asynchronously connected electricity storage modules</w:t>
        </w:r>
        <w:r w:rsidR="00B24CDC">
          <w:rPr>
            <w:rFonts w:ascii="inherit" w:hAnsi="inherit"/>
            <w:b/>
            <w:bCs/>
            <w:sz w:val="24"/>
            <w:szCs w:val="24"/>
          </w:rPr>
          <w:t xml:space="preserve"> </w:t>
        </w:r>
      </w:ins>
      <w:r w:rsidRPr="005B3720">
        <w:rPr>
          <w:rFonts w:ascii="inherit" w:hAnsi="inherit"/>
          <w:b/>
          <w:bCs/>
          <w:sz w:val="24"/>
          <w:szCs w:val="24"/>
        </w:rPr>
        <w:t xml:space="preserve"> </w:t>
      </w:r>
    </w:p>
    <w:p w14:paraId="5082EBD4" w14:textId="54054650" w:rsidR="00AE476A" w:rsidRPr="005B3720" w:rsidRDefault="00BF5202" w:rsidP="00E822F1">
      <w:pPr>
        <w:jc w:val="center"/>
        <w:rPr>
          <w:rFonts w:ascii="inherit" w:hAnsi="inherit"/>
          <w:b/>
          <w:bCs/>
          <w:sz w:val="24"/>
          <w:szCs w:val="24"/>
        </w:rPr>
      </w:pPr>
      <w:r w:rsidRPr="005B3720">
        <w:rPr>
          <w:rFonts w:ascii="inherit" w:hAnsi="inherit"/>
          <w:b/>
          <w:bCs/>
          <w:sz w:val="24"/>
          <w:szCs w:val="24"/>
        </w:rPr>
        <w:t>(Text with EEA relevance)</w:t>
      </w:r>
    </w:p>
    <w:p w14:paraId="499DFC0E" w14:textId="5C79C97D" w:rsidR="00AE476A" w:rsidRPr="005B3720" w:rsidRDefault="00BF5202" w:rsidP="5809432D">
      <w:pPr>
        <w:rPr>
          <w:rFonts w:ascii="inherit" w:hAnsi="inherit"/>
          <w:sz w:val="24"/>
          <w:szCs w:val="24"/>
        </w:rPr>
      </w:pPr>
      <w:r>
        <w:t>THE EUROPEAN COMMISSION,</w:t>
      </w:r>
    </w:p>
    <w:p w14:paraId="4CDB8F55" w14:textId="77777777" w:rsidR="00AE476A" w:rsidRPr="005B3720" w:rsidRDefault="00BF5202">
      <w:pPr>
        <w:spacing w:after="476"/>
        <w:ind w:left="-3"/>
        <w:rPr>
          <w:rFonts w:ascii="inherit" w:hAnsi="inherit"/>
          <w:sz w:val="24"/>
          <w:szCs w:val="24"/>
        </w:rPr>
      </w:pPr>
      <w:r w:rsidRPr="005B3720">
        <w:rPr>
          <w:rFonts w:ascii="inherit" w:hAnsi="inherit"/>
          <w:sz w:val="24"/>
          <w:szCs w:val="24"/>
        </w:rPr>
        <w:t xml:space="preserve">Having regard to the Treaty on the Functioning of the European Union, </w:t>
      </w:r>
    </w:p>
    <w:p w14:paraId="0FC73D7E" w14:textId="26DB60F4" w:rsidR="00BD62C2" w:rsidRDefault="00BF5202" w:rsidP="005B3720">
      <w:pPr>
        <w:spacing w:after="327" w:line="240" w:lineRule="auto"/>
        <w:ind w:left="0" w:hanging="11"/>
        <w:rPr>
          <w:rFonts w:ascii="inherit" w:hAnsi="inherit"/>
          <w:sz w:val="24"/>
          <w:szCs w:val="24"/>
        </w:rPr>
      </w:pPr>
      <w:r w:rsidRPr="005B3720">
        <w:rPr>
          <w:rFonts w:ascii="inherit" w:hAnsi="inherit"/>
          <w:sz w:val="24"/>
          <w:szCs w:val="24"/>
        </w:rPr>
        <w:t>Having regard to Regulation (E</w:t>
      </w:r>
      <w:ins w:id="13" w:author="Author">
        <w:r w:rsidR="00B7701B">
          <w:rPr>
            <w:rFonts w:ascii="inherit" w:hAnsi="inherit"/>
            <w:sz w:val="24"/>
            <w:szCs w:val="24"/>
          </w:rPr>
          <w:t>U</w:t>
        </w:r>
      </w:ins>
      <w:del w:id="14" w:author="Author">
        <w:r w:rsidRPr="005B3720" w:rsidDel="00B7701B">
          <w:rPr>
            <w:rFonts w:ascii="inherit" w:hAnsi="inherit"/>
            <w:sz w:val="24"/>
            <w:szCs w:val="24"/>
          </w:rPr>
          <w:delText>C</w:delText>
        </w:r>
      </w:del>
      <w:r w:rsidRPr="005B3720">
        <w:rPr>
          <w:rFonts w:ascii="inherit" w:hAnsi="inherit"/>
          <w:sz w:val="24"/>
          <w:szCs w:val="24"/>
        </w:rPr>
        <w:t xml:space="preserve">) </w:t>
      </w:r>
      <w:del w:id="15" w:author="Author">
        <w:r w:rsidRPr="005B3720" w:rsidDel="00B7701B">
          <w:rPr>
            <w:rFonts w:ascii="inherit" w:hAnsi="inherit"/>
            <w:sz w:val="24"/>
            <w:szCs w:val="24"/>
          </w:rPr>
          <w:delText xml:space="preserve">No </w:delText>
        </w:r>
      </w:del>
      <w:ins w:id="16" w:author="Author">
        <w:r w:rsidR="00B7701B">
          <w:rPr>
            <w:rFonts w:ascii="inherit" w:hAnsi="inherit"/>
            <w:sz w:val="24"/>
            <w:szCs w:val="24"/>
          </w:rPr>
          <w:t>2019</w:t>
        </w:r>
      </w:ins>
      <w:del w:id="17" w:author="Author">
        <w:r w:rsidRPr="005B3720" w:rsidDel="00B7701B">
          <w:rPr>
            <w:rFonts w:ascii="inherit" w:hAnsi="inherit"/>
            <w:sz w:val="24"/>
            <w:szCs w:val="24"/>
          </w:rPr>
          <w:delText>714</w:delText>
        </w:r>
      </w:del>
      <w:r w:rsidRPr="005B3720">
        <w:rPr>
          <w:rFonts w:ascii="inherit" w:hAnsi="inherit"/>
          <w:sz w:val="24"/>
          <w:szCs w:val="24"/>
        </w:rPr>
        <w:t>/</w:t>
      </w:r>
      <w:del w:id="18" w:author="Author">
        <w:r w:rsidRPr="005B3720" w:rsidDel="00B7701B">
          <w:rPr>
            <w:rFonts w:ascii="inherit" w:hAnsi="inherit"/>
            <w:sz w:val="24"/>
            <w:szCs w:val="24"/>
          </w:rPr>
          <w:delText xml:space="preserve">2009 </w:delText>
        </w:r>
      </w:del>
      <w:ins w:id="19" w:author="Author">
        <w:r w:rsidR="00B7701B">
          <w:rPr>
            <w:rFonts w:ascii="inherit" w:hAnsi="inherit"/>
            <w:sz w:val="24"/>
            <w:szCs w:val="24"/>
          </w:rPr>
          <w:t>943</w:t>
        </w:r>
        <w:r w:rsidR="00B7701B" w:rsidRPr="005B3720">
          <w:rPr>
            <w:rFonts w:ascii="inherit" w:hAnsi="inherit"/>
            <w:sz w:val="24"/>
            <w:szCs w:val="24"/>
          </w:rPr>
          <w:t xml:space="preserve"> </w:t>
        </w:r>
      </w:ins>
      <w:r w:rsidRPr="005B3720">
        <w:rPr>
          <w:rFonts w:ascii="inherit" w:hAnsi="inherit"/>
          <w:sz w:val="24"/>
          <w:szCs w:val="24"/>
        </w:rPr>
        <w:t xml:space="preserve">of the European Parliament and of the Council of </w:t>
      </w:r>
      <w:del w:id="20" w:author="Author">
        <w:r w:rsidRPr="005B3720" w:rsidDel="00B7701B">
          <w:rPr>
            <w:rFonts w:ascii="inherit" w:hAnsi="inherit"/>
            <w:sz w:val="24"/>
            <w:szCs w:val="24"/>
          </w:rPr>
          <w:delText>13 July 2009</w:delText>
        </w:r>
      </w:del>
      <w:ins w:id="21" w:author="Author">
        <w:r w:rsidR="00B7701B">
          <w:rPr>
            <w:rFonts w:ascii="inherit" w:hAnsi="inherit"/>
            <w:sz w:val="24"/>
            <w:szCs w:val="24"/>
          </w:rPr>
          <w:t>5 June 2019</w:t>
        </w:r>
      </w:ins>
      <w:r w:rsidRPr="005B3720">
        <w:rPr>
          <w:rFonts w:ascii="inherit" w:hAnsi="inherit"/>
          <w:sz w:val="24"/>
          <w:szCs w:val="24"/>
        </w:rPr>
        <w:t xml:space="preserve"> on </w:t>
      </w:r>
      <w:ins w:id="22" w:author="Author">
        <w:r w:rsidR="00C85AE2" w:rsidRPr="0080308C">
          <w:rPr>
            <w:rFonts w:ascii="inherit" w:eastAsia="Times New Roman" w:hAnsi="inherit" w:cs="Times New Roman"/>
            <w:color w:val="000000"/>
            <w:sz w:val="24"/>
            <w:szCs w:val="24"/>
          </w:rPr>
          <w:t>the internal market for electricity (recast)</w:t>
        </w:r>
      </w:ins>
      <w:del w:id="23" w:author="Author">
        <w:r w:rsidRPr="005B3720" w:rsidDel="00C85AE2">
          <w:rPr>
            <w:rFonts w:ascii="inherit" w:hAnsi="inherit"/>
            <w:sz w:val="24"/>
            <w:szCs w:val="24"/>
          </w:rPr>
          <w:delText>conditions for access to the network for cross-border exchanges in electricity and repealing Regulation (EC) No 1228/2003</w:delText>
        </w:r>
      </w:del>
      <w:r w:rsidRPr="005B3720">
        <w:rPr>
          <w:rFonts w:ascii="inherit" w:hAnsi="inherit"/>
          <w:sz w:val="24"/>
          <w:szCs w:val="24"/>
        </w:rPr>
        <w:t xml:space="preserve"> (</w:t>
      </w:r>
      <w:r w:rsidR="00BD62C2">
        <w:rPr>
          <w:rStyle w:val="FootnoteReference"/>
          <w:rFonts w:ascii="inherit" w:hAnsi="inherit"/>
          <w:sz w:val="24"/>
          <w:szCs w:val="24"/>
        </w:rPr>
        <w:footnoteReference w:id="2"/>
      </w:r>
      <w:r w:rsidRPr="005B3720">
        <w:rPr>
          <w:rFonts w:ascii="inherit" w:hAnsi="inherit"/>
          <w:sz w:val="24"/>
          <w:szCs w:val="24"/>
        </w:rPr>
        <w:t>), and in particular Article</w:t>
      </w:r>
      <w:ins w:id="34" w:author="Author">
        <w:r w:rsidR="00C85AE2">
          <w:rPr>
            <w:rFonts w:ascii="inherit" w:hAnsi="inherit"/>
            <w:sz w:val="24"/>
            <w:szCs w:val="24"/>
          </w:rPr>
          <w:t>s</w:t>
        </w:r>
      </w:ins>
      <w:r w:rsidRPr="005B3720">
        <w:rPr>
          <w:rFonts w:ascii="inherit" w:hAnsi="inherit"/>
          <w:sz w:val="24"/>
          <w:szCs w:val="24"/>
        </w:rPr>
        <w:t xml:space="preserve"> </w:t>
      </w:r>
      <w:del w:id="35" w:author="Author">
        <w:r w:rsidRPr="005B3720" w:rsidDel="00C85AE2">
          <w:rPr>
            <w:rFonts w:ascii="inherit" w:hAnsi="inherit"/>
            <w:sz w:val="24"/>
            <w:szCs w:val="24"/>
          </w:rPr>
          <w:delText>6</w:delText>
        </w:r>
      </w:del>
      <w:ins w:id="36" w:author="Author">
        <w:r w:rsidR="00C85AE2">
          <w:rPr>
            <w:rFonts w:ascii="inherit" w:hAnsi="inherit"/>
            <w:sz w:val="24"/>
            <w:szCs w:val="24"/>
          </w:rPr>
          <w:t>59</w:t>
        </w:r>
      </w:ins>
      <w:r w:rsidRPr="005B3720">
        <w:rPr>
          <w:rFonts w:ascii="inherit" w:hAnsi="inherit"/>
          <w:sz w:val="24"/>
          <w:szCs w:val="24"/>
        </w:rPr>
        <w:t>(</w:t>
      </w:r>
      <w:ins w:id="37" w:author="Author">
        <w:r w:rsidR="00C85AE2">
          <w:rPr>
            <w:rFonts w:ascii="inherit" w:hAnsi="inherit"/>
            <w:sz w:val="24"/>
            <w:szCs w:val="24"/>
          </w:rPr>
          <w:t>2</w:t>
        </w:r>
      </w:ins>
      <w:del w:id="38" w:author="Author">
        <w:r w:rsidRPr="005B3720" w:rsidDel="00C85AE2">
          <w:rPr>
            <w:rFonts w:ascii="inherit" w:hAnsi="inherit"/>
            <w:sz w:val="24"/>
            <w:szCs w:val="24"/>
          </w:rPr>
          <w:delText>11</w:delText>
        </w:r>
      </w:del>
      <w:r w:rsidRPr="005B3720">
        <w:rPr>
          <w:rFonts w:ascii="inherit" w:hAnsi="inherit"/>
          <w:sz w:val="24"/>
          <w:szCs w:val="24"/>
        </w:rPr>
        <w:t>)</w:t>
      </w:r>
      <w:ins w:id="39" w:author="Author">
        <w:r w:rsidR="00C85AE2">
          <w:rPr>
            <w:rFonts w:ascii="inherit" w:hAnsi="inherit"/>
            <w:sz w:val="24"/>
            <w:szCs w:val="24"/>
          </w:rPr>
          <w:t>(a) and 60(1)</w:t>
        </w:r>
      </w:ins>
      <w:r w:rsidRPr="005B3720">
        <w:rPr>
          <w:rFonts w:ascii="inherit" w:hAnsi="inherit"/>
          <w:sz w:val="24"/>
          <w:szCs w:val="24"/>
        </w:rPr>
        <w:t xml:space="preserve"> thereof,</w:t>
      </w:r>
      <w:r w:rsidR="00DF67B0">
        <w:rPr>
          <w:rFonts w:ascii="inherit" w:hAnsi="inherit"/>
          <w:sz w:val="24"/>
          <w:szCs w:val="24"/>
        </w:rPr>
        <w:t xml:space="preserve"> </w:t>
      </w:r>
    </w:p>
    <w:p w14:paraId="1E169F73" w14:textId="1732B7F0" w:rsidR="00AE476A" w:rsidRPr="005B3720" w:rsidRDefault="00BF5202" w:rsidP="005B3720">
      <w:pPr>
        <w:spacing w:after="327" w:line="240" w:lineRule="auto"/>
        <w:ind w:left="0" w:hanging="11"/>
        <w:rPr>
          <w:rFonts w:ascii="inherit" w:hAnsi="inherit"/>
          <w:sz w:val="24"/>
          <w:szCs w:val="24"/>
        </w:rPr>
      </w:pPr>
      <w:r w:rsidRPr="005B3720">
        <w:rPr>
          <w:rFonts w:ascii="inherit" w:hAnsi="inherit"/>
          <w:sz w:val="24"/>
          <w:szCs w:val="24"/>
        </w:rPr>
        <w:t xml:space="preserve">Whereas: </w:t>
      </w:r>
    </w:p>
    <w:p w14:paraId="64EFC402" w14:textId="77777777" w:rsidR="00AE476A" w:rsidRPr="005B3720" w:rsidRDefault="00BF5202">
      <w:pPr>
        <w:numPr>
          <w:ilvl w:val="0"/>
          <w:numId w:val="2"/>
        </w:numPr>
        <w:spacing w:after="484"/>
        <w:ind w:hanging="537"/>
        <w:rPr>
          <w:rFonts w:ascii="inherit" w:hAnsi="inherit"/>
          <w:sz w:val="24"/>
          <w:szCs w:val="24"/>
        </w:rPr>
      </w:pPr>
      <w:r w:rsidRPr="005B3720">
        <w:rPr>
          <w:rFonts w:ascii="inherit" w:hAnsi="inherit"/>
          <w:sz w:val="24"/>
          <w:szCs w:val="24"/>
        </w:rPr>
        <w:t xml:space="preserve">The swift completion of a fully functioning and interconnected internal energy market is crucial to maintaining security of energy supply, increasing competitiveness and ensuring that all consumers can purchase energy at affordable prices. </w:t>
      </w:r>
    </w:p>
    <w:p w14:paraId="5D3F7AA2" w14:textId="08BD5A3D" w:rsidR="00AE476A" w:rsidRPr="005B3720" w:rsidRDefault="00BF5202">
      <w:pPr>
        <w:numPr>
          <w:ilvl w:val="0"/>
          <w:numId w:val="2"/>
        </w:numPr>
        <w:spacing w:after="484"/>
        <w:ind w:hanging="537"/>
        <w:rPr>
          <w:rFonts w:ascii="inherit" w:hAnsi="inherit"/>
          <w:sz w:val="24"/>
          <w:szCs w:val="24"/>
        </w:rPr>
      </w:pPr>
      <w:r w:rsidRPr="005B3720">
        <w:rPr>
          <w:rFonts w:ascii="inherit" w:hAnsi="inherit"/>
          <w:sz w:val="24"/>
          <w:szCs w:val="24"/>
        </w:rPr>
        <w:t>Regulation (E</w:t>
      </w:r>
      <w:ins w:id="40" w:author="Author">
        <w:r w:rsidR="00382884">
          <w:rPr>
            <w:rFonts w:ascii="inherit" w:hAnsi="inherit"/>
            <w:sz w:val="24"/>
            <w:szCs w:val="24"/>
          </w:rPr>
          <w:t>U</w:t>
        </w:r>
      </w:ins>
      <w:del w:id="41" w:author="Author">
        <w:r w:rsidRPr="005B3720" w:rsidDel="00382884">
          <w:rPr>
            <w:rFonts w:ascii="inherit" w:hAnsi="inherit"/>
            <w:sz w:val="24"/>
            <w:szCs w:val="24"/>
          </w:rPr>
          <w:delText>C</w:delText>
        </w:r>
      </w:del>
      <w:r w:rsidRPr="005B3720">
        <w:rPr>
          <w:rFonts w:ascii="inherit" w:hAnsi="inherit"/>
          <w:sz w:val="24"/>
          <w:szCs w:val="24"/>
        </w:rPr>
        <w:t xml:space="preserve">) </w:t>
      </w:r>
      <w:del w:id="42" w:author="Author">
        <w:r w:rsidRPr="005B3720" w:rsidDel="00382884">
          <w:rPr>
            <w:rFonts w:ascii="inherit" w:hAnsi="inherit"/>
            <w:sz w:val="24"/>
            <w:szCs w:val="24"/>
          </w:rPr>
          <w:delText xml:space="preserve">No </w:delText>
        </w:r>
        <w:r w:rsidRPr="00382884" w:rsidDel="00382884">
          <w:rPr>
            <w:rFonts w:ascii="inherit" w:hAnsi="inherit"/>
            <w:sz w:val="24"/>
            <w:szCs w:val="24"/>
          </w:rPr>
          <w:delText>714</w:delText>
        </w:r>
      </w:del>
      <w:ins w:id="43" w:author="Author">
        <w:r w:rsidR="00382884">
          <w:rPr>
            <w:rFonts w:ascii="inherit" w:hAnsi="inherit"/>
            <w:sz w:val="24"/>
            <w:szCs w:val="24"/>
          </w:rPr>
          <w:t>2019</w:t>
        </w:r>
      </w:ins>
      <w:r w:rsidRPr="00382884">
        <w:rPr>
          <w:rFonts w:ascii="inherit" w:hAnsi="inherit"/>
          <w:sz w:val="24"/>
          <w:szCs w:val="24"/>
        </w:rPr>
        <w:t>/</w:t>
      </w:r>
      <w:del w:id="44" w:author="Author">
        <w:r w:rsidRPr="00382884" w:rsidDel="00382884">
          <w:rPr>
            <w:rFonts w:ascii="inherit" w:hAnsi="inherit"/>
            <w:sz w:val="24"/>
            <w:szCs w:val="24"/>
          </w:rPr>
          <w:delText>2009</w:delText>
        </w:r>
        <w:r w:rsidRPr="005B3720" w:rsidDel="00382884">
          <w:rPr>
            <w:rFonts w:ascii="inherit" w:hAnsi="inherit"/>
            <w:sz w:val="24"/>
            <w:szCs w:val="24"/>
          </w:rPr>
          <w:delText xml:space="preserve"> </w:delText>
        </w:r>
      </w:del>
      <w:ins w:id="45" w:author="Author">
        <w:r w:rsidR="00382884">
          <w:rPr>
            <w:rFonts w:ascii="inherit" w:hAnsi="inherit"/>
            <w:sz w:val="24"/>
            <w:szCs w:val="24"/>
          </w:rPr>
          <w:t>943</w:t>
        </w:r>
        <w:r w:rsidR="00382884" w:rsidRPr="005B3720">
          <w:rPr>
            <w:rFonts w:ascii="inherit" w:hAnsi="inherit"/>
            <w:sz w:val="24"/>
            <w:szCs w:val="24"/>
          </w:rPr>
          <w:t xml:space="preserve"> </w:t>
        </w:r>
      </w:ins>
      <w:r w:rsidRPr="005B3720">
        <w:rPr>
          <w:rFonts w:ascii="inherit" w:hAnsi="inherit"/>
          <w:sz w:val="24"/>
          <w:szCs w:val="24"/>
        </w:rPr>
        <w:t xml:space="preserve">sets out non-discriminatory rules governing access to the network for cross-border exchanges in electricity with a view to ensuring the proper functioning of the internal market in electricity. In addition Article </w:t>
      </w:r>
      <w:ins w:id="46" w:author="Author">
        <w:r w:rsidR="00A12299">
          <w:rPr>
            <w:rFonts w:ascii="inherit" w:hAnsi="inherit"/>
            <w:sz w:val="24"/>
            <w:szCs w:val="24"/>
          </w:rPr>
          <w:t>3</w:t>
        </w:r>
      </w:ins>
      <w:del w:id="47" w:author="Author">
        <w:r w:rsidRPr="005B3720" w:rsidDel="00A12299">
          <w:rPr>
            <w:rFonts w:ascii="inherit" w:hAnsi="inherit"/>
            <w:sz w:val="24"/>
            <w:szCs w:val="24"/>
          </w:rPr>
          <w:delText>5</w:delText>
        </w:r>
      </w:del>
      <w:r w:rsidRPr="005B3720">
        <w:rPr>
          <w:rFonts w:ascii="inherit" w:hAnsi="inherit"/>
          <w:sz w:val="24"/>
          <w:szCs w:val="24"/>
        </w:rPr>
        <w:t xml:space="preserve"> of </w:t>
      </w:r>
      <w:r w:rsidRPr="00382884">
        <w:rPr>
          <w:rFonts w:ascii="inherit" w:hAnsi="inherit"/>
          <w:sz w:val="24"/>
          <w:szCs w:val="24"/>
        </w:rPr>
        <w:t xml:space="preserve">Directive </w:t>
      </w:r>
      <w:ins w:id="48" w:author="Author">
        <w:r w:rsidR="00A12299">
          <w:rPr>
            <w:rFonts w:ascii="inherit" w:hAnsi="inherit"/>
            <w:sz w:val="24"/>
            <w:szCs w:val="24"/>
          </w:rPr>
          <w:t xml:space="preserve">(EU) </w:t>
        </w:r>
      </w:ins>
      <w:r w:rsidRPr="00382884">
        <w:rPr>
          <w:rFonts w:ascii="inherit" w:hAnsi="inherit"/>
          <w:sz w:val="24"/>
          <w:szCs w:val="24"/>
        </w:rPr>
        <w:t>20</w:t>
      </w:r>
      <w:ins w:id="49" w:author="Author">
        <w:r w:rsidR="00A12299">
          <w:rPr>
            <w:rFonts w:ascii="inherit" w:hAnsi="inherit"/>
            <w:sz w:val="24"/>
            <w:szCs w:val="24"/>
          </w:rPr>
          <w:t>1</w:t>
        </w:r>
      </w:ins>
      <w:del w:id="50" w:author="Author">
        <w:r w:rsidRPr="00382884" w:rsidDel="00A12299">
          <w:rPr>
            <w:rFonts w:ascii="inherit" w:hAnsi="inherit"/>
            <w:sz w:val="24"/>
            <w:szCs w:val="24"/>
          </w:rPr>
          <w:delText>0</w:delText>
        </w:r>
      </w:del>
      <w:r w:rsidRPr="00382884">
        <w:rPr>
          <w:rFonts w:ascii="inherit" w:hAnsi="inherit"/>
          <w:sz w:val="24"/>
          <w:szCs w:val="24"/>
        </w:rPr>
        <w:t>9/</w:t>
      </w:r>
      <w:ins w:id="51" w:author="Author">
        <w:r w:rsidR="00A12299">
          <w:rPr>
            <w:rFonts w:ascii="inherit" w:hAnsi="inherit"/>
            <w:sz w:val="24"/>
            <w:szCs w:val="24"/>
          </w:rPr>
          <w:t>944</w:t>
        </w:r>
      </w:ins>
      <w:del w:id="52" w:author="Author">
        <w:r w:rsidRPr="00382884" w:rsidDel="00A12299">
          <w:rPr>
            <w:rFonts w:ascii="inherit" w:hAnsi="inherit"/>
            <w:sz w:val="24"/>
            <w:szCs w:val="24"/>
          </w:rPr>
          <w:delText>72/</w:delText>
        </w:r>
        <w:r w:rsidRPr="005B3720" w:rsidDel="00A12299">
          <w:rPr>
            <w:rFonts w:ascii="inherit" w:hAnsi="inherit"/>
            <w:sz w:val="24"/>
            <w:szCs w:val="24"/>
          </w:rPr>
          <w:delText>EC</w:delText>
        </w:r>
      </w:del>
      <w:r w:rsidRPr="005B3720">
        <w:rPr>
          <w:rFonts w:ascii="inherit" w:hAnsi="inherit"/>
          <w:sz w:val="24"/>
          <w:szCs w:val="24"/>
        </w:rPr>
        <w:t xml:space="preserve"> of the European Parliament and of the Council (</w:t>
      </w:r>
      <w:r w:rsidR="00BD62C2">
        <w:rPr>
          <w:rStyle w:val="FootnoteReference"/>
          <w:rFonts w:ascii="inherit" w:hAnsi="inherit"/>
          <w:sz w:val="24"/>
          <w:szCs w:val="24"/>
        </w:rPr>
        <w:footnoteReference w:id="3"/>
      </w:r>
      <w:r w:rsidRPr="005B3720">
        <w:rPr>
          <w:rFonts w:ascii="inherit" w:hAnsi="inherit"/>
          <w:sz w:val="24"/>
          <w:szCs w:val="24"/>
        </w:rPr>
        <w:t xml:space="preserve">) requires that Member States </w:t>
      </w:r>
      <w:del w:id="85" w:author="Author">
        <w:r w:rsidRPr="005B3720" w:rsidDel="00237B05">
          <w:rPr>
            <w:rFonts w:ascii="inherit" w:hAnsi="inherit"/>
            <w:sz w:val="24"/>
            <w:szCs w:val="24"/>
          </w:rPr>
          <w:delText>or, where Member States have so provided, regulatory authorities</w:delText>
        </w:r>
      </w:del>
      <w:ins w:id="86" w:author="Author">
        <w:r w:rsidR="00237B05">
          <w:rPr>
            <w:rFonts w:ascii="inherit" w:hAnsi="inherit"/>
            <w:sz w:val="24"/>
            <w:szCs w:val="24"/>
          </w:rPr>
          <w:t>shall</w:t>
        </w:r>
      </w:ins>
      <w:r w:rsidRPr="005B3720">
        <w:rPr>
          <w:rFonts w:ascii="inherit" w:hAnsi="inherit"/>
          <w:sz w:val="24"/>
          <w:szCs w:val="24"/>
        </w:rPr>
        <w:t xml:space="preserve"> ensure, </w:t>
      </w:r>
      <w:ins w:id="87" w:author="Author">
        <w:r w:rsidR="00237B05" w:rsidRPr="00237B05">
          <w:rPr>
            <w:rFonts w:ascii="inherit" w:hAnsi="inherit"/>
            <w:sz w:val="24"/>
            <w:szCs w:val="24"/>
          </w:rPr>
          <w:t>a level playing field where electricity undertakings are subject to transparent, proportionate and non-discriminatory rules</w:t>
        </w:r>
        <w:r w:rsidR="00237B05">
          <w:rPr>
            <w:rFonts w:ascii="inherit" w:hAnsi="inherit"/>
            <w:sz w:val="24"/>
            <w:szCs w:val="24"/>
          </w:rPr>
          <w:t>, fees and treatment</w:t>
        </w:r>
      </w:ins>
      <w:del w:id="88" w:author="Author">
        <w:r w:rsidRPr="005B3720" w:rsidDel="00237B05">
          <w:rPr>
            <w:rFonts w:ascii="inherit" w:hAnsi="inherit"/>
            <w:sz w:val="24"/>
            <w:szCs w:val="24"/>
          </w:rPr>
          <w:delText>inter alia, that objective and non-discriminatory technical rules are developed which establish minimum technical design and operational requirements for the connection to the system</w:delText>
        </w:r>
      </w:del>
      <w:r w:rsidRPr="005B3720">
        <w:rPr>
          <w:rFonts w:ascii="inherit" w:hAnsi="inherit"/>
          <w:sz w:val="24"/>
          <w:szCs w:val="24"/>
        </w:rPr>
        <w:t xml:space="preserve">. Where requirements constitute terms and conditions for connection to national networks, Article </w:t>
      </w:r>
      <w:del w:id="89" w:author="Author">
        <w:r w:rsidRPr="005B3720" w:rsidDel="00237B05">
          <w:rPr>
            <w:rFonts w:ascii="inherit" w:hAnsi="inherit"/>
            <w:sz w:val="24"/>
            <w:szCs w:val="24"/>
          </w:rPr>
          <w:delText>37</w:delText>
        </w:r>
      </w:del>
      <w:ins w:id="90" w:author="Author">
        <w:r w:rsidR="00237B05">
          <w:rPr>
            <w:rFonts w:ascii="inherit" w:hAnsi="inherit"/>
            <w:sz w:val="24"/>
            <w:szCs w:val="24"/>
          </w:rPr>
          <w:t>59</w:t>
        </w:r>
      </w:ins>
      <w:r w:rsidRPr="005B3720">
        <w:rPr>
          <w:rFonts w:ascii="inherit" w:hAnsi="inherit"/>
          <w:sz w:val="24"/>
          <w:szCs w:val="24"/>
        </w:rPr>
        <w:t>(</w:t>
      </w:r>
      <w:del w:id="91" w:author="Author">
        <w:r w:rsidRPr="005B3720" w:rsidDel="00237B05">
          <w:rPr>
            <w:rFonts w:ascii="inherit" w:hAnsi="inherit"/>
            <w:sz w:val="24"/>
            <w:szCs w:val="24"/>
          </w:rPr>
          <w:delText>6</w:delText>
        </w:r>
      </w:del>
      <w:ins w:id="92" w:author="Author">
        <w:r w:rsidR="00237B05">
          <w:rPr>
            <w:rFonts w:ascii="inherit" w:hAnsi="inherit"/>
            <w:sz w:val="24"/>
            <w:szCs w:val="24"/>
          </w:rPr>
          <w:t>7</w:t>
        </w:r>
      </w:ins>
      <w:r w:rsidRPr="005B3720">
        <w:rPr>
          <w:rFonts w:ascii="inherit" w:hAnsi="inherit"/>
          <w:sz w:val="24"/>
          <w:szCs w:val="24"/>
        </w:rPr>
        <w:t xml:space="preserve">) of the same Directive requires regulatory authorities to be responsible for fixing or approving at least the </w:t>
      </w:r>
      <w:ins w:id="93" w:author="Author">
        <w:r w:rsidR="00237B05">
          <w:rPr>
            <w:rFonts w:ascii="inherit" w:hAnsi="inherit"/>
            <w:sz w:val="24"/>
            <w:szCs w:val="24"/>
          </w:rPr>
          <w:t xml:space="preserve">national </w:t>
        </w:r>
      </w:ins>
      <w:r w:rsidRPr="005B3720">
        <w:rPr>
          <w:rFonts w:ascii="inherit" w:hAnsi="inherit"/>
          <w:sz w:val="24"/>
          <w:szCs w:val="24"/>
        </w:rPr>
        <w:t xml:space="preserve">methodologies used to calculate or establish them. In order to provide system security within the interconnected transmission system, it is essential to establish a common </w:t>
      </w:r>
      <w:r w:rsidRPr="005B3720">
        <w:rPr>
          <w:rFonts w:ascii="inherit" w:hAnsi="inherit"/>
          <w:sz w:val="24"/>
          <w:szCs w:val="24"/>
        </w:rPr>
        <w:lastRenderedPageBreak/>
        <w:t>understanding of the requirements for High-Voltage Direct Current (HVDC) systems</w:t>
      </w:r>
      <w:ins w:id="94" w:author="Author">
        <w:r w:rsidR="00A10A8A">
          <w:rPr>
            <w:rFonts w:ascii="inherit" w:hAnsi="inherit"/>
            <w:sz w:val="24"/>
            <w:szCs w:val="24"/>
          </w:rPr>
          <w:t>,</w:t>
        </w:r>
      </w:ins>
      <w:r w:rsidRPr="005B3720">
        <w:rPr>
          <w:rFonts w:ascii="inherit" w:hAnsi="inherit"/>
          <w:sz w:val="24"/>
          <w:szCs w:val="24"/>
        </w:rPr>
        <w:t xml:space="preserve"> </w:t>
      </w:r>
      <w:del w:id="95" w:author="Author">
        <w:r w:rsidRPr="005B3720" w:rsidDel="00A10A8A">
          <w:rPr>
            <w:rFonts w:ascii="inherit" w:hAnsi="inherit"/>
            <w:sz w:val="24"/>
            <w:szCs w:val="24"/>
          </w:rPr>
          <w:delText>and direct current-</w:delText>
        </w:r>
      </w:del>
      <w:ins w:id="96" w:author="Author">
        <w:r w:rsidR="00A10A8A">
          <w:rPr>
            <w:rFonts w:ascii="inherit" w:hAnsi="inherit"/>
            <w:sz w:val="24"/>
            <w:szCs w:val="24"/>
          </w:rPr>
          <w:t xml:space="preserve">asynchronously </w:t>
        </w:r>
      </w:ins>
      <w:r w:rsidRPr="005B3720">
        <w:rPr>
          <w:rFonts w:ascii="inherit" w:hAnsi="inherit"/>
          <w:sz w:val="24"/>
          <w:szCs w:val="24"/>
        </w:rPr>
        <w:t>connected power park modules</w:t>
      </w:r>
      <w:ins w:id="97" w:author="Author">
        <w:r w:rsidR="00A10A8A">
          <w:rPr>
            <w:rFonts w:ascii="inherit" w:hAnsi="inherit"/>
            <w:sz w:val="24"/>
            <w:szCs w:val="24"/>
          </w:rPr>
          <w:t xml:space="preserve">, </w:t>
        </w:r>
        <w:bookmarkStart w:id="98" w:name="_Hlk159420938"/>
        <w:r w:rsidR="00A10A8A" w:rsidRPr="008211B1">
          <w:rPr>
            <w:rFonts w:ascii="inherit" w:hAnsi="inherit"/>
            <w:sz w:val="24"/>
            <w:szCs w:val="24"/>
          </w:rPr>
          <w:t>asynchronously connected demand facilit</w:t>
        </w:r>
        <w:r w:rsidR="00A10A8A">
          <w:rPr>
            <w:rFonts w:ascii="inherit" w:hAnsi="inherit"/>
            <w:sz w:val="24"/>
            <w:szCs w:val="24"/>
          </w:rPr>
          <w:t>ies, asynchronously connected power-to-gas demand units</w:t>
        </w:r>
        <w:r w:rsidR="00A10A8A" w:rsidRPr="008211B1">
          <w:rPr>
            <w:rFonts w:ascii="inherit" w:hAnsi="inherit"/>
            <w:sz w:val="24"/>
            <w:szCs w:val="24"/>
          </w:rPr>
          <w:t xml:space="preserve"> </w:t>
        </w:r>
        <w:r w:rsidR="00A10A8A">
          <w:rPr>
            <w:rFonts w:ascii="inherit" w:hAnsi="inherit"/>
            <w:sz w:val="24"/>
            <w:szCs w:val="24"/>
          </w:rPr>
          <w:t xml:space="preserve">and </w:t>
        </w:r>
        <w:r w:rsidR="00A10A8A" w:rsidRPr="008211B1">
          <w:rPr>
            <w:rFonts w:ascii="inherit" w:hAnsi="inherit"/>
            <w:sz w:val="24"/>
            <w:szCs w:val="24"/>
          </w:rPr>
          <w:t>asynchronously connected electricity storage module</w:t>
        </w:r>
        <w:r w:rsidR="00A10A8A">
          <w:rPr>
            <w:rFonts w:ascii="inherit" w:hAnsi="inherit"/>
            <w:sz w:val="24"/>
            <w:szCs w:val="24"/>
          </w:rPr>
          <w:t>s</w:t>
        </w:r>
      </w:ins>
      <w:bookmarkEnd w:id="98"/>
      <w:del w:id="99" w:author="Author">
        <w:r w:rsidRPr="005B3720" w:rsidDel="00A10A8A">
          <w:rPr>
            <w:rFonts w:ascii="inherit" w:hAnsi="inherit"/>
            <w:sz w:val="24"/>
            <w:szCs w:val="24"/>
          </w:rPr>
          <w:delText xml:space="preserve"> (DC-connected power park modules)</w:delText>
        </w:r>
      </w:del>
      <w:r w:rsidRPr="005B3720">
        <w:rPr>
          <w:rFonts w:ascii="inherit" w:hAnsi="inherit"/>
          <w:sz w:val="24"/>
          <w:szCs w:val="24"/>
        </w:rPr>
        <w:t xml:space="preserve">.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 </w:t>
      </w:r>
    </w:p>
    <w:p w14:paraId="675086FE" w14:textId="2C0E6019" w:rsidR="00AE476A" w:rsidRPr="005B3720" w:rsidRDefault="00BF5202" w:rsidP="00BD62C2">
      <w:pPr>
        <w:numPr>
          <w:ilvl w:val="0"/>
          <w:numId w:val="2"/>
        </w:numPr>
        <w:spacing w:after="484"/>
        <w:ind w:left="539" w:hanging="539"/>
        <w:rPr>
          <w:rFonts w:ascii="inherit" w:hAnsi="inherit"/>
          <w:sz w:val="24"/>
          <w:szCs w:val="24"/>
        </w:rPr>
      </w:pPr>
      <w:r w:rsidRPr="005B3720">
        <w:rPr>
          <w:rFonts w:ascii="inherit" w:hAnsi="inherit"/>
          <w:sz w:val="24"/>
          <w:szCs w:val="24"/>
        </w:rPr>
        <w:t>Harmonised rules for grid connection for HVDC systems</w:t>
      </w:r>
      <w:ins w:id="100" w:author="Author">
        <w:r w:rsidR="00293DC7">
          <w:rPr>
            <w:rFonts w:ascii="inherit" w:hAnsi="inherit"/>
            <w:sz w:val="24"/>
            <w:szCs w:val="24"/>
          </w:rPr>
          <w:t>,</w:t>
        </w:r>
      </w:ins>
      <w:r w:rsidRPr="005B3720">
        <w:rPr>
          <w:rFonts w:ascii="inherit" w:hAnsi="inherit"/>
          <w:sz w:val="24"/>
          <w:szCs w:val="24"/>
        </w:rPr>
        <w:t xml:space="preserve"> </w:t>
      </w:r>
      <w:del w:id="101" w:author="Author">
        <w:r w:rsidRPr="005B3720" w:rsidDel="00293DC7">
          <w:rPr>
            <w:rFonts w:ascii="inherit" w:hAnsi="inherit"/>
            <w:sz w:val="24"/>
            <w:szCs w:val="24"/>
          </w:rPr>
          <w:delText>and DC-</w:delText>
        </w:r>
      </w:del>
      <w:ins w:id="102" w:author="Author">
        <w:r w:rsidR="00293DC7">
          <w:rPr>
            <w:rFonts w:ascii="inherit" w:hAnsi="inherit"/>
            <w:sz w:val="24"/>
            <w:szCs w:val="24"/>
          </w:rPr>
          <w:t xml:space="preserve">asynchronously </w:t>
        </w:r>
      </w:ins>
      <w:r w:rsidRPr="005B3720">
        <w:rPr>
          <w:rFonts w:ascii="inherit" w:hAnsi="inherit"/>
          <w:sz w:val="24"/>
          <w:szCs w:val="24"/>
        </w:rPr>
        <w:t>connected power park modules</w:t>
      </w:r>
      <w:ins w:id="103" w:author="Author">
        <w:r w:rsidR="00293DC7">
          <w:rPr>
            <w:rFonts w:ascii="inherit" w:hAnsi="inherit"/>
            <w:sz w:val="24"/>
            <w:szCs w:val="24"/>
          </w:rPr>
          <w:t xml:space="preserve">, </w:t>
        </w:r>
        <w:r w:rsidR="00293DC7" w:rsidRPr="00293DC7">
          <w:rPr>
            <w:rFonts w:ascii="inherit" w:hAnsi="inherit"/>
            <w:sz w:val="24"/>
            <w:szCs w:val="24"/>
          </w:rPr>
          <w:t>asynchronously connected demand facilities, asynchronously connected power-to-gas demand units and asynchronously connected electricity storage modules</w:t>
        </w:r>
      </w:ins>
      <w:r w:rsidRPr="005B3720">
        <w:rPr>
          <w:rFonts w:ascii="inherit" w:hAnsi="inherit"/>
          <w:sz w:val="24"/>
          <w:szCs w:val="24"/>
        </w:rPr>
        <w:t xml:space="preserve">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 </w:t>
      </w:r>
    </w:p>
    <w:p w14:paraId="220B2534" w14:textId="129885B0" w:rsidR="00AE476A" w:rsidRPr="005B3720" w:rsidRDefault="00BF5202" w:rsidP="00BD62C2">
      <w:pPr>
        <w:numPr>
          <w:ilvl w:val="0"/>
          <w:numId w:val="2"/>
        </w:numPr>
        <w:spacing w:after="484"/>
        <w:ind w:hanging="537"/>
        <w:rPr>
          <w:rFonts w:ascii="inherit" w:hAnsi="inherit"/>
          <w:sz w:val="24"/>
          <w:szCs w:val="24"/>
        </w:rPr>
      </w:pPr>
      <w:r w:rsidRPr="005B3720">
        <w:rPr>
          <w:rFonts w:ascii="inherit" w:hAnsi="inherit"/>
          <w:sz w:val="24"/>
          <w:szCs w:val="24"/>
        </w:rPr>
        <w:t>System security depends partly on the technical capabilities of HVDC systems</w:t>
      </w:r>
      <w:ins w:id="104" w:author="Author">
        <w:r w:rsidR="00293DC7">
          <w:rPr>
            <w:rFonts w:ascii="inherit" w:hAnsi="inherit"/>
            <w:sz w:val="24"/>
            <w:szCs w:val="24"/>
          </w:rPr>
          <w:t>,</w:t>
        </w:r>
      </w:ins>
      <w:r w:rsidRPr="005B3720">
        <w:rPr>
          <w:rFonts w:ascii="inherit" w:hAnsi="inherit"/>
          <w:sz w:val="24"/>
          <w:szCs w:val="24"/>
        </w:rPr>
        <w:t xml:space="preserve"> </w:t>
      </w:r>
      <w:del w:id="105" w:author="Author">
        <w:r w:rsidRPr="005B3720" w:rsidDel="00293DC7">
          <w:rPr>
            <w:rFonts w:ascii="inherit" w:hAnsi="inherit"/>
            <w:sz w:val="24"/>
            <w:szCs w:val="24"/>
          </w:rPr>
          <w:delText>and DC-</w:delText>
        </w:r>
      </w:del>
      <w:ins w:id="106" w:author="Author">
        <w:r w:rsidR="00293DC7">
          <w:rPr>
            <w:rFonts w:ascii="inherit" w:hAnsi="inherit"/>
            <w:sz w:val="24"/>
            <w:szCs w:val="24"/>
          </w:rPr>
          <w:t xml:space="preserve">asynchronously </w:t>
        </w:r>
      </w:ins>
      <w:r w:rsidRPr="005B3720">
        <w:rPr>
          <w:rFonts w:ascii="inherit" w:hAnsi="inherit"/>
          <w:sz w:val="24"/>
          <w:szCs w:val="24"/>
        </w:rPr>
        <w:t>connected power park modules</w:t>
      </w:r>
      <w:ins w:id="107" w:author="Autho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ins>
      <w:r w:rsidRPr="005B3720">
        <w:rPr>
          <w:rFonts w:ascii="inherit" w:hAnsi="inherit"/>
          <w:sz w:val="24"/>
          <w:szCs w:val="24"/>
        </w:rPr>
        <w:t xml:space="preserve">. Therefore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 </w:t>
      </w:r>
    </w:p>
    <w:p w14:paraId="209EF284" w14:textId="6D341A5E" w:rsidR="00AE476A" w:rsidRPr="005B3720" w:rsidRDefault="00BF5202" w:rsidP="00BD62C2">
      <w:pPr>
        <w:numPr>
          <w:ilvl w:val="0"/>
          <w:numId w:val="2"/>
        </w:numPr>
        <w:spacing w:after="484"/>
        <w:ind w:hanging="537"/>
        <w:rPr>
          <w:rFonts w:ascii="inherit" w:hAnsi="inherit"/>
          <w:sz w:val="24"/>
          <w:szCs w:val="24"/>
        </w:rPr>
      </w:pPr>
      <w:r w:rsidRPr="005B3720">
        <w:rPr>
          <w:rFonts w:ascii="inherit" w:hAnsi="inherit"/>
          <w:sz w:val="24"/>
          <w:szCs w:val="24"/>
        </w:rPr>
        <w:t>Secure system operation is only possible if there is close cooperation between owners of HVDC systems</w:t>
      </w:r>
      <w:ins w:id="108" w:author="Author">
        <w:r w:rsidR="00293DC7">
          <w:rPr>
            <w:rFonts w:ascii="inherit" w:hAnsi="inherit"/>
            <w:sz w:val="24"/>
            <w:szCs w:val="24"/>
          </w:rPr>
          <w:t>,</w:t>
        </w:r>
      </w:ins>
      <w:r w:rsidRPr="005B3720">
        <w:rPr>
          <w:rFonts w:ascii="inherit" w:hAnsi="inherit"/>
          <w:sz w:val="24"/>
          <w:szCs w:val="24"/>
        </w:rPr>
        <w:t xml:space="preserve"> </w:t>
      </w:r>
      <w:del w:id="109" w:author="Author">
        <w:r w:rsidRPr="005B3720" w:rsidDel="00293DC7">
          <w:rPr>
            <w:rFonts w:ascii="inherit" w:hAnsi="inherit"/>
            <w:sz w:val="24"/>
            <w:szCs w:val="24"/>
          </w:rPr>
          <w:delText>and DC-</w:delText>
        </w:r>
      </w:del>
      <w:ins w:id="110" w:author="Author">
        <w:r w:rsidR="00293DC7">
          <w:rPr>
            <w:rFonts w:ascii="inherit" w:hAnsi="inherit"/>
            <w:sz w:val="24"/>
            <w:szCs w:val="24"/>
          </w:rPr>
          <w:t>asynchronously</w:t>
        </w:r>
      </w:ins>
      <w:r w:rsidRPr="005B3720">
        <w:rPr>
          <w:rFonts w:ascii="inherit" w:hAnsi="inherit"/>
          <w:sz w:val="24"/>
          <w:szCs w:val="24"/>
        </w:rPr>
        <w:t xml:space="preserve"> connected power park modules</w:t>
      </w:r>
      <w:ins w:id="111" w:author="Autho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ins>
      <w:r w:rsidRPr="005B3720">
        <w:rPr>
          <w:rFonts w:ascii="inherit" w:hAnsi="inherit"/>
          <w:sz w:val="24"/>
          <w:szCs w:val="24"/>
        </w:rPr>
        <w:t xml:space="preserve"> and system operators. In particular, the functioning of the system under abnormal operating conditions depends on the response of the HVDC systems</w:t>
      </w:r>
      <w:ins w:id="112" w:author="Author">
        <w:r w:rsidR="00293DC7">
          <w:rPr>
            <w:rFonts w:ascii="inherit" w:hAnsi="inherit"/>
            <w:sz w:val="24"/>
            <w:szCs w:val="24"/>
          </w:rPr>
          <w:t>,</w:t>
        </w:r>
      </w:ins>
      <w:r w:rsidRPr="005B3720">
        <w:rPr>
          <w:rFonts w:ascii="inherit" w:hAnsi="inherit"/>
          <w:sz w:val="24"/>
          <w:szCs w:val="24"/>
        </w:rPr>
        <w:t xml:space="preserve"> </w:t>
      </w:r>
      <w:del w:id="113" w:author="Author">
        <w:r w:rsidRPr="005B3720" w:rsidDel="00293DC7">
          <w:rPr>
            <w:rFonts w:ascii="inherit" w:hAnsi="inherit"/>
            <w:sz w:val="24"/>
            <w:szCs w:val="24"/>
          </w:rPr>
          <w:delText>and DC-</w:delText>
        </w:r>
      </w:del>
      <w:ins w:id="114" w:author="Author">
        <w:r w:rsidR="00293DC7">
          <w:rPr>
            <w:rFonts w:ascii="inherit" w:hAnsi="inherit"/>
            <w:sz w:val="24"/>
            <w:szCs w:val="24"/>
          </w:rPr>
          <w:t xml:space="preserve">asynchronously </w:t>
        </w:r>
      </w:ins>
      <w:r w:rsidRPr="005B3720">
        <w:rPr>
          <w:rFonts w:ascii="inherit" w:hAnsi="inherit"/>
          <w:sz w:val="24"/>
          <w:szCs w:val="24"/>
        </w:rPr>
        <w:t>connected power park modules</w:t>
      </w:r>
      <w:ins w:id="115" w:author="Autho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ins>
      <w:r w:rsidRPr="005B3720">
        <w:rPr>
          <w:rFonts w:ascii="inherit" w:hAnsi="inherit"/>
          <w:sz w:val="24"/>
          <w:szCs w:val="24"/>
        </w:rPr>
        <w:t xml:space="preserve"> to deviations from the reference 1 per unit (pu) values of voltage and nominal frequency. In the context of system security, the networks and the HVDC systems</w:t>
      </w:r>
      <w:ins w:id="116" w:author="Author">
        <w:r w:rsidR="00293DC7">
          <w:rPr>
            <w:rFonts w:ascii="inherit" w:hAnsi="inherit"/>
            <w:sz w:val="24"/>
            <w:szCs w:val="24"/>
          </w:rPr>
          <w:t>,</w:t>
        </w:r>
      </w:ins>
      <w:r w:rsidRPr="005B3720">
        <w:rPr>
          <w:rFonts w:ascii="inherit" w:hAnsi="inherit"/>
          <w:sz w:val="24"/>
          <w:szCs w:val="24"/>
        </w:rPr>
        <w:t xml:space="preserve"> </w:t>
      </w:r>
      <w:del w:id="117" w:author="Author">
        <w:r w:rsidRPr="005B3720" w:rsidDel="00293DC7">
          <w:rPr>
            <w:rFonts w:ascii="inherit" w:hAnsi="inherit"/>
            <w:sz w:val="24"/>
            <w:szCs w:val="24"/>
          </w:rPr>
          <w:delText>and DC-</w:delText>
        </w:r>
      </w:del>
      <w:ins w:id="118" w:author="Author">
        <w:r w:rsidR="00293DC7">
          <w:rPr>
            <w:rFonts w:ascii="inherit" w:hAnsi="inherit"/>
            <w:sz w:val="24"/>
            <w:szCs w:val="24"/>
          </w:rPr>
          <w:t xml:space="preserve">asynchronously </w:t>
        </w:r>
      </w:ins>
      <w:r w:rsidRPr="005B3720">
        <w:rPr>
          <w:rFonts w:ascii="inherit" w:hAnsi="inherit"/>
          <w:sz w:val="24"/>
          <w:szCs w:val="24"/>
        </w:rPr>
        <w:t>connected power park modules</w:t>
      </w:r>
      <w:ins w:id="119" w:author="Autho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ins>
      <w:r w:rsidRPr="005B3720">
        <w:rPr>
          <w:rFonts w:ascii="inherit" w:hAnsi="inherit"/>
          <w:sz w:val="24"/>
          <w:szCs w:val="24"/>
        </w:rPr>
        <w:t xml:space="preserve"> should be considered as one entity from a system engineering point of view, given that those parts are interdependent. Therefore, as a prerequisite for grid connection, relevant technical requirements should be set for HVDC systems</w:t>
      </w:r>
      <w:ins w:id="120" w:author="Author">
        <w:r w:rsidR="00293DC7">
          <w:rPr>
            <w:rFonts w:ascii="inherit" w:hAnsi="inherit"/>
            <w:sz w:val="24"/>
            <w:szCs w:val="24"/>
          </w:rPr>
          <w:t>,</w:t>
        </w:r>
      </w:ins>
      <w:r w:rsidRPr="005B3720">
        <w:rPr>
          <w:rFonts w:ascii="inherit" w:hAnsi="inherit"/>
          <w:sz w:val="24"/>
          <w:szCs w:val="24"/>
        </w:rPr>
        <w:t xml:space="preserve"> </w:t>
      </w:r>
      <w:del w:id="121" w:author="Author">
        <w:r w:rsidRPr="005B3720" w:rsidDel="00293DC7">
          <w:rPr>
            <w:rFonts w:ascii="inherit" w:hAnsi="inherit"/>
            <w:sz w:val="24"/>
            <w:szCs w:val="24"/>
          </w:rPr>
          <w:delText>and DC-</w:delText>
        </w:r>
      </w:del>
      <w:ins w:id="122" w:author="Author">
        <w:r w:rsidR="00293DC7">
          <w:rPr>
            <w:rFonts w:ascii="inherit" w:hAnsi="inherit"/>
            <w:sz w:val="24"/>
            <w:szCs w:val="24"/>
          </w:rPr>
          <w:t xml:space="preserve">asynchronously </w:t>
        </w:r>
      </w:ins>
      <w:r w:rsidRPr="005B3720">
        <w:rPr>
          <w:rFonts w:ascii="inherit" w:hAnsi="inherit"/>
          <w:sz w:val="24"/>
          <w:szCs w:val="24"/>
        </w:rPr>
        <w:t>connected power park modules</w:t>
      </w:r>
      <w:ins w:id="123" w:author="Autho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ins>
      <w:r w:rsidRPr="005B3720">
        <w:rPr>
          <w:rFonts w:ascii="inherit" w:hAnsi="inherit"/>
          <w:sz w:val="24"/>
          <w:szCs w:val="24"/>
        </w:rPr>
        <w:t xml:space="preserve">. </w:t>
      </w:r>
    </w:p>
    <w:p w14:paraId="0CCA7564" w14:textId="24E652D5" w:rsidR="00AE476A" w:rsidRPr="00323766" w:rsidRDefault="00BF5202" w:rsidP="00BD62C2">
      <w:pPr>
        <w:numPr>
          <w:ilvl w:val="0"/>
          <w:numId w:val="2"/>
        </w:numPr>
        <w:spacing w:after="484"/>
        <w:ind w:hanging="537"/>
        <w:rPr>
          <w:rFonts w:ascii="inherit" w:hAnsi="inherit"/>
          <w:sz w:val="24"/>
          <w:szCs w:val="24"/>
        </w:rPr>
      </w:pPr>
      <w:r w:rsidRPr="005B3720">
        <w:rPr>
          <w:rFonts w:ascii="inherit" w:hAnsi="inherit"/>
          <w:sz w:val="24"/>
          <w:szCs w:val="24"/>
        </w:rPr>
        <w:t xml:space="preserve">Regulatory authorities should consider the reasonable costs effectively incurred by system operators in the implementation of this Regulation when fixing or approving </w:t>
      </w:r>
      <w:r w:rsidRPr="005B3720">
        <w:rPr>
          <w:rFonts w:ascii="inherit" w:hAnsi="inherit"/>
          <w:sz w:val="24"/>
          <w:szCs w:val="24"/>
        </w:rPr>
        <w:lastRenderedPageBreak/>
        <w:t xml:space="preserve">transmission or distribution tariffs or their methodologies or when approving the terms and conditions for connection and access to national networks in accordance with Article </w:t>
      </w:r>
      <w:del w:id="124" w:author="Author">
        <w:r w:rsidRPr="005B3720" w:rsidDel="00323766">
          <w:rPr>
            <w:rFonts w:ascii="inherit" w:hAnsi="inherit"/>
            <w:sz w:val="24"/>
            <w:szCs w:val="24"/>
          </w:rPr>
          <w:delText>37</w:delText>
        </w:r>
      </w:del>
      <w:ins w:id="125" w:author="Author">
        <w:r w:rsidR="00323766">
          <w:rPr>
            <w:rFonts w:ascii="inherit" w:hAnsi="inherit"/>
            <w:sz w:val="24"/>
            <w:szCs w:val="24"/>
          </w:rPr>
          <w:t>59</w:t>
        </w:r>
      </w:ins>
      <w:r w:rsidRPr="005B3720">
        <w:rPr>
          <w:rFonts w:ascii="inherit" w:hAnsi="inherit"/>
          <w:sz w:val="24"/>
          <w:szCs w:val="24"/>
        </w:rPr>
        <w:t>(1) and (</w:t>
      </w:r>
      <w:del w:id="126" w:author="Author">
        <w:r w:rsidRPr="005B3720" w:rsidDel="00323766">
          <w:rPr>
            <w:rFonts w:ascii="inherit" w:hAnsi="inherit"/>
            <w:sz w:val="24"/>
            <w:szCs w:val="24"/>
          </w:rPr>
          <w:delText>6</w:delText>
        </w:r>
      </w:del>
      <w:ins w:id="127" w:author="Author">
        <w:r w:rsidR="00323766">
          <w:rPr>
            <w:rFonts w:ascii="inherit" w:hAnsi="inherit"/>
            <w:sz w:val="24"/>
            <w:szCs w:val="24"/>
          </w:rPr>
          <w:t>7</w:t>
        </w:r>
      </w:ins>
      <w:r w:rsidRPr="005B3720">
        <w:rPr>
          <w:rFonts w:ascii="inherit" w:hAnsi="inherit"/>
          <w:sz w:val="24"/>
          <w:szCs w:val="24"/>
        </w:rPr>
        <w:t xml:space="preserve">) of </w:t>
      </w:r>
      <w:r w:rsidRPr="00323766">
        <w:rPr>
          <w:rFonts w:ascii="inherit" w:hAnsi="inherit"/>
          <w:sz w:val="24"/>
          <w:szCs w:val="24"/>
        </w:rPr>
        <w:t xml:space="preserve">Directive </w:t>
      </w:r>
      <w:ins w:id="128" w:author="Author">
        <w:r w:rsidR="00323766">
          <w:rPr>
            <w:rFonts w:ascii="inherit" w:hAnsi="inherit"/>
            <w:sz w:val="24"/>
            <w:szCs w:val="24"/>
          </w:rPr>
          <w:t xml:space="preserve">(EU) </w:t>
        </w:r>
      </w:ins>
      <w:r w:rsidRPr="00323766">
        <w:rPr>
          <w:rFonts w:ascii="inherit" w:hAnsi="inherit"/>
          <w:sz w:val="24"/>
          <w:szCs w:val="24"/>
        </w:rPr>
        <w:t>20</w:t>
      </w:r>
      <w:ins w:id="129" w:author="Author">
        <w:r w:rsidR="00323766">
          <w:rPr>
            <w:rFonts w:ascii="inherit" w:hAnsi="inherit"/>
            <w:sz w:val="24"/>
            <w:szCs w:val="24"/>
          </w:rPr>
          <w:t>1</w:t>
        </w:r>
      </w:ins>
      <w:del w:id="130" w:author="Author">
        <w:r w:rsidRPr="00323766" w:rsidDel="00323766">
          <w:rPr>
            <w:rFonts w:ascii="inherit" w:hAnsi="inherit"/>
            <w:sz w:val="24"/>
            <w:szCs w:val="24"/>
          </w:rPr>
          <w:delText>0</w:delText>
        </w:r>
      </w:del>
      <w:r w:rsidRPr="00323766">
        <w:rPr>
          <w:rFonts w:ascii="inherit" w:hAnsi="inherit"/>
          <w:sz w:val="24"/>
          <w:szCs w:val="24"/>
        </w:rPr>
        <w:t>9/</w:t>
      </w:r>
      <w:ins w:id="131" w:author="Author">
        <w:r w:rsidR="00323766">
          <w:rPr>
            <w:rFonts w:ascii="inherit" w:hAnsi="inherit"/>
            <w:sz w:val="24"/>
            <w:szCs w:val="24"/>
          </w:rPr>
          <w:t>944</w:t>
        </w:r>
      </w:ins>
      <w:del w:id="132" w:author="Author">
        <w:r w:rsidRPr="00323766" w:rsidDel="00323766">
          <w:rPr>
            <w:rFonts w:ascii="inherit" w:hAnsi="inherit"/>
            <w:sz w:val="24"/>
            <w:szCs w:val="24"/>
          </w:rPr>
          <w:delText>72/EC</w:delText>
        </w:r>
      </w:del>
      <w:r w:rsidRPr="00323766">
        <w:rPr>
          <w:rFonts w:ascii="inherit" w:hAnsi="inherit"/>
          <w:sz w:val="24"/>
          <w:szCs w:val="24"/>
        </w:rPr>
        <w:t xml:space="preserve"> and with Article </w:t>
      </w:r>
      <w:del w:id="133" w:author="Author">
        <w:r w:rsidRPr="00323766" w:rsidDel="00323766">
          <w:rPr>
            <w:rFonts w:ascii="inherit" w:hAnsi="inherit"/>
            <w:sz w:val="24"/>
            <w:szCs w:val="24"/>
          </w:rPr>
          <w:delText xml:space="preserve">14 </w:delText>
        </w:r>
      </w:del>
      <w:ins w:id="134" w:author="Author">
        <w:r w:rsidR="00323766" w:rsidRPr="00323766">
          <w:rPr>
            <w:rFonts w:ascii="inherit" w:hAnsi="inherit"/>
            <w:sz w:val="24"/>
            <w:szCs w:val="24"/>
          </w:rPr>
          <w:t>1</w:t>
        </w:r>
        <w:r w:rsidR="00323766">
          <w:rPr>
            <w:rFonts w:ascii="inherit" w:hAnsi="inherit"/>
            <w:sz w:val="24"/>
            <w:szCs w:val="24"/>
          </w:rPr>
          <w:t>8</w:t>
        </w:r>
        <w:r w:rsidR="00323766" w:rsidRPr="00323766">
          <w:rPr>
            <w:rFonts w:ascii="inherit" w:hAnsi="inherit"/>
            <w:sz w:val="24"/>
            <w:szCs w:val="24"/>
          </w:rPr>
          <w:t xml:space="preserve"> </w:t>
        </w:r>
      </w:ins>
      <w:r w:rsidRPr="00323766">
        <w:rPr>
          <w:rFonts w:ascii="inherit" w:hAnsi="inherit"/>
          <w:sz w:val="24"/>
          <w:szCs w:val="24"/>
        </w:rPr>
        <w:t>of Regulation (E</w:t>
      </w:r>
      <w:ins w:id="135" w:author="Author">
        <w:r w:rsidR="00323766">
          <w:rPr>
            <w:rFonts w:ascii="inherit" w:hAnsi="inherit"/>
            <w:sz w:val="24"/>
            <w:szCs w:val="24"/>
          </w:rPr>
          <w:t>U</w:t>
        </w:r>
      </w:ins>
      <w:del w:id="136" w:author="Author">
        <w:r w:rsidRPr="00323766" w:rsidDel="00323766">
          <w:rPr>
            <w:rFonts w:ascii="inherit" w:hAnsi="inherit"/>
            <w:sz w:val="24"/>
            <w:szCs w:val="24"/>
          </w:rPr>
          <w:delText>C</w:delText>
        </w:r>
      </w:del>
      <w:r w:rsidRPr="00323766">
        <w:rPr>
          <w:rFonts w:ascii="inherit" w:hAnsi="inherit"/>
          <w:sz w:val="24"/>
          <w:szCs w:val="24"/>
        </w:rPr>
        <w:t xml:space="preserve">) </w:t>
      </w:r>
      <w:del w:id="137" w:author="Author">
        <w:r w:rsidRPr="00323766" w:rsidDel="00323766">
          <w:rPr>
            <w:rFonts w:ascii="inherit" w:hAnsi="inherit"/>
            <w:sz w:val="24"/>
            <w:szCs w:val="24"/>
          </w:rPr>
          <w:delText xml:space="preserve">No </w:delText>
        </w:r>
      </w:del>
      <w:ins w:id="138" w:author="Author">
        <w:r w:rsidR="00323766">
          <w:rPr>
            <w:rFonts w:ascii="inherit" w:hAnsi="inherit"/>
            <w:sz w:val="24"/>
            <w:szCs w:val="24"/>
          </w:rPr>
          <w:t>2019</w:t>
        </w:r>
      </w:ins>
      <w:del w:id="139" w:author="Author">
        <w:r w:rsidRPr="00323766" w:rsidDel="00323766">
          <w:rPr>
            <w:rFonts w:ascii="inherit" w:hAnsi="inherit"/>
            <w:sz w:val="24"/>
            <w:szCs w:val="24"/>
          </w:rPr>
          <w:delText>714</w:delText>
        </w:r>
      </w:del>
      <w:r w:rsidRPr="00323766">
        <w:rPr>
          <w:rFonts w:ascii="inherit" w:hAnsi="inherit"/>
          <w:sz w:val="24"/>
          <w:szCs w:val="24"/>
        </w:rPr>
        <w:t>/</w:t>
      </w:r>
      <w:ins w:id="140" w:author="Author">
        <w:r w:rsidR="00323766">
          <w:rPr>
            <w:rFonts w:ascii="inherit" w:hAnsi="inherit"/>
            <w:sz w:val="24"/>
            <w:szCs w:val="24"/>
          </w:rPr>
          <w:t>943</w:t>
        </w:r>
      </w:ins>
      <w:del w:id="141" w:author="Author">
        <w:r w:rsidRPr="00323766" w:rsidDel="00323766">
          <w:rPr>
            <w:rFonts w:ascii="inherit" w:hAnsi="inherit"/>
            <w:sz w:val="24"/>
            <w:szCs w:val="24"/>
          </w:rPr>
          <w:delText>2009</w:delText>
        </w:r>
      </w:del>
      <w:r w:rsidRPr="00323766">
        <w:rPr>
          <w:rFonts w:ascii="inherit" w:hAnsi="inherit"/>
          <w:sz w:val="24"/>
          <w:szCs w:val="24"/>
        </w:rPr>
        <w:t xml:space="preserve">. </w:t>
      </w:r>
    </w:p>
    <w:p w14:paraId="4E064316" w14:textId="765F538C" w:rsidR="00AE476A" w:rsidRPr="005B3720" w:rsidRDefault="00BF5202" w:rsidP="00BD62C2">
      <w:pPr>
        <w:numPr>
          <w:ilvl w:val="0"/>
          <w:numId w:val="2"/>
        </w:numPr>
        <w:spacing w:after="484"/>
        <w:ind w:hanging="537"/>
        <w:rPr>
          <w:rFonts w:ascii="inherit" w:hAnsi="inherit"/>
          <w:sz w:val="24"/>
          <w:szCs w:val="24"/>
        </w:rPr>
      </w:pPr>
      <w:r w:rsidRPr="005B3720">
        <w:rPr>
          <w:rFonts w:ascii="inherit" w:hAnsi="inherit"/>
          <w:sz w:val="24"/>
          <w:szCs w:val="24"/>
        </w:rPr>
        <w:t>Different synchronous electricity systems in the Union have different characteristics which need to be taken into account when setting the requirements for HVDC systems</w:t>
      </w:r>
      <w:ins w:id="142" w:author="Author">
        <w:r w:rsidR="007A0404">
          <w:rPr>
            <w:rFonts w:ascii="inherit" w:hAnsi="inherit"/>
            <w:sz w:val="24"/>
            <w:szCs w:val="24"/>
          </w:rPr>
          <w:t>,</w:t>
        </w:r>
      </w:ins>
      <w:r w:rsidRPr="005B3720">
        <w:rPr>
          <w:rFonts w:ascii="inherit" w:hAnsi="inherit"/>
          <w:sz w:val="24"/>
          <w:szCs w:val="24"/>
        </w:rPr>
        <w:t xml:space="preserve"> </w:t>
      </w:r>
      <w:del w:id="143" w:author="Author">
        <w:r w:rsidRPr="005B3720" w:rsidDel="007A0404">
          <w:rPr>
            <w:rFonts w:ascii="inherit" w:hAnsi="inherit"/>
            <w:sz w:val="24"/>
            <w:szCs w:val="24"/>
          </w:rPr>
          <w:delText>and DC-</w:delText>
        </w:r>
      </w:del>
      <w:ins w:id="144" w:author="Author">
        <w:r w:rsidR="007A0404">
          <w:rPr>
            <w:rFonts w:ascii="inherit" w:hAnsi="inherit"/>
            <w:sz w:val="24"/>
            <w:szCs w:val="24"/>
          </w:rPr>
          <w:t xml:space="preserve">asynchronously </w:t>
        </w:r>
      </w:ins>
      <w:r w:rsidRPr="005B3720">
        <w:rPr>
          <w:rFonts w:ascii="inherit" w:hAnsi="inherit"/>
          <w:sz w:val="24"/>
          <w:szCs w:val="24"/>
        </w:rPr>
        <w:t>connected power park modules</w:t>
      </w:r>
      <w:ins w:id="145" w:author="Author">
        <w:r w:rsidR="007A0404">
          <w:rPr>
            <w:rFonts w:ascii="inherit" w:hAnsi="inherit"/>
            <w:sz w:val="24"/>
            <w:szCs w:val="24"/>
          </w:rPr>
          <w:t xml:space="preserve">, </w:t>
        </w:r>
        <w:r w:rsidR="007A0404" w:rsidRPr="008211B1">
          <w:rPr>
            <w:rFonts w:ascii="inherit" w:hAnsi="inherit"/>
            <w:sz w:val="24"/>
            <w:szCs w:val="24"/>
          </w:rPr>
          <w:t>asynchronously connected demand facilit</w:t>
        </w:r>
        <w:r w:rsidR="007A0404">
          <w:rPr>
            <w:rFonts w:ascii="inherit" w:hAnsi="inherit"/>
            <w:sz w:val="24"/>
            <w:szCs w:val="24"/>
          </w:rPr>
          <w:t>ies, asynchronously connected power-to-gas demand units</w:t>
        </w:r>
        <w:r w:rsidR="007A0404" w:rsidRPr="008211B1">
          <w:rPr>
            <w:rFonts w:ascii="inherit" w:hAnsi="inherit"/>
            <w:sz w:val="24"/>
            <w:szCs w:val="24"/>
          </w:rPr>
          <w:t xml:space="preserve"> </w:t>
        </w:r>
        <w:r w:rsidR="007A0404">
          <w:rPr>
            <w:rFonts w:ascii="inherit" w:hAnsi="inherit"/>
            <w:sz w:val="24"/>
            <w:szCs w:val="24"/>
          </w:rPr>
          <w:t xml:space="preserve">and </w:t>
        </w:r>
        <w:r w:rsidR="007A0404" w:rsidRPr="008211B1">
          <w:rPr>
            <w:rFonts w:ascii="inherit" w:hAnsi="inherit"/>
            <w:sz w:val="24"/>
            <w:szCs w:val="24"/>
          </w:rPr>
          <w:t>asynchronously connected electricity storage module</w:t>
        </w:r>
        <w:r w:rsidR="007A0404">
          <w:rPr>
            <w:rFonts w:ascii="inherit" w:hAnsi="inherit"/>
            <w:sz w:val="24"/>
            <w:szCs w:val="24"/>
          </w:rPr>
          <w:t>s</w:t>
        </w:r>
      </w:ins>
      <w:r w:rsidRPr="005B3720">
        <w:rPr>
          <w:rFonts w:ascii="inherit" w:hAnsi="inherit"/>
          <w:sz w:val="24"/>
          <w:szCs w:val="24"/>
        </w:rPr>
        <w:t xml:space="preserve">. It is therefore appropriate to consider regional specificities when establishing network connection rules as required by Article </w:t>
      </w:r>
      <w:del w:id="146" w:author="Author">
        <w:r w:rsidRPr="005B3720" w:rsidDel="00093FB6">
          <w:rPr>
            <w:rFonts w:ascii="inherit" w:hAnsi="inherit"/>
            <w:sz w:val="24"/>
            <w:szCs w:val="24"/>
          </w:rPr>
          <w:delText>8</w:delText>
        </w:r>
      </w:del>
      <w:ins w:id="147" w:author="Author">
        <w:r w:rsidR="00093FB6" w:rsidRPr="003413F6">
          <w:rPr>
            <w:rFonts w:ascii="inherit" w:hAnsi="inherit"/>
            <w:sz w:val="24"/>
            <w:szCs w:val="24"/>
          </w:rPr>
          <w:t>5</w:t>
        </w:r>
        <w:r w:rsidR="00796A8B" w:rsidRPr="003413F6">
          <w:rPr>
            <w:rFonts w:ascii="inherit" w:hAnsi="inherit"/>
            <w:sz w:val="24"/>
            <w:szCs w:val="24"/>
          </w:rPr>
          <w:t>8</w:t>
        </w:r>
      </w:ins>
      <w:r w:rsidRPr="005B3720">
        <w:rPr>
          <w:rFonts w:ascii="inherit" w:hAnsi="inherit"/>
          <w:sz w:val="24"/>
          <w:szCs w:val="24"/>
        </w:rPr>
        <w:t>(</w:t>
      </w:r>
      <w:ins w:id="148" w:author="Author">
        <w:r w:rsidR="00093FB6">
          <w:rPr>
            <w:rFonts w:ascii="inherit" w:hAnsi="inherit"/>
            <w:sz w:val="24"/>
            <w:szCs w:val="24"/>
          </w:rPr>
          <w:t>1</w:t>
        </w:r>
      </w:ins>
      <w:del w:id="149" w:author="Author">
        <w:r w:rsidRPr="005B3720" w:rsidDel="00093FB6">
          <w:rPr>
            <w:rFonts w:ascii="inherit" w:hAnsi="inherit"/>
            <w:sz w:val="24"/>
            <w:szCs w:val="24"/>
          </w:rPr>
          <w:delText>6</w:delText>
        </w:r>
      </w:del>
      <w:r w:rsidRPr="005B3720">
        <w:rPr>
          <w:rFonts w:ascii="inherit" w:hAnsi="inherit"/>
          <w:sz w:val="24"/>
          <w:szCs w:val="24"/>
        </w:rPr>
        <w:t>)</w:t>
      </w:r>
      <w:ins w:id="150" w:author="Author">
        <w:r w:rsidR="00093FB6">
          <w:rPr>
            <w:rFonts w:ascii="inherit" w:hAnsi="inherit"/>
            <w:sz w:val="24"/>
            <w:szCs w:val="24"/>
          </w:rPr>
          <w:t xml:space="preserve"> and (2)</w:t>
        </w:r>
      </w:ins>
      <w:r w:rsidRPr="005B3720">
        <w:rPr>
          <w:rFonts w:ascii="inherit" w:hAnsi="inherit"/>
          <w:sz w:val="24"/>
          <w:szCs w:val="24"/>
        </w:rPr>
        <w:t xml:space="preserve"> of Regulation (E</w:t>
      </w:r>
      <w:ins w:id="151" w:author="Author">
        <w:r w:rsidR="00093FB6">
          <w:rPr>
            <w:rFonts w:ascii="inherit" w:hAnsi="inherit"/>
            <w:sz w:val="24"/>
            <w:szCs w:val="24"/>
          </w:rPr>
          <w:t>U</w:t>
        </w:r>
      </w:ins>
      <w:del w:id="152" w:author="Author">
        <w:r w:rsidRPr="005B3720" w:rsidDel="00093FB6">
          <w:rPr>
            <w:rFonts w:ascii="inherit" w:hAnsi="inherit"/>
            <w:sz w:val="24"/>
            <w:szCs w:val="24"/>
          </w:rPr>
          <w:delText>C</w:delText>
        </w:r>
      </w:del>
      <w:r w:rsidRPr="005B3720">
        <w:rPr>
          <w:rFonts w:ascii="inherit" w:hAnsi="inherit"/>
          <w:sz w:val="24"/>
          <w:szCs w:val="24"/>
        </w:rPr>
        <w:t xml:space="preserve">) </w:t>
      </w:r>
      <w:del w:id="153" w:author="Author">
        <w:r w:rsidRPr="00093FB6" w:rsidDel="00093FB6">
          <w:rPr>
            <w:rFonts w:ascii="inherit" w:hAnsi="inherit"/>
            <w:sz w:val="24"/>
            <w:szCs w:val="24"/>
          </w:rPr>
          <w:delText>No 714</w:delText>
        </w:r>
      </w:del>
      <w:ins w:id="154" w:author="Author">
        <w:r w:rsidR="00093FB6">
          <w:rPr>
            <w:rFonts w:ascii="inherit" w:hAnsi="inherit"/>
            <w:sz w:val="24"/>
            <w:szCs w:val="24"/>
          </w:rPr>
          <w:t>2019</w:t>
        </w:r>
      </w:ins>
      <w:r w:rsidRPr="00093FB6">
        <w:rPr>
          <w:rFonts w:ascii="inherit" w:hAnsi="inherit"/>
          <w:sz w:val="24"/>
          <w:szCs w:val="24"/>
        </w:rPr>
        <w:t>/</w:t>
      </w:r>
      <w:ins w:id="155" w:author="Author">
        <w:r w:rsidR="00093FB6">
          <w:rPr>
            <w:rFonts w:ascii="inherit" w:hAnsi="inherit"/>
            <w:sz w:val="24"/>
            <w:szCs w:val="24"/>
          </w:rPr>
          <w:t>943</w:t>
        </w:r>
      </w:ins>
      <w:del w:id="156" w:author="Author">
        <w:r w:rsidRPr="00093FB6" w:rsidDel="00093FB6">
          <w:rPr>
            <w:rFonts w:ascii="inherit" w:hAnsi="inherit"/>
            <w:sz w:val="24"/>
            <w:szCs w:val="24"/>
          </w:rPr>
          <w:delText>2009</w:delText>
        </w:r>
      </w:del>
      <w:r w:rsidRPr="00093FB6">
        <w:rPr>
          <w:rFonts w:ascii="inherit" w:hAnsi="inherit"/>
          <w:sz w:val="24"/>
          <w:szCs w:val="24"/>
        </w:rPr>
        <w:t>.</w:t>
      </w:r>
      <w:r w:rsidRPr="005B3720">
        <w:rPr>
          <w:rFonts w:ascii="inherit" w:hAnsi="inherit"/>
          <w:sz w:val="24"/>
          <w:szCs w:val="24"/>
        </w:rPr>
        <w:t xml:space="preserve"> </w:t>
      </w:r>
    </w:p>
    <w:p w14:paraId="614880F3" w14:textId="0EB60DF7" w:rsidR="00AE476A" w:rsidRPr="005B3720" w:rsidRDefault="00BF5202" w:rsidP="00BD62C2">
      <w:pPr>
        <w:numPr>
          <w:ilvl w:val="0"/>
          <w:numId w:val="2"/>
        </w:numPr>
        <w:spacing w:after="484"/>
        <w:ind w:hanging="537"/>
        <w:rPr>
          <w:rFonts w:ascii="inherit" w:hAnsi="inherit"/>
          <w:sz w:val="24"/>
          <w:szCs w:val="24"/>
        </w:rPr>
      </w:pPr>
      <w:r w:rsidRPr="005B3720">
        <w:rPr>
          <w:rFonts w:ascii="inherit" w:hAnsi="inherit"/>
          <w:sz w:val="24"/>
          <w:szCs w:val="24"/>
        </w:rPr>
        <w:t>In view of the need to provide regulatory certainty, the requirements of this Regulation should apply to new HVDC systems</w:t>
      </w:r>
      <w:ins w:id="157" w:author="Author">
        <w:r w:rsidR="007A0404">
          <w:rPr>
            <w:rFonts w:ascii="inherit" w:hAnsi="inherit"/>
            <w:sz w:val="24"/>
            <w:szCs w:val="24"/>
          </w:rPr>
          <w:t>,</w:t>
        </w:r>
      </w:ins>
      <w:r w:rsidRPr="005B3720">
        <w:rPr>
          <w:rFonts w:ascii="inherit" w:hAnsi="inherit"/>
          <w:sz w:val="24"/>
          <w:szCs w:val="24"/>
        </w:rPr>
        <w:t xml:space="preserve"> </w:t>
      </w:r>
      <w:del w:id="158" w:author="Author">
        <w:r w:rsidRPr="005B3720" w:rsidDel="007A0404">
          <w:rPr>
            <w:rFonts w:ascii="inherit" w:hAnsi="inherit"/>
            <w:sz w:val="24"/>
            <w:szCs w:val="24"/>
          </w:rPr>
          <w:delText xml:space="preserve">and </w:delText>
        </w:r>
      </w:del>
      <w:r w:rsidRPr="005B3720">
        <w:rPr>
          <w:rFonts w:ascii="inherit" w:hAnsi="inherit"/>
          <w:sz w:val="24"/>
          <w:szCs w:val="24"/>
        </w:rPr>
        <w:t xml:space="preserve">new </w:t>
      </w:r>
      <w:del w:id="159" w:author="Author">
        <w:r w:rsidRPr="005B3720" w:rsidDel="007A0404">
          <w:rPr>
            <w:rFonts w:ascii="inherit" w:hAnsi="inherit"/>
            <w:sz w:val="24"/>
            <w:szCs w:val="24"/>
          </w:rPr>
          <w:delText>DC-</w:delText>
        </w:r>
      </w:del>
      <w:ins w:id="160" w:author="Author">
        <w:r w:rsidR="007A0404">
          <w:rPr>
            <w:rFonts w:ascii="inherit" w:hAnsi="inherit"/>
            <w:sz w:val="24"/>
            <w:szCs w:val="24"/>
          </w:rPr>
          <w:t xml:space="preserve">asynchronously </w:t>
        </w:r>
      </w:ins>
      <w:r w:rsidRPr="005B3720">
        <w:rPr>
          <w:rFonts w:ascii="inherit" w:hAnsi="inherit"/>
          <w:sz w:val="24"/>
          <w:szCs w:val="24"/>
        </w:rPr>
        <w:t>connected power park modules</w:t>
      </w:r>
      <w:ins w:id="161" w:author="Author">
        <w:r w:rsidR="007A0404">
          <w:rPr>
            <w:rFonts w:ascii="inherit" w:hAnsi="inherit"/>
            <w:sz w:val="24"/>
            <w:szCs w:val="24"/>
          </w:rPr>
          <w:t xml:space="preserve">, new </w:t>
        </w:r>
        <w:r w:rsidR="007A0404" w:rsidRPr="008211B1">
          <w:rPr>
            <w:rFonts w:ascii="inherit" w:hAnsi="inherit"/>
            <w:sz w:val="24"/>
            <w:szCs w:val="24"/>
          </w:rPr>
          <w:t>asynchronously connected demand facilit</w:t>
        </w:r>
        <w:r w:rsidR="007A0404">
          <w:rPr>
            <w:rFonts w:ascii="inherit" w:hAnsi="inherit"/>
            <w:sz w:val="24"/>
            <w:szCs w:val="24"/>
          </w:rPr>
          <w:t>ies, new asynchronously connected power-to-gas demand units</w:t>
        </w:r>
        <w:r w:rsidR="007A0404" w:rsidRPr="008211B1">
          <w:rPr>
            <w:rFonts w:ascii="inherit" w:hAnsi="inherit"/>
            <w:sz w:val="24"/>
            <w:szCs w:val="24"/>
          </w:rPr>
          <w:t xml:space="preserve"> </w:t>
        </w:r>
        <w:r w:rsidR="007A0404">
          <w:rPr>
            <w:rFonts w:ascii="inherit" w:hAnsi="inherit"/>
            <w:sz w:val="24"/>
            <w:szCs w:val="24"/>
          </w:rPr>
          <w:t xml:space="preserve">and new </w:t>
        </w:r>
        <w:r w:rsidR="007A0404" w:rsidRPr="008211B1">
          <w:rPr>
            <w:rFonts w:ascii="inherit" w:hAnsi="inherit"/>
            <w:sz w:val="24"/>
            <w:szCs w:val="24"/>
          </w:rPr>
          <w:t>asynchronously connected electricity storage module</w:t>
        </w:r>
        <w:r w:rsidR="007A0404">
          <w:rPr>
            <w:rFonts w:ascii="inherit" w:hAnsi="inherit"/>
            <w:sz w:val="24"/>
            <w:szCs w:val="24"/>
          </w:rPr>
          <w:t>s</w:t>
        </w:r>
      </w:ins>
      <w:r w:rsidRPr="005B3720">
        <w:rPr>
          <w:rFonts w:ascii="inherit" w:hAnsi="inherit"/>
          <w:sz w:val="24"/>
          <w:szCs w:val="24"/>
        </w:rPr>
        <w:t xml:space="preserve"> but should not apply to HVDC systems</w:t>
      </w:r>
      <w:ins w:id="162" w:author="Author">
        <w:r w:rsidR="007A0404">
          <w:rPr>
            <w:rFonts w:ascii="inherit" w:hAnsi="inherit"/>
            <w:sz w:val="24"/>
            <w:szCs w:val="24"/>
          </w:rPr>
          <w:t>,</w:t>
        </w:r>
      </w:ins>
      <w:r w:rsidRPr="005B3720">
        <w:rPr>
          <w:rFonts w:ascii="inherit" w:hAnsi="inherit"/>
          <w:sz w:val="24"/>
          <w:szCs w:val="24"/>
        </w:rPr>
        <w:t xml:space="preserve"> </w:t>
      </w:r>
      <w:del w:id="163" w:author="Author">
        <w:r w:rsidRPr="005B3720" w:rsidDel="007A0404">
          <w:rPr>
            <w:rFonts w:ascii="inherit" w:hAnsi="inherit"/>
            <w:sz w:val="24"/>
            <w:szCs w:val="24"/>
          </w:rPr>
          <w:delText>and DC-</w:delText>
        </w:r>
      </w:del>
      <w:ins w:id="164" w:author="Author">
        <w:r w:rsidR="007A0404">
          <w:rPr>
            <w:rFonts w:ascii="inherit" w:hAnsi="inherit"/>
            <w:sz w:val="24"/>
            <w:szCs w:val="24"/>
          </w:rPr>
          <w:t>asynchronously</w:t>
        </w:r>
      </w:ins>
      <w:r w:rsidRPr="005B3720">
        <w:rPr>
          <w:rFonts w:ascii="inherit" w:hAnsi="inherit"/>
          <w:sz w:val="24"/>
          <w:szCs w:val="24"/>
        </w:rPr>
        <w:t xml:space="preserve"> connected power park modules</w:t>
      </w:r>
      <w:ins w:id="165" w:author="Author">
        <w:r w:rsidR="007A0404">
          <w:rPr>
            <w:rFonts w:ascii="inherit" w:hAnsi="inherit"/>
            <w:sz w:val="24"/>
            <w:szCs w:val="24"/>
          </w:rPr>
          <w:t xml:space="preserve">, </w:t>
        </w:r>
        <w:r w:rsidR="007A0404" w:rsidRPr="008211B1">
          <w:rPr>
            <w:rFonts w:ascii="inherit" w:hAnsi="inherit"/>
            <w:sz w:val="24"/>
            <w:szCs w:val="24"/>
          </w:rPr>
          <w:t>asynchronously connected demand facilit</w:t>
        </w:r>
        <w:r w:rsidR="007A0404">
          <w:rPr>
            <w:rFonts w:ascii="inherit" w:hAnsi="inherit"/>
            <w:sz w:val="24"/>
            <w:szCs w:val="24"/>
          </w:rPr>
          <w:t>ies, asynchronously connected power-to-gas demand units</w:t>
        </w:r>
        <w:r w:rsidR="007A0404" w:rsidRPr="008211B1">
          <w:rPr>
            <w:rFonts w:ascii="inherit" w:hAnsi="inherit"/>
            <w:sz w:val="24"/>
            <w:szCs w:val="24"/>
          </w:rPr>
          <w:t xml:space="preserve"> </w:t>
        </w:r>
        <w:r w:rsidR="007A0404">
          <w:rPr>
            <w:rFonts w:ascii="inherit" w:hAnsi="inherit"/>
            <w:sz w:val="24"/>
            <w:szCs w:val="24"/>
          </w:rPr>
          <w:t xml:space="preserve">and </w:t>
        </w:r>
        <w:r w:rsidR="007A0404" w:rsidRPr="008211B1">
          <w:rPr>
            <w:rFonts w:ascii="inherit" w:hAnsi="inherit"/>
            <w:sz w:val="24"/>
            <w:szCs w:val="24"/>
          </w:rPr>
          <w:t>asynchronously connected electricity storage module</w:t>
        </w:r>
        <w:r w:rsidR="007A0404">
          <w:rPr>
            <w:rFonts w:ascii="inherit" w:hAnsi="inherit"/>
            <w:sz w:val="24"/>
            <w:szCs w:val="24"/>
          </w:rPr>
          <w:t>s</w:t>
        </w:r>
      </w:ins>
      <w:r w:rsidRPr="005B3720">
        <w:rPr>
          <w:rFonts w:ascii="inherit" w:hAnsi="inherit"/>
          <w:sz w:val="24"/>
          <w:szCs w:val="24"/>
        </w:rPr>
        <w:t xml:space="preserve"> already existing or at an advanced stage of planning but not yet completed unless the relevant regulatory authority or Member State decides otherwise based on evolution of system requirements and a full cost-benefit analysis, or where there has been substantial modernisation of those facilities. </w:t>
      </w:r>
    </w:p>
    <w:p w14:paraId="3587E1F0" w14:textId="77777777" w:rsidR="00AE476A" w:rsidRPr="005B3720" w:rsidRDefault="00BF5202" w:rsidP="00BD62C2">
      <w:pPr>
        <w:numPr>
          <w:ilvl w:val="0"/>
          <w:numId w:val="2"/>
        </w:numPr>
        <w:spacing w:after="484"/>
        <w:ind w:hanging="537"/>
        <w:rPr>
          <w:rFonts w:ascii="inherit" w:hAnsi="inherit"/>
          <w:sz w:val="24"/>
          <w:szCs w:val="24"/>
        </w:rPr>
      </w:pPr>
      <w:r w:rsidRPr="005B3720">
        <w:rPr>
          <w:rFonts w:ascii="inherit" w:hAnsi="inherit"/>
          <w:sz w:val="24"/>
          <w:szCs w:val="24"/>
        </w:rPr>
        <w:t xml:space="preserve">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 </w:t>
      </w:r>
    </w:p>
    <w:p w14:paraId="38F39119" w14:textId="6B9DF9D6" w:rsidR="00AE476A" w:rsidRPr="005B3720" w:rsidRDefault="00BF5202" w:rsidP="00BD62C2">
      <w:pPr>
        <w:numPr>
          <w:ilvl w:val="0"/>
          <w:numId w:val="2"/>
        </w:numPr>
        <w:spacing w:after="484"/>
        <w:ind w:hanging="537"/>
        <w:rPr>
          <w:rFonts w:ascii="inherit" w:hAnsi="inherit"/>
          <w:sz w:val="24"/>
          <w:szCs w:val="24"/>
        </w:rPr>
      </w:pPr>
      <w:r w:rsidRPr="005B3720">
        <w:rPr>
          <w:rFonts w:ascii="inherit" w:hAnsi="inherit"/>
          <w:sz w:val="24"/>
          <w:szCs w:val="24"/>
        </w:rPr>
        <w:t>To ensure system security, it should be possible for HVDC systems</w:t>
      </w:r>
      <w:ins w:id="166" w:author="Author">
        <w:r w:rsidR="00BD40CD">
          <w:rPr>
            <w:rFonts w:ascii="inherit" w:hAnsi="inherit"/>
            <w:sz w:val="24"/>
            <w:szCs w:val="24"/>
          </w:rPr>
          <w:t>,</w:t>
        </w:r>
      </w:ins>
      <w:r w:rsidRPr="005B3720">
        <w:rPr>
          <w:rFonts w:ascii="inherit" w:hAnsi="inherit"/>
          <w:sz w:val="24"/>
          <w:szCs w:val="24"/>
        </w:rPr>
        <w:t xml:space="preserve"> </w:t>
      </w:r>
      <w:del w:id="167" w:author="Author">
        <w:r w:rsidRPr="005B3720" w:rsidDel="00BD40CD">
          <w:rPr>
            <w:rFonts w:ascii="inherit" w:hAnsi="inherit"/>
            <w:sz w:val="24"/>
            <w:szCs w:val="24"/>
          </w:rPr>
          <w:delText>and DC-</w:delText>
        </w:r>
      </w:del>
      <w:ins w:id="168" w:author="Author">
        <w:r w:rsidR="00BD40CD">
          <w:rPr>
            <w:rFonts w:ascii="inherit" w:hAnsi="inherit"/>
            <w:sz w:val="24"/>
            <w:szCs w:val="24"/>
          </w:rPr>
          <w:t xml:space="preserve">asynchronously </w:t>
        </w:r>
      </w:ins>
      <w:r w:rsidRPr="005B3720">
        <w:rPr>
          <w:rFonts w:ascii="inherit" w:hAnsi="inherit"/>
          <w:sz w:val="24"/>
          <w:szCs w:val="24"/>
        </w:rPr>
        <w:t>connected power park modules</w:t>
      </w:r>
      <w:ins w:id="169" w:author="Author">
        <w:r w:rsidR="00BD40CD">
          <w:rPr>
            <w:rFonts w:ascii="inherit" w:hAnsi="inherit"/>
            <w:sz w:val="24"/>
            <w:szCs w:val="24"/>
          </w:rPr>
          <w:t xml:space="preserve">, </w:t>
        </w:r>
        <w:r w:rsidR="00BD40CD" w:rsidRPr="008211B1">
          <w:rPr>
            <w:rFonts w:ascii="inherit" w:hAnsi="inherit"/>
            <w:sz w:val="24"/>
            <w:szCs w:val="24"/>
          </w:rPr>
          <w:t>asynchronously connected demand facilit</w:t>
        </w:r>
        <w:r w:rsidR="00BD40CD">
          <w:rPr>
            <w:rFonts w:ascii="inherit" w:hAnsi="inherit"/>
            <w:sz w:val="24"/>
            <w:szCs w:val="24"/>
          </w:rPr>
          <w:t>ies, asynchronously connected power-to-gas demand units</w:t>
        </w:r>
        <w:r w:rsidR="00BD40CD" w:rsidRPr="008211B1">
          <w:rPr>
            <w:rFonts w:ascii="inherit" w:hAnsi="inherit"/>
            <w:sz w:val="24"/>
            <w:szCs w:val="24"/>
          </w:rPr>
          <w:t xml:space="preserve"> </w:t>
        </w:r>
        <w:r w:rsidR="00BD40CD">
          <w:rPr>
            <w:rFonts w:ascii="inherit" w:hAnsi="inherit"/>
            <w:sz w:val="24"/>
            <w:szCs w:val="24"/>
          </w:rPr>
          <w:t xml:space="preserve">and </w:t>
        </w:r>
        <w:r w:rsidR="00BD40CD" w:rsidRPr="008211B1">
          <w:rPr>
            <w:rFonts w:ascii="inherit" w:hAnsi="inherit"/>
            <w:sz w:val="24"/>
            <w:szCs w:val="24"/>
          </w:rPr>
          <w:t>asynchronously connected electricity storage module</w:t>
        </w:r>
        <w:r w:rsidR="00BD40CD">
          <w:rPr>
            <w:rFonts w:ascii="inherit" w:hAnsi="inherit"/>
            <w:sz w:val="24"/>
            <w:szCs w:val="24"/>
          </w:rPr>
          <w:t>s</w:t>
        </w:r>
      </w:ins>
      <w:r w:rsidRPr="005B3720">
        <w:rPr>
          <w:rFonts w:ascii="inherit" w:hAnsi="inherit"/>
          <w:sz w:val="24"/>
          <w:szCs w:val="24"/>
        </w:rPr>
        <w:t xml:space="preserve"> in each synchronous area of the interconnected system to remain connected to the system for specified frequency and voltage ranges. </w:t>
      </w:r>
    </w:p>
    <w:p w14:paraId="73124EE9" w14:textId="77777777" w:rsidR="00AE476A" w:rsidRPr="005B3720" w:rsidRDefault="00BF5202" w:rsidP="00BD62C2">
      <w:pPr>
        <w:numPr>
          <w:ilvl w:val="0"/>
          <w:numId w:val="2"/>
        </w:numPr>
        <w:spacing w:after="484"/>
        <w:ind w:hanging="537"/>
        <w:rPr>
          <w:rFonts w:ascii="inherit" w:hAnsi="inherit"/>
          <w:sz w:val="24"/>
          <w:szCs w:val="24"/>
        </w:rPr>
      </w:pPr>
      <w:r w:rsidRPr="005B3720">
        <w:rPr>
          <w:rFonts w:ascii="inherit" w:hAnsi="inherit"/>
          <w:sz w:val="24"/>
          <w:szCs w:val="24"/>
        </w:rPr>
        <w:t xml:space="preserve">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 </w:t>
      </w:r>
    </w:p>
    <w:p w14:paraId="206A30E4" w14:textId="6F8BD739" w:rsidR="00AE476A" w:rsidRPr="005B3720" w:rsidRDefault="00BF5202" w:rsidP="00BD62C2">
      <w:pPr>
        <w:numPr>
          <w:ilvl w:val="0"/>
          <w:numId w:val="2"/>
        </w:numPr>
        <w:spacing w:after="484"/>
        <w:ind w:hanging="537"/>
        <w:rPr>
          <w:rFonts w:ascii="inherit" w:hAnsi="inherit"/>
          <w:sz w:val="24"/>
          <w:szCs w:val="24"/>
        </w:rPr>
      </w:pPr>
      <w:r w:rsidRPr="005B3720">
        <w:rPr>
          <w:rFonts w:ascii="inherit" w:hAnsi="inherit"/>
          <w:sz w:val="24"/>
          <w:szCs w:val="24"/>
        </w:rPr>
        <w:t xml:space="preserve">Appropriate and proportionate compliance testing should be introduced so that system operators can ensure operational security. In accordance with Article </w:t>
      </w:r>
      <w:del w:id="170" w:author="Author">
        <w:r w:rsidRPr="005B3720" w:rsidDel="000D63CA">
          <w:rPr>
            <w:rFonts w:ascii="inherit" w:hAnsi="inherit"/>
            <w:sz w:val="24"/>
            <w:szCs w:val="24"/>
          </w:rPr>
          <w:delText>37</w:delText>
        </w:r>
      </w:del>
      <w:ins w:id="171" w:author="Author">
        <w:r w:rsidR="000D63CA">
          <w:rPr>
            <w:rFonts w:ascii="inherit" w:hAnsi="inherit"/>
            <w:sz w:val="24"/>
            <w:szCs w:val="24"/>
          </w:rPr>
          <w:t>59</w:t>
        </w:r>
      </w:ins>
      <w:r w:rsidRPr="005B3720">
        <w:rPr>
          <w:rFonts w:ascii="inherit" w:hAnsi="inherit"/>
          <w:sz w:val="24"/>
          <w:szCs w:val="24"/>
        </w:rPr>
        <w:t xml:space="preserve">(1)(b) of Directive </w:t>
      </w:r>
      <w:ins w:id="172" w:author="Author">
        <w:r w:rsidR="000D63CA">
          <w:rPr>
            <w:rFonts w:ascii="inherit" w:hAnsi="inherit"/>
            <w:sz w:val="24"/>
            <w:szCs w:val="24"/>
          </w:rPr>
          <w:t xml:space="preserve">(EU) </w:t>
        </w:r>
      </w:ins>
      <w:r w:rsidRPr="000D63CA">
        <w:rPr>
          <w:rFonts w:ascii="inherit" w:hAnsi="inherit"/>
          <w:sz w:val="24"/>
          <w:szCs w:val="24"/>
        </w:rPr>
        <w:t>20</w:t>
      </w:r>
      <w:ins w:id="173" w:author="Author">
        <w:r w:rsidR="000D63CA">
          <w:rPr>
            <w:rFonts w:ascii="inherit" w:hAnsi="inherit"/>
            <w:sz w:val="24"/>
            <w:szCs w:val="24"/>
          </w:rPr>
          <w:t>1</w:t>
        </w:r>
      </w:ins>
      <w:del w:id="174" w:author="Author">
        <w:r w:rsidRPr="000D63CA" w:rsidDel="000D63CA">
          <w:rPr>
            <w:rFonts w:ascii="inherit" w:hAnsi="inherit"/>
            <w:sz w:val="24"/>
            <w:szCs w:val="24"/>
          </w:rPr>
          <w:delText>0</w:delText>
        </w:r>
      </w:del>
      <w:r w:rsidRPr="000D63CA">
        <w:rPr>
          <w:rFonts w:ascii="inherit" w:hAnsi="inherit"/>
          <w:sz w:val="24"/>
          <w:szCs w:val="24"/>
        </w:rPr>
        <w:t>9/</w:t>
      </w:r>
      <w:ins w:id="175" w:author="Author">
        <w:r w:rsidR="000D63CA">
          <w:rPr>
            <w:rFonts w:ascii="inherit" w:hAnsi="inherit"/>
            <w:sz w:val="24"/>
            <w:szCs w:val="24"/>
          </w:rPr>
          <w:t>944</w:t>
        </w:r>
      </w:ins>
      <w:del w:id="176" w:author="Author">
        <w:r w:rsidRPr="000D63CA" w:rsidDel="000D63CA">
          <w:rPr>
            <w:rFonts w:ascii="inherit" w:hAnsi="inherit"/>
            <w:sz w:val="24"/>
            <w:szCs w:val="24"/>
          </w:rPr>
          <w:delText>72/EC</w:delText>
        </w:r>
      </w:del>
      <w:r w:rsidRPr="005B3720">
        <w:rPr>
          <w:rFonts w:ascii="inherit" w:hAnsi="inherit"/>
          <w:sz w:val="24"/>
          <w:szCs w:val="24"/>
        </w:rPr>
        <w:t xml:space="preserve">, regulatory authorities are responsible for ensuring that system operators are compliant with this Regulation. </w:t>
      </w:r>
    </w:p>
    <w:p w14:paraId="24E25234" w14:textId="77777777" w:rsidR="00AE476A" w:rsidRPr="005B3720" w:rsidRDefault="00BF5202" w:rsidP="00BD62C2">
      <w:pPr>
        <w:numPr>
          <w:ilvl w:val="0"/>
          <w:numId w:val="2"/>
        </w:numPr>
        <w:spacing w:after="484"/>
        <w:ind w:hanging="537"/>
        <w:rPr>
          <w:rFonts w:ascii="inherit" w:hAnsi="inherit"/>
          <w:sz w:val="24"/>
          <w:szCs w:val="24"/>
        </w:rPr>
      </w:pPr>
      <w:r w:rsidRPr="005B3720">
        <w:rPr>
          <w:rFonts w:ascii="inherit" w:hAnsi="inherit"/>
          <w:sz w:val="24"/>
          <w:szCs w:val="24"/>
        </w:rPr>
        <w:lastRenderedPageBreak/>
        <w:t xml:space="preserve">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 </w:t>
      </w:r>
    </w:p>
    <w:p w14:paraId="4C7D7A22" w14:textId="75C8B08C" w:rsidR="00927BE1" w:rsidRPr="005B3720" w:rsidRDefault="00BF5202" w:rsidP="00BD62C2">
      <w:pPr>
        <w:numPr>
          <w:ilvl w:val="0"/>
          <w:numId w:val="2"/>
        </w:numPr>
        <w:spacing w:after="484"/>
        <w:ind w:hanging="537"/>
        <w:rPr>
          <w:rFonts w:ascii="inherit" w:hAnsi="inherit"/>
          <w:sz w:val="24"/>
          <w:szCs w:val="24"/>
        </w:rPr>
      </w:pPr>
      <w:r w:rsidRPr="005B3720">
        <w:rPr>
          <w:rFonts w:ascii="inherit" w:hAnsi="inherit"/>
          <w:sz w:val="24"/>
          <w:szCs w:val="24"/>
        </w:rPr>
        <w:t>A process for derogating from the rules should be set out in this Regulation to take into account local circumstances where exceptionally, for example, compliance with those rules could jeopardise the stability of the local network or where the safe operation of an HVDC system</w:t>
      </w:r>
      <w:ins w:id="177" w:author="Author">
        <w:r w:rsidR="00AB1408">
          <w:rPr>
            <w:rFonts w:ascii="inherit" w:hAnsi="inherit"/>
            <w:sz w:val="24"/>
            <w:szCs w:val="24"/>
          </w:rPr>
          <w:t>,</w:t>
        </w:r>
      </w:ins>
      <w:r w:rsidRPr="005B3720">
        <w:rPr>
          <w:rFonts w:ascii="inherit" w:hAnsi="inherit"/>
          <w:sz w:val="24"/>
          <w:szCs w:val="24"/>
        </w:rPr>
        <w:t xml:space="preserve"> </w:t>
      </w:r>
      <w:del w:id="178" w:author="Author">
        <w:r w:rsidRPr="005B3720" w:rsidDel="00AB1408">
          <w:rPr>
            <w:rFonts w:ascii="inherit" w:hAnsi="inherit"/>
            <w:sz w:val="24"/>
            <w:szCs w:val="24"/>
          </w:rPr>
          <w:delText>or DC-</w:delText>
        </w:r>
      </w:del>
      <w:ins w:id="179" w:author="Author">
        <w:r w:rsidR="00AB1408">
          <w:rPr>
            <w:rFonts w:ascii="inherit" w:hAnsi="inherit"/>
            <w:sz w:val="24"/>
            <w:szCs w:val="24"/>
          </w:rPr>
          <w:t xml:space="preserve">asynchronously </w:t>
        </w:r>
      </w:ins>
      <w:r w:rsidRPr="005B3720">
        <w:rPr>
          <w:rFonts w:ascii="inherit" w:hAnsi="inherit"/>
          <w:sz w:val="24"/>
          <w:szCs w:val="24"/>
        </w:rPr>
        <w:t>connected power park module</w:t>
      </w:r>
      <w:ins w:id="180" w:author="Author">
        <w:r w:rsidR="00AB1408">
          <w:rPr>
            <w:rFonts w:ascii="inherit" w:hAnsi="inherit"/>
            <w:sz w:val="24"/>
            <w:szCs w:val="24"/>
          </w:rPr>
          <w:t xml:space="preserve">, </w:t>
        </w:r>
        <w:r w:rsidR="00AB1408" w:rsidRPr="008211B1">
          <w:rPr>
            <w:rFonts w:ascii="inherit" w:hAnsi="inherit"/>
            <w:sz w:val="24"/>
            <w:szCs w:val="24"/>
          </w:rPr>
          <w:t>asynchronously connected demand facilit</w:t>
        </w:r>
        <w:r w:rsidR="00AB1408">
          <w:rPr>
            <w:rFonts w:ascii="inherit" w:hAnsi="inherit"/>
            <w:sz w:val="24"/>
            <w:szCs w:val="24"/>
          </w:rPr>
          <w:t>y, asynchronously connected power-to-gas demand unit</w:t>
        </w:r>
        <w:r w:rsidR="00AB1408" w:rsidRPr="008211B1">
          <w:rPr>
            <w:rFonts w:ascii="inherit" w:hAnsi="inherit"/>
            <w:sz w:val="24"/>
            <w:szCs w:val="24"/>
          </w:rPr>
          <w:t xml:space="preserve"> </w:t>
        </w:r>
        <w:r w:rsidR="00AB1408">
          <w:rPr>
            <w:rFonts w:ascii="inherit" w:hAnsi="inherit"/>
            <w:sz w:val="24"/>
            <w:szCs w:val="24"/>
          </w:rPr>
          <w:t xml:space="preserve">or </w:t>
        </w:r>
        <w:r w:rsidR="00AB1408" w:rsidRPr="008211B1">
          <w:rPr>
            <w:rFonts w:ascii="inherit" w:hAnsi="inherit"/>
            <w:sz w:val="24"/>
            <w:szCs w:val="24"/>
          </w:rPr>
          <w:t>asynchronously connected electricity storage module</w:t>
        </w:r>
      </w:ins>
      <w:r w:rsidRPr="005B3720">
        <w:rPr>
          <w:rFonts w:ascii="inherit" w:hAnsi="inherit"/>
          <w:sz w:val="24"/>
          <w:szCs w:val="24"/>
        </w:rPr>
        <w:t xml:space="preserve"> might require operating conditions that are not in line with this Regulation. </w:t>
      </w:r>
    </w:p>
    <w:p w14:paraId="37D3206E" w14:textId="753463FD" w:rsidR="00AE476A" w:rsidRPr="005B3720" w:rsidRDefault="00BF5202" w:rsidP="00BD62C2">
      <w:pPr>
        <w:numPr>
          <w:ilvl w:val="0"/>
          <w:numId w:val="2"/>
        </w:numPr>
        <w:spacing w:after="484"/>
        <w:ind w:hanging="537"/>
        <w:rPr>
          <w:rFonts w:ascii="inherit" w:hAnsi="inherit"/>
          <w:sz w:val="24"/>
          <w:szCs w:val="24"/>
        </w:rPr>
      </w:pPr>
      <w:r w:rsidRPr="005B3720">
        <w:rPr>
          <w:rFonts w:ascii="inherit" w:hAnsi="inherit"/>
          <w:sz w:val="24"/>
          <w:szCs w:val="24"/>
        </w:rPr>
        <w:t xml:space="preserve">In the case of </w:t>
      </w:r>
      <w:del w:id="181" w:author="Author">
        <w:r w:rsidRPr="005B3720" w:rsidDel="00CE3AC1">
          <w:rPr>
            <w:rFonts w:ascii="inherit" w:hAnsi="inherit"/>
            <w:sz w:val="24"/>
            <w:szCs w:val="24"/>
          </w:rPr>
          <w:delText>DC-</w:delText>
        </w:r>
      </w:del>
      <w:ins w:id="182" w:author="Author">
        <w:r w:rsidR="00CE3AC1">
          <w:rPr>
            <w:rFonts w:ascii="inherit" w:hAnsi="inherit"/>
            <w:sz w:val="24"/>
            <w:szCs w:val="24"/>
          </w:rPr>
          <w:t xml:space="preserve">asynchronously </w:t>
        </w:r>
      </w:ins>
      <w:r w:rsidRPr="005B3720">
        <w:rPr>
          <w:rFonts w:ascii="inherit" w:hAnsi="inherit"/>
          <w:sz w:val="24"/>
          <w:szCs w:val="24"/>
        </w:rPr>
        <w:t>connected power park modules</w:t>
      </w:r>
      <w:ins w:id="183" w:author="Author">
        <w:r w:rsidR="00CE3AC1">
          <w:rPr>
            <w:rFonts w:ascii="inherit" w:hAnsi="inherit"/>
            <w:sz w:val="24"/>
            <w:szCs w:val="24"/>
          </w:rPr>
          <w:t xml:space="preserve">, </w:t>
        </w:r>
        <w:r w:rsidR="00CE3AC1" w:rsidRPr="008211B1">
          <w:rPr>
            <w:rFonts w:ascii="inherit" w:hAnsi="inherit"/>
            <w:sz w:val="24"/>
            <w:szCs w:val="24"/>
          </w:rPr>
          <w:t>asynchronously connected demand facilit</w:t>
        </w:r>
        <w:r w:rsidR="00CE3AC1">
          <w:rPr>
            <w:rFonts w:ascii="inherit" w:hAnsi="inherit"/>
            <w:sz w:val="24"/>
            <w:szCs w:val="24"/>
          </w:rPr>
          <w:t>ies, asynchronously connected power-to-gas demand units</w:t>
        </w:r>
        <w:r w:rsidR="00CE3AC1" w:rsidRPr="008211B1">
          <w:rPr>
            <w:rFonts w:ascii="inherit" w:hAnsi="inherit"/>
            <w:sz w:val="24"/>
            <w:szCs w:val="24"/>
          </w:rPr>
          <w:t xml:space="preserve"> </w:t>
        </w:r>
        <w:r w:rsidR="00CE3AC1">
          <w:rPr>
            <w:rFonts w:ascii="inherit" w:hAnsi="inherit"/>
            <w:sz w:val="24"/>
            <w:szCs w:val="24"/>
          </w:rPr>
          <w:t xml:space="preserve">and </w:t>
        </w:r>
        <w:r w:rsidR="00CE3AC1" w:rsidRPr="008211B1">
          <w:rPr>
            <w:rFonts w:ascii="inherit" w:hAnsi="inherit"/>
            <w:sz w:val="24"/>
            <w:szCs w:val="24"/>
          </w:rPr>
          <w:t>asynchronously connected electricity storage module</w:t>
        </w:r>
        <w:r w:rsidR="00CE3AC1">
          <w:rPr>
            <w:rFonts w:ascii="inherit" w:hAnsi="inherit"/>
            <w:sz w:val="24"/>
            <w:szCs w:val="24"/>
          </w:rPr>
          <w:t>s</w:t>
        </w:r>
      </w:ins>
      <w:r w:rsidRPr="005B3720">
        <w:rPr>
          <w:rFonts w:ascii="inherit" w:hAnsi="inherit"/>
          <w:sz w:val="24"/>
          <w:szCs w:val="24"/>
        </w:rPr>
        <w:t>, new modules</w:t>
      </w:r>
      <w:ins w:id="184" w:author="Author">
        <w:r w:rsidR="00CE3AC1">
          <w:rPr>
            <w:rFonts w:ascii="inherit" w:hAnsi="inherit"/>
            <w:sz w:val="24"/>
            <w:szCs w:val="24"/>
          </w:rPr>
          <w:t>, facilities and units</w:t>
        </w:r>
      </w:ins>
      <w:r w:rsidRPr="005B3720">
        <w:rPr>
          <w:rFonts w:ascii="inherit" w:hAnsi="inherit"/>
          <w:sz w:val="24"/>
          <w:szCs w:val="24"/>
        </w:rPr>
        <w:t xml:space="preserve"> could, in the future form part of a meshed off-shore grid connecting to more than one synchronous area. In this case, certain technical requirements should be set in order to maintain system security and ensure that future meshed networks can be developed cost- effectively. However, for certain requirements, </w:t>
      </w:r>
      <w:del w:id="185" w:author="Author">
        <w:r w:rsidRPr="005B3720" w:rsidDel="00CE3AC1">
          <w:rPr>
            <w:rFonts w:ascii="inherit" w:hAnsi="inherit"/>
            <w:sz w:val="24"/>
            <w:szCs w:val="24"/>
          </w:rPr>
          <w:delText>DC-</w:delText>
        </w:r>
      </w:del>
      <w:ins w:id="186" w:author="Author">
        <w:r w:rsidR="00CE3AC1">
          <w:rPr>
            <w:rFonts w:ascii="inherit" w:hAnsi="inherit"/>
            <w:sz w:val="24"/>
            <w:szCs w:val="24"/>
          </w:rPr>
          <w:t xml:space="preserve">asynchronously </w:t>
        </w:r>
      </w:ins>
      <w:r w:rsidRPr="005B3720">
        <w:rPr>
          <w:rFonts w:ascii="inherit" w:hAnsi="inherit"/>
          <w:sz w:val="24"/>
          <w:szCs w:val="24"/>
        </w:rPr>
        <w:t>connected power park modules</w:t>
      </w:r>
      <w:ins w:id="187" w:author="Author">
        <w:r w:rsidR="00CE3AC1">
          <w:rPr>
            <w:rFonts w:ascii="inherit" w:hAnsi="inherit"/>
            <w:sz w:val="24"/>
            <w:szCs w:val="24"/>
          </w:rPr>
          <w:t xml:space="preserve">, </w:t>
        </w:r>
        <w:r w:rsidR="00CE3AC1" w:rsidRPr="008211B1">
          <w:rPr>
            <w:rFonts w:ascii="inherit" w:hAnsi="inherit"/>
            <w:sz w:val="24"/>
            <w:szCs w:val="24"/>
          </w:rPr>
          <w:t>asynchronously connected demand facilit</w:t>
        </w:r>
        <w:r w:rsidR="00CE3AC1">
          <w:rPr>
            <w:rFonts w:ascii="inherit" w:hAnsi="inherit"/>
            <w:sz w:val="24"/>
            <w:szCs w:val="24"/>
          </w:rPr>
          <w:t>ies, asynchronously connected power-to-gas demand units</w:t>
        </w:r>
        <w:r w:rsidR="00CE3AC1" w:rsidRPr="008211B1">
          <w:rPr>
            <w:rFonts w:ascii="inherit" w:hAnsi="inherit"/>
            <w:sz w:val="24"/>
            <w:szCs w:val="24"/>
          </w:rPr>
          <w:t xml:space="preserve"> </w:t>
        </w:r>
        <w:r w:rsidR="00CE3AC1">
          <w:rPr>
            <w:rFonts w:ascii="inherit" w:hAnsi="inherit"/>
            <w:sz w:val="24"/>
            <w:szCs w:val="24"/>
          </w:rPr>
          <w:t xml:space="preserve">or </w:t>
        </w:r>
        <w:r w:rsidR="00CE3AC1" w:rsidRPr="008211B1">
          <w:rPr>
            <w:rFonts w:ascii="inherit" w:hAnsi="inherit"/>
            <w:sz w:val="24"/>
            <w:szCs w:val="24"/>
          </w:rPr>
          <w:t>asynchronously connected electricity storage module</w:t>
        </w:r>
        <w:r w:rsidR="00CE3AC1">
          <w:rPr>
            <w:rFonts w:ascii="inherit" w:hAnsi="inherit"/>
            <w:sz w:val="24"/>
            <w:szCs w:val="24"/>
          </w:rPr>
          <w:t>s</w:t>
        </w:r>
      </w:ins>
      <w:r w:rsidRPr="005B3720">
        <w:rPr>
          <w:rFonts w:ascii="inherit" w:hAnsi="inherit"/>
          <w:sz w:val="24"/>
          <w:szCs w:val="24"/>
        </w:rPr>
        <w:t xml:space="preserve"> should only be required to fit the equipment needed for system security at the time it becomes necessary. </w:t>
      </w:r>
    </w:p>
    <w:p w14:paraId="398FFDAB" w14:textId="67F98609" w:rsidR="00AE476A" w:rsidRPr="005B3720" w:rsidRDefault="00BF5202" w:rsidP="00BD62C2">
      <w:pPr>
        <w:numPr>
          <w:ilvl w:val="0"/>
          <w:numId w:val="2"/>
        </w:numPr>
        <w:spacing w:after="484"/>
        <w:ind w:hanging="537"/>
        <w:rPr>
          <w:rFonts w:ascii="inherit" w:hAnsi="inherit"/>
          <w:sz w:val="24"/>
          <w:szCs w:val="24"/>
        </w:rPr>
      </w:pPr>
      <w:r w:rsidRPr="005B3720">
        <w:rPr>
          <w:rFonts w:ascii="inherit" w:hAnsi="inherit"/>
          <w:sz w:val="24"/>
          <w:szCs w:val="24"/>
        </w:rPr>
        <w:t xml:space="preserve">Therefore, the owners of </w:t>
      </w:r>
      <w:del w:id="188" w:author="Author">
        <w:r w:rsidRPr="005B3720" w:rsidDel="00882917">
          <w:rPr>
            <w:rFonts w:ascii="inherit" w:hAnsi="inherit"/>
            <w:sz w:val="24"/>
            <w:szCs w:val="24"/>
          </w:rPr>
          <w:delText>DC-</w:delText>
        </w:r>
      </w:del>
      <w:ins w:id="189" w:author="Author">
        <w:r w:rsidR="00882917">
          <w:rPr>
            <w:rFonts w:ascii="inherit" w:hAnsi="inherit"/>
            <w:sz w:val="24"/>
            <w:szCs w:val="24"/>
          </w:rPr>
          <w:t xml:space="preserve">asynchronously </w:t>
        </w:r>
      </w:ins>
      <w:r w:rsidRPr="005B3720">
        <w:rPr>
          <w:rFonts w:ascii="inherit" w:hAnsi="inherit"/>
          <w:sz w:val="24"/>
          <w:szCs w:val="24"/>
        </w:rPr>
        <w:t>connected power park modules</w:t>
      </w:r>
      <w:ins w:id="190" w:author="Author">
        <w:r w:rsidR="00882917">
          <w:rPr>
            <w:rFonts w:ascii="inherit" w:hAnsi="inherit"/>
            <w:sz w:val="24"/>
            <w:szCs w:val="24"/>
          </w:rPr>
          <w:t xml:space="preserve">, </w:t>
        </w:r>
        <w:r w:rsidR="00882917" w:rsidRPr="008211B1">
          <w:rPr>
            <w:rFonts w:ascii="inherit" w:hAnsi="inherit"/>
            <w:sz w:val="24"/>
            <w:szCs w:val="24"/>
          </w:rPr>
          <w:t>asynchronously connected demand facilit</w:t>
        </w:r>
        <w:r w:rsidR="00882917">
          <w:rPr>
            <w:rFonts w:ascii="inherit" w:hAnsi="inherit"/>
            <w:sz w:val="24"/>
            <w:szCs w:val="24"/>
          </w:rPr>
          <w:t>ies, asynchronously connected power-to-gas demand units</w:t>
        </w:r>
        <w:r w:rsidR="00882917" w:rsidRPr="008211B1">
          <w:rPr>
            <w:rFonts w:ascii="inherit" w:hAnsi="inherit"/>
            <w:sz w:val="24"/>
            <w:szCs w:val="24"/>
          </w:rPr>
          <w:t xml:space="preserve"> </w:t>
        </w:r>
        <w:r w:rsidR="00882917">
          <w:rPr>
            <w:rFonts w:ascii="inherit" w:hAnsi="inherit"/>
            <w:sz w:val="24"/>
            <w:szCs w:val="24"/>
          </w:rPr>
          <w:t xml:space="preserve">or </w:t>
        </w:r>
        <w:r w:rsidR="00882917" w:rsidRPr="008211B1">
          <w:rPr>
            <w:rFonts w:ascii="inherit" w:hAnsi="inherit"/>
            <w:sz w:val="24"/>
            <w:szCs w:val="24"/>
          </w:rPr>
          <w:t>asynchronously connected electricity storage module</w:t>
        </w:r>
        <w:r w:rsidR="00882917">
          <w:rPr>
            <w:rFonts w:ascii="inherit" w:hAnsi="inherit"/>
            <w:sz w:val="24"/>
            <w:szCs w:val="24"/>
          </w:rPr>
          <w:t>s</w:t>
        </w:r>
      </w:ins>
      <w:r w:rsidRPr="005B3720">
        <w:rPr>
          <w:rFonts w:ascii="inherit" w:hAnsi="inherit"/>
          <w:sz w:val="24"/>
          <w:szCs w:val="24"/>
        </w:rPr>
        <w:t xml:space="preserve"> which are, or will be, connected to one synchronous area with a radial connection should have the possibility to apply, via an expedited process, for derogations to requirements that will only be needed where the power park modules</w:t>
      </w:r>
      <w:ins w:id="191" w:author="Author">
        <w:r w:rsidR="00882917">
          <w:rPr>
            <w:rFonts w:ascii="inherit" w:hAnsi="inherit"/>
            <w:sz w:val="24"/>
            <w:szCs w:val="24"/>
          </w:rPr>
          <w:t xml:space="preserve">, </w:t>
        </w:r>
        <w:r w:rsidR="00882917" w:rsidRPr="008211B1">
          <w:rPr>
            <w:rFonts w:ascii="inherit" w:hAnsi="inherit"/>
            <w:sz w:val="24"/>
            <w:szCs w:val="24"/>
          </w:rPr>
          <w:t>demand facilit</w:t>
        </w:r>
        <w:r w:rsidR="00882917">
          <w:rPr>
            <w:rFonts w:ascii="inherit" w:hAnsi="inherit"/>
            <w:sz w:val="24"/>
            <w:szCs w:val="24"/>
          </w:rPr>
          <w:t>ies, power-to-gas demand units</w:t>
        </w:r>
        <w:r w:rsidR="00882917" w:rsidRPr="008211B1">
          <w:rPr>
            <w:rFonts w:ascii="inherit" w:hAnsi="inherit"/>
            <w:sz w:val="24"/>
            <w:szCs w:val="24"/>
          </w:rPr>
          <w:t xml:space="preserve"> </w:t>
        </w:r>
        <w:r w:rsidR="00882917">
          <w:rPr>
            <w:rFonts w:ascii="inherit" w:hAnsi="inherit"/>
            <w:sz w:val="24"/>
            <w:szCs w:val="24"/>
          </w:rPr>
          <w:t xml:space="preserve">or </w:t>
        </w:r>
        <w:r w:rsidR="00882917" w:rsidRPr="008211B1">
          <w:rPr>
            <w:rFonts w:ascii="inherit" w:hAnsi="inherit"/>
            <w:sz w:val="24"/>
            <w:szCs w:val="24"/>
          </w:rPr>
          <w:t>electricity storage module</w:t>
        </w:r>
        <w:r w:rsidR="00882917">
          <w:rPr>
            <w:rFonts w:ascii="inherit" w:hAnsi="inherit"/>
            <w:sz w:val="24"/>
            <w:szCs w:val="24"/>
          </w:rPr>
          <w:t>s</w:t>
        </w:r>
      </w:ins>
      <w:r w:rsidRPr="005B3720">
        <w:rPr>
          <w:rFonts w:ascii="inherit" w:hAnsi="inherit"/>
          <w:sz w:val="24"/>
          <w:szCs w:val="24"/>
        </w:rPr>
        <w:t xml:space="preserve"> become connected to a meshed grid and which take account of case-by-case circumstances. They should also be informed as early as possible whether they qualify for a derogation for the purposes of their investment decision-making. </w:t>
      </w:r>
    </w:p>
    <w:p w14:paraId="64035D90" w14:textId="6E672249" w:rsidR="00AE476A" w:rsidRPr="005B3720" w:rsidRDefault="00BF5202" w:rsidP="00BD62C2">
      <w:pPr>
        <w:numPr>
          <w:ilvl w:val="0"/>
          <w:numId w:val="2"/>
        </w:numPr>
        <w:spacing w:after="484"/>
        <w:ind w:hanging="537"/>
        <w:rPr>
          <w:rFonts w:ascii="inherit" w:hAnsi="inherit"/>
          <w:sz w:val="24"/>
          <w:szCs w:val="24"/>
        </w:rPr>
      </w:pPr>
      <w:r w:rsidRPr="005B3720">
        <w:rPr>
          <w:rFonts w:ascii="inherit" w:hAnsi="inherit"/>
          <w:sz w:val="24"/>
          <w:szCs w:val="24"/>
        </w:rPr>
        <w:t>Subject to approval by the relevant regulatory authority, or other authority where applicable in a Member State, system operators should be allowed to propose derogations for certain classes of HVDC systems</w:t>
      </w:r>
      <w:ins w:id="192" w:author="Author">
        <w:r w:rsidR="00882917">
          <w:rPr>
            <w:rFonts w:ascii="inherit" w:hAnsi="inherit"/>
            <w:sz w:val="24"/>
            <w:szCs w:val="24"/>
          </w:rPr>
          <w:t>,</w:t>
        </w:r>
      </w:ins>
      <w:r w:rsidRPr="005B3720">
        <w:rPr>
          <w:rFonts w:ascii="inherit" w:hAnsi="inherit"/>
          <w:sz w:val="24"/>
          <w:szCs w:val="24"/>
        </w:rPr>
        <w:t xml:space="preserve"> </w:t>
      </w:r>
      <w:del w:id="193" w:author="Author">
        <w:r w:rsidRPr="005B3720" w:rsidDel="00882917">
          <w:rPr>
            <w:rFonts w:ascii="inherit" w:hAnsi="inherit"/>
            <w:sz w:val="24"/>
            <w:szCs w:val="24"/>
          </w:rPr>
          <w:delText>and DC-</w:delText>
        </w:r>
      </w:del>
      <w:ins w:id="194" w:author="Author">
        <w:r w:rsidR="00882917">
          <w:rPr>
            <w:rFonts w:ascii="inherit" w:hAnsi="inherit"/>
            <w:sz w:val="24"/>
            <w:szCs w:val="24"/>
          </w:rPr>
          <w:t>asynchronously</w:t>
        </w:r>
      </w:ins>
      <w:r w:rsidRPr="005B3720">
        <w:rPr>
          <w:rFonts w:ascii="inherit" w:hAnsi="inherit"/>
          <w:sz w:val="24"/>
          <w:szCs w:val="24"/>
        </w:rPr>
        <w:t xml:space="preserve"> connected power park modules</w:t>
      </w:r>
      <w:ins w:id="195" w:author="Author">
        <w:r w:rsidR="00882917">
          <w:rPr>
            <w:rFonts w:ascii="inherit" w:hAnsi="inherit"/>
            <w:sz w:val="24"/>
            <w:szCs w:val="24"/>
          </w:rPr>
          <w:t xml:space="preserve">, </w:t>
        </w:r>
        <w:r w:rsidR="00882917" w:rsidRPr="008211B1">
          <w:rPr>
            <w:rFonts w:ascii="inherit" w:hAnsi="inherit"/>
            <w:sz w:val="24"/>
            <w:szCs w:val="24"/>
          </w:rPr>
          <w:t>asynchronously connected demand facilit</w:t>
        </w:r>
        <w:r w:rsidR="00882917">
          <w:rPr>
            <w:rFonts w:ascii="inherit" w:hAnsi="inherit"/>
            <w:sz w:val="24"/>
            <w:szCs w:val="24"/>
          </w:rPr>
          <w:t>ies, asynchronously connected power-to-gas demand units</w:t>
        </w:r>
        <w:r w:rsidR="00882917" w:rsidRPr="008211B1">
          <w:rPr>
            <w:rFonts w:ascii="inherit" w:hAnsi="inherit"/>
            <w:sz w:val="24"/>
            <w:szCs w:val="24"/>
          </w:rPr>
          <w:t xml:space="preserve"> </w:t>
        </w:r>
        <w:r w:rsidR="00882917">
          <w:rPr>
            <w:rFonts w:ascii="inherit" w:hAnsi="inherit"/>
            <w:sz w:val="24"/>
            <w:szCs w:val="24"/>
          </w:rPr>
          <w:t xml:space="preserve">and </w:t>
        </w:r>
        <w:r w:rsidR="00882917" w:rsidRPr="008211B1">
          <w:rPr>
            <w:rFonts w:ascii="inherit" w:hAnsi="inherit"/>
            <w:sz w:val="24"/>
            <w:szCs w:val="24"/>
          </w:rPr>
          <w:t>asynchronously connected electricity storage module</w:t>
        </w:r>
        <w:r w:rsidR="00882917">
          <w:rPr>
            <w:rFonts w:ascii="inherit" w:hAnsi="inherit"/>
            <w:sz w:val="24"/>
            <w:szCs w:val="24"/>
          </w:rPr>
          <w:t>s</w:t>
        </w:r>
      </w:ins>
      <w:r w:rsidRPr="005B3720">
        <w:rPr>
          <w:rFonts w:ascii="inherit" w:hAnsi="inherit"/>
          <w:sz w:val="24"/>
          <w:szCs w:val="24"/>
        </w:rPr>
        <w:t xml:space="preserve">. </w:t>
      </w:r>
    </w:p>
    <w:p w14:paraId="70295259" w14:textId="6A021D82" w:rsidR="00AE476A" w:rsidRDefault="00BF5202" w:rsidP="00BD62C2">
      <w:pPr>
        <w:numPr>
          <w:ilvl w:val="0"/>
          <w:numId w:val="2"/>
        </w:numPr>
        <w:spacing w:after="484"/>
        <w:ind w:hanging="537"/>
        <w:rPr>
          <w:rFonts w:ascii="inherit" w:hAnsi="inherit"/>
          <w:sz w:val="24"/>
          <w:szCs w:val="24"/>
        </w:rPr>
      </w:pPr>
      <w:r w:rsidRPr="005B3720">
        <w:rPr>
          <w:rFonts w:ascii="inherit" w:hAnsi="inherit"/>
          <w:sz w:val="24"/>
          <w:szCs w:val="24"/>
        </w:rPr>
        <w:t>This Regulation has been adopted on the basis of Regulation (E</w:t>
      </w:r>
      <w:ins w:id="196" w:author="Author">
        <w:r w:rsidR="00AC030D">
          <w:rPr>
            <w:rFonts w:ascii="inherit" w:hAnsi="inherit"/>
            <w:sz w:val="24"/>
            <w:szCs w:val="24"/>
          </w:rPr>
          <w:t>U</w:t>
        </w:r>
      </w:ins>
      <w:del w:id="197" w:author="Author">
        <w:r w:rsidRPr="005B3720" w:rsidDel="00AC030D">
          <w:rPr>
            <w:rFonts w:ascii="inherit" w:hAnsi="inherit"/>
            <w:sz w:val="24"/>
            <w:szCs w:val="24"/>
          </w:rPr>
          <w:delText>C</w:delText>
        </w:r>
      </w:del>
      <w:r w:rsidRPr="005B3720">
        <w:rPr>
          <w:rFonts w:ascii="inherit" w:hAnsi="inherit"/>
          <w:sz w:val="24"/>
          <w:szCs w:val="24"/>
        </w:rPr>
        <w:t xml:space="preserve">) No </w:t>
      </w:r>
      <w:del w:id="198" w:author="Author">
        <w:r w:rsidRPr="005B3720" w:rsidDel="00055ED6">
          <w:rPr>
            <w:rFonts w:ascii="inherit" w:hAnsi="inherit"/>
            <w:sz w:val="24"/>
            <w:szCs w:val="24"/>
          </w:rPr>
          <w:delText>714/</w:delText>
        </w:r>
        <w:r w:rsidRPr="005B3720" w:rsidDel="00AC030D">
          <w:rPr>
            <w:rFonts w:ascii="inherit" w:hAnsi="inherit"/>
            <w:sz w:val="24"/>
            <w:szCs w:val="24"/>
          </w:rPr>
          <w:delText>20</w:delText>
        </w:r>
        <w:r w:rsidRPr="005B3720" w:rsidDel="00055ED6">
          <w:rPr>
            <w:rFonts w:ascii="inherit" w:hAnsi="inherit"/>
            <w:sz w:val="24"/>
            <w:szCs w:val="24"/>
          </w:rPr>
          <w:delText>0</w:delText>
        </w:r>
        <w:r w:rsidRPr="005B3720" w:rsidDel="00AC030D">
          <w:rPr>
            <w:rFonts w:ascii="inherit" w:hAnsi="inherit"/>
            <w:sz w:val="24"/>
            <w:szCs w:val="24"/>
          </w:rPr>
          <w:delText>9</w:delText>
        </w:r>
      </w:del>
      <w:ins w:id="199" w:author="Author">
        <w:r w:rsidR="00AC030D">
          <w:rPr>
            <w:rFonts w:ascii="inherit" w:hAnsi="inherit"/>
            <w:sz w:val="24"/>
            <w:szCs w:val="24"/>
          </w:rPr>
          <w:t>2019</w:t>
        </w:r>
        <w:r w:rsidR="00055ED6">
          <w:rPr>
            <w:rFonts w:ascii="inherit" w:hAnsi="inherit"/>
            <w:sz w:val="24"/>
            <w:szCs w:val="24"/>
          </w:rPr>
          <w:t xml:space="preserve">/943 </w:t>
        </w:r>
      </w:ins>
      <w:r w:rsidRPr="005B3720">
        <w:rPr>
          <w:rFonts w:ascii="inherit" w:hAnsi="inherit"/>
          <w:sz w:val="24"/>
          <w:szCs w:val="24"/>
        </w:rPr>
        <w:t>which it supplements and of which it forms an integral part. References to Regulation (E</w:t>
      </w:r>
      <w:ins w:id="200" w:author="Author">
        <w:r w:rsidR="009C594A">
          <w:rPr>
            <w:rFonts w:ascii="inherit" w:hAnsi="inherit"/>
            <w:sz w:val="24"/>
            <w:szCs w:val="24"/>
          </w:rPr>
          <w:t>U</w:t>
        </w:r>
      </w:ins>
      <w:del w:id="201" w:author="Author">
        <w:r w:rsidRPr="005B3720" w:rsidDel="009C594A">
          <w:rPr>
            <w:rFonts w:ascii="inherit" w:hAnsi="inherit"/>
            <w:sz w:val="24"/>
            <w:szCs w:val="24"/>
          </w:rPr>
          <w:delText>C</w:delText>
        </w:r>
      </w:del>
      <w:r w:rsidRPr="005B3720">
        <w:rPr>
          <w:rFonts w:ascii="inherit" w:hAnsi="inherit"/>
          <w:sz w:val="24"/>
          <w:szCs w:val="24"/>
        </w:rPr>
        <w:t xml:space="preserve">) </w:t>
      </w:r>
      <w:del w:id="202" w:author="Author">
        <w:r w:rsidRPr="005B3720" w:rsidDel="009C594A">
          <w:rPr>
            <w:rFonts w:ascii="inherit" w:hAnsi="inherit"/>
            <w:sz w:val="24"/>
            <w:szCs w:val="24"/>
          </w:rPr>
          <w:delText xml:space="preserve">No </w:delText>
        </w:r>
      </w:del>
      <w:ins w:id="203" w:author="Author">
        <w:r w:rsidR="00055ED6">
          <w:rPr>
            <w:rFonts w:ascii="inherit" w:hAnsi="inherit"/>
            <w:sz w:val="24"/>
            <w:szCs w:val="24"/>
          </w:rPr>
          <w:t>2019/943</w:t>
        </w:r>
      </w:ins>
      <w:del w:id="204" w:author="Author">
        <w:r w:rsidRPr="005B3720" w:rsidDel="00055ED6">
          <w:rPr>
            <w:rFonts w:ascii="inherit" w:hAnsi="inherit"/>
            <w:sz w:val="24"/>
            <w:szCs w:val="24"/>
          </w:rPr>
          <w:delText>714</w:delText>
        </w:r>
      </w:del>
      <w:r w:rsidRPr="005B3720">
        <w:rPr>
          <w:rFonts w:ascii="inherit" w:hAnsi="inherit"/>
          <w:sz w:val="24"/>
          <w:szCs w:val="24"/>
        </w:rPr>
        <w:t>/</w:t>
      </w:r>
      <w:del w:id="205" w:author="Author">
        <w:r w:rsidRPr="005B3720" w:rsidDel="00055ED6">
          <w:rPr>
            <w:rFonts w:ascii="inherit" w:hAnsi="inherit"/>
            <w:sz w:val="24"/>
            <w:szCs w:val="24"/>
          </w:rPr>
          <w:delText>2009</w:delText>
        </w:r>
      </w:del>
      <w:r w:rsidRPr="005B3720">
        <w:rPr>
          <w:rFonts w:ascii="inherit" w:hAnsi="inherit"/>
          <w:sz w:val="24"/>
          <w:szCs w:val="24"/>
        </w:rPr>
        <w:t xml:space="preserve"> in other legal acts should be understood as also referring to this Regulation.</w:t>
      </w:r>
    </w:p>
    <w:p w14:paraId="56676866" w14:textId="0C6D644C" w:rsidR="00BD62C2" w:rsidRPr="005B3720" w:rsidRDefault="00BD62C2" w:rsidP="00BD62C2">
      <w:pPr>
        <w:numPr>
          <w:ilvl w:val="0"/>
          <w:numId w:val="2"/>
        </w:numPr>
        <w:spacing w:after="484"/>
        <w:ind w:hanging="537"/>
        <w:rPr>
          <w:rFonts w:ascii="inherit" w:hAnsi="inherit"/>
          <w:sz w:val="24"/>
          <w:szCs w:val="24"/>
        </w:rPr>
      </w:pPr>
      <w:r w:rsidRPr="00BD62C2">
        <w:rPr>
          <w:rFonts w:ascii="inherit" w:hAnsi="inherit"/>
          <w:sz w:val="24"/>
          <w:szCs w:val="24"/>
        </w:rPr>
        <w:lastRenderedPageBreak/>
        <w:t xml:space="preserve">The measures provided for in this Regulation </w:t>
      </w:r>
      <w:r w:rsidRPr="009C594A">
        <w:rPr>
          <w:rFonts w:ascii="inherit" w:hAnsi="inherit"/>
          <w:sz w:val="24"/>
          <w:szCs w:val="24"/>
        </w:rPr>
        <w:t xml:space="preserve">are in accordance with the opinion of the Committee referred to in Article </w:t>
      </w:r>
      <w:del w:id="206" w:author="Author">
        <w:r w:rsidRPr="009C594A" w:rsidDel="009C594A">
          <w:rPr>
            <w:rFonts w:ascii="inherit" w:hAnsi="inherit"/>
            <w:sz w:val="24"/>
            <w:szCs w:val="24"/>
          </w:rPr>
          <w:delText>23</w:delText>
        </w:r>
      </w:del>
      <w:ins w:id="207" w:author="Author">
        <w:r w:rsidR="009C594A">
          <w:rPr>
            <w:rFonts w:ascii="inherit" w:hAnsi="inherit"/>
            <w:sz w:val="24"/>
            <w:szCs w:val="24"/>
          </w:rPr>
          <w:t>67</w:t>
        </w:r>
      </w:ins>
      <w:r w:rsidRPr="009C594A">
        <w:rPr>
          <w:rFonts w:ascii="inherit" w:hAnsi="inherit"/>
          <w:sz w:val="24"/>
          <w:szCs w:val="24"/>
        </w:rPr>
        <w:t>(1) of Regulation (E</w:t>
      </w:r>
      <w:ins w:id="208" w:author="Author">
        <w:r w:rsidR="009C594A">
          <w:rPr>
            <w:rFonts w:ascii="inherit" w:hAnsi="inherit"/>
            <w:sz w:val="24"/>
            <w:szCs w:val="24"/>
          </w:rPr>
          <w:t>U</w:t>
        </w:r>
      </w:ins>
      <w:del w:id="209" w:author="Author">
        <w:r w:rsidRPr="009C594A" w:rsidDel="009C594A">
          <w:rPr>
            <w:rFonts w:ascii="inherit" w:hAnsi="inherit"/>
            <w:sz w:val="24"/>
            <w:szCs w:val="24"/>
          </w:rPr>
          <w:delText>C</w:delText>
        </w:r>
      </w:del>
      <w:r w:rsidRPr="009C594A">
        <w:rPr>
          <w:rFonts w:ascii="inherit" w:hAnsi="inherit"/>
          <w:sz w:val="24"/>
          <w:szCs w:val="24"/>
        </w:rPr>
        <w:t xml:space="preserve">) </w:t>
      </w:r>
      <w:del w:id="210" w:author="Author">
        <w:r w:rsidRPr="009C594A" w:rsidDel="009C594A">
          <w:rPr>
            <w:rFonts w:ascii="inherit" w:hAnsi="inherit"/>
            <w:sz w:val="24"/>
            <w:szCs w:val="24"/>
          </w:rPr>
          <w:delText>No 714</w:delText>
        </w:r>
      </w:del>
      <w:ins w:id="211" w:author="Author">
        <w:r w:rsidR="009C594A">
          <w:rPr>
            <w:rFonts w:ascii="inherit" w:hAnsi="inherit"/>
            <w:sz w:val="24"/>
            <w:szCs w:val="24"/>
          </w:rPr>
          <w:t>2019</w:t>
        </w:r>
      </w:ins>
      <w:r w:rsidRPr="009C594A">
        <w:rPr>
          <w:rFonts w:ascii="inherit" w:hAnsi="inherit"/>
          <w:sz w:val="24"/>
          <w:szCs w:val="24"/>
        </w:rPr>
        <w:t>/</w:t>
      </w:r>
      <w:ins w:id="212" w:author="Author">
        <w:r w:rsidR="009C594A">
          <w:rPr>
            <w:rFonts w:ascii="inherit" w:hAnsi="inherit"/>
            <w:sz w:val="24"/>
            <w:szCs w:val="24"/>
          </w:rPr>
          <w:t>943</w:t>
        </w:r>
      </w:ins>
      <w:del w:id="213" w:author="Author">
        <w:r w:rsidRPr="009C594A" w:rsidDel="009C594A">
          <w:rPr>
            <w:rFonts w:ascii="inherit" w:hAnsi="inherit"/>
            <w:sz w:val="24"/>
            <w:szCs w:val="24"/>
          </w:rPr>
          <w:delText>2009</w:delText>
        </w:r>
      </w:del>
      <w:r w:rsidRPr="00BD62C2">
        <w:rPr>
          <w:rFonts w:ascii="inherit" w:hAnsi="inherit"/>
          <w:sz w:val="24"/>
          <w:szCs w:val="24"/>
        </w:rPr>
        <w:t>,</w:t>
      </w:r>
    </w:p>
    <w:p w14:paraId="306F60EA" w14:textId="77777777" w:rsidR="00AE476A" w:rsidRPr="005B3720" w:rsidRDefault="00BF5202">
      <w:pPr>
        <w:spacing w:after="393" w:line="225" w:lineRule="auto"/>
        <w:ind w:left="-15" w:firstLine="0"/>
        <w:jc w:val="left"/>
        <w:rPr>
          <w:rFonts w:ascii="inherit" w:hAnsi="inherit"/>
          <w:sz w:val="24"/>
          <w:szCs w:val="24"/>
        </w:rPr>
      </w:pPr>
      <w:r w:rsidRPr="005B3720">
        <w:rPr>
          <w:rFonts w:ascii="inherit" w:hAnsi="inherit"/>
          <w:sz w:val="24"/>
          <w:szCs w:val="24"/>
        </w:rPr>
        <w:t xml:space="preserve">HAS ADOPTED THIS REGULATION: </w:t>
      </w:r>
    </w:p>
    <w:p w14:paraId="3BE5B33F" w14:textId="77777777" w:rsidR="00AE476A" w:rsidRPr="005B3720" w:rsidRDefault="00BF5202">
      <w:pPr>
        <w:spacing w:after="364" w:line="265" w:lineRule="auto"/>
        <w:ind w:left="3844" w:right="3836"/>
        <w:jc w:val="center"/>
        <w:rPr>
          <w:rFonts w:ascii="inherit" w:hAnsi="inherit"/>
          <w:sz w:val="24"/>
          <w:szCs w:val="24"/>
        </w:rPr>
      </w:pPr>
      <w:r w:rsidRPr="005B3720">
        <w:rPr>
          <w:rFonts w:ascii="inherit" w:hAnsi="inherit"/>
          <w:sz w:val="24"/>
          <w:szCs w:val="24"/>
        </w:rPr>
        <w:t xml:space="preserve">TITLE I </w:t>
      </w:r>
    </w:p>
    <w:p w14:paraId="761A413D" w14:textId="77777777" w:rsidR="00AE476A" w:rsidRPr="005B3720" w:rsidRDefault="00BF5202">
      <w:pPr>
        <w:spacing w:after="582" w:line="270" w:lineRule="auto"/>
        <w:ind w:left="119" w:right="111"/>
        <w:jc w:val="center"/>
        <w:rPr>
          <w:rFonts w:ascii="inherit" w:hAnsi="inherit"/>
          <w:sz w:val="24"/>
          <w:szCs w:val="24"/>
        </w:rPr>
      </w:pPr>
      <w:r w:rsidRPr="005B3720">
        <w:rPr>
          <w:rFonts w:ascii="inherit" w:hAnsi="inherit"/>
          <w:b/>
          <w:sz w:val="24"/>
          <w:szCs w:val="24"/>
        </w:rPr>
        <w:t xml:space="preserve">GENERAL PROVISIONS </w:t>
      </w:r>
    </w:p>
    <w:p w14:paraId="6845BAB1" w14:textId="7DAB8BD6" w:rsidR="00AE476A" w:rsidRPr="00377754" w:rsidRDefault="00BF5202" w:rsidP="00377754">
      <w:pPr>
        <w:pStyle w:val="Heading2"/>
      </w:pPr>
      <w:r w:rsidRPr="00377754">
        <w:t>Article 1</w:t>
      </w:r>
    </w:p>
    <w:p w14:paraId="56180A1E" w14:textId="3920936B" w:rsidR="00AE476A" w:rsidRPr="00FF67FF" w:rsidRDefault="00BF5202" w:rsidP="00FF67FF">
      <w:pPr>
        <w:jc w:val="center"/>
        <w:rPr>
          <w:rFonts w:ascii="inherit" w:hAnsi="inherit"/>
          <w:b/>
          <w:bCs/>
          <w:sz w:val="24"/>
          <w:szCs w:val="24"/>
        </w:rPr>
      </w:pPr>
      <w:r w:rsidRPr="00FF67FF">
        <w:rPr>
          <w:rFonts w:ascii="inherit" w:hAnsi="inherit"/>
          <w:b/>
          <w:bCs/>
          <w:sz w:val="24"/>
          <w:szCs w:val="24"/>
        </w:rPr>
        <w:t>Subject matter</w:t>
      </w:r>
    </w:p>
    <w:p w14:paraId="7348F75D" w14:textId="05CED7EE" w:rsidR="00AE476A" w:rsidRPr="005B3720" w:rsidRDefault="00BF5202">
      <w:pPr>
        <w:spacing w:after="601"/>
        <w:ind w:left="-3"/>
        <w:rPr>
          <w:rFonts w:ascii="inherit" w:hAnsi="inherit"/>
          <w:sz w:val="24"/>
          <w:szCs w:val="24"/>
        </w:rPr>
      </w:pPr>
      <w:r w:rsidRPr="005B3720">
        <w:rPr>
          <w:rFonts w:ascii="inherit" w:hAnsi="inherit"/>
          <w:sz w:val="24"/>
          <w:szCs w:val="24"/>
        </w:rPr>
        <w:t>This Regulation establishes a network code which lays down the requirements for grid connections of high-voltage direct current (HVDC) systems</w:t>
      </w:r>
      <w:ins w:id="214" w:author="Author">
        <w:r w:rsidR="00A00674">
          <w:rPr>
            <w:rFonts w:ascii="inherit" w:hAnsi="inherit"/>
            <w:sz w:val="24"/>
            <w:szCs w:val="24"/>
          </w:rPr>
          <w:t>,</w:t>
        </w:r>
      </w:ins>
      <w:r w:rsidRPr="005B3720">
        <w:rPr>
          <w:rFonts w:ascii="inherit" w:hAnsi="inherit"/>
          <w:sz w:val="24"/>
          <w:szCs w:val="24"/>
        </w:rPr>
        <w:t xml:space="preserve"> </w:t>
      </w:r>
      <w:del w:id="215" w:author="Author">
        <w:r w:rsidRPr="005B3720" w:rsidDel="00A00674">
          <w:rPr>
            <w:rFonts w:ascii="inherit" w:hAnsi="inherit"/>
            <w:sz w:val="24"/>
            <w:szCs w:val="24"/>
          </w:rPr>
          <w:delText>and DC-</w:delText>
        </w:r>
      </w:del>
      <w:ins w:id="216" w:author="Author">
        <w:r w:rsidR="00A00674">
          <w:rPr>
            <w:rFonts w:ascii="inherit" w:hAnsi="inherit"/>
            <w:sz w:val="24"/>
            <w:szCs w:val="24"/>
          </w:rPr>
          <w:t xml:space="preserve">asynchronously </w:t>
        </w:r>
      </w:ins>
      <w:r w:rsidRPr="005B3720">
        <w:rPr>
          <w:rFonts w:ascii="inherit" w:hAnsi="inherit"/>
          <w:sz w:val="24"/>
          <w:szCs w:val="24"/>
        </w:rPr>
        <w:t>connected power park modules</w:t>
      </w:r>
      <w:ins w:id="217" w:author="Author">
        <w:r w:rsidR="00A00674">
          <w:rPr>
            <w:rFonts w:ascii="inherit" w:hAnsi="inherit"/>
            <w:sz w:val="24"/>
            <w:szCs w:val="24"/>
          </w:rPr>
          <w:t xml:space="preserve">, </w:t>
        </w:r>
        <w:r w:rsidR="00A00674" w:rsidRPr="00A00674">
          <w:rPr>
            <w:rFonts w:ascii="inherit" w:hAnsi="inherit"/>
            <w:sz w:val="24"/>
            <w:szCs w:val="24"/>
          </w:rPr>
          <w:t>asynchronously connected demand facilities, asynchronously connected power-to-gas demand units and asynchronously connected electricity storage modules</w:t>
        </w:r>
      </w:ins>
      <w:r w:rsidRPr="005B3720">
        <w:rPr>
          <w:rFonts w:ascii="inherit" w:hAnsi="inherit"/>
          <w:sz w:val="24"/>
          <w:szCs w:val="24"/>
        </w:rPr>
        <w:t>. It, therefore, helps to ensure fair conditions of competition in the internal electricity market, to ensure system security and the integration of renewable electricity sources, and to facilitate Union-wide trade in electricity.</w:t>
      </w:r>
    </w:p>
    <w:p w14:paraId="51469C27" w14:textId="638B12F3" w:rsidR="00AE476A" w:rsidRPr="005B3720" w:rsidRDefault="00BF5202">
      <w:pPr>
        <w:ind w:left="-3"/>
        <w:rPr>
          <w:rFonts w:ascii="inherit" w:hAnsi="inherit"/>
          <w:sz w:val="24"/>
          <w:szCs w:val="24"/>
        </w:rPr>
      </w:pPr>
      <w:r w:rsidRPr="005B3720">
        <w:rPr>
          <w:rFonts w:ascii="inherit" w:hAnsi="inherit"/>
          <w:sz w:val="24"/>
          <w:szCs w:val="24"/>
        </w:rPr>
        <w:t xml:space="preserve">This </w:t>
      </w:r>
      <w:ins w:id="218" w:author="Author">
        <w:r w:rsidR="00AC030D">
          <w:rPr>
            <w:rFonts w:ascii="inherit" w:hAnsi="inherit"/>
            <w:sz w:val="24"/>
            <w:szCs w:val="24"/>
          </w:rPr>
          <w:t>R</w:t>
        </w:r>
      </w:ins>
      <w:del w:id="219" w:author="Author">
        <w:r w:rsidRPr="005B3720" w:rsidDel="00AC030D">
          <w:rPr>
            <w:rFonts w:ascii="inherit" w:hAnsi="inherit"/>
            <w:sz w:val="24"/>
            <w:szCs w:val="24"/>
          </w:rPr>
          <w:delText>r</w:delText>
        </w:r>
      </w:del>
      <w:r w:rsidRPr="005B3720">
        <w:rPr>
          <w:rFonts w:ascii="inherit" w:hAnsi="inherit"/>
          <w:sz w:val="24"/>
          <w:szCs w:val="24"/>
        </w:rPr>
        <w:t>egulation also lays down the obligations for ensuring that system operators make appropriate use of HVDC systems</w:t>
      </w:r>
      <w:ins w:id="220" w:author="Author">
        <w:r w:rsidR="00A00674">
          <w:rPr>
            <w:rFonts w:ascii="inherit" w:hAnsi="inherit"/>
            <w:sz w:val="24"/>
            <w:szCs w:val="24"/>
          </w:rPr>
          <w:t>,</w:t>
        </w:r>
      </w:ins>
      <w:r w:rsidRPr="005B3720">
        <w:rPr>
          <w:rFonts w:ascii="inherit" w:hAnsi="inherit"/>
          <w:sz w:val="24"/>
          <w:szCs w:val="24"/>
        </w:rPr>
        <w:t xml:space="preserve"> </w:t>
      </w:r>
      <w:ins w:id="221" w:author="Author">
        <w:r w:rsidR="00A00674">
          <w:rPr>
            <w:rFonts w:ascii="inherit" w:hAnsi="inherit"/>
            <w:sz w:val="24"/>
            <w:szCs w:val="24"/>
          </w:rPr>
          <w:t>asynchronously</w:t>
        </w:r>
      </w:ins>
      <w:del w:id="222" w:author="Author">
        <w:r w:rsidRPr="005B3720" w:rsidDel="00A00674">
          <w:rPr>
            <w:rFonts w:ascii="inherit" w:hAnsi="inherit"/>
            <w:sz w:val="24"/>
            <w:szCs w:val="24"/>
          </w:rPr>
          <w:delText>and DC-</w:delText>
        </w:r>
      </w:del>
      <w:ins w:id="223" w:author="Author">
        <w:r w:rsidR="00A00674">
          <w:rPr>
            <w:rFonts w:ascii="inherit" w:hAnsi="inherit"/>
            <w:sz w:val="24"/>
            <w:szCs w:val="24"/>
          </w:rPr>
          <w:t xml:space="preserve"> </w:t>
        </w:r>
      </w:ins>
      <w:r w:rsidRPr="005B3720">
        <w:rPr>
          <w:rFonts w:ascii="inherit" w:hAnsi="inherit"/>
          <w:sz w:val="24"/>
          <w:szCs w:val="24"/>
        </w:rPr>
        <w:t>connected power park modules</w:t>
      </w:r>
      <w:ins w:id="224" w:author="Author">
        <w:r w:rsidR="00A00674">
          <w:rPr>
            <w:rFonts w:ascii="inherit" w:hAnsi="inherit"/>
            <w:sz w:val="24"/>
            <w:szCs w:val="24"/>
          </w:rPr>
          <w:t xml:space="preserve">, </w:t>
        </w:r>
        <w:r w:rsidR="00A00674" w:rsidRPr="00A00674">
          <w:rPr>
            <w:rFonts w:ascii="inherit" w:hAnsi="inherit"/>
            <w:sz w:val="24"/>
            <w:szCs w:val="24"/>
          </w:rPr>
          <w:t>asynchronously connected demand facilities, asynchronously connected power-to-gas demand units and asynchronously connected electricity storage modules</w:t>
        </w:r>
      </w:ins>
      <w:r w:rsidRPr="005B3720">
        <w:rPr>
          <w:rFonts w:ascii="inherit" w:hAnsi="inherit"/>
          <w:sz w:val="24"/>
          <w:szCs w:val="24"/>
        </w:rPr>
        <w:t xml:space="preserve"> capabilities in a transparent and non-discriminatory manner to provide a level playing field throughout the Union. </w:t>
      </w:r>
    </w:p>
    <w:p w14:paraId="1CE15744" w14:textId="47339AA0" w:rsidR="00AE476A" w:rsidRPr="005B3720" w:rsidRDefault="00BF5202" w:rsidP="00377754">
      <w:pPr>
        <w:pStyle w:val="Heading2"/>
      </w:pPr>
      <w:r w:rsidRPr="005B3720">
        <w:t>Article 2</w:t>
      </w:r>
    </w:p>
    <w:p w14:paraId="0BDD900B" w14:textId="14515BA4" w:rsidR="00AE476A" w:rsidRPr="00377754" w:rsidRDefault="00BF5202" w:rsidP="00377754">
      <w:pPr>
        <w:jc w:val="center"/>
        <w:rPr>
          <w:rFonts w:ascii="inherit" w:hAnsi="inherit"/>
          <w:b/>
          <w:bCs/>
          <w:sz w:val="24"/>
          <w:szCs w:val="24"/>
        </w:rPr>
      </w:pPr>
      <w:r w:rsidRPr="00377754">
        <w:rPr>
          <w:rFonts w:ascii="inherit" w:hAnsi="inherit"/>
          <w:b/>
          <w:bCs/>
          <w:sz w:val="24"/>
          <w:szCs w:val="24"/>
        </w:rPr>
        <w:t>Definitions</w:t>
      </w:r>
    </w:p>
    <w:p w14:paraId="62D76F63" w14:textId="09CE61F4" w:rsidR="00AE476A" w:rsidRPr="005B3720" w:rsidRDefault="00BF5202" w:rsidP="00551791">
      <w:pPr>
        <w:spacing w:after="240"/>
        <w:ind w:left="0" w:hanging="11"/>
        <w:rPr>
          <w:rFonts w:ascii="inherit" w:hAnsi="inherit"/>
          <w:sz w:val="24"/>
          <w:szCs w:val="24"/>
        </w:rPr>
      </w:pPr>
      <w:r w:rsidRPr="005B3720">
        <w:rPr>
          <w:rFonts w:ascii="inherit" w:hAnsi="inherit"/>
          <w:sz w:val="24"/>
          <w:szCs w:val="24"/>
        </w:rPr>
        <w:t>For the purposes of this Regulation, the definitions in Article 2 of Regulation (E</w:t>
      </w:r>
      <w:ins w:id="225" w:author="Author">
        <w:r w:rsidR="00446834">
          <w:rPr>
            <w:rFonts w:ascii="inherit" w:hAnsi="inherit"/>
            <w:sz w:val="24"/>
            <w:szCs w:val="24"/>
          </w:rPr>
          <w:t>U</w:t>
        </w:r>
      </w:ins>
      <w:del w:id="226" w:author="Author">
        <w:r w:rsidRPr="005B3720" w:rsidDel="00446834">
          <w:rPr>
            <w:rFonts w:ascii="inherit" w:hAnsi="inherit"/>
            <w:sz w:val="24"/>
            <w:szCs w:val="24"/>
          </w:rPr>
          <w:delText>C</w:delText>
        </w:r>
      </w:del>
      <w:r w:rsidRPr="005B3720">
        <w:rPr>
          <w:rFonts w:ascii="inherit" w:hAnsi="inherit"/>
          <w:sz w:val="24"/>
          <w:szCs w:val="24"/>
        </w:rPr>
        <w:t xml:space="preserve">) </w:t>
      </w:r>
      <w:del w:id="227" w:author="Author">
        <w:r w:rsidRPr="005B3720" w:rsidDel="00446834">
          <w:rPr>
            <w:rFonts w:ascii="inherit" w:hAnsi="inherit"/>
            <w:sz w:val="24"/>
            <w:szCs w:val="24"/>
          </w:rPr>
          <w:delText xml:space="preserve">No </w:delText>
        </w:r>
        <w:r w:rsidRPr="00446834" w:rsidDel="00446834">
          <w:rPr>
            <w:rFonts w:ascii="inherit" w:hAnsi="inherit"/>
            <w:sz w:val="24"/>
            <w:szCs w:val="24"/>
          </w:rPr>
          <w:delText>714</w:delText>
        </w:r>
      </w:del>
      <w:ins w:id="228" w:author="Author">
        <w:r w:rsidR="00446834">
          <w:rPr>
            <w:rFonts w:ascii="inherit" w:hAnsi="inherit"/>
            <w:sz w:val="24"/>
            <w:szCs w:val="24"/>
          </w:rPr>
          <w:t>2019</w:t>
        </w:r>
      </w:ins>
      <w:r w:rsidRPr="00446834">
        <w:rPr>
          <w:rFonts w:ascii="inherit" w:hAnsi="inherit"/>
          <w:sz w:val="24"/>
          <w:szCs w:val="24"/>
        </w:rPr>
        <w:t>/</w:t>
      </w:r>
      <w:ins w:id="229" w:author="Author">
        <w:r w:rsidR="00446834">
          <w:rPr>
            <w:rFonts w:ascii="inherit" w:hAnsi="inherit"/>
            <w:sz w:val="24"/>
            <w:szCs w:val="24"/>
          </w:rPr>
          <w:t>943</w:t>
        </w:r>
      </w:ins>
      <w:del w:id="230" w:author="Author">
        <w:r w:rsidRPr="00446834" w:rsidDel="00446834">
          <w:rPr>
            <w:rFonts w:ascii="inherit" w:hAnsi="inherit"/>
            <w:sz w:val="24"/>
            <w:szCs w:val="24"/>
          </w:rPr>
          <w:delText>2009</w:delText>
        </w:r>
      </w:del>
      <w:r w:rsidRPr="00446834">
        <w:rPr>
          <w:rFonts w:ascii="inherit" w:hAnsi="inherit"/>
          <w:sz w:val="24"/>
          <w:szCs w:val="24"/>
        </w:rPr>
        <w:t>, Article 2 of Commission Regulation (EU) 2015/1222 (</w:t>
      </w:r>
      <w:r w:rsidR="002E18CB" w:rsidRPr="00446834">
        <w:rPr>
          <w:rStyle w:val="FootnoteReference"/>
          <w:rFonts w:ascii="inherit" w:hAnsi="inherit"/>
          <w:sz w:val="24"/>
          <w:szCs w:val="24"/>
        </w:rPr>
        <w:footnoteReference w:id="4"/>
      </w:r>
      <w:r w:rsidRPr="00446834">
        <w:rPr>
          <w:rFonts w:ascii="inherit" w:hAnsi="inherit"/>
          <w:sz w:val="24"/>
          <w:szCs w:val="24"/>
        </w:rPr>
        <w:t xml:space="preserve">) </w:t>
      </w:r>
      <w:del w:id="231" w:author="Author">
        <w:r w:rsidRPr="00E916A5" w:rsidDel="00796A8B">
          <w:rPr>
            <w:rFonts w:ascii="inherit" w:hAnsi="inherit"/>
            <w:sz w:val="24"/>
            <w:szCs w:val="24"/>
          </w:rPr>
          <w:delText>Article 2 of Commission Regulation (EU) No 543/2013</w:delText>
        </w:r>
        <w:r w:rsidRPr="00711266" w:rsidDel="00711266">
          <w:rPr>
            <w:rFonts w:ascii="inherit" w:hAnsi="inherit"/>
            <w:sz w:val="24"/>
            <w:szCs w:val="24"/>
          </w:rPr>
          <w:delText xml:space="preserve"> (</w:delText>
        </w:r>
        <w:r w:rsidR="002E18CB" w:rsidRPr="00711266" w:rsidDel="00711266">
          <w:rPr>
            <w:rStyle w:val="FootnoteReference"/>
            <w:rFonts w:ascii="inherit" w:hAnsi="inherit"/>
            <w:sz w:val="24"/>
            <w:szCs w:val="24"/>
          </w:rPr>
          <w:footnoteReference w:id="5"/>
        </w:r>
        <w:r w:rsidRPr="00711266" w:rsidDel="00711266">
          <w:rPr>
            <w:rFonts w:ascii="inherit" w:hAnsi="inherit"/>
            <w:sz w:val="24"/>
            <w:szCs w:val="24"/>
          </w:rPr>
          <w:delText>)</w:delText>
        </w:r>
      </w:del>
      <w:r w:rsidRPr="00711266">
        <w:rPr>
          <w:rFonts w:ascii="inherit" w:hAnsi="inherit"/>
          <w:sz w:val="24"/>
          <w:szCs w:val="24"/>
        </w:rPr>
        <w:t>, Article</w:t>
      </w:r>
      <w:r w:rsidRPr="00446834">
        <w:rPr>
          <w:rFonts w:ascii="inherit" w:hAnsi="inherit"/>
          <w:sz w:val="24"/>
          <w:szCs w:val="24"/>
        </w:rPr>
        <w:t xml:space="preserve"> 2 of Commission Regulation (EU) 2016/631 (</w:t>
      </w:r>
      <w:r w:rsidR="002E18CB" w:rsidRPr="00446834">
        <w:rPr>
          <w:rStyle w:val="FootnoteReference"/>
          <w:rFonts w:ascii="inherit" w:hAnsi="inherit"/>
          <w:sz w:val="24"/>
          <w:szCs w:val="24"/>
        </w:rPr>
        <w:footnoteReference w:id="6"/>
      </w:r>
      <w:r w:rsidRPr="00446834">
        <w:rPr>
          <w:rFonts w:ascii="inherit" w:hAnsi="inherit"/>
          <w:sz w:val="24"/>
          <w:szCs w:val="24"/>
        </w:rPr>
        <w:t>), Article 2 of Commission Regulation (EU) 2016/1388 (</w:t>
      </w:r>
      <w:r w:rsidR="002E18CB" w:rsidRPr="00446834">
        <w:rPr>
          <w:rStyle w:val="FootnoteReference"/>
          <w:rFonts w:ascii="inherit" w:hAnsi="inherit"/>
          <w:sz w:val="24"/>
          <w:szCs w:val="24"/>
        </w:rPr>
        <w:footnoteReference w:id="7"/>
      </w:r>
      <w:r w:rsidRPr="00446834">
        <w:rPr>
          <w:rFonts w:ascii="inherit" w:hAnsi="inherit"/>
          <w:sz w:val="24"/>
          <w:szCs w:val="24"/>
        </w:rPr>
        <w:t xml:space="preserve">) and Article 2 of </w:t>
      </w:r>
      <w:r w:rsidRPr="00446834">
        <w:rPr>
          <w:rFonts w:ascii="inherit" w:hAnsi="inherit"/>
          <w:sz w:val="24"/>
          <w:szCs w:val="24"/>
        </w:rPr>
        <w:lastRenderedPageBreak/>
        <w:t xml:space="preserve">Directive </w:t>
      </w:r>
      <w:ins w:id="234" w:author="Author">
        <w:r w:rsidR="00446834">
          <w:rPr>
            <w:rFonts w:ascii="inherit" w:hAnsi="inherit"/>
            <w:sz w:val="24"/>
            <w:szCs w:val="24"/>
          </w:rPr>
          <w:t xml:space="preserve">(EU) </w:t>
        </w:r>
      </w:ins>
      <w:r w:rsidRPr="00446834">
        <w:rPr>
          <w:rFonts w:ascii="inherit" w:hAnsi="inherit"/>
          <w:sz w:val="24"/>
          <w:szCs w:val="24"/>
        </w:rPr>
        <w:t>20</w:t>
      </w:r>
      <w:ins w:id="235" w:author="Author">
        <w:r w:rsidR="00446834">
          <w:rPr>
            <w:rFonts w:ascii="inherit" w:hAnsi="inherit"/>
            <w:sz w:val="24"/>
            <w:szCs w:val="24"/>
          </w:rPr>
          <w:t>1</w:t>
        </w:r>
      </w:ins>
      <w:del w:id="236" w:author="Author">
        <w:r w:rsidRPr="00446834" w:rsidDel="00446834">
          <w:rPr>
            <w:rFonts w:ascii="inherit" w:hAnsi="inherit"/>
            <w:sz w:val="24"/>
            <w:szCs w:val="24"/>
          </w:rPr>
          <w:delText>0</w:delText>
        </w:r>
      </w:del>
      <w:r w:rsidRPr="00446834">
        <w:rPr>
          <w:rFonts w:ascii="inherit" w:hAnsi="inherit"/>
          <w:sz w:val="24"/>
          <w:szCs w:val="24"/>
        </w:rPr>
        <w:t>9/</w:t>
      </w:r>
      <w:ins w:id="237" w:author="Author">
        <w:r w:rsidR="00446834">
          <w:rPr>
            <w:rFonts w:ascii="inherit" w:hAnsi="inherit"/>
            <w:sz w:val="24"/>
            <w:szCs w:val="24"/>
          </w:rPr>
          <w:t>944</w:t>
        </w:r>
      </w:ins>
      <w:del w:id="238" w:author="Author">
        <w:r w:rsidRPr="00446834" w:rsidDel="00446834">
          <w:rPr>
            <w:rFonts w:ascii="inherit" w:hAnsi="inherit"/>
            <w:sz w:val="24"/>
            <w:szCs w:val="24"/>
          </w:rPr>
          <w:delText>72/EC</w:delText>
        </w:r>
      </w:del>
      <w:r w:rsidRPr="00446834">
        <w:rPr>
          <w:rFonts w:ascii="inherit" w:hAnsi="inherit"/>
          <w:sz w:val="24"/>
          <w:szCs w:val="24"/>
        </w:rPr>
        <w:t xml:space="preserve"> shall appl</w:t>
      </w:r>
      <w:r w:rsidRPr="005B3720">
        <w:rPr>
          <w:rFonts w:ascii="inherit" w:hAnsi="inherit"/>
          <w:sz w:val="24"/>
          <w:szCs w:val="24"/>
        </w:rPr>
        <w:t>y. In addition, the following definitions shall apply:</w:t>
      </w:r>
    </w:p>
    <w:p w14:paraId="7DD9251E" w14:textId="2E50E612" w:rsidR="00AE476A" w:rsidRPr="005B3720" w:rsidRDefault="00BF5202" w:rsidP="00D70247">
      <w:pPr>
        <w:numPr>
          <w:ilvl w:val="0"/>
          <w:numId w:val="3"/>
        </w:numPr>
        <w:spacing w:after="253"/>
        <w:ind w:left="505" w:hanging="401"/>
        <w:rPr>
          <w:rFonts w:ascii="inherit" w:hAnsi="inherit"/>
          <w:sz w:val="24"/>
          <w:szCs w:val="24"/>
        </w:rPr>
      </w:pPr>
      <w:r w:rsidRPr="005B3720">
        <w:rPr>
          <w:rFonts w:ascii="inherit" w:hAnsi="inherit"/>
          <w:sz w:val="24"/>
          <w:szCs w:val="24"/>
        </w:rPr>
        <w:t>‘HVDC system’ means an electrical power system which transfers energy in the form of high-voltage direct current between two or more alternating current (AC) buses and comprises at least two HVDC converter stations with DC transmission lines or cables between the HVDC converter stations;</w:t>
      </w:r>
    </w:p>
    <w:p w14:paraId="0E71EF48" w14:textId="29444C0D" w:rsidR="00AE476A" w:rsidRPr="005B3720" w:rsidDel="0085354B" w:rsidRDefault="00BF5202" w:rsidP="00D70247">
      <w:pPr>
        <w:numPr>
          <w:ilvl w:val="0"/>
          <w:numId w:val="3"/>
        </w:numPr>
        <w:spacing w:after="253"/>
        <w:ind w:left="505" w:hanging="401"/>
        <w:rPr>
          <w:del w:id="239" w:author="Author"/>
          <w:rFonts w:ascii="inherit" w:hAnsi="inherit"/>
          <w:sz w:val="24"/>
          <w:szCs w:val="24"/>
        </w:rPr>
      </w:pPr>
      <w:del w:id="240" w:author="Author">
        <w:r w:rsidRPr="005B3720" w:rsidDel="0085354B">
          <w:rPr>
            <w:rFonts w:ascii="inherit" w:hAnsi="inherit"/>
            <w:sz w:val="24"/>
            <w:szCs w:val="24"/>
          </w:rPr>
          <w:delText>‘DC-connected power park module’ means a power park module that is connected via one or more HVDC interface points to one or more HVDC systems;</w:delText>
        </w:r>
      </w:del>
    </w:p>
    <w:p w14:paraId="43F5488A" w14:textId="0807035F" w:rsidR="00AE476A" w:rsidRPr="005B3720" w:rsidRDefault="2E39899A" w:rsidP="00D70247">
      <w:pPr>
        <w:numPr>
          <w:ilvl w:val="0"/>
          <w:numId w:val="3"/>
        </w:numPr>
        <w:spacing w:after="253"/>
        <w:ind w:left="505" w:hanging="401"/>
        <w:rPr>
          <w:rFonts w:ascii="inherit" w:hAnsi="inherit"/>
          <w:sz w:val="24"/>
          <w:szCs w:val="24"/>
        </w:rPr>
      </w:pPr>
      <w:r w:rsidRPr="3E0316BE">
        <w:rPr>
          <w:rFonts w:ascii="inherit" w:hAnsi="inherit"/>
          <w:sz w:val="24"/>
          <w:szCs w:val="24"/>
        </w:rPr>
        <w:t>‘embedded HVDC system’ means an HVDC system connected within a control area that is not installed for the purpose of connecting a</w:t>
      </w:r>
      <w:ins w:id="241" w:author="Author">
        <w:r w:rsidR="1D19128B" w:rsidRPr="3E0316BE">
          <w:rPr>
            <w:rFonts w:ascii="inherit" w:hAnsi="inherit"/>
            <w:sz w:val="24"/>
            <w:szCs w:val="24"/>
          </w:rPr>
          <w:t>n</w:t>
        </w:r>
      </w:ins>
      <w:r w:rsidRPr="3E0316BE">
        <w:rPr>
          <w:rFonts w:ascii="inherit" w:hAnsi="inherit"/>
          <w:sz w:val="24"/>
          <w:szCs w:val="24"/>
        </w:rPr>
        <w:t xml:space="preserve"> </w:t>
      </w:r>
      <w:del w:id="242" w:author="Author">
        <w:r w:rsidR="00BF5202" w:rsidRPr="3E0316BE" w:rsidDel="2E39899A">
          <w:rPr>
            <w:rFonts w:ascii="inherit" w:hAnsi="inherit"/>
            <w:sz w:val="24"/>
            <w:szCs w:val="24"/>
          </w:rPr>
          <w:delText>DC-</w:delText>
        </w:r>
      </w:del>
      <w:ins w:id="243" w:author="Author">
        <w:r w:rsidR="1D19128B" w:rsidRPr="3E0316BE">
          <w:rPr>
            <w:rFonts w:ascii="inherit" w:hAnsi="inherit"/>
            <w:sz w:val="24"/>
            <w:szCs w:val="24"/>
          </w:rPr>
          <w:t xml:space="preserve">asynchronously </w:t>
        </w:r>
      </w:ins>
      <w:r w:rsidRPr="3E0316BE">
        <w:rPr>
          <w:rFonts w:ascii="inherit" w:hAnsi="inherit"/>
          <w:sz w:val="24"/>
          <w:szCs w:val="24"/>
        </w:rPr>
        <w:t>connected power park module</w:t>
      </w:r>
      <w:ins w:id="244" w:author="Author">
        <w:r w:rsidR="1D19128B" w:rsidRPr="3E0316BE">
          <w:rPr>
            <w:rFonts w:ascii="inherit" w:hAnsi="inherit"/>
            <w:sz w:val="24"/>
            <w:szCs w:val="24"/>
          </w:rPr>
          <w:t xml:space="preserve"> or an asynchronously connected electricity storage module</w:t>
        </w:r>
      </w:ins>
      <w:r w:rsidRPr="3E0316BE">
        <w:rPr>
          <w:rFonts w:ascii="inherit" w:hAnsi="inherit"/>
          <w:sz w:val="24"/>
          <w:szCs w:val="24"/>
        </w:rPr>
        <w:t xml:space="preserve"> at the time of installation, nor installed for the purpose of connecting </w:t>
      </w:r>
      <w:ins w:id="245" w:author="Author">
        <w:r w:rsidR="00065114" w:rsidRPr="0036209E">
          <w:rPr>
            <w:rFonts w:ascii="inherit" w:hAnsi="inherit"/>
            <w:sz w:val="24"/>
            <w:szCs w:val="24"/>
            <w:rPrChange w:id="246" w:author="Author">
              <w:rPr>
                <w:rStyle w:val="cf01"/>
              </w:rPr>
            </w:rPrChange>
          </w:rPr>
          <w:t>an asynchronously connected demand facility</w:t>
        </w:r>
        <w:r w:rsidR="00065114">
          <w:rPr>
            <w:rFonts w:ascii="inherit" w:hAnsi="inherit"/>
            <w:sz w:val="24"/>
            <w:szCs w:val="24"/>
          </w:rPr>
          <w:t xml:space="preserve"> or</w:t>
        </w:r>
        <w:r w:rsidR="00065114" w:rsidRPr="0036209E">
          <w:rPr>
            <w:rFonts w:ascii="inherit" w:hAnsi="inherit"/>
            <w:sz w:val="24"/>
            <w:szCs w:val="24"/>
            <w:rPrChange w:id="247" w:author="Author">
              <w:rPr>
                <w:rStyle w:val="cf01"/>
              </w:rPr>
            </w:rPrChange>
          </w:rPr>
          <w:t xml:space="preserve"> an asynchronously connected power-to-gas demand unit</w:t>
        </w:r>
      </w:ins>
      <w:commentRangeStart w:id="248"/>
      <w:del w:id="249" w:author="Author">
        <w:r w:rsidRPr="3E0316BE" w:rsidDel="00065114">
          <w:rPr>
            <w:rFonts w:ascii="inherit" w:hAnsi="inherit"/>
            <w:sz w:val="24"/>
            <w:szCs w:val="24"/>
          </w:rPr>
          <w:delText>a demand facility</w:delText>
        </w:r>
      </w:del>
      <w:commentRangeEnd w:id="248"/>
      <w:r w:rsidR="005C3A83">
        <w:rPr>
          <w:rStyle w:val="CommentReference"/>
        </w:rPr>
        <w:commentReference w:id="248"/>
      </w:r>
      <w:r w:rsidRPr="3E0316BE">
        <w:rPr>
          <w:rFonts w:ascii="inherit" w:hAnsi="inherit"/>
          <w:sz w:val="24"/>
          <w:szCs w:val="24"/>
        </w:rPr>
        <w:t>;</w:t>
      </w:r>
    </w:p>
    <w:p w14:paraId="33ECB67E" w14:textId="6A36D3BE" w:rsidR="00AE476A" w:rsidRPr="005B3720" w:rsidRDefault="00BF5202" w:rsidP="00D70247">
      <w:pPr>
        <w:numPr>
          <w:ilvl w:val="0"/>
          <w:numId w:val="3"/>
        </w:numPr>
        <w:spacing w:after="253"/>
        <w:ind w:left="505" w:hanging="401"/>
        <w:rPr>
          <w:rFonts w:ascii="inherit" w:hAnsi="inherit"/>
          <w:sz w:val="24"/>
          <w:szCs w:val="24"/>
        </w:rPr>
      </w:pPr>
      <w:r w:rsidRPr="005B3720">
        <w:rPr>
          <w:rFonts w:ascii="inherit" w:hAnsi="inherit"/>
          <w:sz w:val="24"/>
          <w:szCs w:val="24"/>
        </w:rPr>
        <w:t xml:space="preserve">‘HVDC converter station’ </w:t>
      </w:r>
      <w:del w:id="250" w:author="Author">
        <w:r w:rsidRPr="005B3720" w:rsidDel="00B17BAD">
          <w:rPr>
            <w:rFonts w:ascii="inherit" w:hAnsi="inherit"/>
            <w:sz w:val="24"/>
            <w:szCs w:val="24"/>
          </w:rPr>
          <w:delText>means</w:delText>
        </w:r>
      </w:del>
      <w:ins w:id="251" w:author="Author">
        <w:r w:rsidR="00AC030D">
          <w:rPr>
            <w:rFonts w:ascii="inherit" w:hAnsi="inherit"/>
            <w:sz w:val="24"/>
            <w:szCs w:val="24"/>
          </w:rPr>
          <w:t>means the station which</w:t>
        </w:r>
        <w:r w:rsidR="00D0288B">
          <w:rPr>
            <w:rFonts w:ascii="inherit" w:hAnsi="inherit"/>
            <w:sz w:val="24"/>
            <w:szCs w:val="24"/>
          </w:rPr>
          <w:t xml:space="preserve"> </w:t>
        </w:r>
      </w:ins>
      <w:del w:id="252" w:author="Author">
        <w:r w:rsidRPr="005B3720" w:rsidDel="00B17BAD">
          <w:rPr>
            <w:rFonts w:ascii="inherit" w:hAnsi="inherit"/>
            <w:sz w:val="24"/>
            <w:szCs w:val="24"/>
          </w:rPr>
          <w:delText xml:space="preserve"> </w:delText>
        </w:r>
      </w:del>
      <w:ins w:id="253" w:author="Author">
        <w:r w:rsidR="00B17BAD">
          <w:rPr>
            <w:rFonts w:ascii="inherit" w:hAnsi="inherit"/>
            <w:sz w:val="24"/>
            <w:szCs w:val="24"/>
          </w:rPr>
          <w:t xml:space="preserve">is a </w:t>
        </w:r>
      </w:ins>
      <w:r w:rsidRPr="005B3720">
        <w:rPr>
          <w:rFonts w:ascii="inherit" w:hAnsi="inherit"/>
          <w:sz w:val="24"/>
          <w:szCs w:val="24"/>
        </w:rPr>
        <w:t>part of an HVDC system which consists of one or more HVDC converter units installed in a single location together with buildings, reactors, filters, reactive power devices, control, monitoring, protective, measuring and auxiliary equipment;</w:t>
      </w:r>
    </w:p>
    <w:p w14:paraId="1B21C9E1" w14:textId="0971769B" w:rsidR="00AE476A" w:rsidRPr="005B3720" w:rsidDel="00C31862" w:rsidRDefault="00BF5202" w:rsidP="00D70247">
      <w:pPr>
        <w:numPr>
          <w:ilvl w:val="0"/>
          <w:numId w:val="3"/>
        </w:numPr>
        <w:spacing w:after="253"/>
        <w:ind w:left="505" w:hanging="401"/>
        <w:rPr>
          <w:del w:id="254" w:author="Author"/>
          <w:rFonts w:ascii="inherit" w:hAnsi="inherit"/>
          <w:sz w:val="24"/>
          <w:szCs w:val="24"/>
        </w:rPr>
      </w:pPr>
      <w:del w:id="255" w:author="Author">
        <w:r w:rsidRPr="005B3720" w:rsidDel="00C31862">
          <w:rPr>
            <w:rFonts w:ascii="inherit" w:hAnsi="inherit"/>
            <w:sz w:val="24"/>
            <w:szCs w:val="24"/>
          </w:rPr>
          <w:delText>‘HVDC interface point’ means a point at which HVDC equipment is connected to an AC network, at which technical specifications affecting the performance of the equipment can be prescribed;</w:delText>
        </w:r>
      </w:del>
    </w:p>
    <w:p w14:paraId="7A4A88DD" w14:textId="39AC9DF9" w:rsidR="00AE476A" w:rsidRPr="005B3720" w:rsidDel="00D0288B" w:rsidRDefault="00BF5202" w:rsidP="00D70247">
      <w:pPr>
        <w:numPr>
          <w:ilvl w:val="0"/>
          <w:numId w:val="3"/>
        </w:numPr>
        <w:spacing w:after="263"/>
        <w:ind w:left="505" w:hanging="401"/>
        <w:rPr>
          <w:del w:id="256" w:author="Author"/>
          <w:rFonts w:ascii="inherit" w:hAnsi="inherit"/>
          <w:sz w:val="24"/>
          <w:szCs w:val="24"/>
        </w:rPr>
      </w:pPr>
      <w:del w:id="257" w:author="Author">
        <w:r w:rsidRPr="005B3720" w:rsidDel="00D0288B">
          <w:rPr>
            <w:rFonts w:ascii="inherit" w:hAnsi="inherit"/>
            <w:sz w:val="24"/>
            <w:szCs w:val="24"/>
          </w:rPr>
          <w:delText>‘DC-connected power park module owner’ means a natural or legal entity owning a DC-connected power park module;</w:delText>
        </w:r>
      </w:del>
    </w:p>
    <w:p w14:paraId="1871751B" w14:textId="35AE94D4" w:rsidR="00AE476A" w:rsidRPr="005B3720" w:rsidRDefault="00BF5202" w:rsidP="00D70247">
      <w:pPr>
        <w:numPr>
          <w:ilvl w:val="0"/>
          <w:numId w:val="3"/>
        </w:numPr>
        <w:spacing w:after="259"/>
        <w:ind w:left="505" w:hanging="401"/>
        <w:rPr>
          <w:rFonts w:ascii="inherit" w:hAnsi="inherit"/>
          <w:sz w:val="24"/>
          <w:szCs w:val="24"/>
        </w:rPr>
      </w:pPr>
      <w:r w:rsidRPr="005B3720">
        <w:rPr>
          <w:rFonts w:ascii="inherit" w:hAnsi="inherit"/>
          <w:sz w:val="24"/>
          <w:szCs w:val="24"/>
        </w:rPr>
        <w:t>‘maximum HVDC active power transmission capacity’ (P</w:t>
      </w:r>
      <w:r w:rsidRPr="005B3720">
        <w:rPr>
          <w:rFonts w:ascii="inherit" w:hAnsi="inherit"/>
          <w:sz w:val="24"/>
          <w:szCs w:val="24"/>
          <w:vertAlign w:val="subscript"/>
        </w:rPr>
        <w:t>max</w:t>
      </w:r>
      <w:r w:rsidRPr="005B3720">
        <w:rPr>
          <w:rFonts w:ascii="inherit" w:hAnsi="inherit"/>
          <w:sz w:val="24"/>
          <w:szCs w:val="24"/>
        </w:rPr>
        <w:t>) means the maximum continuous active power which an HVDC system can exchange with the network at each connection point as specified in the connection agreement or as agreed between the relevant system operator and the HVDC system owner;</w:t>
      </w:r>
    </w:p>
    <w:p w14:paraId="53A65929" w14:textId="10008520" w:rsidR="00AE476A" w:rsidRPr="005B3720" w:rsidRDefault="00BF5202" w:rsidP="00D70247">
      <w:pPr>
        <w:numPr>
          <w:ilvl w:val="0"/>
          <w:numId w:val="3"/>
        </w:numPr>
        <w:spacing w:after="252"/>
        <w:ind w:left="505" w:hanging="401"/>
        <w:rPr>
          <w:rFonts w:ascii="inherit" w:hAnsi="inherit"/>
          <w:sz w:val="24"/>
          <w:szCs w:val="24"/>
        </w:rPr>
      </w:pPr>
      <w:r w:rsidRPr="005B3720">
        <w:rPr>
          <w:rFonts w:ascii="inherit" w:hAnsi="inherit"/>
          <w:sz w:val="24"/>
          <w:szCs w:val="24"/>
        </w:rPr>
        <w:t>‘minimum HVDC active power transmission capacity’ (P</w:t>
      </w:r>
      <w:r w:rsidRPr="005B3720">
        <w:rPr>
          <w:rFonts w:ascii="inherit" w:hAnsi="inherit"/>
          <w:sz w:val="24"/>
          <w:szCs w:val="24"/>
          <w:vertAlign w:val="subscript"/>
        </w:rPr>
        <w:t>min</w:t>
      </w:r>
      <w:r w:rsidRPr="005B3720">
        <w:rPr>
          <w:rFonts w:ascii="inherit" w:hAnsi="inherit"/>
          <w:sz w:val="24"/>
          <w:szCs w:val="24"/>
        </w:rPr>
        <w:t>) means the minimum continuous active power which an HVDC system can exchange with the network at each connection point as specified in the connection agreement or as agreed between the relevant system operator and the HVDC system owner;</w:t>
      </w:r>
    </w:p>
    <w:p w14:paraId="2FB75742" w14:textId="62167D68" w:rsidR="00AE476A" w:rsidRPr="005B3720" w:rsidRDefault="00BF5202" w:rsidP="00D70247">
      <w:pPr>
        <w:numPr>
          <w:ilvl w:val="0"/>
          <w:numId w:val="3"/>
        </w:numPr>
        <w:spacing w:after="265"/>
        <w:ind w:left="505" w:hanging="401"/>
        <w:rPr>
          <w:rFonts w:ascii="inherit" w:hAnsi="inherit"/>
          <w:sz w:val="24"/>
          <w:szCs w:val="24"/>
        </w:rPr>
      </w:pPr>
      <w:r w:rsidRPr="005B3720">
        <w:rPr>
          <w:rFonts w:ascii="inherit" w:hAnsi="inherit"/>
          <w:sz w:val="24"/>
          <w:szCs w:val="24"/>
        </w:rPr>
        <w:t>‘HVDC system maximum current’ means the highest phase current, associated with an operating point inside the U-Q/P</w:t>
      </w:r>
      <w:r w:rsidRPr="005B3720">
        <w:rPr>
          <w:rFonts w:ascii="inherit" w:hAnsi="inherit"/>
          <w:sz w:val="24"/>
          <w:szCs w:val="24"/>
          <w:vertAlign w:val="subscript"/>
        </w:rPr>
        <w:t>max</w:t>
      </w:r>
      <w:r w:rsidRPr="005B3720">
        <w:rPr>
          <w:rFonts w:ascii="inherit" w:hAnsi="inherit"/>
          <w:sz w:val="24"/>
          <w:szCs w:val="24"/>
        </w:rPr>
        <w:t>-profile of the HVDC converter station at maximum HVDC active power transmission capacity;</w:t>
      </w:r>
    </w:p>
    <w:p w14:paraId="3B635F3C" w14:textId="37D183F8" w:rsidR="00C31862" w:rsidRDefault="00BF5202" w:rsidP="00D70247">
      <w:pPr>
        <w:numPr>
          <w:ilvl w:val="0"/>
          <w:numId w:val="3"/>
        </w:numPr>
        <w:spacing w:after="644"/>
        <w:ind w:left="505" w:hanging="401"/>
        <w:rPr>
          <w:ins w:id="258" w:author="Author"/>
          <w:rFonts w:ascii="inherit" w:hAnsi="inherit"/>
          <w:sz w:val="24"/>
          <w:szCs w:val="24"/>
        </w:rPr>
      </w:pPr>
      <w:r w:rsidRPr="005B3720">
        <w:rPr>
          <w:rFonts w:ascii="inherit" w:hAnsi="inherit"/>
          <w:sz w:val="24"/>
          <w:szCs w:val="24"/>
        </w:rPr>
        <w:t>‘HVDC converter unit’ means a unit comprising one or more converter bridges, together with one or more converter transformers, reactors, converter unit control equipment, essential protective and switching devices and auxiliaries, if any, used for the conversion</w:t>
      </w:r>
      <w:ins w:id="259" w:author="Author">
        <w:r w:rsidR="00C31862">
          <w:rPr>
            <w:rFonts w:ascii="inherit" w:hAnsi="inherit"/>
            <w:sz w:val="24"/>
            <w:szCs w:val="24"/>
          </w:rPr>
          <w:t>;</w:t>
        </w:r>
      </w:ins>
      <w:del w:id="260" w:author="Author">
        <w:r w:rsidRPr="005B3720" w:rsidDel="00C31862">
          <w:rPr>
            <w:rFonts w:ascii="inherit" w:hAnsi="inherit"/>
            <w:sz w:val="24"/>
            <w:szCs w:val="24"/>
          </w:rPr>
          <w:delText>.</w:delText>
        </w:r>
      </w:del>
    </w:p>
    <w:p w14:paraId="279B3EE4" w14:textId="6800619A" w:rsidR="00AE476A" w:rsidRDefault="00C31862" w:rsidP="00D70247">
      <w:pPr>
        <w:numPr>
          <w:ilvl w:val="0"/>
          <w:numId w:val="3"/>
        </w:numPr>
        <w:spacing w:after="644"/>
        <w:ind w:left="505" w:hanging="401"/>
        <w:rPr>
          <w:ins w:id="261" w:author="Author"/>
          <w:rFonts w:ascii="inherit" w:hAnsi="inherit"/>
          <w:sz w:val="24"/>
          <w:szCs w:val="24"/>
        </w:rPr>
      </w:pPr>
      <w:ins w:id="262" w:author="Author">
        <w:r w:rsidRPr="79326827">
          <w:rPr>
            <w:rFonts w:ascii="inherit" w:hAnsi="inherit"/>
            <w:sz w:val="24"/>
            <w:szCs w:val="24"/>
          </w:rPr>
          <w:t>‘</w:t>
        </w:r>
        <w:r w:rsidR="00922831" w:rsidRPr="79326827">
          <w:rPr>
            <w:rFonts w:ascii="inherit" w:hAnsi="inherit"/>
            <w:sz w:val="24"/>
            <w:szCs w:val="24"/>
          </w:rPr>
          <w:t>i</w:t>
        </w:r>
        <w:r w:rsidRPr="79326827">
          <w:rPr>
            <w:rFonts w:ascii="inherit" w:hAnsi="inherit"/>
            <w:sz w:val="24"/>
            <w:szCs w:val="24"/>
          </w:rPr>
          <w:t>solated AC network’ means an AC network which is not part of a synchronous area, which is connected to a synchronous area via one or more HVDC systems</w:t>
        </w:r>
        <w:r w:rsidR="00B76D8D" w:rsidRPr="79326827">
          <w:rPr>
            <w:rFonts w:ascii="inherit" w:hAnsi="inherit"/>
            <w:sz w:val="24"/>
            <w:szCs w:val="24"/>
          </w:rPr>
          <w:t xml:space="preserve">. </w:t>
        </w:r>
        <w:commentRangeStart w:id="263"/>
        <w:del w:id="264" w:author="Author">
          <w:r w:rsidR="00B76D8D" w:rsidRPr="79326827" w:rsidDel="00AD57E3">
            <w:rPr>
              <w:rFonts w:ascii="inherit" w:hAnsi="inherit"/>
              <w:sz w:val="24"/>
              <w:szCs w:val="24"/>
            </w:rPr>
            <w:delText xml:space="preserve">This definition does not include the transmission and distribution systems or </w:delText>
          </w:r>
          <w:r w:rsidR="00515B73" w:rsidRPr="79326827" w:rsidDel="00AD57E3">
            <w:rPr>
              <w:rFonts w:ascii="inherit" w:hAnsi="inherit"/>
              <w:sz w:val="24"/>
              <w:szCs w:val="24"/>
            </w:rPr>
            <w:delText>their</w:delText>
          </w:r>
          <w:r w:rsidR="00B76D8D" w:rsidRPr="79326827" w:rsidDel="00AD57E3">
            <w:rPr>
              <w:rFonts w:ascii="inherit" w:hAnsi="inherit"/>
              <w:sz w:val="24"/>
              <w:szCs w:val="24"/>
            </w:rPr>
            <w:delText xml:space="preserve"> parts, </w:delText>
          </w:r>
          <w:r w:rsidR="00B76D8D" w:rsidRPr="79326827" w:rsidDel="00AD57E3">
            <w:rPr>
              <w:rFonts w:ascii="inherit" w:hAnsi="inherit"/>
              <w:sz w:val="24"/>
              <w:szCs w:val="24"/>
            </w:rPr>
            <w:lastRenderedPageBreak/>
            <w:delText>of islands of Member States of which the systems are not operated synchronously with either the Continental Europe, Nordic, Ireland and Northern Ireland or Baltic synchronous area;</w:delText>
          </w:r>
        </w:del>
      </w:ins>
      <w:commentRangeEnd w:id="263"/>
      <w:r w:rsidR="00BC575D">
        <w:rPr>
          <w:rStyle w:val="CommentReference"/>
        </w:rPr>
        <w:commentReference w:id="263"/>
      </w:r>
    </w:p>
    <w:p w14:paraId="45E511EC" w14:textId="668AA897" w:rsidR="00C31862" w:rsidRDefault="00C31862" w:rsidP="00D70247">
      <w:pPr>
        <w:numPr>
          <w:ilvl w:val="0"/>
          <w:numId w:val="3"/>
        </w:numPr>
        <w:spacing w:after="644"/>
        <w:ind w:left="505" w:hanging="401"/>
        <w:rPr>
          <w:ins w:id="265" w:author="Author"/>
          <w:rFonts w:ascii="inherit" w:hAnsi="inherit"/>
          <w:sz w:val="24"/>
          <w:szCs w:val="24"/>
        </w:rPr>
      </w:pPr>
      <w:ins w:id="266" w:author="Author">
        <w:r>
          <w:rPr>
            <w:rFonts w:ascii="inherit" w:hAnsi="inherit"/>
            <w:sz w:val="24"/>
            <w:szCs w:val="24"/>
          </w:rPr>
          <w:t xml:space="preserve">‘interface point’ means </w:t>
        </w:r>
        <w:r w:rsidRPr="00C31862">
          <w:rPr>
            <w:rFonts w:ascii="inherit" w:hAnsi="inherit"/>
            <w:sz w:val="24"/>
            <w:szCs w:val="24"/>
          </w:rPr>
          <w:t xml:space="preserve">the AC interface of an isolated AC network at which technical specifications affecting the performance of the relevant equipment can be prescribed as specified by the </w:t>
        </w:r>
        <w:r w:rsidR="00796A8B" w:rsidRPr="00104C15">
          <w:rPr>
            <w:rFonts w:ascii="inherit" w:hAnsi="inherit"/>
            <w:sz w:val="24"/>
            <w:szCs w:val="24"/>
          </w:rPr>
          <w:t>relevant system operator</w:t>
        </w:r>
        <w:r w:rsidRPr="00C31862">
          <w:rPr>
            <w:rFonts w:ascii="inherit" w:hAnsi="inherit"/>
            <w:sz w:val="24"/>
            <w:szCs w:val="24"/>
          </w:rPr>
          <w:t xml:space="preserve"> and as identified in the connection agreement</w:t>
        </w:r>
        <w:r>
          <w:rPr>
            <w:rFonts w:ascii="inherit" w:hAnsi="inherit"/>
            <w:sz w:val="24"/>
            <w:szCs w:val="24"/>
          </w:rPr>
          <w:t>;</w:t>
        </w:r>
      </w:ins>
    </w:p>
    <w:p w14:paraId="40C3E4AA" w14:textId="70768027" w:rsidR="009F6483" w:rsidRDefault="009F6483" w:rsidP="00D70247">
      <w:pPr>
        <w:numPr>
          <w:ilvl w:val="0"/>
          <w:numId w:val="3"/>
        </w:numPr>
        <w:spacing w:after="644"/>
        <w:ind w:left="505" w:hanging="401"/>
        <w:rPr>
          <w:ins w:id="267" w:author="Author"/>
          <w:rFonts w:ascii="inherit" w:hAnsi="inherit"/>
          <w:sz w:val="24"/>
          <w:szCs w:val="24"/>
        </w:rPr>
      </w:pPr>
      <w:ins w:id="268" w:author="Author">
        <w:r>
          <w:rPr>
            <w:rFonts w:ascii="inherit" w:hAnsi="inherit"/>
            <w:sz w:val="24"/>
            <w:szCs w:val="24"/>
          </w:rPr>
          <w:t xml:space="preserve">‘remote-end HVDC converter station’ means </w:t>
        </w:r>
        <w:r w:rsidRPr="009F6483">
          <w:rPr>
            <w:rFonts w:ascii="inherit" w:hAnsi="inherit"/>
            <w:sz w:val="24"/>
            <w:szCs w:val="24"/>
          </w:rPr>
          <w:t xml:space="preserve">an HVDC </w:t>
        </w:r>
        <w:r>
          <w:rPr>
            <w:rFonts w:ascii="inherit" w:hAnsi="inherit"/>
            <w:sz w:val="24"/>
            <w:szCs w:val="24"/>
          </w:rPr>
          <w:t>c</w:t>
        </w:r>
        <w:r w:rsidRPr="009F6483">
          <w:rPr>
            <w:rFonts w:ascii="inherit" w:hAnsi="inherit"/>
            <w:sz w:val="24"/>
            <w:szCs w:val="24"/>
          </w:rPr>
          <w:t xml:space="preserve">onverter </w:t>
        </w:r>
        <w:r>
          <w:rPr>
            <w:rFonts w:ascii="inherit" w:hAnsi="inherit"/>
            <w:sz w:val="24"/>
            <w:szCs w:val="24"/>
          </w:rPr>
          <w:t>s</w:t>
        </w:r>
        <w:r w:rsidRPr="009F6483">
          <w:rPr>
            <w:rFonts w:ascii="inherit" w:hAnsi="inherit"/>
            <w:sz w:val="24"/>
            <w:szCs w:val="24"/>
          </w:rPr>
          <w:t>tation which is not synchronously connected to any synchronous area;</w:t>
        </w:r>
      </w:ins>
    </w:p>
    <w:p w14:paraId="478CFFE5" w14:textId="7F729816" w:rsidR="009F6483" w:rsidRDefault="009F6483" w:rsidP="00D70247">
      <w:pPr>
        <w:numPr>
          <w:ilvl w:val="0"/>
          <w:numId w:val="3"/>
        </w:numPr>
        <w:spacing w:after="644"/>
        <w:ind w:left="505" w:hanging="401"/>
        <w:rPr>
          <w:ins w:id="269" w:author="Author"/>
          <w:rFonts w:ascii="inherit" w:hAnsi="inherit"/>
          <w:sz w:val="24"/>
          <w:szCs w:val="24"/>
        </w:rPr>
      </w:pPr>
      <w:ins w:id="270" w:author="Author">
        <w:r>
          <w:rPr>
            <w:rFonts w:ascii="inherit" w:hAnsi="inherit"/>
            <w:sz w:val="24"/>
            <w:szCs w:val="24"/>
          </w:rPr>
          <w:t>‘a</w:t>
        </w:r>
        <w:r w:rsidRPr="009F6483">
          <w:rPr>
            <w:rFonts w:ascii="inherit" w:hAnsi="inherit"/>
            <w:sz w:val="24"/>
            <w:szCs w:val="24"/>
          </w:rPr>
          <w:t xml:space="preserve">synchronously connected </w:t>
        </w:r>
        <w:r>
          <w:rPr>
            <w:rFonts w:ascii="inherit" w:hAnsi="inherit"/>
            <w:sz w:val="24"/>
            <w:szCs w:val="24"/>
          </w:rPr>
          <w:t>p</w:t>
        </w:r>
        <w:r w:rsidRPr="009F6483">
          <w:rPr>
            <w:rFonts w:ascii="inherit" w:hAnsi="inherit"/>
            <w:sz w:val="24"/>
            <w:szCs w:val="24"/>
          </w:rPr>
          <w:t xml:space="preserve">ower </w:t>
        </w:r>
        <w:r>
          <w:rPr>
            <w:rFonts w:ascii="inherit" w:hAnsi="inherit"/>
            <w:sz w:val="24"/>
            <w:szCs w:val="24"/>
          </w:rPr>
          <w:t>p</w:t>
        </w:r>
        <w:r w:rsidRPr="009F6483">
          <w:rPr>
            <w:rFonts w:ascii="inherit" w:hAnsi="inherit"/>
            <w:sz w:val="24"/>
            <w:szCs w:val="24"/>
          </w:rPr>
          <w:t xml:space="preserve">ark </w:t>
        </w:r>
        <w:r>
          <w:rPr>
            <w:rFonts w:ascii="inherit" w:hAnsi="inherit"/>
            <w:sz w:val="24"/>
            <w:szCs w:val="24"/>
          </w:rPr>
          <w:t>m</w:t>
        </w:r>
        <w:r w:rsidRPr="009F6483">
          <w:rPr>
            <w:rFonts w:ascii="inherit" w:hAnsi="inherit"/>
            <w:sz w:val="24"/>
            <w:szCs w:val="24"/>
          </w:rPr>
          <w:t>odule</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commentRangeStart w:id="271"/>
        <w:r w:rsidRPr="009F6483">
          <w:rPr>
            <w:rFonts w:ascii="inherit" w:hAnsi="inherit"/>
            <w:sz w:val="24"/>
            <w:szCs w:val="24"/>
          </w:rPr>
          <w:t xml:space="preserve">A-PPM’ </w:t>
        </w:r>
      </w:ins>
      <w:commentRangeEnd w:id="271"/>
      <w:r w:rsidR="00651E19">
        <w:rPr>
          <w:rStyle w:val="CommentReference"/>
        </w:rPr>
        <w:commentReference w:id="271"/>
      </w:r>
      <w:ins w:id="272" w:author="Author">
        <w:r w:rsidRPr="009F6483">
          <w:rPr>
            <w:rFonts w:ascii="inherit" w:hAnsi="inherit"/>
            <w:sz w:val="24"/>
            <w:szCs w:val="24"/>
          </w:rPr>
          <w:t xml:space="preserve">means a </w:t>
        </w:r>
        <w:r w:rsidR="00DE64D4">
          <w:rPr>
            <w:rFonts w:ascii="inherit" w:hAnsi="inherit"/>
            <w:sz w:val="24"/>
            <w:szCs w:val="24"/>
          </w:rPr>
          <w:t>p</w:t>
        </w:r>
        <w:r w:rsidRPr="009F6483">
          <w:rPr>
            <w:rFonts w:ascii="inherit" w:hAnsi="inherit"/>
            <w:sz w:val="24"/>
            <w:szCs w:val="24"/>
          </w:rPr>
          <w:t xml:space="preserve">ower </w:t>
        </w:r>
        <w:r w:rsidR="00DE64D4">
          <w:rPr>
            <w:rFonts w:ascii="inherit" w:hAnsi="inherit"/>
            <w:sz w:val="24"/>
            <w:szCs w:val="24"/>
          </w:rPr>
          <w:t>p</w:t>
        </w:r>
        <w:r w:rsidRPr="009F6483">
          <w:rPr>
            <w:rFonts w:ascii="inherit" w:hAnsi="inherit"/>
            <w:sz w:val="24"/>
            <w:szCs w:val="24"/>
          </w:rPr>
          <w:t xml:space="preserve">ark </w:t>
        </w:r>
        <w:r w:rsidR="00DE64D4">
          <w:rPr>
            <w:rFonts w:ascii="inherit" w:hAnsi="inherit"/>
            <w:sz w:val="24"/>
            <w:szCs w:val="24"/>
          </w:rPr>
          <w:t>m</w:t>
        </w:r>
        <w:r w:rsidRPr="009F6483">
          <w:rPr>
            <w:rFonts w:ascii="inherit" w:hAnsi="inherit"/>
            <w:sz w:val="24"/>
            <w:szCs w:val="24"/>
          </w:rPr>
          <w:t>odule that is connected via an interface point to one or more remote-end HVDC converter stations</w:t>
        </w:r>
        <w:r>
          <w:rPr>
            <w:rFonts w:ascii="inherit" w:hAnsi="inherit"/>
            <w:sz w:val="24"/>
            <w:szCs w:val="24"/>
          </w:rPr>
          <w:t>;</w:t>
        </w:r>
      </w:ins>
    </w:p>
    <w:p w14:paraId="223F8F5A" w14:textId="390B6E48" w:rsidR="009F6483" w:rsidRDefault="009F6483" w:rsidP="00D70247">
      <w:pPr>
        <w:numPr>
          <w:ilvl w:val="0"/>
          <w:numId w:val="3"/>
        </w:numPr>
        <w:spacing w:after="644"/>
        <w:ind w:left="505" w:hanging="401"/>
        <w:rPr>
          <w:ins w:id="273" w:author="Author"/>
          <w:rFonts w:ascii="inherit" w:hAnsi="inherit"/>
          <w:sz w:val="24"/>
          <w:szCs w:val="24"/>
        </w:rPr>
      </w:pPr>
      <w:ins w:id="274" w:author="Author">
        <w:r w:rsidRPr="6472757D">
          <w:rPr>
            <w:rFonts w:ascii="inherit" w:hAnsi="inherit"/>
            <w:sz w:val="24"/>
            <w:szCs w:val="24"/>
          </w:rPr>
          <w:t>‘asynchronously connected power-to-gas demand unit</w:t>
        </w:r>
        <w:r w:rsidR="00DE64D4" w:rsidRPr="6472757D">
          <w:rPr>
            <w:rFonts w:ascii="inherit" w:hAnsi="inherit"/>
            <w:sz w:val="24"/>
            <w:szCs w:val="24"/>
          </w:rPr>
          <w:t>’ or</w:t>
        </w:r>
        <w:r w:rsidRPr="6472757D">
          <w:rPr>
            <w:rFonts w:ascii="inherit" w:hAnsi="inherit"/>
            <w:sz w:val="24"/>
            <w:szCs w:val="24"/>
          </w:rPr>
          <w:t xml:space="preserve"> </w:t>
        </w:r>
        <w:r w:rsidR="00DE64D4" w:rsidRPr="6472757D">
          <w:rPr>
            <w:rFonts w:ascii="inherit" w:hAnsi="inherit"/>
            <w:sz w:val="24"/>
            <w:szCs w:val="24"/>
          </w:rPr>
          <w:t>‘</w:t>
        </w:r>
        <w:r w:rsidRPr="6472757D">
          <w:rPr>
            <w:rFonts w:ascii="inherit" w:hAnsi="inherit"/>
            <w:sz w:val="24"/>
            <w:szCs w:val="24"/>
          </w:rPr>
          <w:t>A-PtG-DU’ means a power-to-gas demand unit that is connected via an interface point to one or more remote end HVDC converter stations;</w:t>
        </w:r>
      </w:ins>
    </w:p>
    <w:p w14:paraId="002FF3E0" w14:textId="25C237EF" w:rsidR="009F6483" w:rsidRDefault="009F6483" w:rsidP="00D70247">
      <w:pPr>
        <w:numPr>
          <w:ilvl w:val="0"/>
          <w:numId w:val="3"/>
        </w:numPr>
        <w:spacing w:after="644"/>
        <w:ind w:left="505" w:hanging="401"/>
        <w:rPr>
          <w:ins w:id="275" w:author="Author"/>
          <w:rFonts w:ascii="inherit" w:hAnsi="inherit"/>
          <w:sz w:val="24"/>
          <w:szCs w:val="24"/>
        </w:rPr>
      </w:pPr>
      <w:ins w:id="276" w:author="Author">
        <w:r>
          <w:rPr>
            <w:rFonts w:ascii="inherit" w:hAnsi="inherit"/>
            <w:sz w:val="24"/>
            <w:szCs w:val="24"/>
          </w:rPr>
          <w:t>‘a</w:t>
        </w:r>
        <w:r w:rsidRPr="009F6483">
          <w:rPr>
            <w:rFonts w:ascii="inherit" w:hAnsi="inherit"/>
            <w:sz w:val="24"/>
            <w:szCs w:val="24"/>
          </w:rPr>
          <w:t xml:space="preserve">synchronously connected </w:t>
        </w:r>
        <w:r>
          <w:rPr>
            <w:rFonts w:ascii="inherit" w:hAnsi="inherit"/>
            <w:sz w:val="24"/>
            <w:szCs w:val="24"/>
          </w:rPr>
          <w:t>e</w:t>
        </w:r>
        <w:r w:rsidRPr="009F6483">
          <w:rPr>
            <w:rFonts w:ascii="inherit" w:hAnsi="inherit"/>
            <w:sz w:val="24"/>
            <w:szCs w:val="24"/>
          </w:rPr>
          <w:t xml:space="preserve">lectricity </w:t>
        </w:r>
        <w:r>
          <w:rPr>
            <w:rFonts w:ascii="inherit" w:hAnsi="inherit"/>
            <w:sz w:val="24"/>
            <w:szCs w:val="24"/>
          </w:rPr>
          <w:t>s</w:t>
        </w:r>
        <w:r w:rsidRPr="009F6483">
          <w:rPr>
            <w:rFonts w:ascii="inherit" w:hAnsi="inherit"/>
            <w:sz w:val="24"/>
            <w:szCs w:val="24"/>
          </w:rPr>
          <w:t xml:space="preserve">torage </w:t>
        </w:r>
        <w:r>
          <w:rPr>
            <w:rFonts w:ascii="inherit" w:hAnsi="inherit"/>
            <w:sz w:val="24"/>
            <w:szCs w:val="24"/>
          </w:rPr>
          <w:t>m</w:t>
        </w:r>
        <w:r w:rsidRPr="009F6483">
          <w:rPr>
            <w:rFonts w:ascii="inherit" w:hAnsi="inherit"/>
            <w:sz w:val="24"/>
            <w:szCs w:val="24"/>
          </w:rPr>
          <w:t>odule</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 xml:space="preserve">A-ESM’ means an </w:t>
        </w:r>
        <w:r>
          <w:rPr>
            <w:rFonts w:ascii="inherit" w:hAnsi="inherit"/>
            <w:sz w:val="24"/>
            <w:szCs w:val="24"/>
          </w:rPr>
          <w:t>e</w:t>
        </w:r>
        <w:r w:rsidRPr="009F6483">
          <w:rPr>
            <w:rFonts w:ascii="inherit" w:hAnsi="inherit"/>
            <w:sz w:val="24"/>
            <w:szCs w:val="24"/>
          </w:rPr>
          <w:t xml:space="preserve">lectricity </w:t>
        </w:r>
        <w:r>
          <w:rPr>
            <w:rFonts w:ascii="inherit" w:hAnsi="inherit"/>
            <w:sz w:val="24"/>
            <w:szCs w:val="24"/>
          </w:rPr>
          <w:t>s</w:t>
        </w:r>
        <w:r w:rsidRPr="009F6483">
          <w:rPr>
            <w:rFonts w:ascii="inherit" w:hAnsi="inherit"/>
            <w:sz w:val="24"/>
            <w:szCs w:val="24"/>
          </w:rPr>
          <w:t xml:space="preserve">torage </w:t>
        </w:r>
        <w:r>
          <w:rPr>
            <w:rFonts w:ascii="inherit" w:hAnsi="inherit"/>
            <w:sz w:val="24"/>
            <w:szCs w:val="24"/>
          </w:rPr>
          <w:t>m</w:t>
        </w:r>
        <w:r w:rsidRPr="009F6483">
          <w:rPr>
            <w:rFonts w:ascii="inherit" w:hAnsi="inherit"/>
            <w:sz w:val="24"/>
            <w:szCs w:val="24"/>
          </w:rPr>
          <w:t>odule that is connected via an interface point to one or more remote end HVDC converter stations;</w:t>
        </w:r>
      </w:ins>
    </w:p>
    <w:p w14:paraId="41787C6C" w14:textId="636AD3E3" w:rsidR="00E16008" w:rsidRDefault="009F6483" w:rsidP="00E16008">
      <w:pPr>
        <w:numPr>
          <w:ilvl w:val="0"/>
          <w:numId w:val="3"/>
        </w:numPr>
        <w:spacing w:after="644"/>
        <w:ind w:left="505" w:hanging="401"/>
        <w:rPr>
          <w:ins w:id="277" w:author="Author"/>
          <w:rFonts w:ascii="inherit" w:hAnsi="inherit"/>
          <w:sz w:val="24"/>
          <w:szCs w:val="24"/>
        </w:rPr>
      </w:pPr>
      <w:ins w:id="278" w:author="Author">
        <w:r>
          <w:rPr>
            <w:rFonts w:ascii="inherit" w:hAnsi="inherit"/>
            <w:sz w:val="24"/>
            <w:szCs w:val="24"/>
          </w:rPr>
          <w:t>‘a</w:t>
        </w:r>
        <w:r w:rsidRPr="009F6483">
          <w:rPr>
            <w:rFonts w:ascii="inherit" w:hAnsi="inherit"/>
            <w:sz w:val="24"/>
            <w:szCs w:val="24"/>
          </w:rPr>
          <w:t xml:space="preserve">synchronously connected </w:t>
        </w:r>
        <w:r>
          <w:rPr>
            <w:rFonts w:ascii="inherit" w:hAnsi="inherit"/>
            <w:sz w:val="24"/>
            <w:szCs w:val="24"/>
          </w:rPr>
          <w:t>d</w:t>
        </w:r>
        <w:r w:rsidRPr="009F6483">
          <w:rPr>
            <w:rFonts w:ascii="inherit" w:hAnsi="inherit"/>
            <w:sz w:val="24"/>
            <w:szCs w:val="24"/>
          </w:rPr>
          <w:t xml:space="preserve">emand </w:t>
        </w:r>
        <w:r>
          <w:rPr>
            <w:rFonts w:ascii="inherit" w:hAnsi="inherit"/>
            <w:sz w:val="24"/>
            <w:szCs w:val="24"/>
          </w:rPr>
          <w:t>f</w:t>
        </w:r>
        <w:r w:rsidRPr="009F6483">
          <w:rPr>
            <w:rFonts w:ascii="inherit" w:hAnsi="inherit"/>
            <w:sz w:val="24"/>
            <w:szCs w:val="24"/>
          </w:rPr>
          <w:t>acility</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A-DF’ means a facility which consumes electrical energy and is connected via an interface point to one or more remote end HVDC converter stations</w:t>
        </w:r>
        <w:r w:rsidR="00D0288B">
          <w:rPr>
            <w:rFonts w:ascii="inherit" w:hAnsi="inherit"/>
            <w:sz w:val="24"/>
            <w:szCs w:val="24"/>
          </w:rPr>
          <w:t>;</w:t>
        </w:r>
      </w:ins>
    </w:p>
    <w:p w14:paraId="24456B5E" w14:textId="0E7952C2" w:rsidR="00D0288B" w:rsidRDefault="00D0288B" w:rsidP="00E16008">
      <w:pPr>
        <w:numPr>
          <w:ilvl w:val="0"/>
          <w:numId w:val="3"/>
        </w:numPr>
        <w:spacing w:after="644"/>
        <w:ind w:left="505" w:hanging="401"/>
        <w:rPr>
          <w:ins w:id="279" w:author="Author"/>
          <w:rFonts w:ascii="inherit" w:hAnsi="inherit"/>
          <w:sz w:val="24"/>
          <w:szCs w:val="24"/>
        </w:rPr>
      </w:pPr>
      <w:ins w:id="280" w:author="Author">
        <w:r w:rsidRPr="005B3720">
          <w:rPr>
            <w:rFonts w:ascii="inherit" w:hAnsi="inherit"/>
            <w:sz w:val="24"/>
            <w:szCs w:val="24"/>
          </w:rPr>
          <w:t>‘</w:t>
        </w:r>
        <w:r>
          <w:rPr>
            <w:rFonts w:ascii="inherit" w:hAnsi="inherit"/>
            <w:sz w:val="24"/>
            <w:szCs w:val="24"/>
          </w:rPr>
          <w:t xml:space="preserve">asynchronously </w:t>
        </w:r>
        <w:r w:rsidRPr="005B3720">
          <w:rPr>
            <w:rFonts w:ascii="inherit" w:hAnsi="inherit"/>
            <w:sz w:val="24"/>
            <w:szCs w:val="24"/>
          </w:rPr>
          <w:t>connected power park module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connected power park module;</w:t>
        </w:r>
      </w:ins>
    </w:p>
    <w:p w14:paraId="563B9537" w14:textId="4C0CDBC5" w:rsidR="00D0288B" w:rsidRDefault="00D0288B" w:rsidP="00E16008">
      <w:pPr>
        <w:numPr>
          <w:ilvl w:val="0"/>
          <w:numId w:val="3"/>
        </w:numPr>
        <w:spacing w:after="644"/>
        <w:ind w:left="505" w:hanging="401"/>
        <w:rPr>
          <w:ins w:id="281" w:author="Author"/>
          <w:rFonts w:ascii="inherit" w:hAnsi="inherit"/>
          <w:sz w:val="24"/>
          <w:szCs w:val="24"/>
        </w:rPr>
      </w:pPr>
      <w:ins w:id="282" w:author="Author">
        <w:r w:rsidRPr="005B3720">
          <w:rPr>
            <w:rFonts w:ascii="inherit" w:hAnsi="inherit"/>
            <w:sz w:val="24"/>
            <w:szCs w:val="24"/>
          </w:rPr>
          <w:t>‘</w:t>
        </w:r>
        <w:r>
          <w:rPr>
            <w:rFonts w:ascii="inherit" w:hAnsi="inherit"/>
            <w:sz w:val="24"/>
            <w:szCs w:val="24"/>
          </w:rPr>
          <w:t xml:space="preserve">asynchronously </w:t>
        </w:r>
        <w:r w:rsidRPr="005B3720">
          <w:rPr>
            <w:rFonts w:ascii="inherit" w:hAnsi="inherit"/>
            <w:sz w:val="24"/>
            <w:szCs w:val="24"/>
          </w:rPr>
          <w:t>connected power</w:t>
        </w:r>
        <w:r>
          <w:rPr>
            <w:rFonts w:ascii="inherit" w:hAnsi="inherit"/>
            <w:sz w:val="24"/>
            <w:szCs w:val="24"/>
          </w:rPr>
          <w:t>-to-gas demand unit</w:t>
        </w:r>
        <w:r w:rsidRPr="005B3720">
          <w:rPr>
            <w:rFonts w:ascii="inherit" w:hAnsi="inherit"/>
            <w:sz w:val="24"/>
            <w:szCs w:val="24"/>
          </w:rPr>
          <w:t xml:space="preserv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connected power</w:t>
        </w:r>
        <w:r>
          <w:rPr>
            <w:rFonts w:ascii="inherit" w:hAnsi="inherit"/>
            <w:sz w:val="24"/>
            <w:szCs w:val="24"/>
          </w:rPr>
          <w:t>-to-gas demand unit</w:t>
        </w:r>
        <w:r w:rsidRPr="005B3720">
          <w:rPr>
            <w:rFonts w:ascii="inherit" w:hAnsi="inherit"/>
            <w:sz w:val="24"/>
            <w:szCs w:val="24"/>
          </w:rPr>
          <w:t>;</w:t>
        </w:r>
      </w:ins>
    </w:p>
    <w:p w14:paraId="598B7C81" w14:textId="32B6F5B3" w:rsidR="00D0288B" w:rsidRDefault="00D0288B" w:rsidP="00E16008">
      <w:pPr>
        <w:numPr>
          <w:ilvl w:val="0"/>
          <w:numId w:val="3"/>
        </w:numPr>
        <w:spacing w:after="644"/>
        <w:ind w:left="505" w:hanging="401"/>
        <w:rPr>
          <w:ins w:id="283" w:author="Author"/>
          <w:rFonts w:ascii="inherit" w:hAnsi="inherit"/>
          <w:sz w:val="24"/>
          <w:szCs w:val="24"/>
        </w:rPr>
      </w:pPr>
      <w:ins w:id="284" w:author="Author">
        <w:r w:rsidRPr="005B3720">
          <w:rPr>
            <w:rFonts w:ascii="inherit" w:hAnsi="inherit"/>
            <w:sz w:val="24"/>
            <w:szCs w:val="24"/>
          </w:rPr>
          <w:t>‘</w:t>
        </w:r>
        <w:r>
          <w:rPr>
            <w:rFonts w:ascii="inherit" w:hAnsi="inherit"/>
            <w:sz w:val="24"/>
            <w:szCs w:val="24"/>
          </w:rPr>
          <w:t xml:space="preserve">asynchronously </w:t>
        </w:r>
        <w:r w:rsidRPr="005B3720">
          <w:rPr>
            <w:rFonts w:ascii="inherit" w:hAnsi="inherit"/>
            <w:sz w:val="24"/>
            <w:szCs w:val="24"/>
          </w:rPr>
          <w:t xml:space="preserve">connected </w:t>
        </w:r>
        <w:r w:rsidR="00C974BE">
          <w:rPr>
            <w:rFonts w:ascii="inherit" w:hAnsi="inherit"/>
            <w:sz w:val="24"/>
            <w:szCs w:val="24"/>
          </w:rPr>
          <w:t>electricity storage</w:t>
        </w:r>
        <w:r w:rsidRPr="005B3720">
          <w:rPr>
            <w:rFonts w:ascii="inherit" w:hAnsi="inherit"/>
            <w:sz w:val="24"/>
            <w:szCs w:val="24"/>
          </w:rPr>
          <w:t xml:space="preserve"> module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 xml:space="preserve">connected </w:t>
        </w:r>
        <w:r w:rsidR="00C974BE">
          <w:rPr>
            <w:rFonts w:ascii="inherit" w:hAnsi="inherit"/>
            <w:sz w:val="24"/>
            <w:szCs w:val="24"/>
          </w:rPr>
          <w:t>electricity storage</w:t>
        </w:r>
        <w:r w:rsidRPr="005B3720">
          <w:rPr>
            <w:rFonts w:ascii="inherit" w:hAnsi="inherit"/>
            <w:sz w:val="24"/>
            <w:szCs w:val="24"/>
          </w:rPr>
          <w:t xml:space="preserve"> module;</w:t>
        </w:r>
      </w:ins>
    </w:p>
    <w:p w14:paraId="121D0D61" w14:textId="176E4665" w:rsidR="00C974BE" w:rsidRDefault="00C974BE" w:rsidP="00E16008">
      <w:pPr>
        <w:numPr>
          <w:ilvl w:val="0"/>
          <w:numId w:val="3"/>
        </w:numPr>
        <w:spacing w:after="644"/>
        <w:ind w:left="505" w:hanging="401"/>
        <w:rPr>
          <w:ins w:id="285" w:author="Author"/>
          <w:rFonts w:ascii="inherit" w:hAnsi="inherit"/>
          <w:sz w:val="24"/>
          <w:szCs w:val="24"/>
        </w:rPr>
      </w:pPr>
      <w:ins w:id="286" w:author="Author">
        <w:r w:rsidRPr="005B3720">
          <w:rPr>
            <w:rFonts w:ascii="inherit" w:hAnsi="inherit"/>
            <w:sz w:val="24"/>
            <w:szCs w:val="24"/>
          </w:rPr>
          <w:t>‘</w:t>
        </w:r>
        <w:r>
          <w:rPr>
            <w:rFonts w:ascii="inherit" w:hAnsi="inherit"/>
            <w:sz w:val="24"/>
            <w:szCs w:val="24"/>
          </w:rPr>
          <w:t xml:space="preserve">asynchronously </w:t>
        </w:r>
        <w:r w:rsidRPr="005B3720">
          <w:rPr>
            <w:rFonts w:ascii="inherit" w:hAnsi="inherit"/>
            <w:sz w:val="24"/>
            <w:szCs w:val="24"/>
          </w:rPr>
          <w:t xml:space="preserve">connected </w:t>
        </w:r>
        <w:r>
          <w:rPr>
            <w:rFonts w:ascii="inherit" w:hAnsi="inherit"/>
            <w:sz w:val="24"/>
            <w:szCs w:val="24"/>
          </w:rPr>
          <w:t>demand facility</w:t>
        </w:r>
        <w:r w:rsidRPr="005B3720">
          <w:rPr>
            <w:rFonts w:ascii="inherit" w:hAnsi="inherit"/>
            <w:sz w:val="24"/>
            <w:szCs w:val="24"/>
          </w:rPr>
          <w:t xml:space="preserv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 xml:space="preserve">connected </w:t>
        </w:r>
        <w:r>
          <w:rPr>
            <w:rFonts w:ascii="inherit" w:hAnsi="inherit"/>
            <w:sz w:val="24"/>
            <w:szCs w:val="24"/>
          </w:rPr>
          <w:t>demand facility.</w:t>
        </w:r>
      </w:ins>
    </w:p>
    <w:p w14:paraId="18219D88" w14:textId="24DF0728" w:rsidR="00512A90" w:rsidRDefault="00512A90" w:rsidP="00E16008">
      <w:pPr>
        <w:numPr>
          <w:ilvl w:val="0"/>
          <w:numId w:val="3"/>
        </w:numPr>
        <w:spacing w:after="644"/>
        <w:ind w:left="505" w:hanging="401"/>
        <w:rPr>
          <w:ins w:id="287" w:author="Author"/>
          <w:rFonts w:ascii="inherit" w:hAnsi="inherit"/>
          <w:sz w:val="24"/>
          <w:szCs w:val="24"/>
        </w:rPr>
      </w:pPr>
      <w:ins w:id="288" w:author="Author">
        <w:r w:rsidRPr="00512A90">
          <w:rPr>
            <w:rFonts w:ascii="inherit" w:hAnsi="inherit"/>
            <w:sz w:val="24"/>
            <w:szCs w:val="24"/>
          </w:rPr>
          <w:lastRenderedPageBreak/>
          <w:t>A STATic synchronous COMpensator (</w:t>
        </w:r>
        <w:commentRangeStart w:id="289"/>
        <w:r w:rsidRPr="00512A90">
          <w:rPr>
            <w:rFonts w:ascii="inherit" w:hAnsi="inherit"/>
            <w:sz w:val="24"/>
            <w:szCs w:val="24"/>
          </w:rPr>
          <w:t>STATCOM</w:t>
        </w:r>
      </w:ins>
      <w:commentRangeEnd w:id="289"/>
      <w:r w:rsidR="00651E19">
        <w:rPr>
          <w:rStyle w:val="CommentReference"/>
        </w:rPr>
        <w:commentReference w:id="289"/>
      </w:r>
      <w:ins w:id="290" w:author="Author">
        <w:r w:rsidRPr="00512A90">
          <w:rPr>
            <w:rFonts w:ascii="inherit" w:hAnsi="inherit"/>
            <w:sz w:val="24"/>
            <w:szCs w:val="24"/>
          </w:rPr>
          <w:t>) is a fast-acting device capable of providing or absorbing reactive current and thereby regulating the voltage at the point of connection to a power grid. It is categorised under Flexible AC transmission system (FACTS) devices. The technology is based on VSCs with semi-conductor valves in a modular multi-level configuration.</w:t>
        </w:r>
      </w:ins>
    </w:p>
    <w:p w14:paraId="6BF46B71" w14:textId="77777777" w:rsidR="002E18CB" w:rsidRDefault="00BF5202" w:rsidP="00377754">
      <w:pPr>
        <w:pStyle w:val="Heading2"/>
      </w:pPr>
      <w:r w:rsidRPr="005B3720">
        <w:t>Article 3</w:t>
      </w:r>
    </w:p>
    <w:p w14:paraId="09C88859" w14:textId="681A99B2" w:rsidR="00AE476A" w:rsidRPr="002E18CB" w:rsidRDefault="00BF5202" w:rsidP="002E18CB">
      <w:pPr>
        <w:jc w:val="center"/>
        <w:rPr>
          <w:rFonts w:ascii="inherit" w:hAnsi="inherit"/>
          <w:b/>
          <w:bCs/>
          <w:sz w:val="24"/>
          <w:szCs w:val="24"/>
        </w:rPr>
      </w:pPr>
      <w:r w:rsidRPr="002E18CB">
        <w:rPr>
          <w:rFonts w:ascii="inherit" w:hAnsi="inherit"/>
          <w:b/>
          <w:bCs/>
          <w:sz w:val="24"/>
          <w:szCs w:val="24"/>
        </w:rPr>
        <w:t>Scope of application</w:t>
      </w:r>
    </w:p>
    <w:p w14:paraId="6D2377CD" w14:textId="64DF1C8F" w:rsidR="00AE476A" w:rsidRPr="005B3720" w:rsidRDefault="00BF5202" w:rsidP="00B13FCD">
      <w:pPr>
        <w:numPr>
          <w:ilvl w:val="0"/>
          <w:numId w:val="159"/>
        </w:numPr>
        <w:spacing w:after="318"/>
        <w:ind w:hanging="506"/>
        <w:rPr>
          <w:rFonts w:ascii="inherit" w:hAnsi="inherit"/>
          <w:sz w:val="24"/>
          <w:szCs w:val="24"/>
        </w:rPr>
      </w:pPr>
      <w:bookmarkStart w:id="291" w:name="_Ref153262975"/>
      <w:r w:rsidRPr="005B3720">
        <w:rPr>
          <w:rFonts w:ascii="inherit" w:hAnsi="inherit"/>
          <w:sz w:val="24"/>
          <w:szCs w:val="24"/>
        </w:rPr>
        <w:t>The requirements of this Regulation shall apply to</w:t>
      </w:r>
      <w:ins w:id="292" w:author="Author">
        <w:r w:rsidR="003066CE">
          <w:rPr>
            <w:rFonts w:ascii="inherit" w:hAnsi="inherit"/>
            <w:sz w:val="24"/>
            <w:szCs w:val="24"/>
          </w:rPr>
          <w:t xml:space="preserve"> the AC side of HVDC systems</w:t>
        </w:r>
      </w:ins>
      <w:r w:rsidRPr="005B3720">
        <w:rPr>
          <w:rFonts w:ascii="inherit" w:hAnsi="inherit"/>
          <w:sz w:val="24"/>
          <w:szCs w:val="24"/>
        </w:rPr>
        <w:t>:</w:t>
      </w:r>
      <w:bookmarkEnd w:id="291"/>
      <w:r w:rsidRPr="005B3720">
        <w:rPr>
          <w:rFonts w:ascii="inherit" w:hAnsi="inherit"/>
          <w:sz w:val="24"/>
          <w:szCs w:val="24"/>
        </w:rPr>
        <w:t xml:space="preserve"> </w:t>
      </w:r>
    </w:p>
    <w:p w14:paraId="04B7D987" w14:textId="131A6143" w:rsidR="00AE476A" w:rsidRPr="005B3720" w:rsidRDefault="00BF5202" w:rsidP="00B13FCD">
      <w:pPr>
        <w:numPr>
          <w:ilvl w:val="0"/>
          <w:numId w:val="158"/>
        </w:numPr>
        <w:spacing w:after="201"/>
        <w:ind w:hanging="506"/>
        <w:rPr>
          <w:rFonts w:ascii="inherit" w:hAnsi="inherit"/>
          <w:sz w:val="24"/>
          <w:szCs w:val="24"/>
        </w:rPr>
      </w:pPr>
      <w:del w:id="293" w:author="Author">
        <w:r w:rsidRPr="005B3720" w:rsidDel="003066CE">
          <w:rPr>
            <w:rFonts w:ascii="inherit" w:hAnsi="inherit"/>
            <w:sz w:val="24"/>
            <w:szCs w:val="24"/>
          </w:rPr>
          <w:delText xml:space="preserve">HVDC systems </w:delText>
        </w:r>
      </w:del>
      <w:r w:rsidRPr="005B3720">
        <w:rPr>
          <w:rFonts w:ascii="inherit" w:hAnsi="inherit"/>
          <w:sz w:val="24"/>
          <w:szCs w:val="24"/>
        </w:rPr>
        <w:t>connecting synchronous areas or control areas, including back-to-back schemes;</w:t>
      </w:r>
    </w:p>
    <w:p w14:paraId="5229F41F" w14:textId="6C8B895B" w:rsidR="00AE476A" w:rsidRPr="005B3720" w:rsidRDefault="00BF5202" w:rsidP="00B13FCD">
      <w:pPr>
        <w:numPr>
          <w:ilvl w:val="0"/>
          <w:numId w:val="158"/>
        </w:numPr>
        <w:spacing w:after="201"/>
        <w:ind w:hanging="506"/>
        <w:rPr>
          <w:rFonts w:ascii="inherit" w:hAnsi="inherit"/>
          <w:sz w:val="24"/>
          <w:szCs w:val="24"/>
        </w:rPr>
      </w:pPr>
      <w:del w:id="294" w:author="Author">
        <w:r w:rsidRPr="1597761F" w:rsidDel="00BF5202">
          <w:rPr>
            <w:rFonts w:ascii="inherit" w:hAnsi="inherit"/>
            <w:sz w:val="24"/>
            <w:szCs w:val="24"/>
          </w:rPr>
          <w:delText xml:space="preserve">HVDC systems </w:delText>
        </w:r>
      </w:del>
      <w:r w:rsidRPr="005B3720">
        <w:rPr>
          <w:rFonts w:ascii="inherit" w:hAnsi="inherit"/>
          <w:sz w:val="24"/>
          <w:szCs w:val="24"/>
        </w:rPr>
        <w:t xml:space="preserve">connecting </w:t>
      </w:r>
      <w:ins w:id="295" w:author="Author">
        <w:r w:rsidR="00004112" w:rsidRPr="00004112">
          <w:rPr>
            <w:rFonts w:ascii="inherit" w:hAnsi="inherit"/>
            <w:sz w:val="24"/>
            <w:szCs w:val="24"/>
          </w:rPr>
          <w:t xml:space="preserve">asynchronously connected </w:t>
        </w:r>
      </w:ins>
      <w:commentRangeStart w:id="296"/>
      <w:r w:rsidRPr="005B3720">
        <w:rPr>
          <w:rFonts w:ascii="inherit" w:hAnsi="inherit"/>
          <w:sz w:val="24"/>
          <w:szCs w:val="24"/>
        </w:rPr>
        <w:t>power park modules</w:t>
      </w:r>
      <w:ins w:id="297" w:author="Author">
        <w:r w:rsidR="003066CE" w:rsidRPr="1597761F">
          <w:rPr>
            <w:rFonts w:ascii="inherit" w:hAnsi="inherit"/>
            <w:sz w:val="24"/>
            <w:szCs w:val="24"/>
          </w:rPr>
          <w:t>,</w:t>
        </w:r>
        <w:r w:rsidR="00004112" w:rsidRPr="00004112">
          <w:rPr>
            <w:rFonts w:ascii="inherit" w:hAnsi="inherit"/>
            <w:sz w:val="24"/>
            <w:szCs w:val="24"/>
          </w:rPr>
          <w:t xml:space="preserve"> </w:t>
        </w:r>
        <w:r w:rsidR="00004112" w:rsidRPr="008211B1">
          <w:rPr>
            <w:rFonts w:ascii="inherit" w:hAnsi="inherit"/>
            <w:sz w:val="24"/>
            <w:szCs w:val="24"/>
          </w:rPr>
          <w:t>asynchronously connected</w:t>
        </w:r>
        <w:r w:rsidR="003066CE" w:rsidRPr="1597761F">
          <w:rPr>
            <w:rFonts w:ascii="inherit" w:hAnsi="inherit"/>
            <w:sz w:val="24"/>
            <w:szCs w:val="24"/>
          </w:rPr>
          <w:t xml:space="preserve"> demand facilities, </w:t>
        </w:r>
        <w:r w:rsidR="00004112" w:rsidRPr="008211B1">
          <w:rPr>
            <w:rFonts w:ascii="inherit" w:hAnsi="inherit"/>
            <w:sz w:val="24"/>
            <w:szCs w:val="24"/>
          </w:rPr>
          <w:t>asynchronously connected</w:t>
        </w:r>
        <w:r w:rsidR="00004112" w:rsidRPr="1597761F">
          <w:rPr>
            <w:rFonts w:ascii="inherit" w:hAnsi="inherit"/>
            <w:sz w:val="24"/>
            <w:szCs w:val="24"/>
          </w:rPr>
          <w:t xml:space="preserve"> </w:t>
        </w:r>
        <w:r w:rsidR="003066CE" w:rsidRPr="1597761F">
          <w:rPr>
            <w:rFonts w:ascii="inherit" w:hAnsi="inherit"/>
            <w:sz w:val="24"/>
            <w:szCs w:val="24"/>
          </w:rPr>
          <w:t xml:space="preserve">power-to-gas demand units and </w:t>
        </w:r>
        <w:r w:rsidR="00004112" w:rsidRPr="008211B1">
          <w:rPr>
            <w:rFonts w:ascii="inherit" w:hAnsi="inherit"/>
            <w:sz w:val="24"/>
            <w:szCs w:val="24"/>
          </w:rPr>
          <w:t>asynchronously connected</w:t>
        </w:r>
        <w:r w:rsidR="00004112" w:rsidRPr="1597761F">
          <w:rPr>
            <w:rFonts w:ascii="inherit" w:hAnsi="inherit"/>
            <w:sz w:val="24"/>
            <w:szCs w:val="24"/>
          </w:rPr>
          <w:t xml:space="preserve"> </w:t>
        </w:r>
        <w:r w:rsidR="003066CE" w:rsidRPr="1597761F">
          <w:rPr>
            <w:rFonts w:ascii="inherit" w:hAnsi="inherit"/>
            <w:sz w:val="24"/>
            <w:szCs w:val="24"/>
          </w:rPr>
          <w:t>electricity storage modules</w:t>
        </w:r>
      </w:ins>
      <w:r w:rsidRPr="005B3720">
        <w:rPr>
          <w:rFonts w:ascii="inherit" w:hAnsi="inherit"/>
          <w:sz w:val="24"/>
          <w:szCs w:val="24"/>
        </w:rPr>
        <w:t xml:space="preserve"> </w:t>
      </w:r>
      <w:commentRangeEnd w:id="296"/>
      <w:r w:rsidR="008F68FA">
        <w:rPr>
          <w:rStyle w:val="CommentReference"/>
        </w:rPr>
        <w:commentReference w:id="296"/>
      </w:r>
      <w:r w:rsidRPr="005B3720">
        <w:rPr>
          <w:rFonts w:ascii="inherit" w:hAnsi="inherit"/>
          <w:sz w:val="24"/>
          <w:szCs w:val="24"/>
        </w:rPr>
        <w:t xml:space="preserve">to a transmission network or a distribution network, pursuant to paragraph </w:t>
      </w:r>
      <w:r w:rsidR="00C247F2">
        <w:rPr>
          <w:rFonts w:ascii="inherit" w:hAnsi="inherit"/>
          <w:sz w:val="24"/>
          <w:szCs w:val="24"/>
        </w:rPr>
        <w:fldChar w:fldCharType="begin"/>
      </w:r>
      <w:r w:rsidR="00C247F2">
        <w:rPr>
          <w:rFonts w:ascii="inherit" w:hAnsi="inherit"/>
          <w:sz w:val="24"/>
          <w:szCs w:val="24"/>
        </w:rPr>
        <w:instrText xml:space="preserve"> REF _Ref153280907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2</w:t>
      </w:r>
      <w:r w:rsidR="00C247F2">
        <w:rPr>
          <w:rFonts w:ascii="inherit" w:hAnsi="inherit"/>
          <w:sz w:val="24"/>
          <w:szCs w:val="24"/>
        </w:rPr>
        <w:fldChar w:fldCharType="end"/>
      </w:r>
      <w:r w:rsidRPr="005B3720">
        <w:rPr>
          <w:rFonts w:ascii="inherit" w:hAnsi="inherit"/>
          <w:sz w:val="24"/>
          <w:szCs w:val="24"/>
        </w:rPr>
        <w:t>;</w:t>
      </w:r>
    </w:p>
    <w:p w14:paraId="2E872F9D" w14:textId="2EA82F71" w:rsidR="00AE476A" w:rsidRPr="005B3720" w:rsidRDefault="00BF5202" w:rsidP="00B13FCD">
      <w:pPr>
        <w:numPr>
          <w:ilvl w:val="0"/>
          <w:numId w:val="158"/>
        </w:numPr>
        <w:spacing w:after="194"/>
        <w:ind w:hanging="506"/>
        <w:rPr>
          <w:rFonts w:ascii="inherit" w:hAnsi="inherit"/>
          <w:sz w:val="24"/>
          <w:szCs w:val="24"/>
        </w:rPr>
      </w:pPr>
      <w:bookmarkStart w:id="298" w:name="_Ref153262942"/>
      <w:r w:rsidRPr="005B3720">
        <w:rPr>
          <w:rFonts w:ascii="inherit" w:hAnsi="inherit"/>
          <w:sz w:val="24"/>
          <w:szCs w:val="24"/>
        </w:rPr>
        <w:t xml:space="preserve">embedded </w:t>
      </w:r>
      <w:del w:id="299" w:author="Author">
        <w:r w:rsidRPr="005B3720" w:rsidDel="003066CE">
          <w:rPr>
            <w:rFonts w:ascii="inherit" w:hAnsi="inherit"/>
            <w:sz w:val="24"/>
            <w:szCs w:val="24"/>
          </w:rPr>
          <w:delText xml:space="preserve">HVDC systems </w:delText>
        </w:r>
      </w:del>
      <w:r w:rsidRPr="005B3720">
        <w:rPr>
          <w:rFonts w:ascii="inherit" w:hAnsi="inherit"/>
          <w:sz w:val="24"/>
          <w:szCs w:val="24"/>
        </w:rPr>
        <w:t>within one control area and connected to the transmission network;</w:t>
      </w:r>
      <w:del w:id="300" w:author="Author">
        <w:r w:rsidRPr="005B3720" w:rsidDel="003066CE">
          <w:rPr>
            <w:rFonts w:ascii="inherit" w:hAnsi="inherit"/>
            <w:sz w:val="24"/>
            <w:szCs w:val="24"/>
          </w:rPr>
          <w:delText xml:space="preserve"> and</w:delText>
        </w:r>
        <w:bookmarkEnd w:id="298"/>
        <w:r w:rsidRPr="005B3720" w:rsidDel="003066CE">
          <w:rPr>
            <w:rFonts w:ascii="inherit" w:hAnsi="inherit"/>
            <w:sz w:val="24"/>
            <w:szCs w:val="24"/>
          </w:rPr>
          <w:delText xml:space="preserve"> </w:delText>
        </w:r>
      </w:del>
    </w:p>
    <w:p w14:paraId="133A7886" w14:textId="2E2AA568" w:rsidR="00AE476A" w:rsidRDefault="00BF5202" w:rsidP="00B13FCD">
      <w:pPr>
        <w:numPr>
          <w:ilvl w:val="0"/>
          <w:numId w:val="158"/>
        </w:numPr>
        <w:ind w:hanging="506"/>
        <w:rPr>
          <w:ins w:id="301" w:author="Author"/>
          <w:rFonts w:ascii="inherit" w:hAnsi="inherit"/>
          <w:sz w:val="24"/>
          <w:szCs w:val="24"/>
        </w:rPr>
      </w:pPr>
      <w:bookmarkStart w:id="302" w:name="_Ref153262965"/>
      <w:r w:rsidRPr="005B3720">
        <w:rPr>
          <w:rFonts w:ascii="inherit" w:hAnsi="inherit"/>
          <w:sz w:val="24"/>
          <w:szCs w:val="24"/>
        </w:rPr>
        <w:t xml:space="preserve">embedded </w:t>
      </w:r>
      <w:del w:id="303" w:author="Author">
        <w:r w:rsidRPr="005B3720" w:rsidDel="003066CE">
          <w:rPr>
            <w:rFonts w:ascii="inherit" w:hAnsi="inherit"/>
            <w:sz w:val="24"/>
            <w:szCs w:val="24"/>
          </w:rPr>
          <w:delText xml:space="preserve">HVDC systems </w:delText>
        </w:r>
      </w:del>
      <w:r w:rsidRPr="005B3720">
        <w:rPr>
          <w:rFonts w:ascii="inherit" w:hAnsi="inherit"/>
          <w:sz w:val="24"/>
          <w:szCs w:val="24"/>
        </w:rPr>
        <w:t>within one control area and connected to the distribution network when a cross-border impact is demonstrated by the relevant transmission system operator (TSO). The relevant TSO shall consider the long-term development of the network in this assessment</w:t>
      </w:r>
      <w:ins w:id="304" w:author="Author">
        <w:r w:rsidR="00C977CC">
          <w:rPr>
            <w:rFonts w:ascii="inherit" w:hAnsi="inherit"/>
            <w:sz w:val="24"/>
            <w:szCs w:val="24"/>
          </w:rPr>
          <w:t>,</w:t>
        </w:r>
        <w:r w:rsidR="003066CE">
          <w:rPr>
            <w:rFonts w:ascii="inherit" w:hAnsi="inherit"/>
            <w:sz w:val="24"/>
            <w:szCs w:val="24"/>
          </w:rPr>
          <w:t xml:space="preserve"> and</w:t>
        </w:r>
        <w:r w:rsidR="00C977CC">
          <w:rPr>
            <w:rFonts w:ascii="inherit" w:hAnsi="inherit"/>
            <w:sz w:val="24"/>
            <w:szCs w:val="24"/>
          </w:rPr>
          <w:t>;</w:t>
        </w:r>
      </w:ins>
      <w:del w:id="305" w:author="Author">
        <w:r w:rsidRPr="005B3720" w:rsidDel="003066CE">
          <w:rPr>
            <w:rFonts w:ascii="inherit" w:hAnsi="inherit"/>
            <w:sz w:val="24"/>
            <w:szCs w:val="24"/>
          </w:rPr>
          <w:delText>.</w:delText>
        </w:r>
        <w:bookmarkEnd w:id="302"/>
        <w:r w:rsidRPr="005B3720" w:rsidDel="003066CE">
          <w:rPr>
            <w:rFonts w:ascii="inherit" w:hAnsi="inherit"/>
            <w:sz w:val="24"/>
            <w:szCs w:val="24"/>
          </w:rPr>
          <w:delText xml:space="preserve"> </w:delText>
        </w:r>
      </w:del>
    </w:p>
    <w:p w14:paraId="76E46129" w14:textId="5C211BA8" w:rsidR="003066CE" w:rsidRPr="005B3720" w:rsidRDefault="003066CE" w:rsidP="00B13FCD">
      <w:pPr>
        <w:numPr>
          <w:ilvl w:val="0"/>
          <w:numId w:val="158"/>
        </w:numPr>
        <w:ind w:hanging="506"/>
        <w:rPr>
          <w:rFonts w:ascii="inherit" w:hAnsi="inherit"/>
          <w:sz w:val="24"/>
          <w:szCs w:val="24"/>
        </w:rPr>
      </w:pPr>
      <w:ins w:id="306" w:author="Author">
        <w:r>
          <w:rPr>
            <w:rFonts w:ascii="inherit" w:hAnsi="inherit"/>
            <w:sz w:val="24"/>
            <w:szCs w:val="24"/>
          </w:rPr>
          <w:t>connecting isolated AC networks.</w:t>
        </w:r>
      </w:ins>
    </w:p>
    <w:p w14:paraId="452E6207" w14:textId="382C6F7B" w:rsidR="00AE476A" w:rsidRPr="005B3720" w:rsidRDefault="00BF5202" w:rsidP="00B13FCD">
      <w:pPr>
        <w:numPr>
          <w:ilvl w:val="0"/>
          <w:numId w:val="159"/>
        </w:numPr>
        <w:spacing w:after="318"/>
        <w:ind w:left="0"/>
        <w:rPr>
          <w:rFonts w:ascii="inherit" w:hAnsi="inherit"/>
          <w:sz w:val="24"/>
          <w:szCs w:val="24"/>
        </w:rPr>
      </w:pPr>
      <w:bookmarkStart w:id="307" w:name="_Ref153280907"/>
      <w:r w:rsidRPr="1B3C13CD">
        <w:rPr>
          <w:rFonts w:ascii="inherit" w:hAnsi="inherit"/>
          <w:sz w:val="24"/>
          <w:szCs w:val="24"/>
        </w:rPr>
        <w:t>Relevant system operators, in coordination with relevant TSOs, shall propose to competent regulatory authorities the application of this Regulation for DC-</w:t>
      </w:r>
      <w:r w:rsidR="00191C1F" w:rsidRPr="1B3C13CD">
        <w:rPr>
          <w:rFonts w:ascii="inherit" w:hAnsi="inherit"/>
          <w:sz w:val="24"/>
          <w:szCs w:val="24"/>
        </w:rPr>
        <w:t xml:space="preserve">asynchronously </w:t>
      </w:r>
      <w:r w:rsidRPr="1B3C13CD">
        <w:rPr>
          <w:rFonts w:ascii="inherit" w:hAnsi="inherit"/>
          <w:sz w:val="24"/>
          <w:szCs w:val="24"/>
        </w:rPr>
        <w:t>connected power park modules</w:t>
      </w:r>
      <w:r w:rsidR="00191C1F" w:rsidRPr="1B3C13CD">
        <w:rPr>
          <w:rFonts w:ascii="inherit" w:hAnsi="inherit"/>
          <w:sz w:val="24"/>
          <w:szCs w:val="24"/>
        </w:rPr>
        <w:t>, asynchronously connected demand facilities, asynchronously connected power-to-gas demand units and asynchronously connected electricity storage modules</w:t>
      </w:r>
      <w:r w:rsidRPr="1B3C13CD">
        <w:rPr>
          <w:rFonts w:ascii="inherit" w:hAnsi="inherit"/>
          <w:sz w:val="24"/>
          <w:szCs w:val="24"/>
        </w:rPr>
        <w:t xml:space="preserve"> with a single connection point to a transmission network or distribution network which is not part of a synchronous area for approval in accordance </w:t>
      </w:r>
      <w:r w:rsidR="00BB6882" w:rsidRPr="1B3C13CD">
        <w:rPr>
          <w:rFonts w:ascii="inherit" w:hAnsi="inherit"/>
          <w:sz w:val="24"/>
          <w:szCs w:val="24"/>
        </w:rPr>
        <w:t>with Article 5</w:t>
      </w:r>
      <w:r w:rsidRPr="1B3C13CD">
        <w:rPr>
          <w:rFonts w:ascii="inherit" w:hAnsi="inherit"/>
          <w:sz w:val="24"/>
          <w:szCs w:val="24"/>
        </w:rPr>
        <w:t>. All other power park modules</w:t>
      </w:r>
      <w:r w:rsidR="00191C1F" w:rsidRPr="1B3C13CD">
        <w:rPr>
          <w:rFonts w:ascii="inherit" w:hAnsi="inherit"/>
          <w:sz w:val="24"/>
          <w:szCs w:val="24"/>
        </w:rPr>
        <w:t>, demand facilities, power-to-gas demand units and electricity storage modules</w:t>
      </w:r>
      <w:r w:rsidRPr="1B3C13CD">
        <w:rPr>
          <w:rFonts w:ascii="inherit" w:hAnsi="inherit"/>
          <w:sz w:val="24"/>
          <w:szCs w:val="24"/>
        </w:rPr>
        <w:t xml:space="preserve"> which are AC-collected but are </w:t>
      </w:r>
      <w:r w:rsidR="00191C1F" w:rsidRPr="1B3C13CD">
        <w:rPr>
          <w:rFonts w:ascii="inherit" w:hAnsi="inherit"/>
          <w:sz w:val="24"/>
          <w:szCs w:val="24"/>
        </w:rPr>
        <w:t xml:space="preserve">asynchronously </w:t>
      </w:r>
      <w:r w:rsidRPr="1B3C13CD">
        <w:rPr>
          <w:rFonts w:ascii="inherit" w:hAnsi="inherit"/>
          <w:sz w:val="24"/>
          <w:szCs w:val="24"/>
        </w:rPr>
        <w:t xml:space="preserve">connected to a synchronous area are considered </w:t>
      </w:r>
      <w:r w:rsidR="00191C1F" w:rsidRPr="1B3C13CD">
        <w:rPr>
          <w:rFonts w:ascii="inherit" w:hAnsi="inherit"/>
          <w:sz w:val="24"/>
          <w:szCs w:val="24"/>
        </w:rPr>
        <w:t xml:space="preserve">asynchronously </w:t>
      </w:r>
      <w:r w:rsidRPr="1B3C13CD">
        <w:rPr>
          <w:rFonts w:ascii="inherit" w:hAnsi="inherit"/>
          <w:sz w:val="24"/>
          <w:szCs w:val="24"/>
        </w:rPr>
        <w:t>connected power park modules</w:t>
      </w:r>
      <w:r w:rsidR="00191C1F" w:rsidRPr="1B3C13CD">
        <w:rPr>
          <w:rFonts w:ascii="inherit" w:hAnsi="inherit"/>
          <w:sz w:val="24"/>
          <w:szCs w:val="24"/>
        </w:rPr>
        <w:t>, asynchronously connected demand facilities, asynchronously connected power-to-gas demand units and asynchronously connected electricity storage modules</w:t>
      </w:r>
      <w:r w:rsidRPr="1B3C13CD">
        <w:rPr>
          <w:rFonts w:ascii="inherit" w:hAnsi="inherit"/>
          <w:sz w:val="24"/>
          <w:szCs w:val="24"/>
        </w:rPr>
        <w:t xml:space="preserve"> and fall within the scope of this Regulation.</w:t>
      </w:r>
      <w:bookmarkEnd w:id="307"/>
      <w:r w:rsidRPr="1B3C13CD">
        <w:rPr>
          <w:rFonts w:ascii="inherit" w:hAnsi="inherit"/>
          <w:sz w:val="24"/>
          <w:szCs w:val="24"/>
        </w:rPr>
        <w:t xml:space="preserve"> </w:t>
      </w:r>
    </w:p>
    <w:p w14:paraId="1F738CF9" w14:textId="18DE7ED2" w:rsidR="00AE476A" w:rsidRPr="005B3720" w:rsidRDefault="00F35D16" w:rsidP="00B13FCD">
      <w:pPr>
        <w:numPr>
          <w:ilvl w:val="0"/>
          <w:numId w:val="159"/>
        </w:numPr>
        <w:spacing w:after="200"/>
        <w:ind w:left="0"/>
        <w:rPr>
          <w:rFonts w:ascii="inherit" w:hAnsi="inherit"/>
          <w:sz w:val="24"/>
          <w:szCs w:val="24"/>
        </w:rPr>
      </w:pPr>
      <w:r w:rsidRPr="00C66726">
        <w:rPr>
          <w:rFonts w:ascii="inherit" w:hAnsi="inherit"/>
          <w:sz w:val="24"/>
          <w:szCs w:val="24"/>
        </w:rPr>
        <w:fldChar w:fldCharType="begin"/>
      </w:r>
      <w:r w:rsidRPr="00C66726">
        <w:rPr>
          <w:rFonts w:ascii="inherit" w:hAnsi="inherit"/>
          <w:sz w:val="24"/>
          <w:szCs w:val="24"/>
        </w:rPr>
        <w:instrText xml:space="preserve"> REF _Ref153262684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55</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_Ref153262704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56</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_Ref153262708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57</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_Ref153262712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58</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_Ref153262715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59</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_Ref153262732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69</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_Ref153262736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70</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_Ref153262738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71</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_Ref153262741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72</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_Ref153262745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73</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_Ref153262747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74</w:t>
      </w:r>
      <w:r w:rsidRPr="00C66726">
        <w:rPr>
          <w:rFonts w:ascii="inherit" w:hAnsi="inherit"/>
          <w:sz w:val="24"/>
          <w:szCs w:val="24"/>
        </w:rPr>
        <w:fldChar w:fldCharType="end"/>
      </w:r>
      <w:r w:rsidRPr="00C66726">
        <w:rPr>
          <w:rFonts w:ascii="inherit" w:hAnsi="inherit"/>
          <w:sz w:val="24"/>
          <w:szCs w:val="24"/>
        </w:rPr>
        <w:t xml:space="preserve"> and </w:t>
      </w:r>
      <w:r w:rsidRPr="00C66726">
        <w:rPr>
          <w:rFonts w:ascii="inherit" w:hAnsi="inherit"/>
          <w:sz w:val="24"/>
          <w:szCs w:val="24"/>
        </w:rPr>
        <w:fldChar w:fldCharType="begin"/>
      </w:r>
      <w:r w:rsidRPr="00C66726">
        <w:rPr>
          <w:rFonts w:ascii="inherit" w:hAnsi="inherit"/>
          <w:sz w:val="24"/>
          <w:szCs w:val="24"/>
        </w:rPr>
        <w:instrText xml:space="preserve"> REF _Ref153262760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84</w:t>
      </w:r>
      <w:r w:rsidRPr="00C66726">
        <w:rPr>
          <w:rFonts w:ascii="inherit" w:hAnsi="inherit"/>
          <w:sz w:val="24"/>
          <w:szCs w:val="24"/>
        </w:rPr>
        <w:fldChar w:fldCharType="end"/>
      </w:r>
      <w:r w:rsidR="00BF5202" w:rsidRPr="00C66726">
        <w:rPr>
          <w:rFonts w:ascii="inherit" w:hAnsi="inherit"/>
          <w:sz w:val="24"/>
          <w:szCs w:val="24"/>
        </w:rPr>
        <w:t xml:space="preserve"> shall n</w:t>
      </w:r>
      <w:r w:rsidR="00BF5202" w:rsidRPr="005B3720">
        <w:rPr>
          <w:rFonts w:ascii="inherit" w:hAnsi="inherit"/>
          <w:sz w:val="24"/>
          <w:szCs w:val="24"/>
        </w:rPr>
        <w:t xml:space="preserve">ot apply to HVDC systems within one control area referred to in points </w:t>
      </w:r>
      <w:r>
        <w:rPr>
          <w:rFonts w:ascii="inherit" w:hAnsi="inherit"/>
          <w:sz w:val="24"/>
          <w:szCs w:val="24"/>
        </w:rPr>
        <w:fldChar w:fldCharType="begin"/>
      </w:r>
      <w:r>
        <w:rPr>
          <w:rFonts w:ascii="inherit" w:hAnsi="inherit"/>
          <w:sz w:val="24"/>
          <w:szCs w:val="24"/>
        </w:rPr>
        <w:instrText xml:space="preserve"> REF _Ref153262942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(c)</w:t>
      </w:r>
      <w:r>
        <w:rPr>
          <w:rFonts w:ascii="inherit" w:hAnsi="inherit"/>
          <w:sz w:val="24"/>
          <w:szCs w:val="24"/>
        </w:rPr>
        <w:fldChar w:fldCharType="end"/>
      </w:r>
      <w:r w:rsidR="00BF5202" w:rsidRPr="005B3720">
        <w:rPr>
          <w:rFonts w:ascii="inherit" w:hAnsi="inherit"/>
          <w:sz w:val="24"/>
          <w:szCs w:val="24"/>
        </w:rPr>
        <w:t xml:space="preserve"> and </w:t>
      </w:r>
      <w:r>
        <w:rPr>
          <w:rFonts w:ascii="inherit" w:hAnsi="inherit"/>
          <w:sz w:val="24"/>
          <w:szCs w:val="24"/>
        </w:rPr>
        <w:fldChar w:fldCharType="begin"/>
      </w:r>
      <w:r>
        <w:rPr>
          <w:rFonts w:ascii="inherit" w:hAnsi="inherit"/>
          <w:sz w:val="24"/>
          <w:szCs w:val="24"/>
        </w:rPr>
        <w:instrText xml:space="preserve"> REF _Ref153262965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(d)</w:t>
      </w:r>
      <w:r>
        <w:rPr>
          <w:rFonts w:ascii="inherit" w:hAnsi="inherit"/>
          <w:sz w:val="24"/>
          <w:szCs w:val="24"/>
        </w:rPr>
        <w:fldChar w:fldCharType="end"/>
      </w:r>
      <w:r w:rsidR="00BF5202" w:rsidRPr="005B3720">
        <w:rPr>
          <w:rFonts w:ascii="inherit" w:hAnsi="inherit"/>
          <w:sz w:val="24"/>
          <w:szCs w:val="24"/>
        </w:rPr>
        <w:t xml:space="preserve"> of paragraph </w:t>
      </w:r>
      <w:r>
        <w:rPr>
          <w:rFonts w:ascii="inherit" w:hAnsi="inherit"/>
          <w:sz w:val="24"/>
          <w:szCs w:val="24"/>
        </w:rPr>
        <w:fldChar w:fldCharType="begin"/>
      </w:r>
      <w:r>
        <w:rPr>
          <w:rFonts w:ascii="inherit" w:hAnsi="inherit"/>
          <w:sz w:val="24"/>
          <w:szCs w:val="24"/>
        </w:rPr>
        <w:instrText xml:space="preserve"> REF _Ref153262975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1</w:t>
      </w:r>
      <w:r>
        <w:rPr>
          <w:rFonts w:ascii="inherit" w:hAnsi="inherit"/>
          <w:sz w:val="24"/>
          <w:szCs w:val="24"/>
        </w:rPr>
        <w:fldChar w:fldCharType="end"/>
      </w:r>
      <w:r w:rsidR="00BF5202" w:rsidRPr="005B3720">
        <w:rPr>
          <w:rFonts w:ascii="inherit" w:hAnsi="inherit"/>
          <w:sz w:val="24"/>
          <w:szCs w:val="24"/>
        </w:rPr>
        <w:t xml:space="preserve"> where: </w:t>
      </w:r>
    </w:p>
    <w:p w14:paraId="2EF3EB8C" w14:textId="77777777" w:rsidR="00AE476A" w:rsidRPr="005B3720" w:rsidRDefault="00BF5202" w:rsidP="000B27FF">
      <w:pPr>
        <w:numPr>
          <w:ilvl w:val="0"/>
          <w:numId w:val="4"/>
        </w:numPr>
        <w:spacing w:after="194"/>
        <w:ind w:left="709" w:hanging="709"/>
        <w:rPr>
          <w:rFonts w:ascii="inherit" w:hAnsi="inherit"/>
          <w:sz w:val="24"/>
          <w:szCs w:val="24"/>
        </w:rPr>
      </w:pPr>
      <w:r w:rsidRPr="005B3720">
        <w:rPr>
          <w:rFonts w:ascii="inherit" w:hAnsi="inherit"/>
          <w:sz w:val="24"/>
          <w:szCs w:val="24"/>
        </w:rPr>
        <w:t xml:space="preserve">the HVDC system has at least one HVDC converter station owned by the relevant TSO; </w:t>
      </w:r>
    </w:p>
    <w:p w14:paraId="5EA03173" w14:textId="77777777" w:rsidR="00AE476A" w:rsidRPr="005B3720" w:rsidRDefault="00BF5202" w:rsidP="000B27FF">
      <w:pPr>
        <w:numPr>
          <w:ilvl w:val="0"/>
          <w:numId w:val="4"/>
        </w:numPr>
        <w:spacing w:after="193"/>
        <w:ind w:left="709" w:hanging="709"/>
        <w:rPr>
          <w:rFonts w:ascii="inherit" w:hAnsi="inherit"/>
          <w:sz w:val="24"/>
          <w:szCs w:val="24"/>
        </w:rPr>
      </w:pPr>
      <w:r w:rsidRPr="005B3720">
        <w:rPr>
          <w:rFonts w:ascii="inherit" w:hAnsi="inherit"/>
          <w:sz w:val="24"/>
          <w:szCs w:val="24"/>
        </w:rPr>
        <w:t xml:space="preserve">the HVDC system is owned by an entity which exercises control over the relevant TSO; </w:t>
      </w:r>
    </w:p>
    <w:p w14:paraId="4295EF94" w14:textId="77777777" w:rsidR="00AE476A" w:rsidRPr="005B3720" w:rsidRDefault="00BF5202" w:rsidP="000B27FF">
      <w:pPr>
        <w:numPr>
          <w:ilvl w:val="0"/>
          <w:numId w:val="4"/>
        </w:numPr>
        <w:spacing w:after="193"/>
        <w:ind w:left="709" w:hanging="709"/>
        <w:rPr>
          <w:rFonts w:ascii="inherit" w:hAnsi="inherit"/>
          <w:sz w:val="24"/>
          <w:szCs w:val="24"/>
        </w:rPr>
      </w:pPr>
      <w:r w:rsidRPr="005B3720">
        <w:rPr>
          <w:rFonts w:ascii="inherit" w:hAnsi="inherit"/>
          <w:sz w:val="24"/>
          <w:szCs w:val="24"/>
        </w:rPr>
        <w:lastRenderedPageBreak/>
        <w:t xml:space="preserve">the HVDC system is owned by an entity directly or indirectly controlled by an entity which also exercises control over the relevant TSO. </w:t>
      </w:r>
    </w:p>
    <w:p w14:paraId="0D14E2B3" w14:textId="3FE685FB" w:rsidR="00AE476A" w:rsidRPr="00C66726" w:rsidRDefault="00BF5202" w:rsidP="00844901">
      <w:pPr>
        <w:numPr>
          <w:ilvl w:val="0"/>
          <w:numId w:val="5"/>
        </w:numPr>
        <w:spacing w:after="319"/>
        <w:ind w:left="0" w:firstLine="0"/>
        <w:rPr>
          <w:rFonts w:ascii="inherit" w:hAnsi="inherit"/>
          <w:sz w:val="24"/>
          <w:szCs w:val="24"/>
        </w:rPr>
      </w:pPr>
      <w:r w:rsidRPr="005B3720">
        <w:rPr>
          <w:rFonts w:ascii="inherit" w:hAnsi="inherit"/>
          <w:sz w:val="24"/>
          <w:szCs w:val="24"/>
        </w:rPr>
        <w:t xml:space="preserve">The connection requirements for HVDC systems provided for in Title II shall apply at the AC connection points of such systems, except the requirements </w:t>
      </w:r>
      <w:r w:rsidRPr="00C66726">
        <w:rPr>
          <w:rFonts w:ascii="inherit" w:hAnsi="inherit"/>
          <w:sz w:val="24"/>
          <w:szCs w:val="24"/>
        </w:rPr>
        <w:t xml:space="preserve">provided for in </w:t>
      </w:r>
      <w:r w:rsidR="00BB6882">
        <w:rPr>
          <w:rFonts w:ascii="inherit" w:hAnsi="inherit"/>
          <w:sz w:val="24"/>
          <w:szCs w:val="24"/>
        </w:rPr>
        <w:t>Article 29(4) and (5)</w:t>
      </w:r>
      <w:r w:rsidR="00D06C3F">
        <w:rPr>
          <w:rFonts w:ascii="inherit" w:hAnsi="inherit"/>
          <w:sz w:val="24"/>
          <w:szCs w:val="24"/>
        </w:rPr>
        <w:t xml:space="preserve"> </w:t>
      </w:r>
      <w:r w:rsidRPr="00C66726">
        <w:rPr>
          <w:rFonts w:ascii="inherit" w:hAnsi="inherit"/>
          <w:sz w:val="24"/>
          <w:szCs w:val="24"/>
        </w:rPr>
        <w:t>and</w:t>
      </w:r>
      <w:r w:rsidR="00BB6882">
        <w:rPr>
          <w:rFonts w:ascii="inherit" w:hAnsi="inherit"/>
          <w:sz w:val="24"/>
          <w:szCs w:val="24"/>
        </w:rPr>
        <w:t xml:space="preserve"> Article 31(5)</w:t>
      </w:r>
      <w:r w:rsidRPr="00C66726">
        <w:rPr>
          <w:rFonts w:ascii="inherit" w:hAnsi="inherit"/>
          <w:sz w:val="24"/>
          <w:szCs w:val="24"/>
        </w:rPr>
        <w:t>, which can apply at other connection points, and</w:t>
      </w:r>
      <w:r w:rsidR="00BB6882">
        <w:rPr>
          <w:rFonts w:ascii="inherit" w:hAnsi="inherit"/>
          <w:sz w:val="24"/>
          <w:szCs w:val="24"/>
        </w:rPr>
        <w:t xml:space="preserve"> Article 19(1)</w:t>
      </w:r>
      <w:r w:rsidRPr="00C66726">
        <w:rPr>
          <w:rFonts w:ascii="inherit" w:hAnsi="inherit"/>
          <w:sz w:val="24"/>
          <w:szCs w:val="24"/>
        </w:rPr>
        <w:t xml:space="preserve"> which may apply at the terminals of the HVDC converter station. </w:t>
      </w:r>
    </w:p>
    <w:p w14:paraId="7549B003" w14:textId="59C3B21C" w:rsidR="00AE476A" w:rsidRPr="005B3720" w:rsidRDefault="00BF5202" w:rsidP="00844901">
      <w:pPr>
        <w:numPr>
          <w:ilvl w:val="0"/>
          <w:numId w:val="5"/>
        </w:numPr>
        <w:spacing w:after="319"/>
        <w:ind w:left="0" w:firstLine="0"/>
        <w:rPr>
          <w:rFonts w:ascii="inherit" w:hAnsi="inherit"/>
          <w:sz w:val="24"/>
          <w:szCs w:val="24"/>
        </w:rPr>
      </w:pPr>
      <w:r w:rsidRPr="5C965DFD">
        <w:rPr>
          <w:rFonts w:ascii="inherit" w:hAnsi="inherit"/>
          <w:sz w:val="24"/>
          <w:szCs w:val="24"/>
        </w:rPr>
        <w:t xml:space="preserve">The connection requirements for </w:t>
      </w:r>
      <w:del w:id="308" w:author="Author">
        <w:r w:rsidRPr="5C965DFD" w:rsidDel="00BF5202">
          <w:rPr>
            <w:rFonts w:ascii="inherit" w:hAnsi="inherit"/>
            <w:sz w:val="24"/>
            <w:szCs w:val="24"/>
          </w:rPr>
          <w:delText>DC-</w:delText>
        </w:r>
      </w:del>
      <w:ins w:id="309" w:author="Author">
        <w:r w:rsidR="28A06815" w:rsidRPr="5C965DFD">
          <w:rPr>
            <w:rFonts w:ascii="inherit" w:hAnsi="inherit"/>
            <w:sz w:val="24"/>
            <w:szCs w:val="24"/>
          </w:rPr>
          <w:t xml:space="preserve">asynchronously </w:t>
        </w:r>
      </w:ins>
      <w:r w:rsidRPr="5C965DFD">
        <w:rPr>
          <w:rFonts w:ascii="inherit" w:hAnsi="inherit"/>
          <w:sz w:val="24"/>
          <w:szCs w:val="24"/>
        </w:rPr>
        <w:t>connected power park modules</w:t>
      </w:r>
      <w:ins w:id="310" w:author="Author">
        <w:r w:rsidR="28A06815" w:rsidRPr="5C965DFD">
          <w:rPr>
            <w:rFonts w:ascii="inherit" w:hAnsi="inherit"/>
            <w:sz w:val="24"/>
            <w:szCs w:val="24"/>
          </w:rPr>
          <w:t>, asynchronously connected demand facilities, asynchronously connected power-to-gas demand units, asynchronously connected electricity storage modules</w:t>
        </w:r>
      </w:ins>
      <w:r w:rsidRPr="5C965DFD">
        <w:rPr>
          <w:rFonts w:ascii="inherit" w:hAnsi="inherit"/>
          <w:sz w:val="24"/>
          <w:szCs w:val="24"/>
        </w:rPr>
        <w:t xml:space="preserve"> and remote-end HVDC converter stations provided for in Title III shall apply at </w:t>
      </w:r>
      <w:commentRangeStart w:id="311"/>
      <w:del w:id="312" w:author="Author">
        <w:r w:rsidRPr="5C965DFD" w:rsidDel="00145894">
          <w:rPr>
            <w:rFonts w:ascii="inherit" w:hAnsi="inherit"/>
            <w:sz w:val="24"/>
            <w:szCs w:val="24"/>
          </w:rPr>
          <w:delText xml:space="preserve">the HVDC </w:delText>
        </w:r>
      </w:del>
      <w:commentRangeEnd w:id="311"/>
      <w:r w:rsidR="008F68FA">
        <w:rPr>
          <w:rStyle w:val="CommentReference"/>
        </w:rPr>
        <w:commentReference w:id="311"/>
      </w:r>
      <w:r w:rsidRPr="5C965DFD">
        <w:rPr>
          <w:rFonts w:ascii="inherit" w:hAnsi="inherit"/>
          <w:sz w:val="24"/>
          <w:szCs w:val="24"/>
        </w:rPr>
        <w:t xml:space="preserve">interface point of such systems, except the requirements provided for in </w:t>
      </w:r>
      <w:r w:rsidR="4F43D64C" w:rsidRPr="5C965DFD">
        <w:rPr>
          <w:rFonts w:ascii="inherit" w:hAnsi="inherit"/>
          <w:sz w:val="24"/>
          <w:szCs w:val="24"/>
        </w:rPr>
        <w:t>Article 39(1)(a)</w:t>
      </w:r>
      <w:r w:rsidRPr="5C965DFD">
        <w:rPr>
          <w:rFonts w:ascii="inherit" w:hAnsi="inherit"/>
          <w:sz w:val="24"/>
          <w:szCs w:val="24"/>
        </w:rPr>
        <w:t xml:space="preserve"> </w:t>
      </w:r>
      <w:r w:rsidR="4F43D64C" w:rsidRPr="5C965DFD">
        <w:rPr>
          <w:rFonts w:ascii="inherit" w:hAnsi="inherit"/>
          <w:sz w:val="24"/>
          <w:szCs w:val="24"/>
        </w:rPr>
        <w:t>and Article 47(2)</w:t>
      </w:r>
      <w:r w:rsidRPr="5C965DFD">
        <w:rPr>
          <w:rFonts w:ascii="inherit" w:hAnsi="inherit"/>
          <w:sz w:val="24"/>
          <w:szCs w:val="24"/>
        </w:rPr>
        <w:t xml:space="preserve">, which apply at the connection point in the synchronous area to which frequency response is being provided. </w:t>
      </w:r>
    </w:p>
    <w:p w14:paraId="26F24BC4" w14:textId="2CA1B042" w:rsidR="00AE476A" w:rsidRPr="005B3720" w:rsidRDefault="00BF5202" w:rsidP="00844901">
      <w:pPr>
        <w:numPr>
          <w:ilvl w:val="0"/>
          <w:numId w:val="5"/>
        </w:numPr>
        <w:spacing w:after="319"/>
        <w:ind w:left="0" w:firstLine="0"/>
        <w:rPr>
          <w:rFonts w:ascii="inherit" w:hAnsi="inherit"/>
          <w:sz w:val="24"/>
          <w:szCs w:val="24"/>
        </w:rPr>
      </w:pPr>
      <w:r w:rsidRPr="005B3720">
        <w:rPr>
          <w:rFonts w:ascii="inherit" w:hAnsi="inherit"/>
          <w:sz w:val="24"/>
          <w:szCs w:val="24"/>
        </w:rPr>
        <w:t>The relevant system operator shall refuse to allow the connection of a new HVDC system</w:t>
      </w:r>
      <w:ins w:id="313" w:author="Author">
        <w:r w:rsidR="00356A72">
          <w:rPr>
            <w:rFonts w:ascii="inherit" w:hAnsi="inherit"/>
            <w:sz w:val="24"/>
            <w:szCs w:val="24"/>
          </w:rPr>
          <w:t>,</w:t>
        </w:r>
      </w:ins>
      <w:r w:rsidRPr="005B3720">
        <w:rPr>
          <w:rFonts w:ascii="inherit" w:hAnsi="inherit"/>
          <w:sz w:val="24"/>
          <w:szCs w:val="24"/>
        </w:rPr>
        <w:t xml:space="preserve"> </w:t>
      </w:r>
      <w:del w:id="314" w:author="Author">
        <w:r w:rsidRPr="005B3720" w:rsidDel="00356A72">
          <w:rPr>
            <w:rFonts w:ascii="inherit" w:hAnsi="inherit"/>
            <w:sz w:val="24"/>
            <w:szCs w:val="24"/>
          </w:rPr>
          <w:delText>or DC-</w:delText>
        </w:r>
      </w:del>
      <w:ins w:id="315" w:author="Author">
        <w:r w:rsidR="00356A72">
          <w:rPr>
            <w:rFonts w:ascii="inherit" w:hAnsi="inherit"/>
            <w:sz w:val="24"/>
            <w:szCs w:val="24"/>
          </w:rPr>
          <w:t xml:space="preserve">asynchronously </w:t>
        </w:r>
      </w:ins>
      <w:r w:rsidRPr="005B3720">
        <w:rPr>
          <w:rFonts w:ascii="inherit" w:hAnsi="inherit"/>
          <w:sz w:val="24"/>
          <w:szCs w:val="24"/>
        </w:rPr>
        <w:t>connected power park module</w:t>
      </w:r>
      <w:ins w:id="316" w:author="Author">
        <w:r w:rsidR="00356A72">
          <w:rPr>
            <w:rFonts w:ascii="inherit" w:hAnsi="inherit"/>
            <w:sz w:val="24"/>
            <w:szCs w:val="24"/>
          </w:rPr>
          <w:t xml:space="preserve">, </w:t>
        </w:r>
        <w:r w:rsidR="00356A72" w:rsidRPr="00356A72">
          <w:rPr>
            <w:rFonts w:ascii="inherit" w:hAnsi="inherit"/>
            <w:sz w:val="24"/>
            <w:szCs w:val="24"/>
          </w:rPr>
          <w:t>asynchronously connected demand facilit</w:t>
        </w:r>
        <w:r w:rsidR="00356A72">
          <w:rPr>
            <w:rFonts w:ascii="inherit" w:hAnsi="inherit"/>
            <w:sz w:val="24"/>
            <w:szCs w:val="24"/>
          </w:rPr>
          <w:t>y</w:t>
        </w:r>
        <w:r w:rsidR="00356A72" w:rsidRPr="00356A72">
          <w:rPr>
            <w:rFonts w:ascii="inherit" w:hAnsi="inherit"/>
            <w:sz w:val="24"/>
            <w:szCs w:val="24"/>
          </w:rPr>
          <w:t xml:space="preserve">, asynchronously connected power-to-gas demand unit </w:t>
        </w:r>
        <w:r w:rsidR="00356A72">
          <w:rPr>
            <w:rFonts w:ascii="inherit" w:hAnsi="inherit"/>
            <w:sz w:val="24"/>
            <w:szCs w:val="24"/>
          </w:rPr>
          <w:t>or</w:t>
        </w:r>
        <w:r w:rsidR="00356A72" w:rsidRPr="00356A72">
          <w:rPr>
            <w:rFonts w:ascii="inherit" w:hAnsi="inherit"/>
            <w:sz w:val="24"/>
            <w:szCs w:val="24"/>
          </w:rPr>
          <w:t xml:space="preserve"> asynchronously connected electricity storage module</w:t>
        </w:r>
      </w:ins>
      <w:r w:rsidRPr="005B3720">
        <w:rPr>
          <w:rFonts w:ascii="inherit" w:hAnsi="inherit"/>
          <w:sz w:val="24"/>
          <w:szCs w:val="24"/>
        </w:rPr>
        <w:t xml:space="preserve"> which does not comply with the requirements set out in this Regulation and which is not covered by a derogation granted by the regulatory authority, or other authority where applicable in a Member State pursuant to Title VII. The relevant system operator shall communicate such refusal, by means of a reasoned statement in writing, to the HVDC system owner</w:t>
      </w:r>
      <w:ins w:id="317" w:author="Author">
        <w:r w:rsidR="00356A72">
          <w:rPr>
            <w:rFonts w:ascii="inherit" w:hAnsi="inherit"/>
            <w:sz w:val="24"/>
            <w:szCs w:val="24"/>
          </w:rPr>
          <w:t>,</w:t>
        </w:r>
      </w:ins>
      <w:r w:rsidRPr="005B3720">
        <w:rPr>
          <w:rFonts w:ascii="inherit" w:hAnsi="inherit"/>
          <w:sz w:val="24"/>
          <w:szCs w:val="24"/>
        </w:rPr>
        <w:t xml:space="preserve"> </w:t>
      </w:r>
      <w:del w:id="318" w:author="Author">
        <w:r w:rsidRPr="005B3720" w:rsidDel="00356A72">
          <w:rPr>
            <w:rFonts w:ascii="inherit" w:hAnsi="inherit"/>
            <w:sz w:val="24"/>
            <w:szCs w:val="24"/>
          </w:rPr>
          <w:delText>or DC-</w:delText>
        </w:r>
      </w:del>
      <w:ins w:id="319" w:author="Author">
        <w:r w:rsidR="00356A72">
          <w:rPr>
            <w:rFonts w:ascii="inherit" w:hAnsi="inherit"/>
            <w:sz w:val="24"/>
            <w:szCs w:val="24"/>
          </w:rPr>
          <w:t xml:space="preserve">asynchronously </w:t>
        </w:r>
      </w:ins>
      <w:r w:rsidRPr="005B3720">
        <w:rPr>
          <w:rFonts w:ascii="inherit" w:hAnsi="inherit"/>
          <w:sz w:val="24"/>
          <w:szCs w:val="24"/>
        </w:rPr>
        <w:t>connected power park module owner</w:t>
      </w:r>
      <w:ins w:id="320" w:author="Author">
        <w:r w:rsidR="00356A72">
          <w:rPr>
            <w:rFonts w:ascii="inherit" w:hAnsi="inherit"/>
            <w:sz w:val="24"/>
            <w:szCs w:val="24"/>
          </w:rPr>
          <w:t xml:space="preserve">, </w:t>
        </w:r>
        <w:r w:rsidR="00356A72" w:rsidRPr="00356A72">
          <w:rPr>
            <w:rFonts w:ascii="inherit" w:hAnsi="inherit"/>
            <w:sz w:val="24"/>
            <w:szCs w:val="24"/>
          </w:rPr>
          <w:t>asynchronously connected demand facilit</w:t>
        </w:r>
        <w:r w:rsidR="00356A72">
          <w:rPr>
            <w:rFonts w:ascii="inherit" w:hAnsi="inherit"/>
            <w:sz w:val="24"/>
            <w:szCs w:val="24"/>
          </w:rPr>
          <w:t>y owner</w:t>
        </w:r>
        <w:r w:rsidR="00356A72" w:rsidRPr="00356A72">
          <w:rPr>
            <w:rFonts w:ascii="inherit" w:hAnsi="inherit"/>
            <w:sz w:val="24"/>
            <w:szCs w:val="24"/>
          </w:rPr>
          <w:t>, asynchronously connected power-to-gas demand unit</w:t>
        </w:r>
        <w:r w:rsidR="00356A72">
          <w:rPr>
            <w:rFonts w:ascii="inherit" w:hAnsi="inherit"/>
            <w:sz w:val="24"/>
            <w:szCs w:val="24"/>
          </w:rPr>
          <w:t xml:space="preserve"> owner</w:t>
        </w:r>
        <w:r w:rsidR="00356A72" w:rsidRPr="00356A72">
          <w:rPr>
            <w:rFonts w:ascii="inherit" w:hAnsi="inherit"/>
            <w:sz w:val="24"/>
            <w:szCs w:val="24"/>
          </w:rPr>
          <w:t xml:space="preserve"> </w:t>
        </w:r>
        <w:r w:rsidR="00356A72">
          <w:rPr>
            <w:rFonts w:ascii="inherit" w:hAnsi="inherit"/>
            <w:sz w:val="24"/>
            <w:szCs w:val="24"/>
          </w:rPr>
          <w:t>or</w:t>
        </w:r>
        <w:r w:rsidR="00356A72" w:rsidRPr="00356A72">
          <w:rPr>
            <w:rFonts w:ascii="inherit" w:hAnsi="inherit"/>
            <w:sz w:val="24"/>
            <w:szCs w:val="24"/>
          </w:rPr>
          <w:t xml:space="preserve"> asynchronously connected electricity storage module</w:t>
        </w:r>
        <w:r w:rsidR="00356A72">
          <w:rPr>
            <w:rFonts w:ascii="inherit" w:hAnsi="inherit"/>
            <w:sz w:val="24"/>
            <w:szCs w:val="24"/>
          </w:rPr>
          <w:t xml:space="preserve"> owner</w:t>
        </w:r>
      </w:ins>
      <w:r w:rsidRPr="005B3720">
        <w:rPr>
          <w:rFonts w:ascii="inherit" w:hAnsi="inherit"/>
          <w:sz w:val="24"/>
          <w:szCs w:val="24"/>
        </w:rPr>
        <w:t xml:space="preserve"> and, unless specified otherwise by the regulatory authority, to the regulatory authority. </w:t>
      </w:r>
    </w:p>
    <w:p w14:paraId="38516E9A" w14:textId="77777777" w:rsidR="00AE476A" w:rsidRPr="005B3720" w:rsidRDefault="00BF5202" w:rsidP="00D70247">
      <w:pPr>
        <w:numPr>
          <w:ilvl w:val="0"/>
          <w:numId w:val="5"/>
        </w:numPr>
        <w:spacing w:after="193"/>
        <w:ind w:hanging="432"/>
        <w:rPr>
          <w:rFonts w:ascii="inherit" w:hAnsi="inherit"/>
          <w:sz w:val="24"/>
          <w:szCs w:val="24"/>
        </w:rPr>
      </w:pPr>
      <w:r w:rsidRPr="005B3720">
        <w:rPr>
          <w:rFonts w:ascii="inherit" w:hAnsi="inherit"/>
          <w:sz w:val="24"/>
          <w:szCs w:val="24"/>
        </w:rPr>
        <w:t xml:space="preserve">This Regulation shall not apply to: </w:t>
      </w:r>
    </w:p>
    <w:p w14:paraId="270CDFF7" w14:textId="77777777" w:rsidR="00AE476A" w:rsidRPr="005B3720" w:rsidRDefault="00BF5202" w:rsidP="00D70247">
      <w:pPr>
        <w:numPr>
          <w:ilvl w:val="0"/>
          <w:numId w:val="6"/>
        </w:numPr>
        <w:spacing w:after="202"/>
        <w:ind w:hanging="295"/>
        <w:rPr>
          <w:rFonts w:ascii="inherit" w:hAnsi="inherit"/>
          <w:sz w:val="24"/>
          <w:szCs w:val="24"/>
        </w:rPr>
      </w:pPr>
      <w:r w:rsidRPr="005B3720">
        <w:rPr>
          <w:rFonts w:ascii="inherit" w:hAnsi="inherit"/>
          <w:sz w:val="24"/>
          <w:szCs w:val="24"/>
        </w:rPr>
        <w:t xml:space="preserve">HVDC systems whose connection point is below 110 kV unless a cross-border impact is demonstrated by the relevant TSO. The relevant TSO shall consider the long-term development of the network in this assessment; </w:t>
      </w:r>
    </w:p>
    <w:p w14:paraId="33F8CE4A" w14:textId="407F716E" w:rsidR="00AE476A" w:rsidRPr="005B3720" w:rsidRDefault="00BF5202" w:rsidP="00D70247">
      <w:pPr>
        <w:numPr>
          <w:ilvl w:val="0"/>
          <w:numId w:val="6"/>
        </w:numPr>
        <w:spacing w:after="515"/>
        <w:ind w:hanging="295"/>
        <w:rPr>
          <w:rFonts w:ascii="inherit" w:hAnsi="inherit"/>
          <w:sz w:val="24"/>
          <w:szCs w:val="24"/>
        </w:rPr>
      </w:pPr>
      <w:r w:rsidRPr="005B3720">
        <w:rPr>
          <w:rFonts w:ascii="inherit" w:hAnsi="inherit"/>
          <w:sz w:val="24"/>
          <w:szCs w:val="24"/>
        </w:rPr>
        <w:t>HVDC systems</w:t>
      </w:r>
      <w:ins w:id="321" w:author="Author">
        <w:r w:rsidR="00356A72">
          <w:rPr>
            <w:rFonts w:ascii="inherit" w:hAnsi="inherit"/>
            <w:sz w:val="24"/>
            <w:szCs w:val="24"/>
          </w:rPr>
          <w:t>,</w:t>
        </w:r>
      </w:ins>
      <w:r w:rsidRPr="005B3720">
        <w:rPr>
          <w:rFonts w:ascii="inherit" w:hAnsi="inherit"/>
          <w:sz w:val="24"/>
          <w:szCs w:val="24"/>
        </w:rPr>
        <w:t xml:space="preserve"> </w:t>
      </w:r>
      <w:del w:id="322" w:author="Author">
        <w:r w:rsidRPr="005B3720" w:rsidDel="00356A72">
          <w:rPr>
            <w:rFonts w:ascii="inherit" w:hAnsi="inherit"/>
            <w:sz w:val="24"/>
            <w:szCs w:val="24"/>
          </w:rPr>
          <w:delText>or DC-</w:delText>
        </w:r>
      </w:del>
      <w:ins w:id="323" w:author="Author">
        <w:r w:rsidR="00356A72">
          <w:rPr>
            <w:rFonts w:ascii="inherit" w:hAnsi="inherit"/>
            <w:sz w:val="24"/>
            <w:szCs w:val="24"/>
          </w:rPr>
          <w:t xml:space="preserve">asynchronously </w:t>
        </w:r>
      </w:ins>
      <w:r w:rsidRPr="005B3720">
        <w:rPr>
          <w:rFonts w:ascii="inherit" w:hAnsi="inherit"/>
          <w:sz w:val="24"/>
          <w:szCs w:val="24"/>
        </w:rPr>
        <w:t>connected power park modules</w:t>
      </w:r>
      <w:ins w:id="324" w:author="Author">
        <w:r w:rsidR="00356A72">
          <w:rPr>
            <w:rFonts w:ascii="inherit" w:hAnsi="inherit"/>
            <w:sz w:val="24"/>
            <w:szCs w:val="24"/>
          </w:rPr>
          <w:t xml:space="preserve">, </w:t>
        </w:r>
        <w:r w:rsidR="00356A72" w:rsidRPr="00356A72">
          <w:rPr>
            <w:rFonts w:ascii="inherit" w:hAnsi="inherit"/>
            <w:sz w:val="24"/>
            <w:szCs w:val="24"/>
          </w:rPr>
          <w:t xml:space="preserve">asynchronously connected demand facilities, asynchronously connected power-to-gas demand units </w:t>
        </w:r>
        <w:r w:rsidR="00356A72">
          <w:rPr>
            <w:rFonts w:ascii="inherit" w:hAnsi="inherit"/>
            <w:sz w:val="24"/>
            <w:szCs w:val="24"/>
          </w:rPr>
          <w:t>or</w:t>
        </w:r>
        <w:r w:rsidR="00356A72" w:rsidRPr="00356A72">
          <w:rPr>
            <w:rFonts w:ascii="inherit" w:hAnsi="inherit"/>
            <w:sz w:val="24"/>
            <w:szCs w:val="24"/>
          </w:rPr>
          <w:t xml:space="preserve"> asynchronously connected electricity storage modules</w:t>
        </w:r>
      </w:ins>
      <w:r w:rsidRPr="005B3720">
        <w:rPr>
          <w:rFonts w:ascii="inherit" w:hAnsi="inherit"/>
          <w:sz w:val="24"/>
          <w:szCs w:val="24"/>
        </w:rPr>
        <w:t xml:space="preserve"> connected to the transmission system and distribution systems or to parts of the transmission system, or distribution systems, of islands of Member States of which the systems are not operated synchronously with either the Continental Europe, </w:t>
      </w:r>
      <w:del w:id="325" w:author="Author">
        <w:r w:rsidRPr="005B3720" w:rsidDel="00427137">
          <w:rPr>
            <w:rFonts w:ascii="inherit" w:hAnsi="inherit"/>
            <w:sz w:val="24"/>
            <w:szCs w:val="24"/>
          </w:rPr>
          <w:delText xml:space="preserve">Great Britain, </w:delText>
        </w:r>
      </w:del>
      <w:r w:rsidRPr="005B3720">
        <w:rPr>
          <w:rFonts w:ascii="inherit" w:hAnsi="inherit"/>
          <w:sz w:val="24"/>
          <w:szCs w:val="24"/>
        </w:rPr>
        <w:t xml:space="preserve">Nordic, Ireland and Northern Ireland or Baltic synchronous area. </w:t>
      </w:r>
    </w:p>
    <w:p w14:paraId="6B0EB244" w14:textId="6977F135" w:rsidR="00AE476A" w:rsidRPr="005B3720" w:rsidRDefault="00BF5202" w:rsidP="003B7DE4">
      <w:pPr>
        <w:pStyle w:val="Heading2"/>
      </w:pPr>
      <w:bookmarkStart w:id="326" w:name="_Ref153265737"/>
      <w:r w:rsidRPr="005B3720">
        <w:t>Article 4</w:t>
      </w:r>
      <w:bookmarkEnd w:id="326"/>
    </w:p>
    <w:p w14:paraId="2DD9BC30" w14:textId="767A7D97" w:rsidR="00AE476A" w:rsidRPr="003B7DE4" w:rsidRDefault="00BF5202" w:rsidP="003B7DE4">
      <w:pPr>
        <w:jc w:val="center"/>
        <w:rPr>
          <w:rFonts w:ascii="inherit" w:hAnsi="inherit"/>
          <w:b/>
          <w:bCs/>
          <w:sz w:val="24"/>
          <w:szCs w:val="24"/>
        </w:rPr>
      </w:pPr>
      <w:r w:rsidRPr="003B7DE4">
        <w:rPr>
          <w:rFonts w:ascii="inherit" w:hAnsi="inherit"/>
          <w:b/>
          <w:bCs/>
          <w:sz w:val="24"/>
          <w:szCs w:val="24"/>
        </w:rPr>
        <w:t>Application to existing HVDC systems</w:t>
      </w:r>
      <w:ins w:id="327" w:author="Author">
        <w:r w:rsidR="001F2C65">
          <w:rPr>
            <w:rFonts w:ascii="inherit" w:hAnsi="inherit"/>
            <w:b/>
            <w:bCs/>
            <w:sz w:val="24"/>
            <w:szCs w:val="24"/>
          </w:rPr>
          <w:t>,</w:t>
        </w:r>
      </w:ins>
      <w:r w:rsidRPr="003B7DE4">
        <w:rPr>
          <w:rFonts w:ascii="inherit" w:hAnsi="inherit"/>
          <w:b/>
          <w:bCs/>
          <w:sz w:val="24"/>
          <w:szCs w:val="24"/>
        </w:rPr>
        <w:t xml:space="preserve"> </w:t>
      </w:r>
      <w:del w:id="328" w:author="Author">
        <w:r w:rsidRPr="003B7DE4" w:rsidDel="001F2C65">
          <w:rPr>
            <w:rFonts w:ascii="inherit" w:hAnsi="inherit"/>
            <w:b/>
            <w:bCs/>
            <w:sz w:val="24"/>
            <w:szCs w:val="24"/>
          </w:rPr>
          <w:delText xml:space="preserve">and </w:delText>
        </w:r>
      </w:del>
      <w:ins w:id="329" w:author="Author">
        <w:r w:rsidR="00F82683" w:rsidRPr="00F82683">
          <w:rPr>
            <w:rFonts w:ascii="inherit" w:hAnsi="inherit"/>
            <w:b/>
            <w:bCs/>
            <w:sz w:val="24"/>
            <w:szCs w:val="24"/>
          </w:rPr>
          <w:t xml:space="preserve">asynchronously connected </w:t>
        </w:r>
        <w:r w:rsidR="00F82683">
          <w:rPr>
            <w:rFonts w:ascii="inherit" w:hAnsi="inherit"/>
            <w:b/>
            <w:bCs/>
            <w:sz w:val="24"/>
            <w:szCs w:val="24"/>
          </w:rPr>
          <w:t>p</w:t>
        </w:r>
        <w:r w:rsidR="00F82683" w:rsidRPr="00F82683">
          <w:rPr>
            <w:rFonts w:ascii="inherit" w:hAnsi="inherit"/>
            <w:b/>
            <w:bCs/>
            <w:sz w:val="24"/>
            <w:szCs w:val="24"/>
          </w:rPr>
          <w:t xml:space="preserve">ower </w:t>
        </w:r>
        <w:r w:rsidR="00F82683">
          <w:rPr>
            <w:rFonts w:ascii="inherit" w:hAnsi="inherit"/>
            <w:b/>
            <w:bCs/>
            <w:sz w:val="24"/>
            <w:szCs w:val="24"/>
          </w:rPr>
          <w:t>p</w:t>
        </w:r>
        <w:r w:rsidR="00F82683" w:rsidRPr="00F82683">
          <w:rPr>
            <w:rFonts w:ascii="inherit" w:hAnsi="inherit"/>
            <w:b/>
            <w:bCs/>
            <w:sz w:val="24"/>
            <w:szCs w:val="24"/>
          </w:rPr>
          <w:t xml:space="preserve">ark </w:t>
        </w:r>
        <w:r w:rsidR="00F82683">
          <w:rPr>
            <w:rFonts w:ascii="inherit" w:hAnsi="inherit"/>
            <w:b/>
            <w:bCs/>
            <w:sz w:val="24"/>
            <w:szCs w:val="24"/>
          </w:rPr>
          <w:t>m</w:t>
        </w:r>
        <w:r w:rsidR="00F82683" w:rsidRPr="00F82683">
          <w:rPr>
            <w:rFonts w:ascii="inherit" w:hAnsi="inherit"/>
            <w:b/>
            <w:bCs/>
            <w:sz w:val="24"/>
            <w:szCs w:val="24"/>
          </w:rPr>
          <w:t xml:space="preserve">odules, asynchronously connected </w:t>
        </w:r>
        <w:r w:rsidR="00F82683">
          <w:rPr>
            <w:rFonts w:ascii="inherit" w:hAnsi="inherit"/>
            <w:b/>
            <w:bCs/>
            <w:sz w:val="24"/>
            <w:szCs w:val="24"/>
          </w:rPr>
          <w:t>d</w:t>
        </w:r>
        <w:r w:rsidR="00F82683" w:rsidRPr="00F82683">
          <w:rPr>
            <w:rFonts w:ascii="inherit" w:hAnsi="inherit"/>
            <w:b/>
            <w:bCs/>
            <w:sz w:val="24"/>
            <w:szCs w:val="24"/>
          </w:rPr>
          <w:t xml:space="preserve">emand </w:t>
        </w:r>
        <w:r w:rsidR="00F82683">
          <w:rPr>
            <w:rFonts w:ascii="inherit" w:hAnsi="inherit"/>
            <w:b/>
            <w:bCs/>
            <w:sz w:val="24"/>
            <w:szCs w:val="24"/>
          </w:rPr>
          <w:t>f</w:t>
        </w:r>
        <w:r w:rsidR="00F82683" w:rsidRPr="00F82683">
          <w:rPr>
            <w:rFonts w:ascii="inherit" w:hAnsi="inherit"/>
            <w:b/>
            <w:bCs/>
            <w:sz w:val="24"/>
            <w:szCs w:val="24"/>
          </w:rPr>
          <w:t>acilit</w:t>
        </w:r>
        <w:r w:rsidR="001F2C65">
          <w:rPr>
            <w:rFonts w:ascii="inherit" w:hAnsi="inherit"/>
            <w:b/>
            <w:bCs/>
            <w:sz w:val="24"/>
            <w:szCs w:val="24"/>
          </w:rPr>
          <w:t>ies</w:t>
        </w:r>
        <w:r w:rsidR="00D87686">
          <w:rPr>
            <w:rFonts w:ascii="inherit" w:hAnsi="inherit"/>
            <w:b/>
            <w:bCs/>
            <w:sz w:val="24"/>
            <w:szCs w:val="24"/>
          </w:rPr>
          <w:t>, asynchronously connected power-to-gas demand units</w:t>
        </w:r>
        <w:r w:rsidR="001F2C65">
          <w:rPr>
            <w:rFonts w:ascii="inherit" w:hAnsi="inherit"/>
            <w:b/>
            <w:bCs/>
            <w:sz w:val="24"/>
            <w:szCs w:val="24"/>
          </w:rPr>
          <w:t xml:space="preserve"> and</w:t>
        </w:r>
        <w:r w:rsidR="00F82683" w:rsidRPr="00F82683">
          <w:rPr>
            <w:rFonts w:ascii="inherit" w:hAnsi="inherit"/>
            <w:b/>
            <w:bCs/>
            <w:sz w:val="24"/>
            <w:szCs w:val="24"/>
          </w:rPr>
          <w:t xml:space="preserve"> asynchronously connected </w:t>
        </w:r>
        <w:r w:rsidR="00F82683">
          <w:rPr>
            <w:rFonts w:ascii="inherit" w:hAnsi="inherit"/>
            <w:b/>
            <w:bCs/>
            <w:sz w:val="24"/>
            <w:szCs w:val="24"/>
          </w:rPr>
          <w:t>e</w:t>
        </w:r>
        <w:r w:rsidR="00F82683" w:rsidRPr="00F82683">
          <w:rPr>
            <w:rFonts w:ascii="inherit" w:hAnsi="inherit"/>
            <w:b/>
            <w:bCs/>
            <w:sz w:val="24"/>
            <w:szCs w:val="24"/>
          </w:rPr>
          <w:t xml:space="preserve">lectricity </w:t>
        </w:r>
        <w:r w:rsidR="00F82683">
          <w:rPr>
            <w:rFonts w:ascii="inherit" w:hAnsi="inherit"/>
            <w:b/>
            <w:bCs/>
            <w:sz w:val="24"/>
            <w:szCs w:val="24"/>
          </w:rPr>
          <w:t>s</w:t>
        </w:r>
        <w:r w:rsidR="00F82683" w:rsidRPr="00F82683">
          <w:rPr>
            <w:rFonts w:ascii="inherit" w:hAnsi="inherit"/>
            <w:b/>
            <w:bCs/>
            <w:sz w:val="24"/>
            <w:szCs w:val="24"/>
          </w:rPr>
          <w:t xml:space="preserve">torage </w:t>
        </w:r>
        <w:r w:rsidR="00F82683">
          <w:rPr>
            <w:rFonts w:ascii="inherit" w:hAnsi="inherit"/>
            <w:b/>
            <w:bCs/>
            <w:sz w:val="24"/>
            <w:szCs w:val="24"/>
          </w:rPr>
          <w:t>m</w:t>
        </w:r>
        <w:r w:rsidR="00F82683" w:rsidRPr="00F82683">
          <w:rPr>
            <w:rFonts w:ascii="inherit" w:hAnsi="inherit"/>
            <w:b/>
            <w:bCs/>
            <w:sz w:val="24"/>
            <w:szCs w:val="24"/>
          </w:rPr>
          <w:t>odule</w:t>
        </w:r>
        <w:r w:rsidR="001F2C65">
          <w:rPr>
            <w:rFonts w:ascii="inherit" w:hAnsi="inherit"/>
            <w:b/>
            <w:bCs/>
            <w:sz w:val="24"/>
            <w:szCs w:val="24"/>
          </w:rPr>
          <w:t>s</w:t>
        </w:r>
      </w:ins>
      <w:del w:id="330" w:author="Author">
        <w:r w:rsidRPr="003B7DE4" w:rsidDel="00F82683">
          <w:rPr>
            <w:rFonts w:ascii="inherit" w:hAnsi="inherit"/>
            <w:b/>
            <w:bCs/>
            <w:sz w:val="24"/>
            <w:szCs w:val="24"/>
          </w:rPr>
          <w:delText>DC-connected power park modules</w:delText>
        </w:r>
      </w:del>
    </w:p>
    <w:p w14:paraId="15153D0E" w14:textId="7B932B2D" w:rsidR="00AE476A" w:rsidRPr="005B3720" w:rsidRDefault="00BF5202" w:rsidP="00B13FCD">
      <w:pPr>
        <w:numPr>
          <w:ilvl w:val="0"/>
          <w:numId w:val="160"/>
        </w:numPr>
        <w:ind w:left="0"/>
        <w:rPr>
          <w:rFonts w:ascii="inherit" w:hAnsi="inherit"/>
          <w:sz w:val="24"/>
          <w:szCs w:val="24"/>
        </w:rPr>
      </w:pPr>
      <w:bookmarkStart w:id="331" w:name="_Ref153275819"/>
      <w:commentRangeStart w:id="332"/>
      <w:r w:rsidRPr="005B3720">
        <w:rPr>
          <w:rFonts w:ascii="inherit" w:hAnsi="inherit"/>
          <w:sz w:val="24"/>
          <w:szCs w:val="24"/>
        </w:rPr>
        <w:t xml:space="preserve">Except </w:t>
      </w:r>
      <w:r w:rsidRPr="00C66726">
        <w:rPr>
          <w:rFonts w:ascii="inherit" w:hAnsi="inherit"/>
          <w:sz w:val="24"/>
          <w:szCs w:val="24"/>
        </w:rPr>
        <w:t xml:space="preserve">for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_Ref153265469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26</w:t>
      </w:r>
      <w:r w:rsidR="00B14A8A" w:rsidRPr="00C66726">
        <w:rPr>
          <w:rFonts w:ascii="inherit" w:hAnsi="inherit"/>
          <w:sz w:val="24"/>
          <w:szCs w:val="24"/>
        </w:rPr>
        <w:fldChar w:fldCharType="end"/>
      </w:r>
      <w:r w:rsidR="00B14A8A" w:rsidRPr="00C66726">
        <w:rPr>
          <w:rFonts w:ascii="inherit" w:hAnsi="inherit"/>
          <w:sz w:val="24"/>
          <w:szCs w:val="24"/>
        </w:rPr>
        <w:t xml:space="preserve">,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_Ref153263541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31</w:t>
      </w:r>
      <w:r w:rsidR="00B14A8A" w:rsidRPr="00C66726">
        <w:rPr>
          <w:rFonts w:ascii="inherit" w:hAnsi="inherit"/>
          <w:sz w:val="24"/>
          <w:szCs w:val="24"/>
        </w:rPr>
        <w:fldChar w:fldCharType="end"/>
      </w:r>
      <w:r w:rsidR="00B14A8A" w:rsidRPr="00C66726">
        <w:rPr>
          <w:rFonts w:ascii="inherit" w:hAnsi="inherit"/>
          <w:sz w:val="24"/>
          <w:szCs w:val="24"/>
        </w:rPr>
        <w:t xml:space="preserve">,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_Ref153265478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33</w:t>
      </w:r>
      <w:r w:rsidR="00B14A8A" w:rsidRPr="00C66726">
        <w:rPr>
          <w:rFonts w:ascii="inherit" w:hAnsi="inherit"/>
          <w:sz w:val="24"/>
          <w:szCs w:val="24"/>
        </w:rPr>
        <w:fldChar w:fldCharType="end"/>
      </w:r>
      <w:r w:rsidR="00B14A8A" w:rsidRPr="00C66726">
        <w:rPr>
          <w:rFonts w:ascii="inherit" w:hAnsi="inherit"/>
          <w:sz w:val="24"/>
          <w:szCs w:val="24"/>
        </w:rPr>
        <w:t xml:space="preserve"> and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_Ref153265485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50</w:t>
      </w:r>
      <w:r w:rsidR="00B14A8A" w:rsidRPr="00C66726">
        <w:rPr>
          <w:rFonts w:ascii="inherit" w:hAnsi="inherit"/>
          <w:sz w:val="24"/>
          <w:szCs w:val="24"/>
        </w:rPr>
        <w:fldChar w:fldCharType="end"/>
      </w:r>
      <w:r w:rsidRPr="00C66726">
        <w:rPr>
          <w:rFonts w:ascii="inherit" w:hAnsi="inherit"/>
          <w:sz w:val="24"/>
          <w:szCs w:val="24"/>
        </w:rPr>
        <w:t>,</w:t>
      </w:r>
      <w:commentRangeEnd w:id="332"/>
      <w:r w:rsidR="008F68FA">
        <w:rPr>
          <w:rStyle w:val="CommentReference"/>
        </w:rPr>
        <w:commentReference w:id="332"/>
      </w:r>
      <w:r w:rsidRPr="00C66726">
        <w:rPr>
          <w:rFonts w:ascii="inherit" w:hAnsi="inherit"/>
          <w:sz w:val="24"/>
          <w:szCs w:val="24"/>
        </w:rPr>
        <w:t xml:space="preserve"> existing HVDC systems and existing </w:t>
      </w:r>
      <w:ins w:id="333" w:author="Author">
        <w:r w:rsidR="006A1957" w:rsidRPr="006A1957">
          <w:rPr>
            <w:rFonts w:ascii="inherit" w:hAnsi="inherit"/>
            <w:sz w:val="24"/>
            <w:szCs w:val="24"/>
          </w:rPr>
          <w:t xml:space="preserve">asynchronously connected </w:t>
        </w:r>
        <w:r w:rsidR="006A1957">
          <w:rPr>
            <w:rFonts w:ascii="inherit" w:hAnsi="inherit"/>
            <w:sz w:val="24"/>
            <w:szCs w:val="24"/>
          </w:rPr>
          <w:t>p</w:t>
        </w:r>
        <w:r w:rsidR="006A1957" w:rsidRPr="006A1957">
          <w:rPr>
            <w:rFonts w:ascii="inherit" w:hAnsi="inherit"/>
            <w:sz w:val="24"/>
            <w:szCs w:val="24"/>
          </w:rPr>
          <w:t xml:space="preserve">ower </w:t>
        </w:r>
        <w:r w:rsidR="006A1957">
          <w:rPr>
            <w:rFonts w:ascii="inherit" w:hAnsi="inherit"/>
            <w:sz w:val="24"/>
            <w:szCs w:val="24"/>
          </w:rPr>
          <w:t>p</w:t>
        </w:r>
        <w:r w:rsidR="006A1957" w:rsidRPr="006A1957">
          <w:rPr>
            <w:rFonts w:ascii="inherit" w:hAnsi="inherit"/>
            <w:sz w:val="24"/>
            <w:szCs w:val="24"/>
          </w:rPr>
          <w:t xml:space="preserve">ark </w:t>
        </w:r>
        <w:r w:rsidR="006A1957">
          <w:rPr>
            <w:rFonts w:ascii="inherit" w:hAnsi="inherit"/>
            <w:sz w:val="24"/>
            <w:szCs w:val="24"/>
          </w:rPr>
          <w:t>m</w:t>
        </w:r>
        <w:r w:rsidR="006A1957" w:rsidRPr="006A1957">
          <w:rPr>
            <w:rFonts w:ascii="inherit" w:hAnsi="inherit"/>
            <w:sz w:val="24"/>
            <w:szCs w:val="24"/>
          </w:rPr>
          <w:t xml:space="preserve">odules, asynchronously connected </w:t>
        </w:r>
        <w:r w:rsidR="006A1957">
          <w:rPr>
            <w:rFonts w:ascii="inherit" w:hAnsi="inherit"/>
            <w:sz w:val="24"/>
            <w:szCs w:val="24"/>
          </w:rPr>
          <w:lastRenderedPageBreak/>
          <w:t>d</w:t>
        </w:r>
        <w:r w:rsidR="006A1957" w:rsidRPr="006A1957">
          <w:rPr>
            <w:rFonts w:ascii="inherit" w:hAnsi="inherit"/>
            <w:sz w:val="24"/>
            <w:szCs w:val="24"/>
          </w:rPr>
          <w:t xml:space="preserve">emand </w:t>
        </w:r>
        <w:r w:rsidR="006A1957">
          <w:rPr>
            <w:rFonts w:ascii="inherit" w:hAnsi="inherit"/>
            <w:sz w:val="24"/>
            <w:szCs w:val="24"/>
          </w:rPr>
          <w:t>f</w:t>
        </w:r>
        <w:r w:rsidR="006A1957" w:rsidRPr="006A1957">
          <w:rPr>
            <w:rFonts w:ascii="inherit" w:hAnsi="inherit"/>
            <w:sz w:val="24"/>
            <w:szCs w:val="24"/>
          </w:rPr>
          <w:t>acilit</w:t>
        </w:r>
        <w:r w:rsidR="00D87686">
          <w:rPr>
            <w:rFonts w:ascii="inherit" w:hAnsi="inherit"/>
            <w:sz w:val="24"/>
            <w:szCs w:val="24"/>
          </w:rPr>
          <w:t>ies</w:t>
        </w:r>
        <w:r w:rsidR="006A1957" w:rsidRPr="006A1957">
          <w:rPr>
            <w:rFonts w:ascii="inherit" w:hAnsi="inherit"/>
            <w:sz w:val="24"/>
            <w:szCs w:val="24"/>
          </w:rPr>
          <w:t xml:space="preserve">, </w:t>
        </w:r>
        <w:r w:rsidR="00D87686">
          <w:rPr>
            <w:rFonts w:ascii="inherit" w:hAnsi="inherit"/>
            <w:sz w:val="24"/>
            <w:szCs w:val="24"/>
          </w:rPr>
          <w:t xml:space="preserve">asynchronously connected power-to-gas demand units and </w:t>
        </w:r>
        <w:r w:rsidR="006A1957" w:rsidRPr="006A1957">
          <w:rPr>
            <w:rFonts w:ascii="inherit" w:hAnsi="inherit"/>
            <w:sz w:val="24"/>
            <w:szCs w:val="24"/>
          </w:rPr>
          <w:t xml:space="preserve">asynchronously connected </w:t>
        </w:r>
        <w:r w:rsidR="006A1957">
          <w:rPr>
            <w:rFonts w:ascii="inherit" w:hAnsi="inherit"/>
            <w:sz w:val="24"/>
            <w:szCs w:val="24"/>
          </w:rPr>
          <w:t>e</w:t>
        </w:r>
        <w:r w:rsidR="006A1957" w:rsidRPr="006A1957">
          <w:rPr>
            <w:rFonts w:ascii="inherit" w:hAnsi="inherit"/>
            <w:sz w:val="24"/>
            <w:szCs w:val="24"/>
          </w:rPr>
          <w:t xml:space="preserve">lectricity </w:t>
        </w:r>
        <w:r w:rsidR="006A1957">
          <w:rPr>
            <w:rFonts w:ascii="inherit" w:hAnsi="inherit"/>
            <w:sz w:val="24"/>
            <w:szCs w:val="24"/>
          </w:rPr>
          <w:t>s</w:t>
        </w:r>
        <w:r w:rsidR="006A1957" w:rsidRPr="006A1957">
          <w:rPr>
            <w:rFonts w:ascii="inherit" w:hAnsi="inherit"/>
            <w:sz w:val="24"/>
            <w:szCs w:val="24"/>
          </w:rPr>
          <w:t xml:space="preserve">torage </w:t>
        </w:r>
        <w:r w:rsidR="006A1957">
          <w:rPr>
            <w:rFonts w:ascii="inherit" w:hAnsi="inherit"/>
            <w:sz w:val="24"/>
            <w:szCs w:val="24"/>
          </w:rPr>
          <w:t>m</w:t>
        </w:r>
        <w:r w:rsidR="006A1957" w:rsidRPr="006A1957">
          <w:rPr>
            <w:rFonts w:ascii="inherit" w:hAnsi="inherit"/>
            <w:sz w:val="24"/>
            <w:szCs w:val="24"/>
          </w:rPr>
          <w:t>odule</w:t>
        </w:r>
        <w:r w:rsidR="00D87686">
          <w:rPr>
            <w:rFonts w:ascii="inherit" w:hAnsi="inherit"/>
            <w:sz w:val="24"/>
            <w:szCs w:val="24"/>
          </w:rPr>
          <w:t>s</w:t>
        </w:r>
        <w:r w:rsidR="00777C2B">
          <w:rPr>
            <w:rFonts w:ascii="inherit" w:hAnsi="inherit"/>
            <w:sz w:val="24"/>
            <w:szCs w:val="24"/>
          </w:rPr>
          <w:t xml:space="preserve"> </w:t>
        </w:r>
      </w:ins>
      <w:del w:id="334" w:author="Author">
        <w:r w:rsidRPr="00C66726" w:rsidDel="006A1957">
          <w:rPr>
            <w:rFonts w:ascii="inherit" w:hAnsi="inherit"/>
            <w:sz w:val="24"/>
            <w:szCs w:val="24"/>
          </w:rPr>
          <w:delText xml:space="preserve">DC-connected power park modules </w:delText>
        </w:r>
      </w:del>
      <w:r w:rsidRPr="00C66726">
        <w:rPr>
          <w:rFonts w:ascii="inherit" w:hAnsi="inherit"/>
          <w:sz w:val="24"/>
          <w:szCs w:val="24"/>
        </w:rPr>
        <w:t>are not subject to the</w:t>
      </w:r>
      <w:r w:rsidRPr="005B3720">
        <w:rPr>
          <w:rFonts w:ascii="inherit" w:hAnsi="inherit"/>
          <w:sz w:val="24"/>
          <w:szCs w:val="24"/>
        </w:rPr>
        <w:t xml:space="preserve"> requirements of this Regulation, unless:</w:t>
      </w:r>
      <w:bookmarkEnd w:id="331"/>
      <w:r w:rsidRPr="005B3720">
        <w:rPr>
          <w:rFonts w:ascii="inherit" w:hAnsi="inherit"/>
          <w:sz w:val="24"/>
          <w:szCs w:val="24"/>
        </w:rPr>
        <w:t xml:space="preserve"> </w:t>
      </w:r>
    </w:p>
    <w:p w14:paraId="6AD3FDBA" w14:textId="253C469E" w:rsidR="00AE476A" w:rsidRPr="005B3720" w:rsidRDefault="00BF5202" w:rsidP="00D70247">
      <w:pPr>
        <w:numPr>
          <w:ilvl w:val="0"/>
          <w:numId w:val="7"/>
        </w:numPr>
        <w:spacing w:after="201"/>
        <w:ind w:hanging="295"/>
        <w:rPr>
          <w:rFonts w:ascii="inherit" w:hAnsi="inherit"/>
          <w:sz w:val="24"/>
          <w:szCs w:val="24"/>
        </w:rPr>
      </w:pPr>
      <w:r w:rsidRPr="005B3720">
        <w:rPr>
          <w:rFonts w:ascii="inherit" w:hAnsi="inherit"/>
          <w:sz w:val="24"/>
          <w:szCs w:val="24"/>
        </w:rPr>
        <w:t xml:space="preserve">the HVDC system or </w:t>
      </w:r>
      <w:ins w:id="335" w:author="Author">
        <w:r w:rsidR="006C1B7E" w:rsidRPr="006A1957">
          <w:rPr>
            <w:rFonts w:ascii="inherit" w:hAnsi="inherit"/>
            <w:sz w:val="24"/>
            <w:szCs w:val="24"/>
          </w:rPr>
          <w:t xml:space="preserve">asynchronously connected </w:t>
        </w:r>
        <w:r w:rsidR="006C1B7E">
          <w:rPr>
            <w:rFonts w:ascii="inherit" w:hAnsi="inherit"/>
            <w:sz w:val="24"/>
            <w:szCs w:val="24"/>
          </w:rPr>
          <w:t>p</w:t>
        </w:r>
        <w:r w:rsidR="006C1B7E" w:rsidRPr="006A1957">
          <w:rPr>
            <w:rFonts w:ascii="inherit" w:hAnsi="inherit"/>
            <w:sz w:val="24"/>
            <w:szCs w:val="24"/>
          </w:rPr>
          <w:t xml:space="preserve">ower </w:t>
        </w:r>
        <w:r w:rsidR="006C1B7E">
          <w:rPr>
            <w:rFonts w:ascii="inherit" w:hAnsi="inherit"/>
            <w:sz w:val="24"/>
            <w:szCs w:val="24"/>
          </w:rPr>
          <w:t>p</w:t>
        </w:r>
        <w:r w:rsidR="006C1B7E" w:rsidRPr="006A1957">
          <w:rPr>
            <w:rFonts w:ascii="inherit" w:hAnsi="inherit"/>
            <w:sz w:val="24"/>
            <w:szCs w:val="24"/>
          </w:rPr>
          <w:t xml:space="preserve">ark </w:t>
        </w:r>
        <w:r w:rsidR="006C1B7E">
          <w:rPr>
            <w:rFonts w:ascii="inherit" w:hAnsi="inherit"/>
            <w:sz w:val="24"/>
            <w:szCs w:val="24"/>
          </w:rPr>
          <w:t>m</w:t>
        </w:r>
        <w:r w:rsidR="006C1B7E" w:rsidRPr="006A1957">
          <w:rPr>
            <w:rFonts w:ascii="inherit" w:hAnsi="inherit"/>
            <w:sz w:val="24"/>
            <w:szCs w:val="24"/>
          </w:rPr>
          <w:t xml:space="preserve">odule, asynchronously connected </w:t>
        </w:r>
        <w:r w:rsidR="006C1B7E">
          <w:rPr>
            <w:rFonts w:ascii="inherit" w:hAnsi="inherit"/>
            <w:sz w:val="24"/>
            <w:szCs w:val="24"/>
          </w:rPr>
          <w:t>d</w:t>
        </w:r>
        <w:r w:rsidR="006C1B7E" w:rsidRPr="006A1957">
          <w:rPr>
            <w:rFonts w:ascii="inherit" w:hAnsi="inherit"/>
            <w:sz w:val="24"/>
            <w:szCs w:val="24"/>
          </w:rPr>
          <w:t xml:space="preserve">emand </w:t>
        </w:r>
        <w:r w:rsidR="006C1B7E">
          <w:rPr>
            <w:rFonts w:ascii="inherit" w:hAnsi="inherit"/>
            <w:sz w:val="24"/>
            <w:szCs w:val="24"/>
          </w:rPr>
          <w:t>f</w:t>
        </w:r>
        <w:r w:rsidR="006C1B7E"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6C1B7E" w:rsidRPr="006A1957">
          <w:rPr>
            <w:rFonts w:ascii="inherit" w:hAnsi="inherit"/>
            <w:sz w:val="24"/>
            <w:szCs w:val="24"/>
          </w:rPr>
          <w:t xml:space="preserve">asynchronously connected </w:t>
        </w:r>
        <w:r w:rsidR="006C1B7E">
          <w:rPr>
            <w:rFonts w:ascii="inherit" w:hAnsi="inherit"/>
            <w:sz w:val="24"/>
            <w:szCs w:val="24"/>
          </w:rPr>
          <w:t>e</w:t>
        </w:r>
        <w:r w:rsidR="006C1B7E" w:rsidRPr="006A1957">
          <w:rPr>
            <w:rFonts w:ascii="inherit" w:hAnsi="inherit"/>
            <w:sz w:val="24"/>
            <w:szCs w:val="24"/>
          </w:rPr>
          <w:t xml:space="preserve">lectricity </w:t>
        </w:r>
        <w:r w:rsidR="006C1B7E">
          <w:rPr>
            <w:rFonts w:ascii="inherit" w:hAnsi="inherit"/>
            <w:sz w:val="24"/>
            <w:szCs w:val="24"/>
          </w:rPr>
          <w:t>s</w:t>
        </w:r>
        <w:r w:rsidR="006C1B7E" w:rsidRPr="006A1957">
          <w:rPr>
            <w:rFonts w:ascii="inherit" w:hAnsi="inherit"/>
            <w:sz w:val="24"/>
            <w:szCs w:val="24"/>
          </w:rPr>
          <w:t xml:space="preserve">torage </w:t>
        </w:r>
        <w:r w:rsidR="006C1B7E">
          <w:rPr>
            <w:rFonts w:ascii="inherit" w:hAnsi="inherit"/>
            <w:sz w:val="24"/>
            <w:szCs w:val="24"/>
          </w:rPr>
          <w:t>m</w:t>
        </w:r>
        <w:r w:rsidR="006C1B7E" w:rsidRPr="006A1957">
          <w:rPr>
            <w:rFonts w:ascii="inherit" w:hAnsi="inherit"/>
            <w:sz w:val="24"/>
            <w:szCs w:val="24"/>
          </w:rPr>
          <w:t>odule</w:t>
        </w:r>
        <w:r w:rsidR="00777C2B">
          <w:rPr>
            <w:rFonts w:ascii="inherit" w:hAnsi="inherit"/>
            <w:sz w:val="24"/>
            <w:szCs w:val="24"/>
          </w:rPr>
          <w:t xml:space="preserve"> </w:t>
        </w:r>
      </w:ins>
      <w:del w:id="336" w:author="Author">
        <w:r w:rsidRPr="005B3720" w:rsidDel="006C1B7E">
          <w:rPr>
            <w:rFonts w:ascii="inherit" w:hAnsi="inherit"/>
            <w:sz w:val="24"/>
            <w:szCs w:val="24"/>
          </w:rPr>
          <w:delText xml:space="preserve">DC-connected power park module </w:delText>
        </w:r>
      </w:del>
      <w:r w:rsidRPr="005B3720">
        <w:rPr>
          <w:rFonts w:ascii="inherit" w:hAnsi="inherit"/>
          <w:sz w:val="24"/>
          <w:szCs w:val="24"/>
        </w:rPr>
        <w:t xml:space="preserve">has been modified </w:t>
      </w:r>
      <w:ins w:id="337" w:author="Author">
        <w:r w:rsidR="006C1B7E" w:rsidRPr="006C1B7E">
          <w:rPr>
            <w:rFonts w:ascii="inherit" w:hAnsi="inherit"/>
            <w:sz w:val="24"/>
            <w:szCs w:val="24"/>
          </w:rPr>
          <w:t xml:space="preserve">that its electrical and grid-dynamic characteristics, relating to paragraph </w:t>
        </w:r>
        <w:r w:rsidR="005C1BDE">
          <w:rPr>
            <w:rFonts w:ascii="inherit" w:hAnsi="inherit"/>
            <w:sz w:val="24"/>
            <w:szCs w:val="24"/>
          </w:rPr>
          <w:t>(</w:t>
        </w:r>
        <w:r w:rsidR="005C1BDE">
          <w:rPr>
            <w:rFonts w:ascii="inherit" w:hAnsi="inherit"/>
            <w:sz w:val="24"/>
            <w:szCs w:val="24"/>
          </w:rPr>
          <w:fldChar w:fldCharType="begin"/>
        </w:r>
        <w:r w:rsidR="005C1BDE">
          <w:rPr>
            <w:rFonts w:ascii="inherit" w:hAnsi="inherit"/>
            <w:sz w:val="24"/>
            <w:szCs w:val="24"/>
          </w:rPr>
          <w:instrText xml:space="preserve"> REF _Ref153275819 \r \h </w:instrText>
        </w:r>
      </w:ins>
      <w:r w:rsidR="005C1BDE">
        <w:rPr>
          <w:rFonts w:ascii="inherit" w:hAnsi="inherit"/>
          <w:sz w:val="24"/>
          <w:szCs w:val="24"/>
        </w:rPr>
      </w:r>
      <w:ins w:id="338" w:author="Author">
        <w:r w:rsidR="005C1BDE">
          <w:rPr>
            <w:rFonts w:ascii="inherit" w:hAnsi="inherit"/>
            <w:sz w:val="24"/>
            <w:szCs w:val="24"/>
          </w:rPr>
          <w:fldChar w:fldCharType="separate"/>
        </w:r>
        <w:r w:rsidR="005C1BDE">
          <w:rPr>
            <w:rFonts w:ascii="inherit" w:hAnsi="inherit"/>
            <w:sz w:val="24"/>
            <w:szCs w:val="24"/>
          </w:rPr>
          <w:t>1</w:t>
        </w:r>
        <w:r w:rsidR="005C1BDE">
          <w:rPr>
            <w:rFonts w:ascii="inherit" w:hAnsi="inherit"/>
            <w:sz w:val="24"/>
            <w:szCs w:val="24"/>
          </w:rPr>
          <w:fldChar w:fldCharType="end"/>
        </w:r>
        <w:r w:rsidR="005C1BDE">
          <w:rPr>
            <w:rFonts w:ascii="inherit" w:hAnsi="inherit"/>
            <w:sz w:val="24"/>
            <w:szCs w:val="24"/>
          </w:rPr>
          <w:t>)</w:t>
        </w:r>
        <w:r w:rsidR="005C1BDE">
          <w:rPr>
            <w:rFonts w:ascii="inherit" w:hAnsi="inherit"/>
            <w:sz w:val="24"/>
            <w:szCs w:val="24"/>
          </w:rPr>
          <w:fldChar w:fldCharType="begin"/>
        </w:r>
        <w:r w:rsidR="005C1BDE">
          <w:rPr>
            <w:rFonts w:ascii="inherit" w:hAnsi="inherit"/>
            <w:sz w:val="24"/>
            <w:szCs w:val="24"/>
          </w:rPr>
          <w:instrText xml:space="preserve"> REF _Ref155876134 \r \h </w:instrText>
        </w:r>
      </w:ins>
      <w:r w:rsidR="005C1BDE">
        <w:rPr>
          <w:rFonts w:ascii="inherit" w:hAnsi="inherit"/>
          <w:sz w:val="24"/>
          <w:szCs w:val="24"/>
        </w:rPr>
      </w:r>
      <w:ins w:id="339" w:author="Author">
        <w:r w:rsidR="005C1BDE">
          <w:rPr>
            <w:rFonts w:ascii="inherit" w:hAnsi="inherit"/>
            <w:sz w:val="24"/>
            <w:szCs w:val="24"/>
          </w:rPr>
          <w:fldChar w:fldCharType="separate"/>
        </w:r>
        <w:r w:rsidR="005C1BDE">
          <w:rPr>
            <w:rFonts w:ascii="inherit" w:hAnsi="inherit"/>
            <w:sz w:val="24"/>
            <w:szCs w:val="24"/>
          </w:rPr>
          <w:t>(c)</w:t>
        </w:r>
        <w:r w:rsidR="005C1BDE">
          <w:rPr>
            <w:rFonts w:ascii="inherit" w:hAnsi="inherit"/>
            <w:sz w:val="24"/>
            <w:szCs w:val="24"/>
          </w:rPr>
          <w:fldChar w:fldCharType="end"/>
        </w:r>
        <w:r w:rsidR="006C1B7E" w:rsidRPr="006C1B7E">
          <w:rPr>
            <w:rFonts w:ascii="inherit" w:hAnsi="inherit"/>
            <w:sz w:val="24"/>
            <w:szCs w:val="24"/>
          </w:rPr>
          <w:t>, have significantly altered. In these cases, prior to carr</w:t>
        </w:r>
        <w:r w:rsidR="006C1B7E">
          <w:rPr>
            <w:rFonts w:ascii="inherit" w:hAnsi="inherit"/>
            <w:sz w:val="24"/>
            <w:szCs w:val="24"/>
          </w:rPr>
          <w:t>ying</w:t>
        </w:r>
        <w:r w:rsidR="006C1B7E" w:rsidRPr="006C1B7E">
          <w:rPr>
            <w:rFonts w:ascii="inherit" w:hAnsi="inherit"/>
            <w:sz w:val="24"/>
            <w:szCs w:val="24"/>
          </w:rPr>
          <w:t xml:space="preserve"> out a modification</w:t>
        </w:r>
      </w:ins>
      <w:del w:id="340" w:author="Author">
        <w:r w:rsidRPr="005B3720" w:rsidDel="006C1B7E">
          <w:rPr>
            <w:rFonts w:ascii="inherit" w:hAnsi="inherit"/>
            <w:sz w:val="24"/>
            <w:szCs w:val="24"/>
          </w:rPr>
          <w:delText>to such an extent that its connection agreement must be substantially revised in accordance with the following procedure</w:delText>
        </w:r>
      </w:del>
      <w:r w:rsidRPr="005B3720">
        <w:rPr>
          <w:rFonts w:ascii="inherit" w:hAnsi="inherit"/>
          <w:sz w:val="24"/>
          <w:szCs w:val="24"/>
        </w:rPr>
        <w:t xml:space="preserve">: </w:t>
      </w:r>
    </w:p>
    <w:p w14:paraId="61B9B8E3" w14:textId="6DDBBD0C" w:rsidR="00AE476A" w:rsidRPr="005B3720" w:rsidRDefault="00BF5202" w:rsidP="00D70247">
      <w:pPr>
        <w:numPr>
          <w:ilvl w:val="1"/>
          <w:numId w:val="7"/>
        </w:numPr>
        <w:ind w:hanging="340"/>
        <w:rPr>
          <w:rFonts w:ascii="inherit" w:hAnsi="inherit"/>
          <w:sz w:val="24"/>
          <w:szCs w:val="24"/>
        </w:rPr>
      </w:pPr>
      <w:r w:rsidRPr="005B3720">
        <w:rPr>
          <w:rFonts w:ascii="inherit" w:hAnsi="inherit"/>
          <w:sz w:val="24"/>
          <w:szCs w:val="24"/>
        </w:rPr>
        <w:t xml:space="preserve">the HVDC system or </w:t>
      </w:r>
      <w:ins w:id="341" w:author="Author">
        <w:r w:rsidR="00777C2B" w:rsidRPr="006A1957">
          <w:rPr>
            <w:rFonts w:ascii="inherit" w:hAnsi="inherit"/>
            <w:sz w:val="24"/>
            <w:szCs w:val="24"/>
          </w:rPr>
          <w:t xml:space="preserve">asynchronously connected </w:t>
        </w:r>
        <w:r w:rsidR="00777C2B">
          <w:rPr>
            <w:rFonts w:ascii="inherit" w:hAnsi="inherit"/>
            <w:sz w:val="24"/>
            <w:szCs w:val="24"/>
          </w:rPr>
          <w:t>p</w:t>
        </w:r>
        <w:r w:rsidR="00777C2B" w:rsidRPr="006A1957">
          <w:rPr>
            <w:rFonts w:ascii="inherit" w:hAnsi="inherit"/>
            <w:sz w:val="24"/>
            <w:szCs w:val="24"/>
          </w:rPr>
          <w:t xml:space="preserve">ower </w:t>
        </w:r>
        <w:r w:rsidR="00777C2B">
          <w:rPr>
            <w:rFonts w:ascii="inherit" w:hAnsi="inherit"/>
            <w:sz w:val="24"/>
            <w:szCs w:val="24"/>
          </w:rPr>
          <w:t>p</w:t>
        </w:r>
        <w:r w:rsidR="00777C2B" w:rsidRPr="006A1957">
          <w:rPr>
            <w:rFonts w:ascii="inherit" w:hAnsi="inherit"/>
            <w:sz w:val="24"/>
            <w:szCs w:val="24"/>
          </w:rPr>
          <w:t xml:space="preserve">ark </w:t>
        </w:r>
        <w:r w:rsidR="00777C2B">
          <w:rPr>
            <w:rFonts w:ascii="inherit" w:hAnsi="inherit"/>
            <w:sz w:val="24"/>
            <w:szCs w:val="24"/>
          </w:rPr>
          <w:t>m</w:t>
        </w:r>
        <w:r w:rsidR="00777C2B" w:rsidRPr="006A1957">
          <w:rPr>
            <w:rFonts w:ascii="inherit" w:hAnsi="inherit"/>
            <w:sz w:val="24"/>
            <w:szCs w:val="24"/>
          </w:rPr>
          <w:t xml:space="preserve">odule, asynchronously connected </w:t>
        </w:r>
        <w:r w:rsidR="00777C2B">
          <w:rPr>
            <w:rFonts w:ascii="inherit" w:hAnsi="inherit"/>
            <w:sz w:val="24"/>
            <w:szCs w:val="24"/>
          </w:rPr>
          <w:t>d</w:t>
        </w:r>
        <w:r w:rsidR="00777C2B" w:rsidRPr="006A1957">
          <w:rPr>
            <w:rFonts w:ascii="inherit" w:hAnsi="inherit"/>
            <w:sz w:val="24"/>
            <w:szCs w:val="24"/>
          </w:rPr>
          <w:t xml:space="preserve">emand </w:t>
        </w:r>
        <w:r w:rsidR="00777C2B">
          <w:rPr>
            <w:rFonts w:ascii="inherit" w:hAnsi="inherit"/>
            <w:sz w:val="24"/>
            <w:szCs w:val="24"/>
          </w:rPr>
          <w:t>f</w:t>
        </w:r>
        <w:r w:rsidR="00777C2B"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777C2B" w:rsidRPr="006A1957">
          <w:rPr>
            <w:rFonts w:ascii="inherit" w:hAnsi="inherit"/>
            <w:sz w:val="24"/>
            <w:szCs w:val="24"/>
          </w:rPr>
          <w:t xml:space="preserve">asynchronously connected </w:t>
        </w:r>
        <w:r w:rsidR="00777C2B">
          <w:rPr>
            <w:rFonts w:ascii="inherit" w:hAnsi="inherit"/>
            <w:sz w:val="24"/>
            <w:szCs w:val="24"/>
          </w:rPr>
          <w:t>e</w:t>
        </w:r>
        <w:r w:rsidR="00777C2B" w:rsidRPr="006A1957">
          <w:rPr>
            <w:rFonts w:ascii="inherit" w:hAnsi="inherit"/>
            <w:sz w:val="24"/>
            <w:szCs w:val="24"/>
          </w:rPr>
          <w:t xml:space="preserve">lectricity </w:t>
        </w:r>
        <w:r w:rsidR="00777C2B">
          <w:rPr>
            <w:rFonts w:ascii="inherit" w:hAnsi="inherit"/>
            <w:sz w:val="24"/>
            <w:szCs w:val="24"/>
          </w:rPr>
          <w:t>s</w:t>
        </w:r>
        <w:r w:rsidR="00777C2B" w:rsidRPr="006A1957">
          <w:rPr>
            <w:rFonts w:ascii="inherit" w:hAnsi="inherit"/>
            <w:sz w:val="24"/>
            <w:szCs w:val="24"/>
          </w:rPr>
          <w:t xml:space="preserve">torage </w:t>
        </w:r>
        <w:r w:rsidR="00777C2B">
          <w:rPr>
            <w:rFonts w:ascii="inherit" w:hAnsi="inherit"/>
            <w:sz w:val="24"/>
            <w:szCs w:val="24"/>
          </w:rPr>
          <w:t>m</w:t>
        </w:r>
        <w:r w:rsidR="00777C2B" w:rsidRPr="006A1957">
          <w:rPr>
            <w:rFonts w:ascii="inherit" w:hAnsi="inherit"/>
            <w:sz w:val="24"/>
            <w:szCs w:val="24"/>
          </w:rPr>
          <w:t>odule</w:t>
        </w:r>
        <w:r w:rsidR="00777C2B">
          <w:rPr>
            <w:rFonts w:ascii="inherit" w:hAnsi="inherit"/>
            <w:sz w:val="24"/>
            <w:szCs w:val="24"/>
          </w:rPr>
          <w:t xml:space="preserve"> </w:t>
        </w:r>
      </w:ins>
      <w:del w:id="342" w:author="Author">
        <w:r w:rsidRPr="005B3720" w:rsidDel="00777C2B">
          <w:rPr>
            <w:rFonts w:ascii="inherit" w:hAnsi="inherit"/>
            <w:sz w:val="24"/>
            <w:szCs w:val="24"/>
          </w:rPr>
          <w:delText xml:space="preserve">DC-connected power park module </w:delText>
        </w:r>
      </w:del>
      <w:r w:rsidRPr="005B3720">
        <w:rPr>
          <w:rFonts w:ascii="inherit" w:hAnsi="inherit"/>
          <w:sz w:val="24"/>
          <w:szCs w:val="24"/>
        </w:rPr>
        <w:t xml:space="preserve">owners who intend to undertake the modernisation of a plant or replacement of equipment </w:t>
      </w:r>
      <w:ins w:id="343" w:author="Author">
        <w:r w:rsidR="00777C2B" w:rsidRPr="00777C2B">
          <w:rPr>
            <w:rFonts w:ascii="inherit" w:hAnsi="inherit"/>
            <w:sz w:val="24"/>
            <w:szCs w:val="24"/>
          </w:rPr>
          <w:t>affecting the electrical characteristics</w:t>
        </w:r>
        <w:r w:rsidR="00777C2B" w:rsidRPr="00777C2B" w:rsidDel="00777C2B">
          <w:rPr>
            <w:rFonts w:ascii="inherit" w:hAnsi="inherit"/>
            <w:sz w:val="24"/>
            <w:szCs w:val="24"/>
          </w:rPr>
          <w:t xml:space="preserve"> </w:t>
        </w:r>
      </w:ins>
      <w:del w:id="344" w:author="Author">
        <w:r w:rsidRPr="005B3720" w:rsidDel="00777C2B">
          <w:rPr>
            <w:rFonts w:ascii="inherit" w:hAnsi="inherit"/>
            <w:sz w:val="24"/>
            <w:szCs w:val="24"/>
          </w:rPr>
          <w:delText xml:space="preserve">impacting the technical capabilities </w:delText>
        </w:r>
      </w:del>
      <w:r w:rsidRPr="005B3720">
        <w:rPr>
          <w:rFonts w:ascii="inherit" w:hAnsi="inherit"/>
          <w:sz w:val="24"/>
          <w:szCs w:val="24"/>
        </w:rPr>
        <w:t xml:space="preserve">of the HVDC system or </w:t>
      </w:r>
      <w:ins w:id="345" w:author="Author">
        <w:r w:rsidR="00777C2B" w:rsidRPr="006A1957">
          <w:rPr>
            <w:rFonts w:ascii="inherit" w:hAnsi="inherit"/>
            <w:sz w:val="24"/>
            <w:szCs w:val="24"/>
          </w:rPr>
          <w:t xml:space="preserve">asynchronously connected </w:t>
        </w:r>
        <w:r w:rsidR="00777C2B">
          <w:rPr>
            <w:rFonts w:ascii="inherit" w:hAnsi="inherit"/>
            <w:sz w:val="24"/>
            <w:szCs w:val="24"/>
          </w:rPr>
          <w:t>p</w:t>
        </w:r>
        <w:r w:rsidR="00777C2B" w:rsidRPr="006A1957">
          <w:rPr>
            <w:rFonts w:ascii="inherit" w:hAnsi="inherit"/>
            <w:sz w:val="24"/>
            <w:szCs w:val="24"/>
          </w:rPr>
          <w:t xml:space="preserve">ower </w:t>
        </w:r>
        <w:r w:rsidR="00777C2B">
          <w:rPr>
            <w:rFonts w:ascii="inherit" w:hAnsi="inherit"/>
            <w:sz w:val="24"/>
            <w:szCs w:val="24"/>
          </w:rPr>
          <w:t>p</w:t>
        </w:r>
        <w:r w:rsidR="00777C2B" w:rsidRPr="006A1957">
          <w:rPr>
            <w:rFonts w:ascii="inherit" w:hAnsi="inherit"/>
            <w:sz w:val="24"/>
            <w:szCs w:val="24"/>
          </w:rPr>
          <w:t xml:space="preserve">ark </w:t>
        </w:r>
        <w:r w:rsidR="00777C2B">
          <w:rPr>
            <w:rFonts w:ascii="inherit" w:hAnsi="inherit"/>
            <w:sz w:val="24"/>
            <w:szCs w:val="24"/>
          </w:rPr>
          <w:t>m</w:t>
        </w:r>
        <w:r w:rsidR="00777C2B" w:rsidRPr="006A1957">
          <w:rPr>
            <w:rFonts w:ascii="inherit" w:hAnsi="inherit"/>
            <w:sz w:val="24"/>
            <w:szCs w:val="24"/>
          </w:rPr>
          <w:t xml:space="preserve">odule, asynchronously connected </w:t>
        </w:r>
        <w:r w:rsidR="00777C2B">
          <w:rPr>
            <w:rFonts w:ascii="inherit" w:hAnsi="inherit"/>
            <w:sz w:val="24"/>
            <w:szCs w:val="24"/>
          </w:rPr>
          <w:t>d</w:t>
        </w:r>
        <w:r w:rsidR="00777C2B" w:rsidRPr="006A1957">
          <w:rPr>
            <w:rFonts w:ascii="inherit" w:hAnsi="inherit"/>
            <w:sz w:val="24"/>
            <w:szCs w:val="24"/>
          </w:rPr>
          <w:t xml:space="preserve">emand </w:t>
        </w:r>
        <w:r w:rsidR="00777C2B">
          <w:rPr>
            <w:rFonts w:ascii="inherit" w:hAnsi="inherit"/>
            <w:sz w:val="24"/>
            <w:szCs w:val="24"/>
          </w:rPr>
          <w:t>f</w:t>
        </w:r>
        <w:r w:rsidR="00777C2B"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777C2B" w:rsidRPr="006A1957">
          <w:rPr>
            <w:rFonts w:ascii="inherit" w:hAnsi="inherit"/>
            <w:sz w:val="24"/>
            <w:szCs w:val="24"/>
          </w:rPr>
          <w:t xml:space="preserve">asynchronously connected </w:t>
        </w:r>
        <w:r w:rsidR="00777C2B">
          <w:rPr>
            <w:rFonts w:ascii="inherit" w:hAnsi="inherit"/>
            <w:sz w:val="24"/>
            <w:szCs w:val="24"/>
          </w:rPr>
          <w:t>e</w:t>
        </w:r>
        <w:r w:rsidR="00777C2B" w:rsidRPr="006A1957">
          <w:rPr>
            <w:rFonts w:ascii="inherit" w:hAnsi="inherit"/>
            <w:sz w:val="24"/>
            <w:szCs w:val="24"/>
          </w:rPr>
          <w:t xml:space="preserve">lectricity </w:t>
        </w:r>
        <w:r w:rsidR="00777C2B">
          <w:rPr>
            <w:rFonts w:ascii="inherit" w:hAnsi="inherit"/>
            <w:sz w:val="24"/>
            <w:szCs w:val="24"/>
          </w:rPr>
          <w:t>s</w:t>
        </w:r>
        <w:r w:rsidR="00777C2B" w:rsidRPr="006A1957">
          <w:rPr>
            <w:rFonts w:ascii="inherit" w:hAnsi="inherit"/>
            <w:sz w:val="24"/>
            <w:szCs w:val="24"/>
          </w:rPr>
          <w:t xml:space="preserve">torage </w:t>
        </w:r>
        <w:r w:rsidR="00777C2B">
          <w:rPr>
            <w:rFonts w:ascii="inherit" w:hAnsi="inherit"/>
            <w:sz w:val="24"/>
            <w:szCs w:val="24"/>
          </w:rPr>
          <w:t>m</w:t>
        </w:r>
        <w:r w:rsidR="00777C2B" w:rsidRPr="006A1957">
          <w:rPr>
            <w:rFonts w:ascii="inherit" w:hAnsi="inherit"/>
            <w:sz w:val="24"/>
            <w:szCs w:val="24"/>
          </w:rPr>
          <w:t>odule</w:t>
        </w:r>
        <w:r w:rsidR="00777C2B">
          <w:rPr>
            <w:rFonts w:ascii="inherit" w:hAnsi="inherit"/>
            <w:sz w:val="24"/>
            <w:szCs w:val="24"/>
          </w:rPr>
          <w:t xml:space="preserve"> </w:t>
        </w:r>
      </w:ins>
      <w:del w:id="346" w:author="Author">
        <w:r w:rsidRPr="005B3720" w:rsidDel="00777C2B">
          <w:rPr>
            <w:rFonts w:ascii="inherit" w:hAnsi="inherit"/>
            <w:sz w:val="24"/>
            <w:szCs w:val="24"/>
          </w:rPr>
          <w:delText xml:space="preserve">DC-connected power park module </w:delText>
        </w:r>
      </w:del>
      <w:r w:rsidRPr="005B3720">
        <w:rPr>
          <w:rFonts w:ascii="inherit" w:hAnsi="inherit"/>
          <w:sz w:val="24"/>
          <w:szCs w:val="24"/>
        </w:rPr>
        <w:t xml:space="preserve">shall notify their plans to the relevant system operator in advance; </w:t>
      </w:r>
    </w:p>
    <w:p w14:paraId="2CF6C118" w14:textId="57FA61E8" w:rsidR="00AE476A" w:rsidRPr="005B3720" w:rsidRDefault="00BF5202" w:rsidP="00D70247">
      <w:pPr>
        <w:numPr>
          <w:ilvl w:val="1"/>
          <w:numId w:val="7"/>
        </w:numPr>
        <w:spacing w:after="329"/>
        <w:ind w:hanging="340"/>
        <w:rPr>
          <w:rFonts w:ascii="inherit" w:hAnsi="inherit"/>
          <w:sz w:val="24"/>
          <w:szCs w:val="24"/>
        </w:rPr>
      </w:pPr>
      <w:r w:rsidRPr="005B3720">
        <w:rPr>
          <w:rFonts w:ascii="inherit" w:hAnsi="inherit"/>
          <w:sz w:val="24"/>
          <w:szCs w:val="24"/>
        </w:rPr>
        <w:t xml:space="preserve">if the relevant system operator considers that the extent of the modernisation or replacement of equipment is </w:t>
      </w:r>
      <w:ins w:id="347" w:author="Author">
        <w:r w:rsidR="00777C2B" w:rsidRPr="00777C2B">
          <w:rPr>
            <w:rFonts w:ascii="inherit" w:hAnsi="inherit"/>
            <w:sz w:val="24"/>
            <w:szCs w:val="24"/>
          </w:rPr>
          <w:t xml:space="preserve">significant, in respect of any of the criteria in paragraph </w:t>
        </w:r>
        <w:r w:rsidR="00802F77">
          <w:rPr>
            <w:rFonts w:ascii="inherit" w:hAnsi="inherit"/>
            <w:sz w:val="24"/>
            <w:szCs w:val="24"/>
          </w:rPr>
          <w:t>(</w:t>
        </w:r>
        <w:r w:rsidR="00802F77">
          <w:rPr>
            <w:rFonts w:ascii="inherit" w:hAnsi="inherit"/>
            <w:sz w:val="24"/>
            <w:szCs w:val="24"/>
          </w:rPr>
          <w:fldChar w:fldCharType="begin"/>
        </w:r>
        <w:r w:rsidR="00802F77">
          <w:rPr>
            <w:rFonts w:ascii="inherit" w:hAnsi="inherit"/>
            <w:sz w:val="24"/>
            <w:szCs w:val="24"/>
          </w:rPr>
          <w:instrText xml:space="preserve"> REF _Ref153275819 \r \h </w:instrText>
        </w:r>
      </w:ins>
      <w:r w:rsidR="00802F77">
        <w:rPr>
          <w:rFonts w:ascii="inherit" w:hAnsi="inherit"/>
          <w:sz w:val="24"/>
          <w:szCs w:val="24"/>
        </w:rPr>
      </w:r>
      <w:ins w:id="348" w:author="Author">
        <w:r w:rsidR="00802F77">
          <w:rPr>
            <w:rFonts w:ascii="inherit" w:hAnsi="inherit"/>
            <w:sz w:val="24"/>
            <w:szCs w:val="24"/>
          </w:rPr>
          <w:fldChar w:fldCharType="separate"/>
        </w:r>
        <w:r w:rsidR="00802F77">
          <w:rPr>
            <w:rFonts w:ascii="inherit" w:hAnsi="inherit"/>
            <w:sz w:val="24"/>
            <w:szCs w:val="24"/>
          </w:rPr>
          <w:t>1</w:t>
        </w:r>
        <w:r w:rsidR="00802F77">
          <w:rPr>
            <w:rFonts w:ascii="inherit" w:hAnsi="inherit"/>
            <w:sz w:val="24"/>
            <w:szCs w:val="24"/>
          </w:rPr>
          <w:fldChar w:fldCharType="end"/>
        </w:r>
        <w:r w:rsidR="00802F77">
          <w:rPr>
            <w:rFonts w:ascii="inherit" w:hAnsi="inherit"/>
            <w:sz w:val="24"/>
            <w:szCs w:val="24"/>
          </w:rPr>
          <w:t>)</w:t>
        </w:r>
        <w:r w:rsidR="00802F77">
          <w:rPr>
            <w:rFonts w:ascii="inherit" w:hAnsi="inherit"/>
            <w:sz w:val="24"/>
            <w:szCs w:val="24"/>
          </w:rPr>
          <w:fldChar w:fldCharType="begin"/>
        </w:r>
        <w:r w:rsidR="00802F77">
          <w:rPr>
            <w:rFonts w:ascii="inherit" w:hAnsi="inherit"/>
            <w:sz w:val="24"/>
            <w:szCs w:val="24"/>
          </w:rPr>
          <w:instrText xml:space="preserve"> REF _Ref155876134 \r \h </w:instrText>
        </w:r>
      </w:ins>
      <w:r w:rsidR="00802F77">
        <w:rPr>
          <w:rFonts w:ascii="inherit" w:hAnsi="inherit"/>
          <w:sz w:val="24"/>
          <w:szCs w:val="24"/>
        </w:rPr>
      </w:r>
      <w:ins w:id="349" w:author="Author">
        <w:r w:rsidR="00802F77">
          <w:rPr>
            <w:rFonts w:ascii="inherit" w:hAnsi="inherit"/>
            <w:sz w:val="24"/>
            <w:szCs w:val="24"/>
          </w:rPr>
          <w:fldChar w:fldCharType="separate"/>
        </w:r>
        <w:r w:rsidR="00802F77">
          <w:rPr>
            <w:rFonts w:ascii="inherit" w:hAnsi="inherit"/>
            <w:sz w:val="24"/>
            <w:szCs w:val="24"/>
          </w:rPr>
          <w:t>(c)</w:t>
        </w:r>
        <w:r w:rsidR="00802F77">
          <w:rPr>
            <w:rFonts w:ascii="inherit" w:hAnsi="inherit"/>
            <w:sz w:val="24"/>
            <w:szCs w:val="24"/>
          </w:rPr>
          <w:fldChar w:fldCharType="end"/>
        </w:r>
        <w:r w:rsidR="00777C2B" w:rsidRPr="00777C2B">
          <w:rPr>
            <w:rFonts w:ascii="inherit" w:hAnsi="inherit"/>
            <w:sz w:val="24"/>
            <w:szCs w:val="24"/>
          </w:rPr>
          <w:t xml:space="preserve"> below,</w:t>
        </w:r>
      </w:ins>
      <w:del w:id="350" w:author="Author">
        <w:r w:rsidRPr="005B3720" w:rsidDel="00777C2B">
          <w:rPr>
            <w:rFonts w:ascii="inherit" w:hAnsi="inherit"/>
            <w:sz w:val="24"/>
            <w:szCs w:val="24"/>
          </w:rPr>
          <w:delText>such that a new connection agreement is required,</w:delText>
        </w:r>
      </w:del>
      <w:r w:rsidRPr="005B3720">
        <w:rPr>
          <w:rFonts w:ascii="inherit" w:hAnsi="inherit"/>
          <w:sz w:val="24"/>
          <w:szCs w:val="24"/>
        </w:rPr>
        <w:t xml:space="preserve"> the system operator shall notify the relevant regulatory authority or, where applicable, the Member State; and </w:t>
      </w:r>
    </w:p>
    <w:p w14:paraId="115A8D63" w14:textId="77777777" w:rsidR="00AE476A" w:rsidRPr="005B3720" w:rsidRDefault="00BF5202" w:rsidP="00D70247">
      <w:pPr>
        <w:numPr>
          <w:ilvl w:val="1"/>
          <w:numId w:val="7"/>
        </w:numPr>
        <w:spacing w:after="329"/>
        <w:ind w:hanging="340"/>
        <w:rPr>
          <w:rFonts w:ascii="inherit" w:hAnsi="inherit"/>
          <w:sz w:val="24"/>
          <w:szCs w:val="24"/>
        </w:rPr>
      </w:pPr>
      <w:r w:rsidRPr="005B3720">
        <w:rPr>
          <w:rFonts w:ascii="inherit" w:hAnsi="inherit"/>
          <w:sz w:val="24"/>
          <w:szCs w:val="24"/>
        </w:rPr>
        <w:t xml:space="preserve">the relevant regulatory authority or, where applicable, the Member State shall decide if the existing connection agreement needs to be revised or a new connection agreement is required and which requirements of this Regulation shall apply; or </w:t>
      </w:r>
    </w:p>
    <w:p w14:paraId="59EED65F" w14:textId="0869909A" w:rsidR="00AE476A" w:rsidRDefault="00BF5202" w:rsidP="00D70247">
      <w:pPr>
        <w:numPr>
          <w:ilvl w:val="0"/>
          <w:numId w:val="7"/>
        </w:numPr>
        <w:spacing w:after="341"/>
        <w:ind w:hanging="295"/>
        <w:rPr>
          <w:ins w:id="351" w:author="Author"/>
          <w:rFonts w:ascii="inherit" w:hAnsi="inherit"/>
          <w:sz w:val="24"/>
          <w:szCs w:val="24"/>
        </w:rPr>
      </w:pPr>
      <w:r w:rsidRPr="005B3720">
        <w:rPr>
          <w:rFonts w:ascii="inherit" w:hAnsi="inherit"/>
          <w:sz w:val="24"/>
          <w:szCs w:val="24"/>
        </w:rPr>
        <w:t xml:space="preserve">a regulatory authority or, where applicable, a Member State decides to make an existing HVDC system or existing </w:t>
      </w:r>
      <w:ins w:id="352" w:author="Author">
        <w:r w:rsidR="00E52462" w:rsidRPr="006A1957">
          <w:rPr>
            <w:rFonts w:ascii="inherit" w:hAnsi="inherit"/>
            <w:sz w:val="24"/>
            <w:szCs w:val="24"/>
          </w:rPr>
          <w:t xml:space="preserve">asynchronously connected </w:t>
        </w:r>
        <w:r w:rsidR="00E52462">
          <w:rPr>
            <w:rFonts w:ascii="inherit" w:hAnsi="inherit"/>
            <w:sz w:val="24"/>
            <w:szCs w:val="24"/>
          </w:rPr>
          <w:t>p</w:t>
        </w:r>
        <w:r w:rsidR="00E52462" w:rsidRPr="006A1957">
          <w:rPr>
            <w:rFonts w:ascii="inherit" w:hAnsi="inherit"/>
            <w:sz w:val="24"/>
            <w:szCs w:val="24"/>
          </w:rPr>
          <w:t xml:space="preserve">ower </w:t>
        </w:r>
        <w:r w:rsidR="00E52462">
          <w:rPr>
            <w:rFonts w:ascii="inherit" w:hAnsi="inherit"/>
            <w:sz w:val="24"/>
            <w:szCs w:val="24"/>
          </w:rPr>
          <w:t>p</w:t>
        </w:r>
        <w:r w:rsidR="00E52462" w:rsidRPr="006A1957">
          <w:rPr>
            <w:rFonts w:ascii="inherit" w:hAnsi="inherit"/>
            <w:sz w:val="24"/>
            <w:szCs w:val="24"/>
          </w:rPr>
          <w:t xml:space="preserve">ark </w:t>
        </w:r>
        <w:r w:rsidR="00E52462">
          <w:rPr>
            <w:rFonts w:ascii="inherit" w:hAnsi="inherit"/>
            <w:sz w:val="24"/>
            <w:szCs w:val="24"/>
          </w:rPr>
          <w:t>m</w:t>
        </w:r>
        <w:r w:rsidR="00E52462" w:rsidRPr="006A1957">
          <w:rPr>
            <w:rFonts w:ascii="inherit" w:hAnsi="inherit"/>
            <w:sz w:val="24"/>
            <w:szCs w:val="24"/>
          </w:rPr>
          <w:t xml:space="preserve">odule, asynchronously connected </w:t>
        </w:r>
        <w:r w:rsidR="00E52462">
          <w:rPr>
            <w:rFonts w:ascii="inherit" w:hAnsi="inherit"/>
            <w:sz w:val="24"/>
            <w:szCs w:val="24"/>
          </w:rPr>
          <w:t>d</w:t>
        </w:r>
        <w:r w:rsidR="00E52462" w:rsidRPr="006A1957">
          <w:rPr>
            <w:rFonts w:ascii="inherit" w:hAnsi="inherit"/>
            <w:sz w:val="24"/>
            <w:szCs w:val="24"/>
          </w:rPr>
          <w:t xml:space="preserve">emand </w:t>
        </w:r>
        <w:r w:rsidR="00E52462">
          <w:rPr>
            <w:rFonts w:ascii="inherit" w:hAnsi="inherit"/>
            <w:sz w:val="24"/>
            <w:szCs w:val="24"/>
          </w:rPr>
          <w:t>f</w:t>
        </w:r>
        <w:r w:rsidR="00E52462"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E52462" w:rsidRPr="006A1957">
          <w:rPr>
            <w:rFonts w:ascii="inherit" w:hAnsi="inherit"/>
            <w:sz w:val="24"/>
            <w:szCs w:val="24"/>
          </w:rPr>
          <w:t xml:space="preserve">asynchronously connected </w:t>
        </w:r>
        <w:r w:rsidR="00E52462">
          <w:rPr>
            <w:rFonts w:ascii="inherit" w:hAnsi="inherit"/>
            <w:sz w:val="24"/>
            <w:szCs w:val="24"/>
          </w:rPr>
          <w:t>e</w:t>
        </w:r>
        <w:r w:rsidR="00E52462" w:rsidRPr="006A1957">
          <w:rPr>
            <w:rFonts w:ascii="inherit" w:hAnsi="inherit"/>
            <w:sz w:val="24"/>
            <w:szCs w:val="24"/>
          </w:rPr>
          <w:t xml:space="preserve">lectricity </w:t>
        </w:r>
        <w:r w:rsidR="00E52462">
          <w:rPr>
            <w:rFonts w:ascii="inherit" w:hAnsi="inherit"/>
            <w:sz w:val="24"/>
            <w:szCs w:val="24"/>
          </w:rPr>
          <w:t>s</w:t>
        </w:r>
        <w:r w:rsidR="00E52462" w:rsidRPr="006A1957">
          <w:rPr>
            <w:rFonts w:ascii="inherit" w:hAnsi="inherit"/>
            <w:sz w:val="24"/>
            <w:szCs w:val="24"/>
          </w:rPr>
          <w:t xml:space="preserve">torage </w:t>
        </w:r>
        <w:r w:rsidR="00E52462">
          <w:rPr>
            <w:rFonts w:ascii="inherit" w:hAnsi="inherit"/>
            <w:sz w:val="24"/>
            <w:szCs w:val="24"/>
          </w:rPr>
          <w:t>m</w:t>
        </w:r>
        <w:r w:rsidR="00E52462" w:rsidRPr="006A1957">
          <w:rPr>
            <w:rFonts w:ascii="inherit" w:hAnsi="inherit"/>
            <w:sz w:val="24"/>
            <w:szCs w:val="24"/>
          </w:rPr>
          <w:t>odule</w:t>
        </w:r>
        <w:r w:rsidR="00E52462">
          <w:rPr>
            <w:rFonts w:ascii="inherit" w:hAnsi="inherit"/>
            <w:sz w:val="24"/>
            <w:szCs w:val="24"/>
          </w:rPr>
          <w:t xml:space="preserve"> </w:t>
        </w:r>
      </w:ins>
      <w:del w:id="353" w:author="Author">
        <w:r w:rsidRPr="005B3720" w:rsidDel="00E52462">
          <w:rPr>
            <w:rFonts w:ascii="inherit" w:hAnsi="inherit"/>
            <w:sz w:val="24"/>
            <w:szCs w:val="24"/>
          </w:rPr>
          <w:delText xml:space="preserve">DC-connected power park module </w:delText>
        </w:r>
      </w:del>
      <w:r w:rsidRPr="005B3720">
        <w:rPr>
          <w:rFonts w:ascii="inherit" w:hAnsi="inherit"/>
          <w:sz w:val="24"/>
          <w:szCs w:val="24"/>
        </w:rPr>
        <w:t xml:space="preserve">subject to all or some of the requirements of this Regulation, following a proposal from the relevant TSO in accordance with paragraphs </w:t>
      </w:r>
      <w:r w:rsidR="00C247F2">
        <w:rPr>
          <w:rFonts w:ascii="inherit" w:hAnsi="inherit"/>
          <w:sz w:val="24"/>
          <w:szCs w:val="24"/>
        </w:rPr>
        <w:fldChar w:fldCharType="begin"/>
      </w:r>
      <w:r w:rsidR="00C247F2">
        <w:rPr>
          <w:rFonts w:ascii="inherit" w:hAnsi="inherit"/>
          <w:sz w:val="24"/>
          <w:szCs w:val="24"/>
        </w:rPr>
        <w:instrText xml:space="preserve"> REF _Ref153265792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xml:space="preserve">, </w:t>
      </w:r>
      <w:r w:rsidR="00C247F2">
        <w:rPr>
          <w:rFonts w:ascii="inherit" w:hAnsi="inherit"/>
          <w:sz w:val="24"/>
          <w:szCs w:val="24"/>
        </w:rPr>
        <w:fldChar w:fldCharType="begin"/>
      </w:r>
      <w:r w:rsidR="00C247F2">
        <w:rPr>
          <w:rFonts w:ascii="inherit" w:hAnsi="inherit"/>
          <w:sz w:val="24"/>
          <w:szCs w:val="24"/>
        </w:rPr>
        <w:instrText xml:space="preserve"> REF _Ref153281056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4</w:t>
      </w:r>
      <w:r w:rsidR="00C247F2">
        <w:rPr>
          <w:rFonts w:ascii="inherit" w:hAnsi="inherit"/>
          <w:sz w:val="24"/>
          <w:szCs w:val="24"/>
        </w:rPr>
        <w:fldChar w:fldCharType="end"/>
      </w:r>
      <w:r w:rsidRPr="005B3720">
        <w:rPr>
          <w:rFonts w:ascii="inherit" w:hAnsi="inherit"/>
          <w:sz w:val="24"/>
          <w:szCs w:val="24"/>
        </w:rPr>
        <w:t xml:space="preserve"> and </w:t>
      </w:r>
      <w:r w:rsidR="00C247F2">
        <w:rPr>
          <w:rFonts w:ascii="inherit" w:hAnsi="inherit"/>
          <w:sz w:val="24"/>
          <w:szCs w:val="24"/>
        </w:rPr>
        <w:fldChar w:fldCharType="begin"/>
      </w:r>
      <w:r w:rsidR="00C247F2">
        <w:rPr>
          <w:rFonts w:ascii="inherit" w:hAnsi="inherit"/>
          <w:sz w:val="24"/>
          <w:szCs w:val="24"/>
        </w:rPr>
        <w:instrText xml:space="preserve"> REF _Ref153281069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5</w:t>
      </w:r>
      <w:r w:rsidR="00C247F2">
        <w:rPr>
          <w:rFonts w:ascii="inherit" w:hAnsi="inherit"/>
          <w:sz w:val="24"/>
          <w:szCs w:val="24"/>
        </w:rPr>
        <w:fldChar w:fldCharType="end"/>
      </w:r>
      <w:r w:rsidRPr="005B3720">
        <w:rPr>
          <w:rFonts w:ascii="inherit" w:hAnsi="inherit"/>
          <w:sz w:val="24"/>
          <w:szCs w:val="24"/>
        </w:rPr>
        <w:t xml:space="preserve">. </w:t>
      </w:r>
    </w:p>
    <w:p w14:paraId="0D38929A" w14:textId="0778C6A0" w:rsidR="004177DC" w:rsidRDefault="004177DC" w:rsidP="004177DC">
      <w:pPr>
        <w:numPr>
          <w:ilvl w:val="0"/>
          <w:numId w:val="7"/>
        </w:numPr>
        <w:spacing w:after="341"/>
        <w:ind w:hanging="295"/>
        <w:rPr>
          <w:ins w:id="354" w:author="Author"/>
          <w:rFonts w:ascii="inherit" w:hAnsi="inherit"/>
          <w:sz w:val="24"/>
          <w:szCs w:val="24"/>
        </w:rPr>
      </w:pPr>
      <w:bookmarkStart w:id="355" w:name="_Ref155876134"/>
      <w:commentRangeStart w:id="356"/>
      <w:ins w:id="357" w:author="Author">
        <w:r w:rsidRPr="00C711F1">
          <w:rPr>
            <w:rFonts w:ascii="inherit" w:hAnsi="inherit"/>
            <w:sz w:val="24"/>
            <w:szCs w:val="24"/>
          </w:rPr>
          <w:t xml:space="preserve">For the purposes of this </w:t>
        </w:r>
        <w:r>
          <w:rPr>
            <w:rFonts w:ascii="inherit" w:hAnsi="inherit"/>
            <w:sz w:val="24"/>
            <w:szCs w:val="24"/>
          </w:rPr>
          <w:t>A</w:t>
        </w:r>
        <w:r w:rsidRPr="00C711F1">
          <w:rPr>
            <w:rFonts w:ascii="inherit" w:hAnsi="inherit"/>
            <w:sz w:val="24"/>
            <w:szCs w:val="24"/>
          </w:rPr>
          <w:t xml:space="preserve">rticle a significant alteration </w:t>
        </w:r>
        <w:r>
          <w:rPr>
            <w:rFonts w:ascii="inherit" w:hAnsi="inherit"/>
            <w:sz w:val="24"/>
            <w:szCs w:val="24"/>
          </w:rPr>
          <w:t xml:space="preserve">of an </w:t>
        </w:r>
        <w:r w:rsidRPr="006A1957">
          <w:rPr>
            <w:rFonts w:ascii="inherit" w:hAnsi="inherit"/>
            <w:sz w:val="24"/>
            <w:szCs w:val="24"/>
          </w:rPr>
          <w:t xml:space="preserve">asynchronously connected </w:t>
        </w:r>
        <w:r>
          <w:rPr>
            <w:rFonts w:ascii="inherit" w:hAnsi="inherit"/>
            <w:sz w:val="24"/>
            <w:szCs w:val="24"/>
          </w:rPr>
          <w:t>p</w:t>
        </w:r>
        <w:r w:rsidRPr="006A1957">
          <w:rPr>
            <w:rFonts w:ascii="inherit" w:hAnsi="inherit"/>
            <w:sz w:val="24"/>
            <w:szCs w:val="24"/>
          </w:rPr>
          <w:t xml:space="preserve">ower </w:t>
        </w:r>
        <w:r>
          <w:rPr>
            <w:rFonts w:ascii="inherit" w:hAnsi="inherit"/>
            <w:sz w:val="24"/>
            <w:szCs w:val="24"/>
          </w:rPr>
          <w:t>p</w:t>
        </w:r>
        <w:r w:rsidRPr="006A1957">
          <w:rPr>
            <w:rFonts w:ascii="inherit" w:hAnsi="inherit"/>
            <w:sz w:val="24"/>
            <w:szCs w:val="24"/>
          </w:rPr>
          <w:t xml:space="preserve">ark </w:t>
        </w:r>
        <w:r>
          <w:rPr>
            <w:rFonts w:ascii="inherit" w:hAnsi="inherit"/>
            <w:sz w:val="24"/>
            <w:szCs w:val="24"/>
          </w:rPr>
          <w:t>m</w:t>
        </w:r>
        <w:r w:rsidRPr="006A1957">
          <w:rPr>
            <w:rFonts w:ascii="inherit" w:hAnsi="inherit"/>
            <w:sz w:val="24"/>
            <w:szCs w:val="24"/>
          </w:rPr>
          <w:t>odule</w:t>
        </w:r>
        <w:r>
          <w:rPr>
            <w:rFonts w:ascii="inherit" w:hAnsi="inherit"/>
            <w:sz w:val="24"/>
            <w:szCs w:val="24"/>
          </w:rPr>
          <w:t xml:space="preserve"> or </w:t>
        </w:r>
        <w:r w:rsidRPr="006A1957">
          <w:rPr>
            <w:rFonts w:ascii="inherit" w:hAnsi="inherit"/>
            <w:sz w:val="24"/>
            <w:szCs w:val="24"/>
          </w:rPr>
          <w:t xml:space="preserve">asynchronously connected </w:t>
        </w:r>
        <w:r>
          <w:rPr>
            <w:rFonts w:ascii="inherit" w:hAnsi="inherit"/>
            <w:sz w:val="24"/>
            <w:szCs w:val="24"/>
          </w:rPr>
          <w:t>e</w:t>
        </w:r>
        <w:r w:rsidRPr="006A1957">
          <w:rPr>
            <w:rFonts w:ascii="inherit" w:hAnsi="inherit"/>
            <w:sz w:val="24"/>
            <w:szCs w:val="24"/>
          </w:rPr>
          <w:t xml:space="preserve">lectricity </w:t>
        </w:r>
        <w:r>
          <w:rPr>
            <w:rFonts w:ascii="inherit" w:hAnsi="inherit"/>
            <w:sz w:val="24"/>
            <w:szCs w:val="24"/>
          </w:rPr>
          <w:t>s</w:t>
        </w:r>
        <w:r w:rsidRPr="006A1957">
          <w:rPr>
            <w:rFonts w:ascii="inherit" w:hAnsi="inherit"/>
            <w:sz w:val="24"/>
            <w:szCs w:val="24"/>
          </w:rPr>
          <w:t xml:space="preserve">torage </w:t>
        </w:r>
        <w:r>
          <w:rPr>
            <w:rFonts w:ascii="inherit" w:hAnsi="inherit"/>
            <w:sz w:val="24"/>
            <w:szCs w:val="24"/>
          </w:rPr>
          <w:t>m</w:t>
        </w:r>
        <w:r w:rsidRPr="006A1957">
          <w:rPr>
            <w:rFonts w:ascii="inherit" w:hAnsi="inherit"/>
            <w:sz w:val="24"/>
            <w:szCs w:val="24"/>
          </w:rPr>
          <w:t>odule</w:t>
        </w:r>
        <w:r>
          <w:rPr>
            <w:rFonts w:ascii="inherit" w:hAnsi="inherit"/>
            <w:sz w:val="24"/>
            <w:szCs w:val="24"/>
          </w:rPr>
          <w:t xml:space="preserve"> shall</w:t>
        </w:r>
        <w:r w:rsidRPr="00C711F1">
          <w:rPr>
            <w:rFonts w:ascii="inherit" w:hAnsi="inherit"/>
            <w:sz w:val="24"/>
            <w:szCs w:val="24"/>
          </w:rPr>
          <w:t xml:space="preserve"> be defined according to</w:t>
        </w:r>
        <w:r>
          <w:rPr>
            <w:rFonts w:ascii="inherit" w:hAnsi="inherit"/>
            <w:sz w:val="24"/>
            <w:szCs w:val="24"/>
          </w:rPr>
          <w:t xml:space="preserve"> Article 4a of NC RfG 2.0.</w:t>
        </w:r>
      </w:ins>
    </w:p>
    <w:p w14:paraId="1EE41163" w14:textId="292D1CB8" w:rsidR="004177DC" w:rsidRDefault="004177DC" w:rsidP="004177DC">
      <w:pPr>
        <w:numPr>
          <w:ilvl w:val="0"/>
          <w:numId w:val="7"/>
        </w:numPr>
        <w:spacing w:after="341"/>
        <w:ind w:hanging="295"/>
        <w:rPr>
          <w:ins w:id="358" w:author="Author"/>
          <w:rFonts w:ascii="inherit" w:hAnsi="inherit"/>
          <w:sz w:val="24"/>
          <w:szCs w:val="24"/>
        </w:rPr>
      </w:pPr>
      <w:ins w:id="359" w:author="Author">
        <w:r w:rsidRPr="00C711F1">
          <w:rPr>
            <w:rFonts w:ascii="inherit" w:hAnsi="inherit"/>
            <w:sz w:val="24"/>
            <w:szCs w:val="24"/>
          </w:rPr>
          <w:t xml:space="preserve">For the purposes of this </w:t>
        </w:r>
        <w:r>
          <w:rPr>
            <w:rFonts w:ascii="inherit" w:hAnsi="inherit"/>
            <w:sz w:val="24"/>
            <w:szCs w:val="24"/>
          </w:rPr>
          <w:t>A</w:t>
        </w:r>
        <w:r w:rsidRPr="00C711F1">
          <w:rPr>
            <w:rFonts w:ascii="inherit" w:hAnsi="inherit"/>
            <w:sz w:val="24"/>
            <w:szCs w:val="24"/>
          </w:rPr>
          <w:t xml:space="preserve">rticle a significant alteration </w:t>
        </w:r>
        <w:r>
          <w:rPr>
            <w:rFonts w:ascii="inherit" w:hAnsi="inherit"/>
            <w:sz w:val="24"/>
            <w:szCs w:val="24"/>
          </w:rPr>
          <w:t xml:space="preserve">of </w:t>
        </w:r>
        <w:r w:rsidRPr="006A1957">
          <w:rPr>
            <w:rFonts w:ascii="inherit" w:hAnsi="inherit"/>
            <w:sz w:val="24"/>
            <w:szCs w:val="24"/>
          </w:rPr>
          <w:t xml:space="preserve">asynchronously connected </w:t>
        </w:r>
        <w:r>
          <w:rPr>
            <w:rFonts w:ascii="inherit" w:hAnsi="inherit"/>
            <w:sz w:val="24"/>
            <w:szCs w:val="24"/>
          </w:rPr>
          <w:t>d</w:t>
        </w:r>
        <w:r w:rsidRPr="006A1957">
          <w:rPr>
            <w:rFonts w:ascii="inherit" w:hAnsi="inherit"/>
            <w:sz w:val="24"/>
            <w:szCs w:val="24"/>
          </w:rPr>
          <w:t xml:space="preserve">emand </w:t>
        </w:r>
        <w:r>
          <w:rPr>
            <w:rFonts w:ascii="inherit" w:hAnsi="inherit"/>
            <w:sz w:val="24"/>
            <w:szCs w:val="24"/>
          </w:rPr>
          <w:t>f</w:t>
        </w:r>
        <w:r w:rsidRPr="006A1957">
          <w:rPr>
            <w:rFonts w:ascii="inherit" w:hAnsi="inherit"/>
            <w:sz w:val="24"/>
            <w:szCs w:val="24"/>
          </w:rPr>
          <w:t>acility</w:t>
        </w:r>
        <w:r>
          <w:rPr>
            <w:rFonts w:ascii="inherit" w:hAnsi="inherit"/>
            <w:sz w:val="24"/>
            <w:szCs w:val="24"/>
          </w:rPr>
          <w:t xml:space="preserve"> and</w:t>
        </w:r>
        <w:r w:rsidRPr="006A1957">
          <w:rPr>
            <w:rFonts w:ascii="inherit" w:hAnsi="inherit"/>
            <w:sz w:val="24"/>
            <w:szCs w:val="24"/>
          </w:rPr>
          <w:t xml:space="preserve"> </w:t>
        </w:r>
        <w:r>
          <w:rPr>
            <w:rFonts w:ascii="inherit" w:hAnsi="inherit"/>
            <w:sz w:val="24"/>
            <w:szCs w:val="24"/>
          </w:rPr>
          <w:t>asynchronously connected power-to-gas demand unit</w:t>
        </w:r>
        <w:r w:rsidRPr="00C711F1">
          <w:rPr>
            <w:rFonts w:ascii="inherit" w:hAnsi="inherit"/>
            <w:sz w:val="24"/>
            <w:szCs w:val="24"/>
          </w:rPr>
          <w:t xml:space="preserve"> </w:t>
        </w:r>
        <w:r>
          <w:rPr>
            <w:rFonts w:ascii="inherit" w:hAnsi="inherit"/>
            <w:sz w:val="24"/>
            <w:szCs w:val="24"/>
          </w:rPr>
          <w:t>shall</w:t>
        </w:r>
        <w:r w:rsidRPr="00C711F1">
          <w:rPr>
            <w:rFonts w:ascii="inherit" w:hAnsi="inherit"/>
            <w:sz w:val="24"/>
            <w:szCs w:val="24"/>
          </w:rPr>
          <w:t xml:space="preserve"> be defined according to</w:t>
        </w:r>
        <w:r>
          <w:rPr>
            <w:rFonts w:ascii="inherit" w:hAnsi="inherit"/>
            <w:sz w:val="24"/>
            <w:szCs w:val="24"/>
          </w:rPr>
          <w:t xml:space="preserve"> Article 4a of NC DC 2.0.</w:t>
        </w:r>
      </w:ins>
      <w:commentRangeEnd w:id="356"/>
      <w:r w:rsidR="008F68FA">
        <w:rPr>
          <w:rStyle w:val="CommentReference"/>
        </w:rPr>
        <w:commentReference w:id="356"/>
      </w:r>
    </w:p>
    <w:p w14:paraId="2B89537D" w14:textId="77777777" w:rsidR="00DA2658" w:rsidRPr="004F248F" w:rsidRDefault="00DA2658" w:rsidP="00DA2658">
      <w:pPr>
        <w:numPr>
          <w:ilvl w:val="0"/>
          <w:numId w:val="7"/>
        </w:numPr>
        <w:spacing w:after="341"/>
        <w:ind w:hanging="295"/>
        <w:jc w:val="left"/>
        <w:rPr>
          <w:ins w:id="360" w:author="Author"/>
          <w:rFonts w:ascii="inherit" w:hAnsi="inherit"/>
          <w:sz w:val="24"/>
          <w:szCs w:val="24"/>
        </w:rPr>
      </w:pPr>
      <w:ins w:id="361" w:author="Author">
        <w:r w:rsidRPr="00C028CE">
          <w:rPr>
            <w:rFonts w:ascii="inherit" w:hAnsi="inherit"/>
            <w:sz w:val="24"/>
            <w:szCs w:val="24"/>
          </w:rPr>
          <w:t xml:space="preserve">if the relevant system operator considers that the extent of the modernisation or replacement of </w:t>
        </w:r>
        <w:r>
          <w:rPr>
            <w:rFonts w:ascii="inherit" w:hAnsi="inherit"/>
            <w:sz w:val="24"/>
            <w:szCs w:val="24"/>
          </w:rPr>
          <w:t xml:space="preserve">the HVDC system equipment </w:t>
        </w:r>
        <w:r w:rsidRPr="00C028CE">
          <w:rPr>
            <w:rFonts w:ascii="inherit" w:hAnsi="inherit"/>
            <w:sz w:val="24"/>
            <w:szCs w:val="24"/>
          </w:rPr>
          <w:t>is such that a new connection agreement is required, the system operator shall notify the relevant regulatory authority or, where applicable, the Member State;</w:t>
        </w:r>
      </w:ins>
    </w:p>
    <w:p w14:paraId="105579CB" w14:textId="77777777" w:rsidR="00DA2658" w:rsidRDefault="00DA2658">
      <w:pPr>
        <w:numPr>
          <w:ilvl w:val="0"/>
          <w:numId w:val="7"/>
        </w:numPr>
        <w:spacing w:after="341"/>
        <w:ind w:hanging="295"/>
        <w:jc w:val="left"/>
        <w:rPr>
          <w:ins w:id="362" w:author="Author"/>
          <w:rFonts w:ascii="inherit" w:hAnsi="inherit"/>
          <w:sz w:val="24"/>
          <w:szCs w:val="24"/>
        </w:rPr>
      </w:pPr>
    </w:p>
    <w:p w14:paraId="3C9B80BA" w14:textId="1D8B87E2" w:rsidR="004F248F" w:rsidRPr="004F248F" w:rsidDel="00DA2658" w:rsidRDefault="004F248F">
      <w:pPr>
        <w:numPr>
          <w:ilvl w:val="0"/>
          <w:numId w:val="7"/>
        </w:numPr>
        <w:spacing w:after="341"/>
        <w:ind w:hanging="295"/>
        <w:jc w:val="left"/>
        <w:rPr>
          <w:ins w:id="363" w:author="Author"/>
          <w:del w:id="364" w:author="Author"/>
          <w:rFonts w:ascii="inherit" w:hAnsi="inherit"/>
          <w:sz w:val="24"/>
          <w:szCs w:val="24"/>
        </w:rPr>
        <w:pPrChange w:id="365" w:author="Author">
          <w:pPr>
            <w:numPr>
              <w:numId w:val="7"/>
            </w:numPr>
            <w:spacing w:after="341"/>
            <w:ind w:left="295" w:hanging="295"/>
          </w:pPr>
        </w:pPrChange>
      </w:pPr>
      <w:ins w:id="366" w:author="Author">
        <w:del w:id="367" w:author="Author">
          <w:r w:rsidRPr="0036209E" w:rsidDel="00DA2658">
            <w:rPr>
              <w:rFonts w:ascii="inherit" w:hAnsi="inherit"/>
              <w:sz w:val="24"/>
              <w:szCs w:val="24"/>
              <w:rPrChange w:id="368" w:author="Author">
                <w:rPr>
                  <w:rFonts w:ascii="Segoe UI" w:hAnsi="Segoe UI" w:cs="Segoe UI"/>
                  <w:sz w:val="18"/>
                  <w:szCs w:val="18"/>
                </w:rPr>
              </w:rPrChange>
            </w:rPr>
            <w:delText xml:space="preserve">if the relevant system operator considers that the extent of the modernisation or replacement of </w:delText>
          </w:r>
          <w:r w:rsidDel="00DA2658">
            <w:rPr>
              <w:rFonts w:ascii="inherit" w:hAnsi="inherit"/>
              <w:sz w:val="24"/>
              <w:szCs w:val="24"/>
            </w:rPr>
            <w:delText xml:space="preserve">the HVDC system equipment </w:delText>
          </w:r>
          <w:r w:rsidRPr="0036209E" w:rsidDel="00DA2658">
            <w:rPr>
              <w:rFonts w:ascii="inherit" w:hAnsi="inherit"/>
              <w:sz w:val="24"/>
              <w:szCs w:val="24"/>
              <w:rPrChange w:id="369" w:author="Author">
                <w:rPr>
                  <w:rFonts w:ascii="Segoe UI" w:hAnsi="Segoe UI" w:cs="Segoe UI"/>
                  <w:sz w:val="18"/>
                  <w:szCs w:val="18"/>
                </w:rPr>
              </w:rPrChange>
            </w:rPr>
            <w:delText>is such that a new connection agreement is required, the system operator shall notify the relevant regulatory authority or, where applicable, the Member State;</w:delText>
          </w:r>
        </w:del>
      </w:ins>
    </w:p>
    <w:p w14:paraId="7352A64C" w14:textId="2ACD40A2" w:rsidR="00C711F1" w:rsidDel="004F248F" w:rsidRDefault="00C711F1" w:rsidP="00D70247">
      <w:pPr>
        <w:numPr>
          <w:ilvl w:val="0"/>
          <w:numId w:val="7"/>
        </w:numPr>
        <w:spacing w:after="341"/>
        <w:ind w:hanging="295"/>
        <w:rPr>
          <w:ins w:id="370" w:author="Author"/>
          <w:del w:id="371" w:author="Author"/>
          <w:rFonts w:ascii="inherit" w:hAnsi="inherit"/>
          <w:sz w:val="24"/>
          <w:szCs w:val="24"/>
        </w:rPr>
      </w:pPr>
      <w:ins w:id="372" w:author="Author">
        <w:del w:id="373" w:author="Author">
          <w:r w:rsidRPr="00C711F1" w:rsidDel="004F248F">
            <w:rPr>
              <w:rFonts w:ascii="inherit" w:hAnsi="inherit"/>
              <w:sz w:val="24"/>
              <w:szCs w:val="24"/>
            </w:rPr>
            <w:delText xml:space="preserve">For the purposes of this </w:delText>
          </w:r>
          <w:r w:rsidR="0049478F" w:rsidDel="004F248F">
            <w:rPr>
              <w:rFonts w:ascii="inherit" w:hAnsi="inherit"/>
              <w:sz w:val="24"/>
              <w:szCs w:val="24"/>
            </w:rPr>
            <w:delText>A</w:delText>
          </w:r>
          <w:r w:rsidRPr="00C711F1" w:rsidDel="004F248F">
            <w:rPr>
              <w:rFonts w:ascii="inherit" w:hAnsi="inherit"/>
              <w:sz w:val="24"/>
              <w:szCs w:val="24"/>
            </w:rPr>
            <w:delText xml:space="preserve">rticle a </w:delText>
          </w:r>
          <w:commentRangeStart w:id="374"/>
          <w:r w:rsidRPr="00C711F1" w:rsidDel="004F248F">
            <w:rPr>
              <w:rFonts w:ascii="inherit" w:hAnsi="inherit"/>
              <w:sz w:val="24"/>
              <w:szCs w:val="24"/>
            </w:rPr>
            <w:delText xml:space="preserve">significant alteration </w:delText>
          </w:r>
        </w:del>
      </w:ins>
      <w:commentRangeEnd w:id="374"/>
      <w:r w:rsidR="008F68FA">
        <w:rPr>
          <w:rStyle w:val="CommentReference"/>
        </w:rPr>
        <w:commentReference w:id="374"/>
      </w:r>
      <w:ins w:id="375" w:author="Author">
        <w:del w:id="376" w:author="Author">
          <w:r w:rsidR="001E6BA7" w:rsidDel="004F248F">
            <w:rPr>
              <w:rFonts w:ascii="inherit" w:hAnsi="inherit"/>
              <w:sz w:val="24"/>
              <w:szCs w:val="24"/>
            </w:rPr>
            <w:delText xml:space="preserve">of an HVDC system </w:delText>
          </w:r>
          <w:r w:rsidRPr="00C711F1" w:rsidDel="004F248F">
            <w:rPr>
              <w:rFonts w:ascii="inherit" w:hAnsi="inherit"/>
              <w:sz w:val="24"/>
              <w:szCs w:val="24"/>
            </w:rPr>
            <w:delText>will be defined according to</w:delText>
          </w:r>
          <w:r w:rsidDel="004F248F">
            <w:rPr>
              <w:rFonts w:ascii="inherit" w:hAnsi="inherit"/>
              <w:sz w:val="24"/>
              <w:szCs w:val="24"/>
            </w:rPr>
            <w:delText xml:space="preserve"> these parameters:</w:delText>
          </w:r>
          <w:bookmarkEnd w:id="355"/>
        </w:del>
      </w:ins>
    </w:p>
    <w:p w14:paraId="47E24ECB" w14:textId="4E30A36B" w:rsidR="00B8716A" w:rsidDel="004F248F" w:rsidRDefault="00B8716A" w:rsidP="00B8716A">
      <w:pPr>
        <w:numPr>
          <w:ilvl w:val="1"/>
          <w:numId w:val="7"/>
        </w:numPr>
        <w:spacing w:after="329"/>
        <w:ind w:hanging="340"/>
        <w:rPr>
          <w:ins w:id="377" w:author="Author"/>
          <w:del w:id="378" w:author="Author"/>
          <w:rFonts w:ascii="inherit" w:hAnsi="inherit"/>
          <w:sz w:val="24"/>
          <w:szCs w:val="24"/>
        </w:rPr>
      </w:pPr>
      <w:ins w:id="379" w:author="Author">
        <w:del w:id="380" w:author="Author">
          <w:r w:rsidDel="004F248F">
            <w:rPr>
              <w:rFonts w:ascii="inherit" w:hAnsi="inherit"/>
              <w:sz w:val="24"/>
              <w:szCs w:val="24"/>
            </w:rPr>
            <w:delText>a</w:delText>
          </w:r>
          <w:r w:rsidRPr="00B8716A" w:rsidDel="004F248F">
            <w:rPr>
              <w:rFonts w:ascii="inherit" w:hAnsi="inherit"/>
              <w:sz w:val="24"/>
              <w:szCs w:val="24"/>
            </w:rPr>
            <w:delText xml:space="preserve"> percentage increase </w:delText>
          </w:r>
          <w:r w:rsidR="00FD3750" w:rsidDel="004F248F">
            <w:rPr>
              <w:rFonts w:ascii="inherit" w:hAnsi="inherit"/>
              <w:sz w:val="24"/>
              <w:szCs w:val="24"/>
            </w:rPr>
            <w:delText xml:space="preserve">of X% </w:delText>
          </w:r>
          <w:r w:rsidRPr="00B8716A" w:rsidDel="004F248F">
            <w:rPr>
              <w:rFonts w:ascii="inherit" w:hAnsi="inherit"/>
              <w:sz w:val="24"/>
              <w:szCs w:val="24"/>
            </w:rPr>
            <w:delText>above the existing maximum power transmission capability of the HVDC</w:delText>
          </w:r>
          <w:r w:rsidR="00635787" w:rsidDel="004F248F">
            <w:rPr>
              <w:rFonts w:ascii="inherit" w:hAnsi="inherit"/>
              <w:sz w:val="24"/>
              <w:szCs w:val="24"/>
            </w:rPr>
            <w:delText xml:space="preserve"> converter station</w:delText>
          </w:r>
          <w:r w:rsidRPr="00B8716A" w:rsidDel="004F248F">
            <w:rPr>
              <w:rFonts w:ascii="inherit" w:hAnsi="inherit"/>
              <w:sz w:val="24"/>
              <w:szCs w:val="24"/>
            </w:rPr>
            <w:delText xml:space="preserve"> installation</w:delText>
          </w:r>
          <w:r w:rsidR="00180E0F" w:rsidDel="004F248F">
            <w:rPr>
              <w:rFonts w:ascii="inherit" w:hAnsi="inherit"/>
              <w:sz w:val="24"/>
              <w:szCs w:val="24"/>
            </w:rPr>
            <w:delText>system</w:delText>
          </w:r>
          <w:r w:rsidRPr="00B8716A" w:rsidDel="004F248F">
            <w:rPr>
              <w:rFonts w:ascii="inherit" w:hAnsi="inherit"/>
              <w:sz w:val="24"/>
              <w:szCs w:val="24"/>
            </w:rPr>
            <w:delText xml:space="preserve"> or asynchronously connected </w:delText>
          </w:r>
          <w:r w:rsidDel="004F248F">
            <w:rPr>
              <w:rFonts w:ascii="inherit" w:hAnsi="inherit"/>
              <w:sz w:val="24"/>
              <w:szCs w:val="24"/>
            </w:rPr>
            <w:delText>p</w:delText>
          </w:r>
          <w:r w:rsidRPr="00B8716A" w:rsidDel="004F248F">
            <w:rPr>
              <w:rFonts w:ascii="inherit" w:hAnsi="inherit"/>
              <w:sz w:val="24"/>
              <w:szCs w:val="24"/>
            </w:rPr>
            <w:delText xml:space="preserve">ower </w:delText>
          </w:r>
          <w:r w:rsidDel="004F248F">
            <w:rPr>
              <w:rFonts w:ascii="inherit" w:hAnsi="inherit"/>
              <w:sz w:val="24"/>
              <w:szCs w:val="24"/>
            </w:rPr>
            <w:delText>p</w:delText>
          </w:r>
          <w:r w:rsidRPr="00B8716A" w:rsidDel="004F248F">
            <w:rPr>
              <w:rFonts w:ascii="inherit" w:hAnsi="inherit"/>
              <w:sz w:val="24"/>
              <w:szCs w:val="24"/>
            </w:rPr>
            <w:delText xml:space="preserve">ark </w:delText>
          </w:r>
          <w:r w:rsidDel="004F248F">
            <w:rPr>
              <w:rFonts w:ascii="inherit" w:hAnsi="inherit"/>
              <w:sz w:val="24"/>
              <w:szCs w:val="24"/>
            </w:rPr>
            <w:delText>m</w:delText>
          </w:r>
          <w:r w:rsidRPr="00B8716A" w:rsidDel="004F248F">
            <w:rPr>
              <w:rFonts w:ascii="inherit" w:hAnsi="inherit"/>
              <w:sz w:val="24"/>
              <w:szCs w:val="24"/>
            </w:rPr>
            <w:delText xml:space="preserve">odule, asynchronously connected </w:delText>
          </w:r>
          <w:r w:rsidDel="004F248F">
            <w:rPr>
              <w:rFonts w:ascii="inherit" w:hAnsi="inherit"/>
              <w:sz w:val="24"/>
              <w:szCs w:val="24"/>
            </w:rPr>
            <w:delText>d</w:delText>
          </w:r>
          <w:r w:rsidRPr="00B8716A" w:rsidDel="004F248F">
            <w:rPr>
              <w:rFonts w:ascii="inherit" w:hAnsi="inherit"/>
              <w:sz w:val="24"/>
              <w:szCs w:val="24"/>
            </w:rPr>
            <w:delText xml:space="preserve">emand </w:delText>
          </w:r>
          <w:r w:rsidDel="004F248F">
            <w:rPr>
              <w:rFonts w:ascii="inherit" w:hAnsi="inherit"/>
              <w:sz w:val="24"/>
              <w:szCs w:val="24"/>
            </w:rPr>
            <w:delText>f</w:delText>
          </w:r>
          <w:r w:rsidRPr="00B8716A" w:rsidDel="004F248F">
            <w:rPr>
              <w:rFonts w:ascii="inherit" w:hAnsi="inherit"/>
              <w:sz w:val="24"/>
              <w:szCs w:val="24"/>
            </w:rPr>
            <w:delText xml:space="preserve">acility, </w:delText>
          </w:r>
          <w:r w:rsidR="00D87686" w:rsidDel="004F248F">
            <w:rPr>
              <w:rFonts w:ascii="inherit" w:hAnsi="inherit"/>
              <w:sz w:val="24"/>
              <w:szCs w:val="24"/>
            </w:rPr>
            <w:delText xml:space="preserve">asynchronously connected power-to-gas demand unit, </w:delText>
          </w:r>
          <w:r w:rsidRPr="00B8716A" w:rsidDel="004F248F">
            <w:rPr>
              <w:rFonts w:ascii="inherit" w:hAnsi="inherit"/>
              <w:sz w:val="24"/>
              <w:szCs w:val="24"/>
            </w:rPr>
            <w:delText xml:space="preserve">asynchronously connected </w:delText>
          </w:r>
          <w:r w:rsidDel="004F248F">
            <w:rPr>
              <w:rFonts w:ascii="inherit" w:hAnsi="inherit"/>
              <w:sz w:val="24"/>
              <w:szCs w:val="24"/>
            </w:rPr>
            <w:delText>e</w:delText>
          </w:r>
          <w:r w:rsidRPr="00B8716A" w:rsidDel="004F248F">
            <w:rPr>
              <w:rFonts w:ascii="inherit" w:hAnsi="inherit"/>
              <w:sz w:val="24"/>
              <w:szCs w:val="24"/>
            </w:rPr>
            <w:delText xml:space="preserve">lectricity </w:delText>
          </w:r>
          <w:r w:rsidDel="004F248F">
            <w:rPr>
              <w:rFonts w:ascii="inherit" w:hAnsi="inherit"/>
              <w:sz w:val="24"/>
              <w:szCs w:val="24"/>
            </w:rPr>
            <w:delText>s</w:delText>
          </w:r>
          <w:r w:rsidRPr="00B8716A" w:rsidDel="004F248F">
            <w:rPr>
              <w:rFonts w:ascii="inherit" w:hAnsi="inherit"/>
              <w:sz w:val="24"/>
              <w:szCs w:val="24"/>
            </w:rPr>
            <w:delText xml:space="preserve">torage </w:delText>
          </w:r>
          <w:r w:rsidDel="004F248F">
            <w:rPr>
              <w:rFonts w:ascii="inherit" w:hAnsi="inherit"/>
              <w:sz w:val="24"/>
              <w:szCs w:val="24"/>
            </w:rPr>
            <w:delText>m</w:delText>
          </w:r>
          <w:r w:rsidRPr="00B8716A" w:rsidDel="004F248F">
            <w:rPr>
              <w:rFonts w:ascii="inherit" w:hAnsi="inherit"/>
              <w:sz w:val="24"/>
              <w:szCs w:val="24"/>
            </w:rPr>
            <w:delText>odule;</w:delText>
          </w:r>
        </w:del>
      </w:ins>
    </w:p>
    <w:p w14:paraId="1F693E64" w14:textId="49B04AEA" w:rsidR="00B8716A" w:rsidDel="004F248F" w:rsidRDefault="00B8716A" w:rsidP="00B8716A">
      <w:pPr>
        <w:numPr>
          <w:ilvl w:val="1"/>
          <w:numId w:val="7"/>
        </w:numPr>
        <w:spacing w:after="329"/>
        <w:ind w:hanging="340"/>
        <w:rPr>
          <w:ins w:id="381" w:author="Author"/>
          <w:del w:id="382" w:author="Author"/>
          <w:rFonts w:ascii="inherit" w:hAnsi="inherit"/>
          <w:sz w:val="24"/>
          <w:szCs w:val="24"/>
        </w:rPr>
      </w:pPr>
      <w:ins w:id="383" w:author="Author">
        <w:del w:id="384" w:author="Author">
          <w:r w:rsidDel="004F248F">
            <w:rPr>
              <w:rFonts w:ascii="inherit" w:hAnsi="inherit"/>
              <w:sz w:val="24"/>
              <w:szCs w:val="24"/>
            </w:rPr>
            <w:delText>a</w:delText>
          </w:r>
          <w:r w:rsidRPr="00B8716A" w:rsidDel="004F248F">
            <w:rPr>
              <w:rFonts w:ascii="inherit" w:hAnsi="inherit"/>
              <w:sz w:val="24"/>
              <w:szCs w:val="24"/>
            </w:rPr>
            <w:delText xml:space="preserve"> percentage deviation </w:delText>
          </w:r>
          <w:r w:rsidR="00FD3750" w:rsidDel="004F248F">
            <w:rPr>
              <w:rFonts w:ascii="inherit" w:hAnsi="inherit"/>
              <w:sz w:val="24"/>
              <w:szCs w:val="24"/>
            </w:rPr>
            <w:delText xml:space="preserve">of Y% </w:delText>
          </w:r>
          <w:r w:rsidRPr="00B8716A" w:rsidDel="004F248F">
            <w:rPr>
              <w:rFonts w:ascii="inherit" w:hAnsi="inherit"/>
              <w:sz w:val="24"/>
              <w:szCs w:val="24"/>
            </w:rPr>
            <w:delText>from the HVDC system</w:delText>
          </w:r>
          <w:r w:rsidR="00635787" w:rsidDel="004F248F">
            <w:rPr>
              <w:rFonts w:ascii="inherit" w:hAnsi="inherit"/>
              <w:sz w:val="24"/>
              <w:szCs w:val="24"/>
            </w:rPr>
            <w:delText>converter station</w:delText>
          </w:r>
          <w:r w:rsidR="00180E0F" w:rsidDel="004F248F">
            <w:rPr>
              <w:rFonts w:ascii="inherit" w:hAnsi="inherit"/>
              <w:sz w:val="24"/>
              <w:szCs w:val="24"/>
            </w:rPr>
            <w:delText xml:space="preserve"> short circuit contribution</w:delText>
          </w:r>
          <w:r w:rsidRPr="00B8716A" w:rsidDel="004F248F">
            <w:rPr>
              <w:rFonts w:ascii="inherit" w:hAnsi="inherit"/>
              <w:sz w:val="24"/>
              <w:szCs w:val="24"/>
            </w:rPr>
            <w:delText xml:space="preserve"> or asynchronously connected </w:delText>
          </w:r>
          <w:r w:rsidDel="004F248F">
            <w:rPr>
              <w:rFonts w:ascii="inherit" w:hAnsi="inherit"/>
              <w:sz w:val="24"/>
              <w:szCs w:val="24"/>
            </w:rPr>
            <w:delText>p</w:delText>
          </w:r>
          <w:r w:rsidRPr="00B8716A" w:rsidDel="004F248F">
            <w:rPr>
              <w:rFonts w:ascii="inherit" w:hAnsi="inherit"/>
              <w:sz w:val="24"/>
              <w:szCs w:val="24"/>
            </w:rPr>
            <w:delText xml:space="preserve">ower </w:delText>
          </w:r>
          <w:r w:rsidDel="004F248F">
            <w:rPr>
              <w:rFonts w:ascii="inherit" w:hAnsi="inherit"/>
              <w:sz w:val="24"/>
              <w:szCs w:val="24"/>
            </w:rPr>
            <w:delText>p</w:delText>
          </w:r>
          <w:r w:rsidRPr="00B8716A" w:rsidDel="004F248F">
            <w:rPr>
              <w:rFonts w:ascii="inherit" w:hAnsi="inherit"/>
              <w:sz w:val="24"/>
              <w:szCs w:val="24"/>
            </w:rPr>
            <w:delText xml:space="preserve">ark </w:delText>
          </w:r>
          <w:r w:rsidDel="004F248F">
            <w:rPr>
              <w:rFonts w:ascii="inherit" w:hAnsi="inherit"/>
              <w:sz w:val="24"/>
              <w:szCs w:val="24"/>
            </w:rPr>
            <w:delText>m</w:delText>
          </w:r>
          <w:r w:rsidRPr="00B8716A" w:rsidDel="004F248F">
            <w:rPr>
              <w:rFonts w:ascii="inherit" w:hAnsi="inherit"/>
              <w:sz w:val="24"/>
              <w:szCs w:val="24"/>
            </w:rPr>
            <w:delText xml:space="preserve">odule, asynchronously connected </w:delText>
          </w:r>
          <w:r w:rsidDel="004F248F">
            <w:rPr>
              <w:rFonts w:ascii="inherit" w:hAnsi="inherit"/>
              <w:sz w:val="24"/>
              <w:szCs w:val="24"/>
            </w:rPr>
            <w:delText>d</w:delText>
          </w:r>
          <w:r w:rsidRPr="00B8716A" w:rsidDel="004F248F">
            <w:rPr>
              <w:rFonts w:ascii="inherit" w:hAnsi="inherit"/>
              <w:sz w:val="24"/>
              <w:szCs w:val="24"/>
            </w:rPr>
            <w:delText xml:space="preserve">emand </w:delText>
          </w:r>
          <w:r w:rsidDel="004F248F">
            <w:rPr>
              <w:rFonts w:ascii="inherit" w:hAnsi="inherit"/>
              <w:sz w:val="24"/>
              <w:szCs w:val="24"/>
            </w:rPr>
            <w:delText>f</w:delText>
          </w:r>
          <w:r w:rsidRPr="00B8716A" w:rsidDel="004F248F">
            <w:rPr>
              <w:rFonts w:ascii="inherit" w:hAnsi="inherit"/>
              <w:sz w:val="24"/>
              <w:szCs w:val="24"/>
            </w:rPr>
            <w:delText xml:space="preserve">acility, </w:delText>
          </w:r>
          <w:r w:rsidR="00D87686" w:rsidDel="004F248F">
            <w:rPr>
              <w:rFonts w:ascii="inherit" w:hAnsi="inherit"/>
              <w:sz w:val="24"/>
              <w:szCs w:val="24"/>
            </w:rPr>
            <w:delText xml:space="preserve">asynchronously connected power-to-gas demand unit, </w:delText>
          </w:r>
          <w:r w:rsidRPr="00B8716A" w:rsidDel="004F248F">
            <w:rPr>
              <w:rFonts w:ascii="inherit" w:hAnsi="inherit"/>
              <w:sz w:val="24"/>
              <w:szCs w:val="24"/>
            </w:rPr>
            <w:delText xml:space="preserve">asynchronously connected </w:delText>
          </w:r>
          <w:r w:rsidDel="004F248F">
            <w:rPr>
              <w:rFonts w:ascii="inherit" w:hAnsi="inherit"/>
              <w:sz w:val="24"/>
              <w:szCs w:val="24"/>
            </w:rPr>
            <w:delText>e</w:delText>
          </w:r>
          <w:r w:rsidRPr="00B8716A" w:rsidDel="004F248F">
            <w:rPr>
              <w:rFonts w:ascii="inherit" w:hAnsi="inherit"/>
              <w:sz w:val="24"/>
              <w:szCs w:val="24"/>
            </w:rPr>
            <w:delText xml:space="preserve">lectricity </w:delText>
          </w:r>
          <w:r w:rsidDel="004F248F">
            <w:rPr>
              <w:rFonts w:ascii="inherit" w:hAnsi="inherit"/>
              <w:sz w:val="24"/>
              <w:szCs w:val="24"/>
            </w:rPr>
            <w:delText>s</w:delText>
          </w:r>
          <w:r w:rsidRPr="00B8716A" w:rsidDel="004F248F">
            <w:rPr>
              <w:rFonts w:ascii="inherit" w:hAnsi="inherit"/>
              <w:sz w:val="24"/>
              <w:szCs w:val="24"/>
            </w:rPr>
            <w:delText xml:space="preserve">torage </w:delText>
          </w:r>
          <w:r w:rsidDel="004F248F">
            <w:rPr>
              <w:rFonts w:ascii="inherit" w:hAnsi="inherit"/>
              <w:sz w:val="24"/>
              <w:szCs w:val="24"/>
            </w:rPr>
            <w:delText>m</w:delText>
          </w:r>
          <w:r w:rsidRPr="00B8716A" w:rsidDel="004F248F">
            <w:rPr>
              <w:rFonts w:ascii="inherit" w:hAnsi="inherit"/>
              <w:sz w:val="24"/>
              <w:szCs w:val="24"/>
            </w:rPr>
            <w:delText>odule short circuit contribution; or</w:delText>
          </w:r>
        </w:del>
      </w:ins>
    </w:p>
    <w:p w14:paraId="34B5E351" w14:textId="24DBD314" w:rsidR="00B8716A" w:rsidDel="004F248F" w:rsidRDefault="00B8716A" w:rsidP="00B8716A">
      <w:pPr>
        <w:numPr>
          <w:ilvl w:val="1"/>
          <w:numId w:val="7"/>
        </w:numPr>
        <w:spacing w:after="329"/>
        <w:ind w:hanging="340"/>
        <w:rPr>
          <w:ins w:id="385" w:author="Author"/>
          <w:del w:id="386" w:author="Author"/>
          <w:rFonts w:ascii="inherit" w:hAnsi="inherit"/>
          <w:sz w:val="24"/>
          <w:szCs w:val="24"/>
        </w:rPr>
      </w:pPr>
      <w:ins w:id="387" w:author="Author">
        <w:del w:id="388" w:author="Author">
          <w:r w:rsidDel="004F248F">
            <w:rPr>
              <w:rFonts w:ascii="inherit" w:hAnsi="inherit"/>
              <w:sz w:val="24"/>
              <w:szCs w:val="24"/>
            </w:rPr>
            <w:delText>a</w:delText>
          </w:r>
          <w:r w:rsidRPr="00B8716A" w:rsidDel="004F248F">
            <w:rPr>
              <w:rFonts w:ascii="inherit" w:hAnsi="inherit"/>
              <w:sz w:val="24"/>
              <w:szCs w:val="24"/>
            </w:rPr>
            <w:delText xml:space="preserve"> percentage deviation </w:delText>
          </w:r>
          <w:r w:rsidR="00FD3750" w:rsidDel="004F248F">
            <w:rPr>
              <w:rFonts w:ascii="inherit" w:hAnsi="inherit"/>
              <w:sz w:val="24"/>
              <w:szCs w:val="24"/>
            </w:rPr>
            <w:delText xml:space="preserve">of Z% </w:delText>
          </w:r>
          <w:r w:rsidRPr="00B8716A" w:rsidDel="004F248F">
            <w:rPr>
              <w:rFonts w:ascii="inherit" w:hAnsi="inherit"/>
              <w:sz w:val="24"/>
              <w:szCs w:val="24"/>
            </w:rPr>
            <w:delText>from the existing required reactive power capability triggered by the HVDC system</w:delText>
          </w:r>
          <w:r w:rsidR="00635787" w:rsidDel="004F248F">
            <w:rPr>
              <w:rFonts w:ascii="inherit" w:hAnsi="inherit"/>
              <w:sz w:val="24"/>
              <w:szCs w:val="24"/>
            </w:rPr>
            <w:delText xml:space="preserve"> converter station</w:delText>
          </w:r>
          <w:r w:rsidRPr="00B8716A" w:rsidDel="004F248F">
            <w:rPr>
              <w:rFonts w:ascii="inherit" w:hAnsi="inherit"/>
              <w:sz w:val="24"/>
              <w:szCs w:val="24"/>
            </w:rPr>
            <w:delText xml:space="preserve"> or asynchronously connected </w:delText>
          </w:r>
          <w:r w:rsidDel="004F248F">
            <w:rPr>
              <w:rFonts w:ascii="inherit" w:hAnsi="inherit"/>
              <w:sz w:val="24"/>
              <w:szCs w:val="24"/>
            </w:rPr>
            <w:delText>p</w:delText>
          </w:r>
          <w:r w:rsidRPr="00B8716A" w:rsidDel="004F248F">
            <w:rPr>
              <w:rFonts w:ascii="inherit" w:hAnsi="inherit"/>
              <w:sz w:val="24"/>
              <w:szCs w:val="24"/>
            </w:rPr>
            <w:delText xml:space="preserve">ower </w:delText>
          </w:r>
          <w:r w:rsidDel="004F248F">
            <w:rPr>
              <w:rFonts w:ascii="inherit" w:hAnsi="inherit"/>
              <w:sz w:val="24"/>
              <w:szCs w:val="24"/>
            </w:rPr>
            <w:delText>p</w:delText>
          </w:r>
          <w:r w:rsidRPr="00B8716A" w:rsidDel="004F248F">
            <w:rPr>
              <w:rFonts w:ascii="inherit" w:hAnsi="inherit"/>
              <w:sz w:val="24"/>
              <w:szCs w:val="24"/>
            </w:rPr>
            <w:delText xml:space="preserve">ark </w:delText>
          </w:r>
          <w:r w:rsidDel="004F248F">
            <w:rPr>
              <w:rFonts w:ascii="inherit" w:hAnsi="inherit"/>
              <w:sz w:val="24"/>
              <w:szCs w:val="24"/>
            </w:rPr>
            <w:delText>m</w:delText>
          </w:r>
          <w:r w:rsidRPr="00B8716A" w:rsidDel="004F248F">
            <w:rPr>
              <w:rFonts w:ascii="inherit" w:hAnsi="inherit"/>
              <w:sz w:val="24"/>
              <w:szCs w:val="24"/>
            </w:rPr>
            <w:delText xml:space="preserve">odule, asynchronously connected </w:delText>
          </w:r>
          <w:r w:rsidDel="004F248F">
            <w:rPr>
              <w:rFonts w:ascii="inherit" w:hAnsi="inherit"/>
              <w:sz w:val="24"/>
              <w:szCs w:val="24"/>
            </w:rPr>
            <w:delText>d</w:delText>
          </w:r>
          <w:r w:rsidRPr="00B8716A" w:rsidDel="004F248F">
            <w:rPr>
              <w:rFonts w:ascii="inherit" w:hAnsi="inherit"/>
              <w:sz w:val="24"/>
              <w:szCs w:val="24"/>
            </w:rPr>
            <w:delText xml:space="preserve">emand </w:delText>
          </w:r>
          <w:r w:rsidDel="004F248F">
            <w:rPr>
              <w:rFonts w:ascii="inherit" w:hAnsi="inherit"/>
              <w:sz w:val="24"/>
              <w:szCs w:val="24"/>
            </w:rPr>
            <w:delText>f</w:delText>
          </w:r>
          <w:r w:rsidRPr="00B8716A" w:rsidDel="004F248F">
            <w:rPr>
              <w:rFonts w:ascii="inherit" w:hAnsi="inherit"/>
              <w:sz w:val="24"/>
              <w:szCs w:val="24"/>
            </w:rPr>
            <w:delText xml:space="preserve">acility, </w:delText>
          </w:r>
          <w:r w:rsidR="00D87686" w:rsidDel="004F248F">
            <w:rPr>
              <w:rFonts w:ascii="inherit" w:hAnsi="inherit"/>
              <w:sz w:val="24"/>
              <w:szCs w:val="24"/>
            </w:rPr>
            <w:delText xml:space="preserve">asynchronously connected power-to-gas demand unit, </w:delText>
          </w:r>
          <w:r w:rsidRPr="00B8716A" w:rsidDel="004F248F">
            <w:rPr>
              <w:rFonts w:ascii="inherit" w:hAnsi="inherit"/>
              <w:sz w:val="24"/>
              <w:szCs w:val="24"/>
            </w:rPr>
            <w:delText xml:space="preserve">asynchronously connected </w:delText>
          </w:r>
          <w:r w:rsidDel="004F248F">
            <w:rPr>
              <w:rFonts w:ascii="inherit" w:hAnsi="inherit"/>
              <w:sz w:val="24"/>
              <w:szCs w:val="24"/>
            </w:rPr>
            <w:delText>e</w:delText>
          </w:r>
          <w:r w:rsidRPr="00B8716A" w:rsidDel="004F248F">
            <w:rPr>
              <w:rFonts w:ascii="inherit" w:hAnsi="inherit"/>
              <w:sz w:val="24"/>
              <w:szCs w:val="24"/>
            </w:rPr>
            <w:delText xml:space="preserve">lectricity </w:delText>
          </w:r>
          <w:r w:rsidDel="004F248F">
            <w:rPr>
              <w:rFonts w:ascii="inherit" w:hAnsi="inherit"/>
              <w:sz w:val="24"/>
              <w:szCs w:val="24"/>
            </w:rPr>
            <w:delText>s</w:delText>
          </w:r>
          <w:r w:rsidRPr="00B8716A" w:rsidDel="004F248F">
            <w:rPr>
              <w:rFonts w:ascii="inherit" w:hAnsi="inherit"/>
              <w:sz w:val="24"/>
              <w:szCs w:val="24"/>
            </w:rPr>
            <w:delText xml:space="preserve">torage </w:delText>
          </w:r>
          <w:r w:rsidDel="004F248F">
            <w:rPr>
              <w:rFonts w:ascii="inherit" w:hAnsi="inherit"/>
              <w:sz w:val="24"/>
              <w:szCs w:val="24"/>
            </w:rPr>
            <w:delText>m</w:delText>
          </w:r>
          <w:r w:rsidRPr="00B8716A" w:rsidDel="004F248F">
            <w:rPr>
              <w:rFonts w:ascii="inherit" w:hAnsi="inherit"/>
              <w:sz w:val="24"/>
              <w:szCs w:val="24"/>
            </w:rPr>
            <w:delText>odule; or</w:delText>
          </w:r>
        </w:del>
      </w:ins>
    </w:p>
    <w:p w14:paraId="3DBD6B9E" w14:textId="5977A745" w:rsidR="00C7116C" w:rsidDel="004F248F" w:rsidRDefault="00C7116C" w:rsidP="00B8716A">
      <w:pPr>
        <w:numPr>
          <w:ilvl w:val="1"/>
          <w:numId w:val="7"/>
        </w:numPr>
        <w:spacing w:after="329"/>
        <w:ind w:hanging="340"/>
        <w:rPr>
          <w:ins w:id="389" w:author="Author"/>
          <w:del w:id="390" w:author="Author"/>
          <w:rFonts w:ascii="inherit" w:hAnsi="inherit"/>
          <w:sz w:val="24"/>
          <w:szCs w:val="24"/>
        </w:rPr>
      </w:pPr>
      <w:ins w:id="391" w:author="Author">
        <w:del w:id="392" w:author="Author">
          <w:r w:rsidDel="004F248F">
            <w:rPr>
              <w:rFonts w:ascii="inherit" w:hAnsi="inherit"/>
              <w:sz w:val="24"/>
              <w:szCs w:val="24"/>
            </w:rPr>
            <w:delText xml:space="preserve">a change of components/assets of an </w:delText>
          </w:r>
          <w:r w:rsidRPr="00C7116C" w:rsidDel="004F248F">
            <w:rPr>
              <w:rFonts w:ascii="inherit" w:hAnsi="inherit"/>
              <w:sz w:val="24"/>
              <w:szCs w:val="24"/>
            </w:rPr>
            <w:delText>HVDC system, asynchronously connected power park module, asynchronously connected demand facility, asynchronously connected power-to-gas demand unit or asynchronously connected electricity storage module</w:delText>
          </w:r>
          <w:r w:rsidDel="004F248F">
            <w:rPr>
              <w:rFonts w:ascii="inherit" w:hAnsi="inherit"/>
              <w:sz w:val="24"/>
              <w:szCs w:val="24"/>
            </w:rPr>
            <w:delText xml:space="preserve">, apart from maintenance and repair activities and spare parts, </w:delText>
          </w:r>
          <w:r w:rsidRPr="00C7116C" w:rsidDel="004F248F">
            <w:rPr>
              <w:rFonts w:ascii="inherit" w:hAnsi="inherit"/>
              <w:sz w:val="24"/>
              <w:szCs w:val="24"/>
            </w:rPr>
            <w:delText>whether or not those parts are purchased new at the time of their incorporation in the</w:delText>
          </w:r>
          <w:r w:rsidDel="004F248F">
            <w:rPr>
              <w:rFonts w:ascii="inherit" w:hAnsi="inherit"/>
              <w:sz w:val="24"/>
              <w:szCs w:val="24"/>
            </w:rPr>
            <w:delText xml:space="preserve"> </w:delText>
          </w:r>
          <w:r w:rsidRPr="00C7116C" w:rsidDel="004F248F">
            <w:rPr>
              <w:rFonts w:ascii="inherit" w:hAnsi="inherit"/>
              <w:sz w:val="24"/>
              <w:szCs w:val="24"/>
            </w:rPr>
            <w:delText>HVDC system, asynchronously connected power park module, asynchronously connected demand facility, asynchronously connected power-to-gas demand unit or asynchronously connected electricity storage module</w:delText>
          </w:r>
          <w:r w:rsidDel="004F248F">
            <w:rPr>
              <w:rFonts w:ascii="inherit" w:hAnsi="inherit"/>
              <w:sz w:val="24"/>
              <w:szCs w:val="24"/>
            </w:rPr>
            <w:delText>; or</w:delText>
          </w:r>
        </w:del>
      </w:ins>
    </w:p>
    <w:p w14:paraId="4DDA95F7" w14:textId="6838A582" w:rsidR="00B8716A" w:rsidRPr="00E37E42" w:rsidRDefault="3E5953FC" w:rsidP="00E37E42">
      <w:pPr>
        <w:pStyle w:val="ListParagraph"/>
        <w:numPr>
          <w:ilvl w:val="0"/>
          <w:numId w:val="210"/>
        </w:numPr>
        <w:spacing w:after="329"/>
        <w:rPr>
          <w:rFonts w:ascii="inherit" w:hAnsi="inherit"/>
          <w:sz w:val="24"/>
          <w:szCs w:val="24"/>
        </w:rPr>
      </w:pPr>
      <w:r w:rsidRPr="00E37E42">
        <w:rPr>
          <w:rFonts w:ascii="inherit" w:hAnsi="inherit"/>
          <w:sz w:val="24"/>
          <w:szCs w:val="24"/>
        </w:rPr>
        <w:t xml:space="preserve">a change of </w:t>
      </w:r>
      <w:r w:rsidR="046519B4" w:rsidRPr="00E37E42">
        <w:rPr>
          <w:rFonts w:ascii="inherit" w:hAnsi="inherit"/>
          <w:sz w:val="24"/>
          <w:szCs w:val="24"/>
        </w:rPr>
        <w:t xml:space="preserve">the </w:t>
      </w:r>
      <w:commentRangeStart w:id="393"/>
      <w:r w:rsidR="7E88B59C" w:rsidRPr="00E37E42">
        <w:rPr>
          <w:rFonts w:ascii="inherit" w:hAnsi="inherit"/>
          <w:sz w:val="24"/>
          <w:szCs w:val="24"/>
        </w:rPr>
        <w:t xml:space="preserve">underlying technology </w:t>
      </w:r>
      <w:commentRangeEnd w:id="393"/>
      <w:r w:rsidR="008F68FA">
        <w:rPr>
          <w:rStyle w:val="CommentReference"/>
        </w:rPr>
        <w:commentReference w:id="393"/>
      </w:r>
      <w:r w:rsidRPr="00E37E42">
        <w:rPr>
          <w:rFonts w:ascii="inherit" w:hAnsi="inherit"/>
          <w:sz w:val="24"/>
          <w:szCs w:val="24"/>
        </w:rPr>
        <w:t>of the HVDC system</w:t>
      </w:r>
      <w:ins w:id="394" w:author="Author">
        <w:r w:rsidR="11A0C199" w:rsidRPr="00E37E42">
          <w:rPr>
            <w:rFonts w:ascii="inherit" w:hAnsi="inherit"/>
            <w:sz w:val="24"/>
            <w:szCs w:val="24"/>
          </w:rPr>
          <w:t xml:space="preserve"> from thyristor-based</w:t>
        </w:r>
        <w:r w:rsidR="4E179620" w:rsidRPr="00E37E42">
          <w:rPr>
            <w:rFonts w:ascii="inherit" w:hAnsi="inherit"/>
            <w:sz w:val="24"/>
            <w:szCs w:val="24"/>
          </w:rPr>
          <w:t xml:space="preserve"> line commutated </w:t>
        </w:r>
        <w:r w:rsidR="0035269A" w:rsidRPr="00E37E42">
          <w:rPr>
            <w:rFonts w:ascii="inherit" w:hAnsi="inherit"/>
            <w:sz w:val="24"/>
            <w:szCs w:val="24"/>
          </w:rPr>
          <w:t xml:space="preserve">HVDC </w:t>
        </w:r>
        <w:r w:rsidR="4E179620" w:rsidRPr="00E37E42">
          <w:rPr>
            <w:rFonts w:ascii="inherit" w:hAnsi="inherit"/>
            <w:sz w:val="24"/>
            <w:szCs w:val="24"/>
          </w:rPr>
          <w:t xml:space="preserve">converter technology to voltage source </w:t>
        </w:r>
        <w:r w:rsidR="0035269A" w:rsidRPr="00E37E42">
          <w:rPr>
            <w:rFonts w:ascii="inherit" w:hAnsi="inherit"/>
            <w:sz w:val="24"/>
            <w:szCs w:val="24"/>
          </w:rPr>
          <w:t xml:space="preserve">HVDC </w:t>
        </w:r>
        <w:r w:rsidR="4E179620" w:rsidRPr="00E37E42">
          <w:rPr>
            <w:rFonts w:ascii="inherit" w:hAnsi="inherit"/>
            <w:sz w:val="24"/>
            <w:szCs w:val="24"/>
          </w:rPr>
          <w:t>converter technology</w:t>
        </w:r>
      </w:ins>
      <w:r w:rsidRPr="00E37E42">
        <w:rPr>
          <w:rFonts w:ascii="inherit" w:hAnsi="inherit"/>
          <w:sz w:val="24"/>
          <w:szCs w:val="24"/>
        </w:rPr>
        <w:t>.</w:t>
      </w:r>
    </w:p>
    <w:p w14:paraId="3AA2D853" w14:textId="7BC0DF0A" w:rsidR="00AE476A" w:rsidRPr="005B3720" w:rsidRDefault="00BF5202" w:rsidP="00B13FCD">
      <w:pPr>
        <w:numPr>
          <w:ilvl w:val="0"/>
          <w:numId w:val="160"/>
        </w:numPr>
        <w:ind w:left="0"/>
        <w:rPr>
          <w:rFonts w:ascii="inherit" w:hAnsi="inherit"/>
          <w:sz w:val="24"/>
          <w:szCs w:val="24"/>
        </w:rPr>
      </w:pPr>
      <w:bookmarkStart w:id="395" w:name="_Ref153275883"/>
      <w:r w:rsidRPr="005B3720">
        <w:rPr>
          <w:rFonts w:ascii="inherit" w:hAnsi="inherit"/>
          <w:sz w:val="24"/>
          <w:szCs w:val="24"/>
        </w:rPr>
        <w:t>For the purposes of this Regulation, an HVDC system</w:t>
      </w:r>
      <w:ins w:id="396" w:author="Author">
        <w:r w:rsidR="00CF6478">
          <w:rPr>
            <w:rFonts w:ascii="inherit" w:hAnsi="inherit"/>
            <w:sz w:val="24"/>
            <w:szCs w:val="24"/>
          </w:rPr>
          <w:t>,</w:t>
        </w:r>
      </w:ins>
      <w:r w:rsidRPr="005B3720">
        <w:rPr>
          <w:rFonts w:ascii="inherit" w:hAnsi="inherit"/>
          <w:sz w:val="24"/>
          <w:szCs w:val="24"/>
        </w:rPr>
        <w:t xml:space="preserve"> </w:t>
      </w:r>
      <w:del w:id="397" w:author="Author">
        <w:r w:rsidRPr="005B3720" w:rsidDel="00CF6478">
          <w:rPr>
            <w:rFonts w:ascii="inherit" w:hAnsi="inherit"/>
            <w:sz w:val="24"/>
            <w:szCs w:val="24"/>
          </w:rPr>
          <w:delText>or DC-</w:delText>
        </w:r>
      </w:del>
      <w:ins w:id="398" w:author="Author">
        <w:r w:rsidR="00CF6478">
          <w:rPr>
            <w:rFonts w:ascii="inherit" w:hAnsi="inherit"/>
            <w:sz w:val="24"/>
            <w:szCs w:val="24"/>
          </w:rPr>
          <w:t xml:space="preserve">asynchronously </w:t>
        </w:r>
      </w:ins>
      <w:r w:rsidRPr="005B3720">
        <w:rPr>
          <w:rFonts w:ascii="inherit" w:hAnsi="inherit"/>
          <w:sz w:val="24"/>
          <w:szCs w:val="24"/>
        </w:rPr>
        <w:t>connected power park module</w:t>
      </w:r>
      <w:ins w:id="399" w:author="Autho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w:t>
        </w:r>
        <w:r w:rsidR="00CF6478" w:rsidRPr="00CF6478">
          <w:rPr>
            <w:rFonts w:ascii="inherit" w:hAnsi="inherit"/>
            <w:sz w:val="24"/>
            <w:szCs w:val="24"/>
          </w:rPr>
          <w:t xml:space="preserve">, </w:t>
        </w:r>
        <w:r w:rsidR="00D87686">
          <w:rPr>
            <w:rFonts w:ascii="inherit" w:hAnsi="inherit"/>
            <w:sz w:val="24"/>
            <w:szCs w:val="24"/>
          </w:rPr>
          <w:t xml:space="preserve">asynchronously connected power-to-gas demand unit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ins>
      <w:r w:rsidRPr="005B3720">
        <w:rPr>
          <w:rFonts w:ascii="inherit" w:hAnsi="inherit"/>
          <w:sz w:val="24"/>
          <w:szCs w:val="24"/>
        </w:rPr>
        <w:t xml:space="preserve"> shall be considered existing if:</w:t>
      </w:r>
      <w:bookmarkEnd w:id="395"/>
      <w:r w:rsidRPr="005B3720">
        <w:rPr>
          <w:rFonts w:ascii="inherit" w:hAnsi="inherit"/>
          <w:sz w:val="24"/>
          <w:szCs w:val="24"/>
        </w:rPr>
        <w:t xml:space="preserve"> </w:t>
      </w:r>
    </w:p>
    <w:p w14:paraId="1451AB84" w14:textId="77777777" w:rsidR="00AE476A" w:rsidRPr="005B3720" w:rsidRDefault="00BF5202" w:rsidP="00D70247">
      <w:pPr>
        <w:numPr>
          <w:ilvl w:val="0"/>
          <w:numId w:val="8"/>
        </w:numPr>
        <w:spacing w:after="321"/>
        <w:ind w:hanging="295"/>
        <w:rPr>
          <w:rFonts w:ascii="inherit" w:hAnsi="inherit"/>
          <w:sz w:val="24"/>
          <w:szCs w:val="24"/>
        </w:rPr>
      </w:pPr>
      <w:r w:rsidRPr="005B3720">
        <w:rPr>
          <w:rFonts w:ascii="inherit" w:hAnsi="inherit"/>
          <w:sz w:val="24"/>
          <w:szCs w:val="24"/>
        </w:rPr>
        <w:t xml:space="preserve">it is already connected to the network on the date of entry into force of this Regulation; or </w:t>
      </w:r>
    </w:p>
    <w:p w14:paraId="1C2DA5BF" w14:textId="30A9AB09" w:rsidR="00AE476A" w:rsidRPr="005B3720" w:rsidRDefault="00BF5202" w:rsidP="00D70247">
      <w:pPr>
        <w:numPr>
          <w:ilvl w:val="0"/>
          <w:numId w:val="8"/>
        </w:numPr>
        <w:spacing w:after="329"/>
        <w:ind w:hanging="295"/>
        <w:rPr>
          <w:rFonts w:ascii="inherit" w:hAnsi="inherit"/>
          <w:sz w:val="24"/>
          <w:szCs w:val="24"/>
        </w:rPr>
      </w:pPr>
      <w:bookmarkStart w:id="400" w:name="_Ref153275904"/>
      <w:r w:rsidRPr="005B3720">
        <w:rPr>
          <w:rFonts w:ascii="inherit" w:hAnsi="inherit"/>
          <w:sz w:val="24"/>
          <w:szCs w:val="24"/>
        </w:rPr>
        <w:t>the HVDC system owner</w:t>
      </w:r>
      <w:ins w:id="401" w:author="Author">
        <w:r w:rsidR="00CF6478">
          <w:rPr>
            <w:rFonts w:ascii="inherit" w:hAnsi="inherit"/>
            <w:sz w:val="24"/>
            <w:szCs w:val="24"/>
          </w:rPr>
          <w:t>,</w:t>
        </w:r>
      </w:ins>
      <w:r w:rsidRPr="005B3720">
        <w:rPr>
          <w:rFonts w:ascii="inherit" w:hAnsi="inherit"/>
          <w:sz w:val="24"/>
          <w:szCs w:val="24"/>
        </w:rPr>
        <w:t xml:space="preserve"> </w:t>
      </w:r>
      <w:del w:id="402" w:author="Author">
        <w:r w:rsidRPr="005B3720" w:rsidDel="00CF6478">
          <w:rPr>
            <w:rFonts w:ascii="inherit" w:hAnsi="inherit"/>
            <w:sz w:val="24"/>
            <w:szCs w:val="24"/>
          </w:rPr>
          <w:delText>or DC-</w:delText>
        </w:r>
      </w:del>
      <w:ins w:id="403" w:author="Author">
        <w:r w:rsidR="00CF6478">
          <w:rPr>
            <w:rFonts w:ascii="inherit" w:hAnsi="inherit"/>
            <w:sz w:val="24"/>
            <w:szCs w:val="24"/>
          </w:rPr>
          <w:t xml:space="preserve">asynchronously </w:t>
        </w:r>
      </w:ins>
      <w:r w:rsidRPr="005B3720">
        <w:rPr>
          <w:rFonts w:ascii="inherit" w:hAnsi="inherit"/>
          <w:sz w:val="24"/>
          <w:szCs w:val="24"/>
        </w:rPr>
        <w:t>connected power park module owner</w:t>
      </w:r>
      <w:ins w:id="404" w:author="Autho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 owner</w:t>
        </w:r>
        <w:r w:rsidR="00D87686">
          <w:rPr>
            <w:rFonts w:ascii="inherit" w:hAnsi="inherit"/>
            <w:sz w:val="24"/>
            <w:szCs w:val="24"/>
          </w:rPr>
          <w:t>, asynchronously connected power-to-gas demand unit owner</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00CF6478">
          <w:rPr>
            <w:rFonts w:ascii="inherit" w:hAnsi="inherit"/>
            <w:sz w:val="24"/>
            <w:szCs w:val="24"/>
          </w:rPr>
          <w:t xml:space="preserve"> owner</w:t>
        </w:r>
      </w:ins>
      <w:r w:rsidRPr="005B3720">
        <w:rPr>
          <w:rFonts w:ascii="inherit" w:hAnsi="inherit"/>
          <w:sz w:val="24"/>
          <w:szCs w:val="24"/>
        </w:rPr>
        <w:t xml:space="preserve"> has concluded a final and binding contract for the purchase of the main generating plant </w:t>
      </w:r>
      <w:r w:rsidRPr="005B3720">
        <w:rPr>
          <w:rFonts w:ascii="inherit" w:hAnsi="inherit"/>
          <w:sz w:val="24"/>
          <w:szCs w:val="24"/>
        </w:rPr>
        <w:lastRenderedPageBreak/>
        <w:t>or HVDC equipment by two years after the entry into force of the Regulation. The HVDC system owner</w:t>
      </w:r>
      <w:ins w:id="405" w:author="Author">
        <w:r w:rsidR="00CF6478">
          <w:rPr>
            <w:rFonts w:ascii="inherit" w:hAnsi="inherit"/>
            <w:sz w:val="24"/>
            <w:szCs w:val="24"/>
          </w:rPr>
          <w:t>,</w:t>
        </w:r>
      </w:ins>
      <w:r w:rsidRPr="005B3720">
        <w:rPr>
          <w:rFonts w:ascii="inherit" w:hAnsi="inherit"/>
          <w:sz w:val="24"/>
          <w:szCs w:val="24"/>
        </w:rPr>
        <w:t xml:space="preserve"> </w:t>
      </w:r>
      <w:del w:id="406" w:author="Author">
        <w:r w:rsidRPr="005B3720" w:rsidDel="00CF6478">
          <w:rPr>
            <w:rFonts w:ascii="inherit" w:hAnsi="inherit"/>
            <w:sz w:val="24"/>
            <w:szCs w:val="24"/>
          </w:rPr>
          <w:delText>or DC-</w:delText>
        </w:r>
      </w:del>
      <w:ins w:id="407" w:author="Author">
        <w:r w:rsidR="00CF6478">
          <w:rPr>
            <w:rFonts w:ascii="inherit" w:hAnsi="inherit"/>
            <w:sz w:val="24"/>
            <w:szCs w:val="24"/>
          </w:rPr>
          <w:t xml:space="preserve">asynchronously </w:t>
        </w:r>
      </w:ins>
      <w:r w:rsidRPr="005B3720">
        <w:rPr>
          <w:rFonts w:ascii="inherit" w:hAnsi="inherit"/>
          <w:sz w:val="24"/>
          <w:szCs w:val="24"/>
        </w:rPr>
        <w:t>connected power park module owner</w:t>
      </w:r>
      <w:ins w:id="408" w:author="Autho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 owner</w:t>
        </w:r>
        <w:r w:rsidR="00D87686">
          <w:rPr>
            <w:rFonts w:ascii="inherit" w:hAnsi="inherit"/>
            <w:sz w:val="24"/>
            <w:szCs w:val="24"/>
          </w:rPr>
          <w:t>, asynchronously connected power-to-gas demand unit owner</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00CF6478">
          <w:rPr>
            <w:rFonts w:ascii="inherit" w:hAnsi="inherit"/>
            <w:sz w:val="24"/>
            <w:szCs w:val="24"/>
          </w:rPr>
          <w:t xml:space="preserve"> owner</w:t>
        </w:r>
      </w:ins>
      <w:r w:rsidRPr="005B3720">
        <w:rPr>
          <w:rFonts w:ascii="inherit" w:hAnsi="inherit"/>
          <w:sz w:val="24"/>
          <w:szCs w:val="24"/>
        </w:rPr>
        <w:t xml:space="preserve"> must notify the relevant system operator and relevant TSO of conclusion of the contract within 30 months after the entry into force of the Regulation.</w:t>
      </w:r>
      <w:bookmarkEnd w:id="400"/>
      <w:r w:rsidRPr="005B3720">
        <w:rPr>
          <w:rFonts w:ascii="inherit" w:hAnsi="inherit"/>
          <w:sz w:val="24"/>
          <w:szCs w:val="24"/>
        </w:rPr>
        <w:t xml:space="preserve"> </w:t>
      </w:r>
    </w:p>
    <w:p w14:paraId="1E3C4C1B" w14:textId="44617A0B" w:rsidR="00AE476A" w:rsidRPr="005B3720" w:rsidRDefault="00BF5202">
      <w:pPr>
        <w:spacing w:after="328"/>
        <w:ind w:left="305"/>
        <w:rPr>
          <w:rFonts w:ascii="inherit" w:hAnsi="inherit"/>
          <w:sz w:val="24"/>
          <w:szCs w:val="24"/>
        </w:rPr>
      </w:pPr>
      <w:r w:rsidRPr="005B3720">
        <w:rPr>
          <w:rFonts w:ascii="inherit" w:hAnsi="inherit"/>
          <w:sz w:val="24"/>
          <w:szCs w:val="24"/>
        </w:rPr>
        <w:t>The notification submitted by the HVDC system owner</w:t>
      </w:r>
      <w:ins w:id="409" w:author="Author">
        <w:r w:rsidR="00CF6478">
          <w:rPr>
            <w:rFonts w:ascii="inherit" w:hAnsi="inherit"/>
            <w:sz w:val="24"/>
            <w:szCs w:val="24"/>
          </w:rPr>
          <w:t>,</w:t>
        </w:r>
      </w:ins>
      <w:r w:rsidRPr="005B3720">
        <w:rPr>
          <w:rFonts w:ascii="inherit" w:hAnsi="inherit"/>
          <w:sz w:val="24"/>
          <w:szCs w:val="24"/>
        </w:rPr>
        <w:t xml:space="preserve"> </w:t>
      </w:r>
      <w:del w:id="410" w:author="Author">
        <w:r w:rsidRPr="005B3720" w:rsidDel="00CF6478">
          <w:rPr>
            <w:rFonts w:ascii="inherit" w:hAnsi="inherit"/>
            <w:sz w:val="24"/>
            <w:szCs w:val="24"/>
          </w:rPr>
          <w:delText>or DC-</w:delText>
        </w:r>
      </w:del>
      <w:ins w:id="411" w:author="Author">
        <w:r w:rsidR="00CF6478">
          <w:rPr>
            <w:rFonts w:ascii="inherit" w:hAnsi="inherit"/>
            <w:sz w:val="24"/>
            <w:szCs w:val="24"/>
          </w:rPr>
          <w:t xml:space="preserve">asynchronously </w:t>
        </w:r>
      </w:ins>
      <w:r w:rsidRPr="005B3720">
        <w:rPr>
          <w:rFonts w:ascii="inherit" w:hAnsi="inherit"/>
          <w:sz w:val="24"/>
          <w:szCs w:val="24"/>
        </w:rPr>
        <w:t>connected power park module owner</w:t>
      </w:r>
      <w:ins w:id="412" w:author="Autho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 owner</w:t>
        </w:r>
        <w:r w:rsidR="00D87686">
          <w:rPr>
            <w:rFonts w:ascii="inherit" w:hAnsi="inherit"/>
            <w:sz w:val="24"/>
            <w:szCs w:val="24"/>
          </w:rPr>
          <w:t>, asynchronously connected power-to-gas demand unit owner</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00CF6478">
          <w:rPr>
            <w:rFonts w:ascii="inherit" w:hAnsi="inherit"/>
            <w:sz w:val="24"/>
            <w:szCs w:val="24"/>
          </w:rPr>
          <w:t xml:space="preserve"> owner</w:t>
        </w:r>
      </w:ins>
      <w:r w:rsidRPr="005B3720">
        <w:rPr>
          <w:rFonts w:ascii="inherit" w:hAnsi="inherit"/>
          <w:sz w:val="24"/>
          <w:szCs w:val="24"/>
        </w:rPr>
        <w:t xml:space="preserve"> to the relevant system operator and to the relevant TSO shall at least indicate the contract title, its date of signature and date of entry into force and the specifications of the main generating plant or HVDC equipment to be constructed, assembled or purchased. </w:t>
      </w:r>
    </w:p>
    <w:p w14:paraId="0A4078BC" w14:textId="72293609" w:rsidR="00AE476A" w:rsidRPr="005B3720" w:rsidRDefault="00BF5202">
      <w:pPr>
        <w:spacing w:after="340"/>
        <w:ind w:left="305"/>
        <w:rPr>
          <w:rFonts w:ascii="inherit" w:hAnsi="inherit"/>
          <w:sz w:val="24"/>
          <w:szCs w:val="24"/>
        </w:rPr>
      </w:pPr>
      <w:r w:rsidRPr="005B3720">
        <w:rPr>
          <w:rFonts w:ascii="inherit" w:hAnsi="inherit"/>
          <w:sz w:val="24"/>
          <w:szCs w:val="24"/>
        </w:rPr>
        <w:t>A Member State may provide that in specified circumstances the regulatory authority may determine whether the HVDC system</w:t>
      </w:r>
      <w:ins w:id="413" w:author="Author">
        <w:r w:rsidR="00CF6478">
          <w:rPr>
            <w:rFonts w:ascii="inherit" w:hAnsi="inherit"/>
            <w:sz w:val="24"/>
            <w:szCs w:val="24"/>
          </w:rPr>
          <w:t>,</w:t>
        </w:r>
      </w:ins>
      <w:r w:rsidRPr="005B3720">
        <w:rPr>
          <w:rFonts w:ascii="inherit" w:hAnsi="inherit"/>
          <w:sz w:val="24"/>
          <w:szCs w:val="24"/>
        </w:rPr>
        <w:t xml:space="preserve"> </w:t>
      </w:r>
      <w:del w:id="414" w:author="Author">
        <w:r w:rsidRPr="005B3720" w:rsidDel="00CF6478">
          <w:rPr>
            <w:rFonts w:ascii="inherit" w:hAnsi="inherit"/>
            <w:sz w:val="24"/>
            <w:szCs w:val="24"/>
          </w:rPr>
          <w:delText>or DC-</w:delText>
        </w:r>
      </w:del>
      <w:ins w:id="415" w:author="Author">
        <w:r w:rsidR="00CF6478">
          <w:rPr>
            <w:rFonts w:ascii="inherit" w:hAnsi="inherit"/>
            <w:sz w:val="24"/>
            <w:szCs w:val="24"/>
          </w:rPr>
          <w:t xml:space="preserve">asynchronously </w:t>
        </w:r>
      </w:ins>
      <w:r w:rsidRPr="005B3720">
        <w:rPr>
          <w:rFonts w:ascii="inherit" w:hAnsi="inherit"/>
          <w:sz w:val="24"/>
          <w:szCs w:val="24"/>
        </w:rPr>
        <w:t>connected power park module</w:t>
      </w:r>
      <w:ins w:id="416" w:author="Autho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w:t>
        </w:r>
        <w:r w:rsidR="00D87686">
          <w:rPr>
            <w:rFonts w:ascii="inherit" w:hAnsi="inherit"/>
            <w:sz w:val="24"/>
            <w:szCs w:val="24"/>
          </w:rPr>
          <w:t>, asynchronously connected power-to-gas demand unit</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ins>
      <w:r w:rsidRPr="005B3720">
        <w:rPr>
          <w:rFonts w:ascii="inherit" w:hAnsi="inherit"/>
          <w:sz w:val="24"/>
          <w:szCs w:val="24"/>
        </w:rPr>
        <w:t xml:space="preserve"> is to be considered an existing or new HVDC system</w:t>
      </w:r>
      <w:ins w:id="417" w:author="Author">
        <w:r w:rsidR="00CF6478">
          <w:rPr>
            <w:rFonts w:ascii="inherit" w:hAnsi="inherit"/>
            <w:sz w:val="24"/>
            <w:szCs w:val="24"/>
          </w:rPr>
          <w:t>,</w:t>
        </w:r>
      </w:ins>
      <w:r w:rsidRPr="005B3720">
        <w:rPr>
          <w:rFonts w:ascii="inherit" w:hAnsi="inherit"/>
          <w:sz w:val="24"/>
          <w:szCs w:val="24"/>
        </w:rPr>
        <w:t xml:space="preserve"> </w:t>
      </w:r>
      <w:del w:id="418" w:author="Author">
        <w:r w:rsidRPr="005B3720" w:rsidDel="00CF6478">
          <w:rPr>
            <w:rFonts w:ascii="inherit" w:hAnsi="inherit"/>
            <w:sz w:val="24"/>
            <w:szCs w:val="24"/>
          </w:rPr>
          <w:delText>or DC-</w:delText>
        </w:r>
      </w:del>
      <w:ins w:id="419" w:author="Author">
        <w:r w:rsidR="00CF6478">
          <w:rPr>
            <w:rFonts w:ascii="inherit" w:hAnsi="inherit"/>
            <w:sz w:val="24"/>
            <w:szCs w:val="24"/>
          </w:rPr>
          <w:t>asynchronously</w:t>
        </w:r>
      </w:ins>
      <w:r w:rsidRPr="005B3720">
        <w:rPr>
          <w:rFonts w:ascii="inherit" w:hAnsi="inherit"/>
          <w:sz w:val="24"/>
          <w:szCs w:val="24"/>
        </w:rPr>
        <w:t xml:space="preserve"> connected power park module</w:t>
      </w:r>
      <w:ins w:id="420" w:author="Autho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w:t>
        </w:r>
        <w:r w:rsidR="00D87686">
          <w:rPr>
            <w:rFonts w:ascii="inherit" w:hAnsi="inherit"/>
            <w:sz w:val="24"/>
            <w:szCs w:val="24"/>
          </w:rPr>
          <w:t>, asynchronously connected power-to-gas demand unit</w:t>
        </w:r>
        <w:r w:rsidR="00CF6478">
          <w:rPr>
            <w:rFonts w:ascii="inherit" w:hAnsi="inherit"/>
            <w:sz w:val="24"/>
            <w:szCs w:val="24"/>
          </w:rPr>
          <w:t xml:space="preserve"> or</w:t>
        </w:r>
        <w:r w:rsidR="00CF6478" w:rsidRPr="00CF6478">
          <w:rPr>
            <w:rFonts w:ascii="inherit" w:hAnsi="inherit"/>
            <w:sz w:val="24"/>
            <w:szCs w:val="24"/>
          </w:rPr>
          <w:t xml:space="preserve"> asynchronously connected electricity storage module</w:t>
        </w:r>
      </w:ins>
      <w:r w:rsidRPr="005B3720">
        <w:rPr>
          <w:rFonts w:ascii="inherit" w:hAnsi="inherit"/>
          <w:sz w:val="24"/>
          <w:szCs w:val="24"/>
        </w:rPr>
        <w:t xml:space="preserve">. </w:t>
      </w:r>
    </w:p>
    <w:p w14:paraId="66647E5D" w14:textId="25733BBA" w:rsidR="00AE476A" w:rsidRPr="00C66726" w:rsidRDefault="00BF5202" w:rsidP="00B13FCD">
      <w:pPr>
        <w:numPr>
          <w:ilvl w:val="0"/>
          <w:numId w:val="160"/>
        </w:numPr>
        <w:ind w:left="0"/>
        <w:rPr>
          <w:rFonts w:ascii="inherit" w:hAnsi="inherit"/>
          <w:sz w:val="24"/>
          <w:szCs w:val="24"/>
        </w:rPr>
      </w:pPr>
      <w:bookmarkStart w:id="421" w:name="_Ref153265792"/>
      <w:r w:rsidRPr="005B3720">
        <w:rPr>
          <w:rFonts w:ascii="inherit" w:hAnsi="inherit"/>
          <w:sz w:val="24"/>
          <w:szCs w:val="24"/>
        </w:rPr>
        <w:t xml:space="preserve">Following a public consultation in </w:t>
      </w:r>
      <w:r w:rsidRPr="00C66726">
        <w:rPr>
          <w:rFonts w:ascii="inherit" w:hAnsi="inherit"/>
          <w:sz w:val="24"/>
          <w:szCs w:val="24"/>
        </w:rPr>
        <w:t xml:space="preserve">accordance to </w:t>
      </w:r>
      <w:r w:rsidR="00396010">
        <w:rPr>
          <w:rFonts w:ascii="inherit" w:hAnsi="inherit"/>
          <w:sz w:val="24"/>
          <w:szCs w:val="24"/>
        </w:rPr>
        <w:t xml:space="preserve">Article 8 </w:t>
      </w:r>
      <w:r w:rsidRPr="00C66726">
        <w:rPr>
          <w:rFonts w:ascii="inherit" w:hAnsi="inherit"/>
          <w:sz w:val="24"/>
          <w:szCs w:val="24"/>
        </w:rPr>
        <w:t xml:space="preserve">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HVDC systems and/or </w:t>
      </w:r>
      <w:del w:id="422" w:author="Author">
        <w:r w:rsidRPr="00C66726" w:rsidDel="008211B1">
          <w:rPr>
            <w:rFonts w:ascii="inherit" w:hAnsi="inherit"/>
            <w:sz w:val="24"/>
            <w:szCs w:val="24"/>
          </w:rPr>
          <w:delText>DC-</w:delText>
        </w:r>
      </w:del>
      <w:ins w:id="423" w:author="Author">
        <w:r w:rsidR="008211B1">
          <w:rPr>
            <w:rFonts w:ascii="inherit" w:hAnsi="inherit"/>
            <w:sz w:val="24"/>
            <w:szCs w:val="24"/>
          </w:rPr>
          <w:t xml:space="preserve">asynchronously </w:t>
        </w:r>
      </w:ins>
      <w:r w:rsidRPr="00C66726">
        <w:rPr>
          <w:rFonts w:ascii="inherit" w:hAnsi="inherit"/>
          <w:sz w:val="24"/>
          <w:szCs w:val="24"/>
        </w:rPr>
        <w:t>connected power park modules</w:t>
      </w:r>
      <w:ins w:id="424" w:author="Author">
        <w:r w:rsidR="008211B1">
          <w:rPr>
            <w:rFonts w:ascii="inherit" w:hAnsi="inherit"/>
            <w:sz w:val="24"/>
            <w:szCs w:val="24"/>
          </w:rPr>
          <w:t xml:space="preserve">, </w:t>
        </w:r>
        <w:bookmarkStart w:id="425" w:name="_Hlk158812310"/>
        <w:r w:rsidR="008211B1" w:rsidRPr="008211B1">
          <w:rPr>
            <w:rFonts w:ascii="inherit" w:hAnsi="inherit"/>
            <w:sz w:val="24"/>
            <w:szCs w:val="24"/>
          </w:rPr>
          <w:t>asynchronously connected demand facilities</w:t>
        </w:r>
        <w:r w:rsidR="00D87686">
          <w:rPr>
            <w:rFonts w:ascii="inherit" w:hAnsi="inherit"/>
            <w:sz w:val="24"/>
            <w:szCs w:val="24"/>
          </w:rPr>
          <w:t>, asynchronously connected power-to-gas demand units</w:t>
        </w:r>
        <w:r w:rsidR="008211B1" w:rsidRPr="008211B1">
          <w:rPr>
            <w:rFonts w:ascii="inherit" w:hAnsi="inherit"/>
            <w:sz w:val="24"/>
            <w:szCs w:val="24"/>
          </w:rPr>
          <w:t xml:space="preserve"> </w:t>
        </w:r>
        <w:r w:rsidR="008211B1">
          <w:rPr>
            <w:rFonts w:ascii="inherit" w:hAnsi="inherit"/>
            <w:sz w:val="24"/>
            <w:szCs w:val="24"/>
          </w:rPr>
          <w:t xml:space="preserve">and/or </w:t>
        </w:r>
        <w:r w:rsidR="008211B1" w:rsidRPr="008211B1">
          <w:rPr>
            <w:rFonts w:ascii="inherit" w:hAnsi="inherit"/>
            <w:sz w:val="24"/>
            <w:szCs w:val="24"/>
          </w:rPr>
          <w:t>asynchronously connected electricity storage modules</w:t>
        </w:r>
      </w:ins>
      <w:bookmarkEnd w:id="425"/>
      <w:r w:rsidRPr="00C66726">
        <w:rPr>
          <w:rFonts w:ascii="inherit" w:hAnsi="inherit"/>
          <w:sz w:val="24"/>
          <w:szCs w:val="24"/>
        </w:rPr>
        <w:t>.</w:t>
      </w:r>
      <w:bookmarkEnd w:id="421"/>
      <w:r w:rsidRPr="00C66726">
        <w:rPr>
          <w:rFonts w:ascii="inherit" w:hAnsi="inherit"/>
          <w:sz w:val="24"/>
          <w:szCs w:val="24"/>
        </w:rPr>
        <w:t xml:space="preserve"> </w:t>
      </w:r>
    </w:p>
    <w:p w14:paraId="3850AD39" w14:textId="75B451CB" w:rsidR="00AE476A" w:rsidRPr="005B3720" w:rsidRDefault="00BF5202">
      <w:pPr>
        <w:spacing w:after="329"/>
        <w:ind w:left="-3"/>
        <w:rPr>
          <w:rFonts w:ascii="inherit" w:hAnsi="inherit"/>
          <w:sz w:val="24"/>
          <w:szCs w:val="24"/>
        </w:rPr>
      </w:pPr>
      <w:r w:rsidRPr="00C66726">
        <w:rPr>
          <w:rFonts w:ascii="inherit" w:hAnsi="inherit"/>
          <w:sz w:val="24"/>
          <w:szCs w:val="24"/>
        </w:rPr>
        <w:t>For that purpose a sound and transparent quantitative cost-benefit analysis shall be carried out, in accordance with</w:t>
      </w:r>
      <w:r w:rsidR="00396010">
        <w:rPr>
          <w:rFonts w:ascii="inherit" w:hAnsi="inherit"/>
          <w:sz w:val="24"/>
          <w:szCs w:val="24"/>
        </w:rPr>
        <w:t xml:space="preserve"> Article 65 and Article 66</w:t>
      </w:r>
      <w:r w:rsidRPr="00C66726">
        <w:rPr>
          <w:rFonts w:ascii="inherit" w:hAnsi="inherit"/>
          <w:sz w:val="24"/>
          <w:szCs w:val="24"/>
        </w:rPr>
        <w:t>. The analysis</w:t>
      </w:r>
      <w:r w:rsidRPr="005B3720">
        <w:rPr>
          <w:rFonts w:ascii="inherit" w:hAnsi="inherit"/>
          <w:sz w:val="24"/>
          <w:szCs w:val="24"/>
        </w:rPr>
        <w:t xml:space="preserve"> shall indicate: </w:t>
      </w:r>
    </w:p>
    <w:p w14:paraId="0A122BB7" w14:textId="72CBA0B5" w:rsidR="00AE476A" w:rsidRPr="005B3720" w:rsidRDefault="00BF5202" w:rsidP="00D70247">
      <w:pPr>
        <w:numPr>
          <w:ilvl w:val="0"/>
          <w:numId w:val="9"/>
        </w:numPr>
        <w:spacing w:after="329"/>
        <w:ind w:right="589" w:hanging="295"/>
        <w:rPr>
          <w:rFonts w:ascii="inherit" w:hAnsi="inherit"/>
          <w:sz w:val="24"/>
          <w:szCs w:val="24"/>
        </w:rPr>
      </w:pPr>
      <w:r w:rsidRPr="005B3720">
        <w:rPr>
          <w:rFonts w:ascii="inherit" w:hAnsi="inherit"/>
          <w:sz w:val="24"/>
          <w:szCs w:val="24"/>
        </w:rPr>
        <w:t>the costs, in regard to existing HVDC systems</w:t>
      </w:r>
      <w:ins w:id="426" w:author="Author">
        <w:r w:rsidR="008211B1">
          <w:rPr>
            <w:rFonts w:ascii="inherit" w:hAnsi="inherit"/>
            <w:sz w:val="24"/>
            <w:szCs w:val="24"/>
          </w:rPr>
          <w:t>,</w:t>
        </w:r>
      </w:ins>
      <w:r w:rsidRPr="005B3720">
        <w:rPr>
          <w:rFonts w:ascii="inherit" w:hAnsi="inherit"/>
          <w:sz w:val="24"/>
          <w:szCs w:val="24"/>
        </w:rPr>
        <w:t xml:space="preserve"> </w:t>
      </w:r>
      <w:del w:id="427" w:author="Author">
        <w:r w:rsidRPr="005B3720" w:rsidDel="008211B1">
          <w:rPr>
            <w:rFonts w:ascii="inherit" w:hAnsi="inherit"/>
            <w:sz w:val="24"/>
            <w:szCs w:val="24"/>
          </w:rPr>
          <w:delText>and DC-</w:delText>
        </w:r>
      </w:del>
      <w:ins w:id="428" w:author="Author">
        <w:r w:rsidR="008211B1">
          <w:rPr>
            <w:rFonts w:ascii="inherit" w:hAnsi="inherit"/>
            <w:sz w:val="24"/>
            <w:szCs w:val="24"/>
          </w:rPr>
          <w:t xml:space="preserve">asynchronously </w:t>
        </w:r>
      </w:ins>
      <w:r w:rsidRPr="005B3720">
        <w:rPr>
          <w:rFonts w:ascii="inherit" w:hAnsi="inherit"/>
          <w:sz w:val="24"/>
          <w:szCs w:val="24"/>
        </w:rPr>
        <w:t>connected power park modules</w:t>
      </w:r>
      <w:ins w:id="429" w:author="Autho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w:t>
        </w:r>
        <w:r w:rsidR="00863604">
          <w:rPr>
            <w:rFonts w:ascii="inherit" w:hAnsi="inherit"/>
            <w:sz w:val="24"/>
            <w:szCs w:val="24"/>
          </w:rPr>
          <w:t>s</w:t>
        </w:r>
        <w:r w:rsidR="008211B1" w:rsidRPr="008211B1">
          <w:rPr>
            <w:rFonts w:ascii="inherit" w:hAnsi="inherit"/>
            <w:sz w:val="24"/>
            <w:szCs w:val="24"/>
          </w:rPr>
          <w:t xml:space="preserve"> and asynchronously connected electricity storage modules</w:t>
        </w:r>
      </w:ins>
      <w:r w:rsidRPr="005B3720">
        <w:rPr>
          <w:rFonts w:ascii="inherit" w:hAnsi="inherit"/>
          <w:sz w:val="24"/>
          <w:szCs w:val="24"/>
        </w:rPr>
        <w:t xml:space="preserve">, of requiring compliance with this Regulation; </w:t>
      </w:r>
    </w:p>
    <w:p w14:paraId="4E6BDF75" w14:textId="77777777" w:rsidR="00AB5F0F" w:rsidRDefault="00BF5202" w:rsidP="00D70247">
      <w:pPr>
        <w:numPr>
          <w:ilvl w:val="0"/>
          <w:numId w:val="9"/>
        </w:numPr>
        <w:spacing w:after="329"/>
        <w:ind w:right="590" w:hanging="295"/>
        <w:rPr>
          <w:rFonts w:ascii="inherit" w:hAnsi="inherit"/>
          <w:sz w:val="24"/>
          <w:szCs w:val="24"/>
        </w:rPr>
      </w:pPr>
      <w:r w:rsidRPr="005B3720">
        <w:rPr>
          <w:rFonts w:ascii="inherit" w:hAnsi="inherit"/>
          <w:sz w:val="24"/>
          <w:szCs w:val="24"/>
        </w:rPr>
        <w:t>the socioeconomic benefit resulting from applying the requirements set out in this Regulation; and</w:t>
      </w:r>
    </w:p>
    <w:p w14:paraId="7623D44F" w14:textId="03208B3C" w:rsidR="00AE476A" w:rsidRPr="005B3720" w:rsidRDefault="00BF5202" w:rsidP="00D70247">
      <w:pPr>
        <w:numPr>
          <w:ilvl w:val="0"/>
          <w:numId w:val="9"/>
        </w:numPr>
        <w:spacing w:after="14" w:line="560" w:lineRule="auto"/>
        <w:ind w:right="589" w:hanging="295"/>
        <w:rPr>
          <w:rFonts w:ascii="inherit" w:hAnsi="inherit"/>
          <w:sz w:val="24"/>
          <w:szCs w:val="24"/>
        </w:rPr>
      </w:pPr>
      <w:r w:rsidRPr="005B3720">
        <w:rPr>
          <w:rFonts w:ascii="inherit" w:hAnsi="inherit"/>
          <w:sz w:val="24"/>
          <w:szCs w:val="24"/>
        </w:rPr>
        <w:t xml:space="preserve">the potential of alternative measures to achieve the required performance. </w:t>
      </w:r>
    </w:p>
    <w:p w14:paraId="5794C9D1" w14:textId="4EACFB98" w:rsidR="00AE476A" w:rsidRPr="005B3720" w:rsidRDefault="00BF5202" w:rsidP="00B13FCD">
      <w:pPr>
        <w:numPr>
          <w:ilvl w:val="0"/>
          <w:numId w:val="160"/>
        </w:numPr>
        <w:ind w:left="0"/>
        <w:rPr>
          <w:rFonts w:ascii="inherit" w:hAnsi="inherit"/>
          <w:sz w:val="24"/>
          <w:szCs w:val="24"/>
        </w:rPr>
      </w:pPr>
      <w:bookmarkStart w:id="430" w:name="_Ref153281056"/>
      <w:r w:rsidRPr="005B3720">
        <w:rPr>
          <w:rFonts w:ascii="inherit" w:hAnsi="inherit"/>
          <w:sz w:val="24"/>
          <w:szCs w:val="24"/>
        </w:rPr>
        <w:t xml:space="preserve">Before carrying out the quantitative cost-benefit analysis referred to in paragraph </w:t>
      </w:r>
      <w:r w:rsidR="00C247F2">
        <w:rPr>
          <w:rFonts w:ascii="inherit" w:hAnsi="inherit"/>
          <w:sz w:val="24"/>
          <w:szCs w:val="24"/>
        </w:rPr>
        <w:fldChar w:fldCharType="begin"/>
      </w:r>
      <w:r w:rsidR="00C247F2">
        <w:rPr>
          <w:rFonts w:ascii="inherit" w:hAnsi="inherit"/>
          <w:sz w:val="24"/>
          <w:szCs w:val="24"/>
        </w:rPr>
        <w:instrText xml:space="preserve"> REF _Ref153265792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the relevant TSO shall:</w:t>
      </w:r>
      <w:bookmarkEnd w:id="430"/>
      <w:r w:rsidRPr="005B3720">
        <w:rPr>
          <w:rFonts w:ascii="inherit" w:hAnsi="inherit"/>
          <w:sz w:val="24"/>
          <w:szCs w:val="24"/>
        </w:rPr>
        <w:t xml:space="preserve"> </w:t>
      </w:r>
    </w:p>
    <w:p w14:paraId="020F3F28" w14:textId="77777777" w:rsidR="00AE476A" w:rsidRPr="005B3720" w:rsidRDefault="00BF5202" w:rsidP="00D70247">
      <w:pPr>
        <w:numPr>
          <w:ilvl w:val="0"/>
          <w:numId w:val="10"/>
        </w:numPr>
        <w:spacing w:after="321"/>
        <w:ind w:hanging="295"/>
        <w:rPr>
          <w:rFonts w:ascii="inherit" w:hAnsi="inherit"/>
          <w:sz w:val="24"/>
          <w:szCs w:val="24"/>
        </w:rPr>
      </w:pPr>
      <w:r w:rsidRPr="005B3720">
        <w:rPr>
          <w:rFonts w:ascii="inherit" w:hAnsi="inherit"/>
          <w:sz w:val="24"/>
          <w:szCs w:val="24"/>
        </w:rPr>
        <w:t xml:space="preserve">carry out a preliminary qualitative comparison of costs and benefits; </w:t>
      </w:r>
    </w:p>
    <w:p w14:paraId="1DF6880C" w14:textId="77777777" w:rsidR="00AE476A" w:rsidRPr="005B3720" w:rsidRDefault="00BF5202" w:rsidP="00D70247">
      <w:pPr>
        <w:numPr>
          <w:ilvl w:val="0"/>
          <w:numId w:val="10"/>
        </w:numPr>
        <w:spacing w:after="333"/>
        <w:ind w:hanging="295"/>
        <w:rPr>
          <w:rFonts w:ascii="inherit" w:hAnsi="inherit"/>
          <w:sz w:val="24"/>
          <w:szCs w:val="24"/>
        </w:rPr>
      </w:pPr>
      <w:r w:rsidRPr="005B3720">
        <w:rPr>
          <w:rFonts w:ascii="inherit" w:hAnsi="inherit"/>
          <w:sz w:val="24"/>
          <w:szCs w:val="24"/>
        </w:rPr>
        <w:lastRenderedPageBreak/>
        <w:t xml:space="preserve">obtain approval from the relevant regulatory authority or, where applicable, the Member State. </w:t>
      </w:r>
    </w:p>
    <w:p w14:paraId="15CDF5C7" w14:textId="1EFB9B2C" w:rsidR="00AE476A" w:rsidRPr="005B3720" w:rsidRDefault="00BF5202" w:rsidP="00B13FCD">
      <w:pPr>
        <w:numPr>
          <w:ilvl w:val="0"/>
          <w:numId w:val="160"/>
        </w:numPr>
        <w:ind w:left="0"/>
        <w:rPr>
          <w:rFonts w:ascii="inherit" w:hAnsi="inherit"/>
          <w:sz w:val="24"/>
          <w:szCs w:val="24"/>
        </w:rPr>
      </w:pPr>
      <w:bookmarkStart w:id="431" w:name="_Ref153281069"/>
      <w:r w:rsidRPr="005B3720">
        <w:rPr>
          <w:rFonts w:ascii="inherit" w:hAnsi="inherit"/>
          <w:sz w:val="24"/>
          <w:szCs w:val="24"/>
        </w:rPr>
        <w:t>The relevant regulatory authority or, where applicable, the Member State shall decide on the extension of the applicability of this Regulation to existing HVDC systems</w:t>
      </w:r>
      <w:ins w:id="432" w:author="Author">
        <w:r w:rsidR="008211B1">
          <w:rPr>
            <w:rFonts w:ascii="inherit" w:hAnsi="inherit"/>
            <w:sz w:val="24"/>
            <w:szCs w:val="24"/>
          </w:rPr>
          <w:t>,</w:t>
        </w:r>
      </w:ins>
      <w:r w:rsidRPr="005B3720">
        <w:rPr>
          <w:rFonts w:ascii="inherit" w:hAnsi="inherit"/>
          <w:sz w:val="24"/>
          <w:szCs w:val="24"/>
        </w:rPr>
        <w:t xml:space="preserve"> </w:t>
      </w:r>
      <w:del w:id="433" w:author="Author">
        <w:r w:rsidRPr="005B3720" w:rsidDel="008211B1">
          <w:rPr>
            <w:rFonts w:ascii="inherit" w:hAnsi="inherit"/>
            <w:sz w:val="24"/>
            <w:szCs w:val="24"/>
          </w:rPr>
          <w:delText>or DC-</w:delText>
        </w:r>
      </w:del>
      <w:ins w:id="434" w:author="Author">
        <w:r w:rsidR="008211B1">
          <w:rPr>
            <w:rFonts w:ascii="inherit" w:hAnsi="inherit"/>
            <w:sz w:val="24"/>
            <w:szCs w:val="24"/>
          </w:rPr>
          <w:t xml:space="preserve">asynchronously </w:t>
        </w:r>
      </w:ins>
      <w:r w:rsidRPr="005B3720">
        <w:rPr>
          <w:rFonts w:ascii="inherit" w:hAnsi="inherit"/>
          <w:sz w:val="24"/>
          <w:szCs w:val="24"/>
        </w:rPr>
        <w:t>connected power park modules</w:t>
      </w:r>
      <w:ins w:id="435" w:author="Author">
        <w:r w:rsidR="008211B1">
          <w:rPr>
            <w:rFonts w:ascii="inherit" w:hAnsi="inherit"/>
            <w:sz w:val="24"/>
            <w:szCs w:val="24"/>
          </w:rPr>
          <w:t xml:space="preserve">, </w:t>
        </w:r>
        <w:bookmarkStart w:id="436" w:name="_Hlk158802855"/>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units</w:t>
        </w:r>
        <w:r w:rsidR="008211B1">
          <w:rPr>
            <w:rFonts w:ascii="inherit" w:hAnsi="inherit"/>
            <w:sz w:val="24"/>
            <w:szCs w:val="24"/>
          </w:rPr>
          <w:t xml:space="preserve"> or</w:t>
        </w:r>
        <w:r w:rsidR="008211B1" w:rsidRPr="008211B1">
          <w:rPr>
            <w:rFonts w:ascii="inherit" w:hAnsi="inherit"/>
            <w:sz w:val="24"/>
            <w:szCs w:val="24"/>
          </w:rPr>
          <w:t xml:space="preserve"> asynchronously connected electricity storage modules</w:t>
        </w:r>
      </w:ins>
      <w:r w:rsidRPr="005B3720">
        <w:rPr>
          <w:rFonts w:ascii="inherit" w:hAnsi="inherit"/>
          <w:sz w:val="24"/>
          <w:szCs w:val="24"/>
        </w:rPr>
        <w:t xml:space="preserve"> </w:t>
      </w:r>
      <w:bookmarkEnd w:id="436"/>
      <w:r w:rsidRPr="005B3720">
        <w:rPr>
          <w:rFonts w:ascii="inherit" w:hAnsi="inherit"/>
          <w:sz w:val="24"/>
          <w:szCs w:val="24"/>
        </w:rPr>
        <w:t xml:space="preserve">within six months of receipt of the report and the recommendation of the relevant TSO in accordance with </w:t>
      </w:r>
      <w:r w:rsidRPr="00B92EEC">
        <w:rPr>
          <w:rFonts w:ascii="inherit" w:hAnsi="inherit"/>
          <w:sz w:val="24"/>
          <w:szCs w:val="24"/>
        </w:rPr>
        <w:t xml:space="preserve">paragraph </w:t>
      </w:r>
      <w:r w:rsidR="00C247F2" w:rsidRPr="00B92EEC">
        <w:rPr>
          <w:rFonts w:ascii="inherit" w:hAnsi="inherit"/>
          <w:sz w:val="24"/>
          <w:szCs w:val="24"/>
        </w:rPr>
        <w:fldChar w:fldCharType="begin"/>
      </w:r>
      <w:r w:rsidR="00C247F2" w:rsidRPr="00B92EEC">
        <w:rPr>
          <w:rFonts w:ascii="inherit" w:hAnsi="inherit"/>
          <w:sz w:val="24"/>
          <w:szCs w:val="24"/>
        </w:rPr>
        <w:instrText xml:space="preserve"> REF _Ref153281244 \r \h </w:instrText>
      </w:r>
      <w:r w:rsidR="00B92EEC" w:rsidRPr="00B92EEC">
        <w:rPr>
          <w:rFonts w:ascii="inherit" w:hAnsi="inherit"/>
          <w:sz w:val="24"/>
          <w:szCs w:val="24"/>
        </w:rPr>
        <w:instrText xml:space="preserve"> \* MERGEFORMAT </w:instrText>
      </w:r>
      <w:r w:rsidR="00C247F2" w:rsidRPr="00B92EEC">
        <w:rPr>
          <w:rFonts w:ascii="inherit" w:hAnsi="inherit"/>
          <w:sz w:val="24"/>
          <w:szCs w:val="24"/>
        </w:rPr>
      </w:r>
      <w:r w:rsidR="00C247F2" w:rsidRPr="00B92EEC">
        <w:rPr>
          <w:rFonts w:ascii="inherit" w:hAnsi="inherit"/>
          <w:sz w:val="24"/>
          <w:szCs w:val="24"/>
        </w:rPr>
        <w:fldChar w:fldCharType="separate"/>
      </w:r>
      <w:r w:rsidR="000830C9">
        <w:rPr>
          <w:rFonts w:ascii="inherit" w:hAnsi="inherit"/>
          <w:sz w:val="24"/>
          <w:szCs w:val="24"/>
        </w:rPr>
        <w:t>4</w:t>
      </w:r>
      <w:r w:rsidR="00C247F2" w:rsidRPr="00B92EEC">
        <w:rPr>
          <w:rFonts w:ascii="inherit" w:hAnsi="inherit"/>
          <w:sz w:val="24"/>
          <w:szCs w:val="24"/>
        </w:rPr>
        <w:fldChar w:fldCharType="end"/>
      </w:r>
      <w:r w:rsidRPr="00B92EEC">
        <w:rPr>
          <w:rFonts w:ascii="inherit" w:hAnsi="inherit"/>
          <w:sz w:val="24"/>
          <w:szCs w:val="24"/>
        </w:rPr>
        <w:t xml:space="preserve"> of</w:t>
      </w:r>
      <w:r w:rsidR="00396010">
        <w:rPr>
          <w:rFonts w:ascii="inherit" w:hAnsi="inherit"/>
          <w:sz w:val="24"/>
          <w:szCs w:val="24"/>
        </w:rPr>
        <w:t xml:space="preserve"> Article 65</w:t>
      </w:r>
      <w:r w:rsidRPr="00B92EEC">
        <w:rPr>
          <w:rFonts w:ascii="inherit" w:hAnsi="inherit"/>
          <w:sz w:val="24"/>
          <w:szCs w:val="24"/>
        </w:rPr>
        <w:t>. The</w:t>
      </w:r>
      <w:r w:rsidRPr="005B3720">
        <w:rPr>
          <w:rFonts w:ascii="inherit" w:hAnsi="inherit"/>
          <w:sz w:val="24"/>
          <w:szCs w:val="24"/>
        </w:rPr>
        <w:t xml:space="preserve"> decision of the regulatory authority or, where applicable, the Member State shall be published.</w:t>
      </w:r>
      <w:bookmarkEnd w:id="431"/>
      <w:r w:rsidRPr="005B3720">
        <w:rPr>
          <w:rFonts w:ascii="inherit" w:hAnsi="inherit"/>
          <w:sz w:val="24"/>
          <w:szCs w:val="24"/>
        </w:rPr>
        <w:t xml:space="preserve"> </w:t>
      </w:r>
    </w:p>
    <w:p w14:paraId="195A8D5D" w14:textId="25D21C78" w:rsidR="00AE476A" w:rsidRPr="005B3720" w:rsidRDefault="00BF5202" w:rsidP="00B13FCD">
      <w:pPr>
        <w:numPr>
          <w:ilvl w:val="0"/>
          <w:numId w:val="160"/>
        </w:numPr>
        <w:spacing w:after="455"/>
        <w:ind w:left="0"/>
        <w:rPr>
          <w:rFonts w:ascii="inherit" w:hAnsi="inherit"/>
          <w:sz w:val="24"/>
          <w:szCs w:val="24"/>
        </w:rPr>
      </w:pPr>
      <w:r w:rsidRPr="005B3720">
        <w:rPr>
          <w:rFonts w:ascii="inherit" w:hAnsi="inherit"/>
          <w:sz w:val="24"/>
          <w:szCs w:val="24"/>
        </w:rPr>
        <w:t>The relevant TSO shall take account of the legitimate expectations of HVDC system owners</w:t>
      </w:r>
      <w:ins w:id="437" w:author="Author">
        <w:r w:rsidR="008211B1">
          <w:rPr>
            <w:rFonts w:ascii="inherit" w:hAnsi="inherit"/>
            <w:sz w:val="24"/>
            <w:szCs w:val="24"/>
          </w:rPr>
          <w:t>,</w:t>
        </w:r>
      </w:ins>
      <w:r w:rsidRPr="005B3720">
        <w:rPr>
          <w:rFonts w:ascii="inherit" w:hAnsi="inherit"/>
          <w:sz w:val="24"/>
          <w:szCs w:val="24"/>
        </w:rPr>
        <w:t xml:space="preserve"> </w:t>
      </w:r>
      <w:del w:id="438" w:author="Author">
        <w:r w:rsidRPr="005B3720" w:rsidDel="008211B1">
          <w:rPr>
            <w:rFonts w:ascii="inherit" w:hAnsi="inherit"/>
            <w:sz w:val="24"/>
            <w:szCs w:val="24"/>
          </w:rPr>
          <w:delText>and DC-</w:delText>
        </w:r>
      </w:del>
      <w:ins w:id="439" w:author="Author">
        <w:r w:rsidR="008211B1">
          <w:rPr>
            <w:rFonts w:ascii="inherit" w:hAnsi="inherit"/>
            <w:sz w:val="24"/>
            <w:szCs w:val="24"/>
          </w:rPr>
          <w:t xml:space="preserve">asynchronously </w:t>
        </w:r>
      </w:ins>
      <w:r w:rsidRPr="005B3720">
        <w:rPr>
          <w:rFonts w:ascii="inherit" w:hAnsi="inherit"/>
          <w:sz w:val="24"/>
          <w:szCs w:val="24"/>
        </w:rPr>
        <w:t>connected power park modules owners</w:t>
      </w:r>
      <w:ins w:id="440" w:author="Autho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8211B1">
          <w:rPr>
            <w:rFonts w:ascii="inherit" w:hAnsi="inherit"/>
            <w:sz w:val="24"/>
            <w:szCs w:val="24"/>
          </w:rPr>
          <w:t xml:space="preserve"> owners</w:t>
        </w:r>
        <w:r w:rsidR="00C92BC5">
          <w:rPr>
            <w:rFonts w:ascii="inherit" w:hAnsi="inherit"/>
            <w:sz w:val="24"/>
            <w:szCs w:val="24"/>
          </w:rPr>
          <w:t>, asynchronously connected power-to-gas demand units owners</w:t>
        </w:r>
        <w:r w:rsidR="008211B1" w:rsidRPr="008211B1">
          <w:rPr>
            <w:rFonts w:ascii="inherit" w:hAnsi="inherit"/>
            <w:sz w:val="24"/>
            <w:szCs w:val="24"/>
          </w:rPr>
          <w:t xml:space="preserve"> </w:t>
        </w:r>
        <w:r w:rsidR="008211B1">
          <w:rPr>
            <w:rFonts w:ascii="inherit" w:hAnsi="inherit"/>
            <w:sz w:val="24"/>
            <w:szCs w:val="24"/>
          </w:rPr>
          <w:t>and</w:t>
        </w:r>
        <w:r w:rsidR="008211B1" w:rsidRPr="008211B1">
          <w:rPr>
            <w:rFonts w:ascii="inherit" w:hAnsi="inherit"/>
            <w:sz w:val="24"/>
            <w:szCs w:val="24"/>
          </w:rPr>
          <w:t xml:space="preserve"> asynchronously connected electricity storage modules</w:t>
        </w:r>
      </w:ins>
      <w:r w:rsidRPr="005B3720">
        <w:rPr>
          <w:rFonts w:ascii="inherit" w:hAnsi="inherit"/>
          <w:sz w:val="24"/>
          <w:szCs w:val="24"/>
        </w:rPr>
        <w:t xml:space="preserve"> </w:t>
      </w:r>
      <w:ins w:id="441" w:author="Author">
        <w:r w:rsidR="008211B1">
          <w:rPr>
            <w:rFonts w:ascii="inherit" w:hAnsi="inherit"/>
            <w:sz w:val="24"/>
            <w:szCs w:val="24"/>
          </w:rPr>
          <w:t xml:space="preserve">owners </w:t>
        </w:r>
      </w:ins>
      <w:r w:rsidRPr="005B3720">
        <w:rPr>
          <w:rFonts w:ascii="inherit" w:hAnsi="inherit"/>
          <w:sz w:val="24"/>
          <w:szCs w:val="24"/>
        </w:rPr>
        <w:t>as part of the assessment of the application of this Regulation to existing HVDC systems</w:t>
      </w:r>
      <w:ins w:id="442" w:author="Author">
        <w:r w:rsidR="008211B1">
          <w:rPr>
            <w:rFonts w:ascii="inherit" w:hAnsi="inherit"/>
            <w:sz w:val="24"/>
            <w:szCs w:val="24"/>
          </w:rPr>
          <w:t>,</w:t>
        </w:r>
      </w:ins>
      <w:r w:rsidRPr="005B3720">
        <w:rPr>
          <w:rFonts w:ascii="inherit" w:hAnsi="inherit"/>
          <w:sz w:val="24"/>
          <w:szCs w:val="24"/>
        </w:rPr>
        <w:t xml:space="preserve"> </w:t>
      </w:r>
      <w:del w:id="443" w:author="Author">
        <w:r w:rsidRPr="005B3720" w:rsidDel="008211B1">
          <w:rPr>
            <w:rFonts w:ascii="inherit" w:hAnsi="inherit"/>
            <w:sz w:val="24"/>
            <w:szCs w:val="24"/>
          </w:rPr>
          <w:delText>or DC-</w:delText>
        </w:r>
      </w:del>
      <w:ins w:id="444" w:author="Author">
        <w:r w:rsidR="008211B1">
          <w:rPr>
            <w:rFonts w:ascii="inherit" w:hAnsi="inherit"/>
            <w:sz w:val="24"/>
            <w:szCs w:val="24"/>
          </w:rPr>
          <w:t xml:space="preserve">asynchronously </w:t>
        </w:r>
      </w:ins>
      <w:r w:rsidRPr="005B3720">
        <w:rPr>
          <w:rFonts w:ascii="inherit" w:hAnsi="inherit"/>
          <w:sz w:val="24"/>
          <w:szCs w:val="24"/>
        </w:rPr>
        <w:t>connected power park modules</w:t>
      </w:r>
      <w:ins w:id="445" w:author="Autho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units</w:t>
        </w:r>
        <w:r w:rsidR="008211B1">
          <w:rPr>
            <w:rFonts w:ascii="inherit" w:hAnsi="inherit"/>
            <w:sz w:val="24"/>
            <w:szCs w:val="24"/>
          </w:rPr>
          <w:t xml:space="preserve"> or</w:t>
        </w:r>
        <w:r w:rsidR="008211B1" w:rsidRPr="008211B1">
          <w:rPr>
            <w:rFonts w:ascii="inherit" w:hAnsi="inherit"/>
            <w:sz w:val="24"/>
            <w:szCs w:val="24"/>
          </w:rPr>
          <w:t xml:space="preserve"> asynchronously connected electricity storage modules</w:t>
        </w:r>
      </w:ins>
      <w:r w:rsidRPr="005B3720">
        <w:rPr>
          <w:rFonts w:ascii="inherit" w:hAnsi="inherit"/>
          <w:sz w:val="24"/>
          <w:szCs w:val="24"/>
        </w:rPr>
        <w:t xml:space="preserve">. </w:t>
      </w:r>
    </w:p>
    <w:p w14:paraId="41EDF9DC" w14:textId="1E32EF9B" w:rsidR="00AE476A" w:rsidRPr="005B3720" w:rsidRDefault="00BF5202" w:rsidP="00B13FCD">
      <w:pPr>
        <w:numPr>
          <w:ilvl w:val="0"/>
          <w:numId w:val="160"/>
        </w:numPr>
        <w:spacing w:after="892"/>
        <w:ind w:left="0"/>
        <w:rPr>
          <w:rFonts w:ascii="inherit" w:hAnsi="inherit"/>
          <w:sz w:val="24"/>
          <w:szCs w:val="24"/>
        </w:rPr>
      </w:pPr>
      <w:r w:rsidRPr="005B3720">
        <w:rPr>
          <w:rFonts w:ascii="inherit" w:hAnsi="inherit"/>
          <w:sz w:val="24"/>
          <w:szCs w:val="24"/>
        </w:rPr>
        <w:t>The relevant TSO may assess the application of some or all of the provisions of this Regulation to existing HVDC systems</w:t>
      </w:r>
      <w:ins w:id="446" w:author="Author">
        <w:r w:rsidR="008211B1">
          <w:rPr>
            <w:rFonts w:ascii="inherit" w:hAnsi="inherit"/>
            <w:sz w:val="24"/>
            <w:szCs w:val="24"/>
          </w:rPr>
          <w:t>,</w:t>
        </w:r>
      </w:ins>
      <w:r w:rsidRPr="005B3720">
        <w:rPr>
          <w:rFonts w:ascii="inherit" w:hAnsi="inherit"/>
          <w:sz w:val="24"/>
          <w:szCs w:val="24"/>
        </w:rPr>
        <w:t xml:space="preserve"> </w:t>
      </w:r>
      <w:del w:id="447" w:author="Author">
        <w:r w:rsidRPr="005B3720" w:rsidDel="008211B1">
          <w:rPr>
            <w:rFonts w:ascii="inherit" w:hAnsi="inherit"/>
            <w:sz w:val="24"/>
            <w:szCs w:val="24"/>
          </w:rPr>
          <w:delText>or DC-</w:delText>
        </w:r>
      </w:del>
      <w:ins w:id="448" w:author="Author">
        <w:r w:rsidR="008211B1">
          <w:rPr>
            <w:rFonts w:ascii="inherit" w:hAnsi="inherit"/>
            <w:sz w:val="24"/>
            <w:szCs w:val="24"/>
          </w:rPr>
          <w:t xml:space="preserve">asynchronously </w:t>
        </w:r>
      </w:ins>
      <w:r w:rsidRPr="005B3720">
        <w:rPr>
          <w:rFonts w:ascii="inherit" w:hAnsi="inherit"/>
          <w:sz w:val="24"/>
          <w:szCs w:val="24"/>
        </w:rPr>
        <w:t>connected power park modules</w:t>
      </w:r>
      <w:ins w:id="449" w:author="Autho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units</w:t>
        </w:r>
        <w:r w:rsidR="008211B1">
          <w:rPr>
            <w:rFonts w:ascii="inherit" w:hAnsi="inherit"/>
            <w:sz w:val="24"/>
            <w:szCs w:val="24"/>
          </w:rPr>
          <w:t xml:space="preserve"> or</w:t>
        </w:r>
        <w:r w:rsidR="008211B1" w:rsidRPr="008211B1">
          <w:rPr>
            <w:rFonts w:ascii="inherit" w:hAnsi="inherit"/>
            <w:sz w:val="24"/>
            <w:szCs w:val="24"/>
          </w:rPr>
          <w:t xml:space="preserve"> asynchronously connected electricity storage modules</w:t>
        </w:r>
      </w:ins>
      <w:r w:rsidRPr="005B3720">
        <w:rPr>
          <w:rFonts w:ascii="inherit" w:hAnsi="inherit"/>
          <w:sz w:val="24"/>
          <w:szCs w:val="24"/>
        </w:rPr>
        <w:t xml:space="preserve"> every three years in accordance with the criteria and process set out in paragraphs </w:t>
      </w:r>
      <w:r w:rsidR="00C247F2">
        <w:rPr>
          <w:rFonts w:ascii="inherit" w:hAnsi="inherit"/>
          <w:sz w:val="24"/>
          <w:szCs w:val="24"/>
        </w:rPr>
        <w:fldChar w:fldCharType="begin"/>
      </w:r>
      <w:r w:rsidR="00C247F2">
        <w:rPr>
          <w:rFonts w:ascii="inherit" w:hAnsi="inherit"/>
          <w:sz w:val="24"/>
          <w:szCs w:val="24"/>
        </w:rPr>
        <w:instrText xml:space="preserve"> REF _Ref153265792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xml:space="preserve"> to </w:t>
      </w:r>
      <w:r w:rsidR="00C247F2">
        <w:rPr>
          <w:rFonts w:ascii="inherit" w:hAnsi="inherit"/>
          <w:sz w:val="24"/>
          <w:szCs w:val="24"/>
        </w:rPr>
        <w:fldChar w:fldCharType="begin"/>
      </w:r>
      <w:r w:rsidR="00C247F2">
        <w:rPr>
          <w:rFonts w:ascii="inherit" w:hAnsi="inherit"/>
          <w:sz w:val="24"/>
          <w:szCs w:val="24"/>
        </w:rPr>
        <w:instrText xml:space="preserve"> REF _Ref153281069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5</w:t>
      </w:r>
      <w:r w:rsidR="00C247F2">
        <w:rPr>
          <w:rFonts w:ascii="inherit" w:hAnsi="inherit"/>
          <w:sz w:val="24"/>
          <w:szCs w:val="24"/>
        </w:rPr>
        <w:fldChar w:fldCharType="end"/>
      </w:r>
      <w:r w:rsidRPr="005B3720">
        <w:rPr>
          <w:rFonts w:ascii="inherit" w:hAnsi="inherit"/>
          <w:sz w:val="24"/>
          <w:szCs w:val="24"/>
        </w:rPr>
        <w:t xml:space="preserve">. </w:t>
      </w:r>
    </w:p>
    <w:p w14:paraId="619734ED" w14:textId="21BFBA47" w:rsidR="00AE476A" w:rsidRPr="005B3720" w:rsidRDefault="00BF5202" w:rsidP="004566BD">
      <w:pPr>
        <w:pStyle w:val="Heading2"/>
      </w:pPr>
      <w:bookmarkStart w:id="450" w:name="_Ref153261952"/>
      <w:r w:rsidRPr="005B3720">
        <w:t>Article 5</w:t>
      </w:r>
      <w:bookmarkEnd w:id="450"/>
    </w:p>
    <w:p w14:paraId="00D6574C" w14:textId="1776F711" w:rsidR="00AE476A" w:rsidRPr="004566BD" w:rsidRDefault="00BF5202" w:rsidP="004566BD">
      <w:pPr>
        <w:jc w:val="center"/>
        <w:rPr>
          <w:rFonts w:ascii="inherit" w:hAnsi="inherit"/>
          <w:b/>
          <w:bCs/>
          <w:sz w:val="24"/>
          <w:szCs w:val="24"/>
        </w:rPr>
      </w:pPr>
      <w:r w:rsidRPr="004566BD">
        <w:rPr>
          <w:rFonts w:ascii="inherit" w:hAnsi="inherit"/>
          <w:b/>
          <w:bCs/>
          <w:sz w:val="24"/>
          <w:szCs w:val="24"/>
        </w:rPr>
        <w:t>Regulatory aspects</w:t>
      </w:r>
    </w:p>
    <w:p w14:paraId="39DFA101" w14:textId="2952A691" w:rsidR="00AE476A" w:rsidRPr="005B3720" w:rsidRDefault="00BF5202" w:rsidP="00260D74">
      <w:pPr>
        <w:numPr>
          <w:ilvl w:val="0"/>
          <w:numId w:val="11"/>
        </w:numPr>
        <w:spacing w:after="455"/>
        <w:ind w:left="0" w:firstLine="0"/>
        <w:rPr>
          <w:rFonts w:ascii="inherit" w:hAnsi="inherit"/>
          <w:sz w:val="24"/>
          <w:szCs w:val="24"/>
        </w:rPr>
      </w:pPr>
      <w:bookmarkStart w:id="451" w:name="_Ref153281396"/>
      <w:r w:rsidRPr="005B3720">
        <w:rPr>
          <w:rFonts w:ascii="inherit" w:hAnsi="inherit"/>
          <w:sz w:val="24"/>
          <w:szCs w:val="24"/>
        </w:rPr>
        <w:t>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bookmarkEnd w:id="451"/>
      <w:r w:rsidRPr="005B3720">
        <w:rPr>
          <w:rFonts w:ascii="inherit" w:hAnsi="inherit"/>
          <w:sz w:val="24"/>
          <w:szCs w:val="24"/>
        </w:rPr>
        <w:t xml:space="preserve"> </w:t>
      </w:r>
    </w:p>
    <w:p w14:paraId="53306527" w14:textId="77777777" w:rsidR="00AE476A" w:rsidRPr="005B3720" w:rsidRDefault="00BF5202" w:rsidP="00260D74">
      <w:pPr>
        <w:numPr>
          <w:ilvl w:val="0"/>
          <w:numId w:val="11"/>
        </w:numPr>
        <w:spacing w:after="455"/>
        <w:ind w:left="0" w:firstLine="0"/>
        <w:rPr>
          <w:rFonts w:ascii="inherit" w:hAnsi="inherit"/>
          <w:sz w:val="24"/>
          <w:szCs w:val="24"/>
        </w:rPr>
      </w:pPr>
      <w:bookmarkStart w:id="452" w:name="_Ref153281407"/>
      <w:r w:rsidRPr="005B3720">
        <w:rPr>
          <w:rFonts w:ascii="inherit" w:hAnsi="inherit"/>
          <w:sz w:val="24"/>
          <w:szCs w:val="24"/>
        </w:rPr>
        <w:t>For site specific requirements to be established by relevant system operators or TSOs under this Regulation, Member States may require approval by a designated entity.</w:t>
      </w:r>
      <w:bookmarkEnd w:id="452"/>
      <w:r w:rsidRPr="005B3720">
        <w:rPr>
          <w:rFonts w:ascii="inherit" w:hAnsi="inherit"/>
          <w:sz w:val="24"/>
          <w:szCs w:val="24"/>
        </w:rPr>
        <w:t xml:space="preserve"> </w:t>
      </w:r>
    </w:p>
    <w:p w14:paraId="02A55A8B" w14:textId="77777777" w:rsidR="00AE476A" w:rsidRPr="005B3720" w:rsidRDefault="00BF5202" w:rsidP="00260D74">
      <w:pPr>
        <w:numPr>
          <w:ilvl w:val="0"/>
          <w:numId w:val="11"/>
        </w:numPr>
        <w:spacing w:after="285"/>
        <w:ind w:left="0" w:firstLine="0"/>
        <w:rPr>
          <w:rFonts w:ascii="inherit" w:hAnsi="inherit"/>
          <w:sz w:val="24"/>
          <w:szCs w:val="24"/>
        </w:rPr>
      </w:pPr>
      <w:bookmarkStart w:id="453" w:name="_Ref153281416"/>
      <w:r w:rsidRPr="005B3720">
        <w:rPr>
          <w:rFonts w:ascii="inherit" w:hAnsi="inherit"/>
          <w:sz w:val="24"/>
          <w:szCs w:val="24"/>
        </w:rPr>
        <w:t>When applying this Regulation, Member States, competent entities and system operators shall:</w:t>
      </w:r>
      <w:bookmarkEnd w:id="453"/>
      <w:r w:rsidRPr="005B3720">
        <w:rPr>
          <w:rFonts w:ascii="inherit" w:hAnsi="inherit"/>
          <w:sz w:val="24"/>
          <w:szCs w:val="24"/>
        </w:rPr>
        <w:t xml:space="preserve"> </w:t>
      </w:r>
    </w:p>
    <w:p w14:paraId="1C8F4404" w14:textId="77777777" w:rsidR="00AE476A" w:rsidRPr="005B3720" w:rsidRDefault="00BF5202" w:rsidP="00D70247">
      <w:pPr>
        <w:numPr>
          <w:ilvl w:val="0"/>
          <w:numId w:val="12"/>
        </w:numPr>
        <w:spacing w:after="285"/>
        <w:ind w:hanging="295"/>
        <w:rPr>
          <w:rFonts w:ascii="inherit" w:hAnsi="inherit"/>
          <w:sz w:val="24"/>
          <w:szCs w:val="24"/>
        </w:rPr>
      </w:pPr>
      <w:r w:rsidRPr="005B3720">
        <w:rPr>
          <w:rFonts w:ascii="inherit" w:hAnsi="inherit"/>
          <w:sz w:val="24"/>
          <w:szCs w:val="24"/>
        </w:rPr>
        <w:t xml:space="preserve">apply the principles of proportionality and non-discrimination; </w:t>
      </w:r>
    </w:p>
    <w:p w14:paraId="3F3105CD" w14:textId="69F82ACA" w:rsidR="00AE476A" w:rsidRPr="005B3720" w:rsidRDefault="00BF5202" w:rsidP="00D70247">
      <w:pPr>
        <w:numPr>
          <w:ilvl w:val="0"/>
          <w:numId w:val="12"/>
        </w:numPr>
        <w:spacing w:after="285"/>
        <w:ind w:hanging="295"/>
        <w:rPr>
          <w:rFonts w:ascii="inherit" w:hAnsi="inherit"/>
          <w:sz w:val="24"/>
          <w:szCs w:val="24"/>
        </w:rPr>
      </w:pPr>
      <w:r w:rsidRPr="005B3720">
        <w:rPr>
          <w:rFonts w:ascii="inherit" w:hAnsi="inherit"/>
          <w:sz w:val="24"/>
          <w:szCs w:val="24"/>
        </w:rPr>
        <w:t xml:space="preserve">ensure transparency; </w:t>
      </w:r>
    </w:p>
    <w:p w14:paraId="56B86ABB" w14:textId="77777777" w:rsidR="00AE476A" w:rsidRPr="005B3720" w:rsidRDefault="00BF5202" w:rsidP="00D70247">
      <w:pPr>
        <w:numPr>
          <w:ilvl w:val="0"/>
          <w:numId w:val="12"/>
        </w:numPr>
        <w:spacing w:after="292"/>
        <w:ind w:hanging="295"/>
        <w:rPr>
          <w:rFonts w:ascii="inherit" w:hAnsi="inherit"/>
          <w:sz w:val="24"/>
          <w:szCs w:val="24"/>
        </w:rPr>
      </w:pPr>
      <w:r w:rsidRPr="005B3720">
        <w:rPr>
          <w:rFonts w:ascii="inherit" w:hAnsi="inherit"/>
          <w:sz w:val="24"/>
          <w:szCs w:val="24"/>
        </w:rPr>
        <w:t xml:space="preserve">apply the principle of optimisation between the highest overall efficiency and lowest total costs for all parties involved; </w:t>
      </w:r>
    </w:p>
    <w:p w14:paraId="7BE358EE" w14:textId="77777777" w:rsidR="00AE476A" w:rsidRPr="005B3720" w:rsidRDefault="00BF5202" w:rsidP="00D70247">
      <w:pPr>
        <w:numPr>
          <w:ilvl w:val="0"/>
          <w:numId w:val="12"/>
        </w:numPr>
        <w:spacing w:after="292"/>
        <w:ind w:hanging="295"/>
        <w:rPr>
          <w:rFonts w:ascii="inherit" w:hAnsi="inherit"/>
          <w:sz w:val="24"/>
          <w:szCs w:val="24"/>
        </w:rPr>
      </w:pPr>
      <w:r w:rsidRPr="005B3720">
        <w:rPr>
          <w:rFonts w:ascii="inherit" w:hAnsi="inherit"/>
          <w:sz w:val="24"/>
          <w:szCs w:val="24"/>
        </w:rPr>
        <w:lastRenderedPageBreak/>
        <w:t xml:space="preserve">respect the responsibility assigned to the relevant TSO in order to ensure system security, including as required by national legislation; </w:t>
      </w:r>
    </w:p>
    <w:p w14:paraId="2FF2661F" w14:textId="77777777" w:rsidR="00C2478D" w:rsidRDefault="00BF5202" w:rsidP="00D70247">
      <w:pPr>
        <w:numPr>
          <w:ilvl w:val="0"/>
          <w:numId w:val="12"/>
        </w:numPr>
        <w:spacing w:after="13" w:line="524" w:lineRule="auto"/>
        <w:ind w:hanging="295"/>
        <w:rPr>
          <w:rFonts w:ascii="inherit" w:hAnsi="inherit"/>
          <w:sz w:val="24"/>
          <w:szCs w:val="24"/>
        </w:rPr>
      </w:pPr>
      <w:r w:rsidRPr="005B3720">
        <w:rPr>
          <w:rFonts w:ascii="inherit" w:hAnsi="inherit"/>
          <w:sz w:val="24"/>
          <w:szCs w:val="24"/>
        </w:rPr>
        <w:t>consult with relevant DSOs and take account of potential impacts on their system;</w:t>
      </w:r>
    </w:p>
    <w:p w14:paraId="5BD789DC" w14:textId="3CF67035" w:rsidR="00AE476A" w:rsidRPr="005B3720" w:rsidRDefault="00BF5202" w:rsidP="00D91B42">
      <w:pPr>
        <w:numPr>
          <w:ilvl w:val="0"/>
          <w:numId w:val="12"/>
        </w:numPr>
        <w:spacing w:after="240"/>
        <w:ind w:hanging="295"/>
        <w:rPr>
          <w:rFonts w:ascii="inherit" w:hAnsi="inherit"/>
          <w:sz w:val="24"/>
          <w:szCs w:val="24"/>
        </w:rPr>
      </w:pPr>
      <w:r w:rsidRPr="005B3720">
        <w:rPr>
          <w:rFonts w:ascii="inherit" w:hAnsi="inherit"/>
          <w:sz w:val="24"/>
          <w:szCs w:val="24"/>
        </w:rPr>
        <w:t>take into consideration agreed European standards</w:t>
      </w:r>
      <w:ins w:id="454" w:author="Author">
        <w:r w:rsidR="00D91B42">
          <w:rPr>
            <w:rFonts w:ascii="inherit" w:hAnsi="inherit"/>
            <w:sz w:val="24"/>
            <w:szCs w:val="24"/>
          </w:rPr>
          <w:t>,</w:t>
        </w:r>
      </w:ins>
      <w:del w:id="455" w:author="Author">
        <w:r w:rsidRPr="005B3720" w:rsidDel="00D91B42">
          <w:rPr>
            <w:rFonts w:ascii="inherit" w:hAnsi="inherit"/>
            <w:sz w:val="24"/>
            <w:szCs w:val="24"/>
          </w:rPr>
          <w:delText xml:space="preserve"> and</w:delText>
        </w:r>
      </w:del>
      <w:r w:rsidRPr="005B3720">
        <w:rPr>
          <w:rFonts w:ascii="inherit" w:hAnsi="inherit"/>
          <w:sz w:val="24"/>
          <w:szCs w:val="24"/>
        </w:rPr>
        <w:t xml:space="preserve"> technical specifications</w:t>
      </w:r>
      <w:ins w:id="456" w:author="Author">
        <w:r w:rsidR="00D91B42" w:rsidRPr="00D91B42">
          <w:t xml:space="preserve"> </w:t>
        </w:r>
        <w:r w:rsidR="00D91B42" w:rsidRPr="00D91B42">
          <w:rPr>
            <w:rFonts w:ascii="inherit" w:hAnsi="inherit"/>
            <w:sz w:val="24"/>
            <w:szCs w:val="24"/>
          </w:rPr>
          <w:t>and implementation guidance documents developed by ENTSO-E in accordance with Article 59(15) of Regulation (EU) 2019/943</w:t>
        </w:r>
        <w:r w:rsidR="00D91B42">
          <w:rPr>
            <w:rFonts w:ascii="inherit" w:hAnsi="inherit"/>
            <w:sz w:val="24"/>
            <w:szCs w:val="24"/>
          </w:rPr>
          <w:t xml:space="preserve"> </w:t>
        </w:r>
      </w:ins>
      <w:r w:rsidRPr="005B3720">
        <w:rPr>
          <w:rFonts w:ascii="inherit" w:hAnsi="inherit"/>
          <w:sz w:val="24"/>
          <w:szCs w:val="24"/>
        </w:rPr>
        <w:t xml:space="preserve">. </w:t>
      </w:r>
    </w:p>
    <w:p w14:paraId="76D0B03C" w14:textId="4580DD1E" w:rsidR="00AE476A" w:rsidRPr="005B3720" w:rsidRDefault="00BF5202" w:rsidP="00D70247">
      <w:pPr>
        <w:numPr>
          <w:ilvl w:val="0"/>
          <w:numId w:val="13"/>
        </w:numPr>
        <w:spacing w:after="456"/>
        <w:rPr>
          <w:rFonts w:ascii="inherit" w:hAnsi="inherit"/>
          <w:sz w:val="24"/>
          <w:szCs w:val="24"/>
        </w:rPr>
      </w:pPr>
      <w:r w:rsidRPr="005B3720">
        <w:rPr>
          <w:rFonts w:ascii="inherit" w:hAnsi="inherit"/>
          <w:sz w:val="24"/>
          <w:szCs w:val="24"/>
        </w:rPr>
        <w:t xml:space="preserve">The relevant system operator or TSO shall submit a proposal for requirements of general application, or the methodology used to calculate or establish them, for approval by the </w:t>
      </w:r>
      <w:del w:id="457" w:author="Author">
        <w:r w:rsidRPr="005B3720" w:rsidDel="001C1AEB">
          <w:rPr>
            <w:rFonts w:ascii="inherit" w:hAnsi="inherit"/>
            <w:sz w:val="24"/>
            <w:szCs w:val="24"/>
          </w:rPr>
          <w:delText xml:space="preserve">competent </w:delText>
        </w:r>
      </w:del>
      <w:ins w:id="458" w:author="Author">
        <w:r w:rsidR="001C1AEB">
          <w:rPr>
            <w:rFonts w:ascii="inherit" w:hAnsi="inherit"/>
            <w:sz w:val="24"/>
            <w:szCs w:val="24"/>
          </w:rPr>
          <w:t>designated</w:t>
        </w:r>
        <w:r w:rsidR="001C1AEB" w:rsidRPr="005B3720">
          <w:rPr>
            <w:rFonts w:ascii="inherit" w:hAnsi="inherit"/>
            <w:sz w:val="24"/>
            <w:szCs w:val="24"/>
          </w:rPr>
          <w:t xml:space="preserve"> </w:t>
        </w:r>
      </w:ins>
      <w:r w:rsidRPr="005B3720">
        <w:rPr>
          <w:rFonts w:ascii="inherit" w:hAnsi="inherit"/>
          <w:sz w:val="24"/>
          <w:szCs w:val="24"/>
        </w:rPr>
        <w:t xml:space="preserve">entity within two years of entry into force of this Regulation. </w:t>
      </w:r>
      <w:ins w:id="459" w:author="Author">
        <w:r w:rsidR="001C1AEB" w:rsidRPr="001C1AEB">
          <w:rPr>
            <w:rFonts w:ascii="inherit" w:hAnsi="inherit"/>
            <w:sz w:val="24"/>
            <w:szCs w:val="24"/>
          </w:rPr>
          <w:t>The Member State may provide for a shorter time period for all or parts of the requirements or the methodologies. In this case, the Member State shall communicate the shorter time period to the European Union Agency for the Cooperation of Energy Regulators (ACER).</w:t>
        </w:r>
      </w:ins>
    </w:p>
    <w:p w14:paraId="3F05DC8B" w14:textId="699C55C5" w:rsidR="00AE476A" w:rsidRPr="005B3720" w:rsidRDefault="00BF5202" w:rsidP="00D70247">
      <w:pPr>
        <w:numPr>
          <w:ilvl w:val="0"/>
          <w:numId w:val="13"/>
        </w:numPr>
        <w:spacing w:after="456"/>
        <w:rPr>
          <w:rFonts w:ascii="inherit" w:hAnsi="inherit"/>
          <w:sz w:val="24"/>
          <w:szCs w:val="24"/>
        </w:rPr>
      </w:pPr>
      <w:r w:rsidRPr="005B3720">
        <w:rPr>
          <w:rFonts w:ascii="inherit" w:hAnsi="inherit"/>
          <w:sz w:val="24"/>
          <w:szCs w:val="24"/>
        </w:rPr>
        <w:t xml:space="preserve">Where this Regulation requires the relevant system operator, relevant TSO, HVDC system owner, </w:t>
      </w:r>
      <w:del w:id="460" w:author="Author">
        <w:r w:rsidRPr="005B3720" w:rsidDel="00132B5A">
          <w:rPr>
            <w:rFonts w:ascii="inherit" w:hAnsi="inherit"/>
            <w:sz w:val="24"/>
            <w:szCs w:val="24"/>
          </w:rPr>
          <w:delText>DC-</w:delText>
        </w:r>
      </w:del>
      <w:ins w:id="461" w:author="Author">
        <w:r w:rsidR="00132B5A">
          <w:rPr>
            <w:rFonts w:ascii="inherit" w:hAnsi="inherit"/>
            <w:sz w:val="24"/>
            <w:szCs w:val="24"/>
          </w:rPr>
          <w:t xml:space="preserve">asynchronously </w:t>
        </w:r>
      </w:ins>
      <w:r w:rsidRPr="005B3720">
        <w:rPr>
          <w:rFonts w:ascii="inherit" w:hAnsi="inherit"/>
          <w:sz w:val="24"/>
          <w:szCs w:val="24"/>
        </w:rPr>
        <w:t>connected power park module owner</w:t>
      </w:r>
      <w:ins w:id="462" w:author="Author">
        <w:r w:rsidR="00132B5A">
          <w:rPr>
            <w:rFonts w:ascii="inherit" w:hAnsi="inherit"/>
            <w:sz w:val="24"/>
            <w:szCs w:val="24"/>
          </w:rPr>
          <w:t xml:space="preserve">, </w:t>
        </w:r>
        <w:r w:rsidR="00132B5A" w:rsidRPr="001D6AD9">
          <w:rPr>
            <w:rFonts w:ascii="inherit" w:hAnsi="inherit"/>
            <w:sz w:val="24"/>
            <w:szCs w:val="24"/>
          </w:rPr>
          <w:t>asynchronously connected demand facilit</w:t>
        </w:r>
        <w:r w:rsidR="00132B5A">
          <w:rPr>
            <w:rFonts w:ascii="inherit" w:hAnsi="inherit"/>
            <w:sz w:val="24"/>
            <w:szCs w:val="24"/>
          </w:rPr>
          <w:t>y</w:t>
        </w:r>
        <w:r w:rsidR="00132B5A" w:rsidRPr="001D6AD9">
          <w:rPr>
            <w:rFonts w:ascii="inherit" w:hAnsi="inherit"/>
            <w:sz w:val="24"/>
            <w:szCs w:val="24"/>
          </w:rPr>
          <w:t xml:space="preserve"> </w:t>
        </w:r>
        <w:r w:rsidR="00132B5A">
          <w:rPr>
            <w:rFonts w:ascii="inherit" w:hAnsi="inherit"/>
            <w:sz w:val="24"/>
            <w:szCs w:val="24"/>
          </w:rPr>
          <w:t xml:space="preserve">owner, asynchronously connected power-to-gas demand unit owner, </w:t>
        </w:r>
        <w:r w:rsidR="00132B5A" w:rsidRPr="001D6AD9">
          <w:rPr>
            <w:rFonts w:ascii="inherit" w:hAnsi="inherit"/>
            <w:sz w:val="24"/>
            <w:szCs w:val="24"/>
          </w:rPr>
          <w:t>asynchronously connected electricity storage module</w:t>
        </w:r>
        <w:r w:rsidR="00132B5A" w:rsidRPr="005B3720">
          <w:rPr>
            <w:rFonts w:ascii="inherit" w:hAnsi="inherit"/>
            <w:sz w:val="24"/>
            <w:szCs w:val="24"/>
          </w:rPr>
          <w:t xml:space="preserve"> owner</w:t>
        </w:r>
      </w:ins>
      <w:r w:rsidRPr="005B3720">
        <w:rPr>
          <w:rFonts w:ascii="inherit" w:hAnsi="inherit"/>
          <w:sz w:val="24"/>
          <w:szCs w:val="24"/>
        </w:rPr>
        <w:t xml:space="preserve"> and/or the distribution system operator to seek agreement, they shall endeavour to do so within six months after a first proposal has been submitted by one party to the other parties. If no agreement has been found within this timeframe, each party may request the relevant regulatory authority to issue a decision within six months. </w:t>
      </w:r>
    </w:p>
    <w:p w14:paraId="5EEA85F4" w14:textId="77777777" w:rsidR="00AE476A" w:rsidRPr="005B3720" w:rsidRDefault="00BF5202" w:rsidP="00D70247">
      <w:pPr>
        <w:numPr>
          <w:ilvl w:val="0"/>
          <w:numId w:val="13"/>
        </w:numPr>
        <w:spacing w:after="455"/>
        <w:rPr>
          <w:rFonts w:ascii="inherit" w:hAnsi="inherit"/>
          <w:sz w:val="24"/>
          <w:szCs w:val="24"/>
        </w:rPr>
      </w:pPr>
      <w:r w:rsidRPr="005B3720">
        <w:rPr>
          <w:rFonts w:ascii="inherit" w:hAnsi="inherit"/>
          <w:sz w:val="24"/>
          <w:szCs w:val="24"/>
        </w:rPr>
        <w:t xml:space="preserve">Competent entities shall take decisions on proposals for requirements or methodologies within six months following the receipt of such proposals. </w:t>
      </w:r>
    </w:p>
    <w:p w14:paraId="6621CA17" w14:textId="77C6C757" w:rsidR="00AE476A" w:rsidRPr="005B3720" w:rsidRDefault="00BF5202" w:rsidP="00D70247">
      <w:pPr>
        <w:numPr>
          <w:ilvl w:val="0"/>
          <w:numId w:val="13"/>
        </w:numPr>
        <w:rPr>
          <w:rFonts w:ascii="inherit" w:hAnsi="inherit"/>
          <w:sz w:val="24"/>
          <w:szCs w:val="24"/>
        </w:rPr>
      </w:pPr>
      <w:r w:rsidRPr="005B3720">
        <w:rPr>
          <w:rFonts w:ascii="inherit" w:hAnsi="inherit"/>
          <w:sz w:val="24"/>
          <w:szCs w:val="24"/>
        </w:rPr>
        <w:t>If the relevant system operator</w:t>
      </w:r>
      <w:ins w:id="463" w:author="Author">
        <w:r w:rsidR="00BE2748">
          <w:rPr>
            <w:rFonts w:ascii="inherit" w:hAnsi="inherit"/>
            <w:sz w:val="24"/>
            <w:szCs w:val="24"/>
          </w:rPr>
          <w:t>,</w:t>
        </w:r>
      </w:ins>
      <w:r w:rsidRPr="005B3720">
        <w:rPr>
          <w:rFonts w:ascii="inherit" w:hAnsi="inherit"/>
          <w:sz w:val="24"/>
          <w:szCs w:val="24"/>
        </w:rPr>
        <w:t xml:space="preserve"> </w:t>
      </w:r>
      <w:del w:id="464" w:author="Author">
        <w:r w:rsidRPr="005B3720" w:rsidDel="00BE2748">
          <w:rPr>
            <w:rFonts w:ascii="inherit" w:hAnsi="inherit"/>
            <w:sz w:val="24"/>
            <w:szCs w:val="24"/>
          </w:rPr>
          <w:delText xml:space="preserve">or </w:delText>
        </w:r>
      </w:del>
      <w:r w:rsidRPr="005B3720">
        <w:rPr>
          <w:rFonts w:ascii="inherit" w:hAnsi="inherit"/>
          <w:sz w:val="24"/>
          <w:szCs w:val="24"/>
        </w:rPr>
        <w:t xml:space="preserve">TSO </w:t>
      </w:r>
      <w:ins w:id="465" w:author="Author">
        <w:r w:rsidR="00BE2748">
          <w:rPr>
            <w:rFonts w:ascii="inherit" w:hAnsi="inherit"/>
            <w:sz w:val="24"/>
            <w:szCs w:val="24"/>
          </w:rPr>
          <w:t xml:space="preserve">or relevant regulatory authority or designated entity </w:t>
        </w:r>
      </w:ins>
      <w:r w:rsidRPr="005B3720">
        <w:rPr>
          <w:rFonts w:ascii="inherit" w:hAnsi="inherit"/>
          <w:sz w:val="24"/>
          <w:szCs w:val="24"/>
        </w:rPr>
        <w:t xml:space="preserve">deems an amendment to requirements or methodologies as provided for and approved under paragraph </w:t>
      </w:r>
      <w:r w:rsidR="00C247F2">
        <w:rPr>
          <w:rFonts w:ascii="inherit" w:hAnsi="inherit"/>
          <w:sz w:val="24"/>
          <w:szCs w:val="24"/>
        </w:rPr>
        <w:fldChar w:fldCharType="begin"/>
      </w:r>
      <w:r w:rsidR="00C247F2">
        <w:rPr>
          <w:rFonts w:ascii="inherit" w:hAnsi="inherit"/>
          <w:sz w:val="24"/>
          <w:szCs w:val="24"/>
        </w:rPr>
        <w:instrText xml:space="preserve"> REF _Ref153281396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1</w:t>
      </w:r>
      <w:r w:rsidR="00C247F2">
        <w:rPr>
          <w:rFonts w:ascii="inherit" w:hAnsi="inherit"/>
          <w:sz w:val="24"/>
          <w:szCs w:val="24"/>
        </w:rPr>
        <w:fldChar w:fldCharType="end"/>
      </w:r>
      <w:r w:rsidRPr="005B3720">
        <w:rPr>
          <w:rFonts w:ascii="inherit" w:hAnsi="inherit"/>
          <w:sz w:val="24"/>
          <w:szCs w:val="24"/>
        </w:rPr>
        <w:t xml:space="preserve"> and </w:t>
      </w:r>
      <w:r w:rsidR="00C247F2">
        <w:rPr>
          <w:rFonts w:ascii="inherit" w:hAnsi="inherit"/>
          <w:sz w:val="24"/>
          <w:szCs w:val="24"/>
        </w:rPr>
        <w:fldChar w:fldCharType="begin"/>
      </w:r>
      <w:r w:rsidR="00C247F2">
        <w:rPr>
          <w:rFonts w:ascii="inherit" w:hAnsi="inherit"/>
          <w:sz w:val="24"/>
          <w:szCs w:val="24"/>
        </w:rPr>
        <w:instrText xml:space="preserve"> REF _Ref153281407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2</w:t>
      </w:r>
      <w:r w:rsidR="00C247F2">
        <w:rPr>
          <w:rFonts w:ascii="inherit" w:hAnsi="inherit"/>
          <w:sz w:val="24"/>
          <w:szCs w:val="24"/>
        </w:rPr>
        <w:fldChar w:fldCharType="end"/>
      </w:r>
      <w:r w:rsidRPr="005B3720">
        <w:rPr>
          <w:rFonts w:ascii="inherit" w:hAnsi="inherit"/>
          <w:sz w:val="24"/>
          <w:szCs w:val="24"/>
        </w:rPr>
        <w:t xml:space="preserve"> to be necessary, the requirements provided for in paragraphs </w:t>
      </w:r>
      <w:r w:rsidR="00C247F2">
        <w:rPr>
          <w:rFonts w:ascii="inherit" w:hAnsi="inherit"/>
          <w:sz w:val="24"/>
          <w:szCs w:val="24"/>
        </w:rPr>
        <w:fldChar w:fldCharType="begin"/>
      </w:r>
      <w:r w:rsidR="00C247F2">
        <w:rPr>
          <w:rFonts w:ascii="inherit" w:hAnsi="inherit"/>
          <w:sz w:val="24"/>
          <w:szCs w:val="24"/>
        </w:rPr>
        <w:instrText xml:space="preserve"> REF _Ref153281416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xml:space="preserve"> to </w:t>
      </w:r>
      <w:r w:rsidR="00C247F2">
        <w:rPr>
          <w:rFonts w:ascii="inherit" w:hAnsi="inherit"/>
          <w:sz w:val="24"/>
          <w:szCs w:val="24"/>
        </w:rPr>
        <w:fldChar w:fldCharType="begin"/>
      </w:r>
      <w:r w:rsidR="00C247F2">
        <w:rPr>
          <w:rFonts w:ascii="inherit" w:hAnsi="inherit"/>
          <w:sz w:val="24"/>
          <w:szCs w:val="24"/>
        </w:rPr>
        <w:instrText xml:space="preserve"> REF _Ref153281430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8</w:t>
      </w:r>
      <w:r w:rsidR="00C247F2">
        <w:rPr>
          <w:rFonts w:ascii="inherit" w:hAnsi="inherit"/>
          <w:sz w:val="24"/>
          <w:szCs w:val="24"/>
        </w:rPr>
        <w:fldChar w:fldCharType="end"/>
      </w:r>
      <w:r w:rsidRPr="005B3720">
        <w:rPr>
          <w:rFonts w:ascii="inherit" w:hAnsi="inherit"/>
          <w:sz w:val="24"/>
          <w:szCs w:val="24"/>
        </w:rPr>
        <w:t xml:space="preserve"> shall apply to the proposed amendment. System operators</w:t>
      </w:r>
      <w:ins w:id="466" w:author="Author">
        <w:r w:rsidR="00BE2748">
          <w:rPr>
            <w:rFonts w:ascii="inherit" w:hAnsi="inherit"/>
            <w:sz w:val="24"/>
            <w:szCs w:val="24"/>
          </w:rPr>
          <w:t>,</w:t>
        </w:r>
      </w:ins>
      <w:r w:rsidRPr="005B3720">
        <w:rPr>
          <w:rFonts w:ascii="inherit" w:hAnsi="inherit"/>
          <w:sz w:val="24"/>
          <w:szCs w:val="24"/>
        </w:rPr>
        <w:t xml:space="preserve"> </w:t>
      </w:r>
      <w:del w:id="467" w:author="Author">
        <w:r w:rsidRPr="005B3720" w:rsidDel="00BE2748">
          <w:rPr>
            <w:rFonts w:ascii="inherit" w:hAnsi="inherit"/>
            <w:sz w:val="24"/>
            <w:szCs w:val="24"/>
          </w:rPr>
          <w:delText xml:space="preserve">and </w:delText>
        </w:r>
      </w:del>
      <w:r w:rsidRPr="005B3720">
        <w:rPr>
          <w:rFonts w:ascii="inherit" w:hAnsi="inherit"/>
          <w:sz w:val="24"/>
          <w:szCs w:val="24"/>
        </w:rPr>
        <w:t>TSOs</w:t>
      </w:r>
      <w:ins w:id="468" w:author="Author">
        <w:r w:rsidR="00BE2748">
          <w:rPr>
            <w:rFonts w:ascii="inherit" w:hAnsi="inherit"/>
            <w:sz w:val="24"/>
            <w:szCs w:val="24"/>
          </w:rPr>
          <w:t xml:space="preserve"> or relevant regulatory authority or designated entity</w:t>
        </w:r>
      </w:ins>
      <w:r w:rsidRPr="005B3720">
        <w:rPr>
          <w:rFonts w:ascii="inherit" w:hAnsi="inherit"/>
          <w:sz w:val="24"/>
          <w:szCs w:val="24"/>
        </w:rPr>
        <w:t xml:space="preserve"> proposing an amendment shall take into account the legitimate expectations, if any, of HVDC system owners, </w:t>
      </w:r>
      <w:del w:id="469" w:author="Author">
        <w:r w:rsidRPr="005B3720" w:rsidDel="00132B5A">
          <w:rPr>
            <w:rFonts w:ascii="inherit" w:hAnsi="inherit"/>
            <w:sz w:val="24"/>
            <w:szCs w:val="24"/>
          </w:rPr>
          <w:delText>DC-</w:delText>
        </w:r>
      </w:del>
      <w:ins w:id="470" w:author="Author">
        <w:r w:rsidR="00132B5A">
          <w:rPr>
            <w:rFonts w:ascii="inherit" w:hAnsi="inherit"/>
            <w:sz w:val="24"/>
            <w:szCs w:val="24"/>
          </w:rPr>
          <w:t xml:space="preserve">asynchronously </w:t>
        </w:r>
      </w:ins>
      <w:r w:rsidRPr="005B3720">
        <w:rPr>
          <w:rFonts w:ascii="inherit" w:hAnsi="inherit"/>
          <w:sz w:val="24"/>
          <w:szCs w:val="24"/>
        </w:rPr>
        <w:t>connected power park module owners</w:t>
      </w:r>
      <w:ins w:id="471" w:author="Author">
        <w:r w:rsidR="00132B5A">
          <w:rPr>
            <w:rFonts w:ascii="inherit" w:hAnsi="inherit"/>
            <w:sz w:val="24"/>
            <w:szCs w:val="24"/>
          </w:rPr>
          <w:t xml:space="preserve">, </w:t>
        </w:r>
        <w:r w:rsidR="00132B5A" w:rsidRPr="001D6AD9">
          <w:rPr>
            <w:rFonts w:ascii="inherit" w:hAnsi="inherit"/>
            <w:sz w:val="24"/>
            <w:szCs w:val="24"/>
          </w:rPr>
          <w:t>asynchronously connected demand facilit</w:t>
        </w:r>
        <w:r w:rsidR="00132B5A">
          <w:rPr>
            <w:rFonts w:ascii="inherit" w:hAnsi="inherit"/>
            <w:sz w:val="24"/>
            <w:szCs w:val="24"/>
          </w:rPr>
          <w:t>y</w:t>
        </w:r>
        <w:r w:rsidR="00132B5A" w:rsidRPr="001D6AD9">
          <w:rPr>
            <w:rFonts w:ascii="inherit" w:hAnsi="inherit"/>
            <w:sz w:val="24"/>
            <w:szCs w:val="24"/>
          </w:rPr>
          <w:t xml:space="preserve"> </w:t>
        </w:r>
        <w:r w:rsidR="00132B5A">
          <w:rPr>
            <w:rFonts w:ascii="inherit" w:hAnsi="inherit"/>
            <w:sz w:val="24"/>
            <w:szCs w:val="24"/>
          </w:rPr>
          <w:t xml:space="preserve">owners, asynchronously connected power-to-gas demand unit owners, </w:t>
        </w:r>
        <w:r w:rsidR="00132B5A" w:rsidRPr="001D6AD9">
          <w:rPr>
            <w:rFonts w:ascii="inherit" w:hAnsi="inherit"/>
            <w:sz w:val="24"/>
            <w:szCs w:val="24"/>
          </w:rPr>
          <w:t>asynchronously connected electricity storage module</w:t>
        </w:r>
        <w:r w:rsidR="00132B5A" w:rsidRPr="005B3720">
          <w:rPr>
            <w:rFonts w:ascii="inherit" w:hAnsi="inherit"/>
            <w:sz w:val="24"/>
            <w:szCs w:val="24"/>
          </w:rPr>
          <w:t xml:space="preserve"> owner</w:t>
        </w:r>
      </w:ins>
      <w:r w:rsidRPr="005B3720">
        <w:rPr>
          <w:rFonts w:ascii="inherit" w:hAnsi="inherit"/>
          <w:sz w:val="24"/>
          <w:szCs w:val="24"/>
        </w:rPr>
        <w:t xml:space="preserve">, equipment manufacturers and other stakeholders based on the initially specified or agreed requirements or methodologies. </w:t>
      </w:r>
    </w:p>
    <w:p w14:paraId="3952B623" w14:textId="77777777" w:rsidR="00AE476A" w:rsidRPr="005B3720" w:rsidRDefault="00BF5202" w:rsidP="00D70247">
      <w:pPr>
        <w:numPr>
          <w:ilvl w:val="0"/>
          <w:numId w:val="13"/>
        </w:numPr>
        <w:spacing w:after="483"/>
        <w:rPr>
          <w:rFonts w:ascii="inherit" w:hAnsi="inherit"/>
          <w:sz w:val="24"/>
          <w:szCs w:val="24"/>
        </w:rPr>
      </w:pPr>
      <w:bookmarkStart w:id="472" w:name="_Ref153281430"/>
      <w:r w:rsidRPr="005B3720">
        <w:rPr>
          <w:rFonts w:ascii="inherit" w:hAnsi="inherit"/>
          <w:sz w:val="24"/>
          <w:szCs w:val="24"/>
        </w:rPr>
        <w:t>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bookmarkEnd w:id="472"/>
      <w:r w:rsidRPr="005B3720">
        <w:rPr>
          <w:rFonts w:ascii="inherit" w:hAnsi="inherit"/>
          <w:sz w:val="24"/>
          <w:szCs w:val="24"/>
        </w:rPr>
        <w:t xml:space="preserve"> </w:t>
      </w:r>
    </w:p>
    <w:p w14:paraId="35223821" w14:textId="77777777" w:rsidR="00AE476A" w:rsidRPr="005B3720" w:rsidRDefault="00BF5202" w:rsidP="00D70247">
      <w:pPr>
        <w:numPr>
          <w:ilvl w:val="0"/>
          <w:numId w:val="13"/>
        </w:numPr>
        <w:spacing w:after="950"/>
        <w:rPr>
          <w:rFonts w:ascii="inherit" w:hAnsi="inherit"/>
          <w:sz w:val="24"/>
          <w:szCs w:val="24"/>
        </w:rPr>
      </w:pPr>
      <w:r w:rsidRPr="005B3720">
        <w:rPr>
          <w:rFonts w:ascii="inherit" w:hAnsi="inherit"/>
          <w:sz w:val="24"/>
          <w:szCs w:val="24"/>
        </w:rPr>
        <w:lastRenderedPageBreak/>
        <w:t xml:space="preserve">Where the requirements under this Regulation are to be established by a relevant system operator that is not a TSO, Member States may provide that instead the TSO be responsible for establishing the relevant requirements. </w:t>
      </w:r>
    </w:p>
    <w:p w14:paraId="7CD0148A" w14:textId="5359FA94" w:rsidR="00AE476A" w:rsidRPr="005B3720" w:rsidRDefault="00BF5202" w:rsidP="00E34CEA">
      <w:pPr>
        <w:pStyle w:val="Heading2"/>
      </w:pPr>
      <w:r w:rsidRPr="005B3720">
        <w:t>Article 6</w:t>
      </w:r>
    </w:p>
    <w:p w14:paraId="55B0E812" w14:textId="11D55FCF" w:rsidR="00AE476A" w:rsidRPr="00E34CEA" w:rsidRDefault="00BF5202" w:rsidP="00E34CEA">
      <w:pPr>
        <w:jc w:val="center"/>
        <w:rPr>
          <w:rFonts w:ascii="inherit" w:hAnsi="inherit"/>
          <w:b/>
          <w:bCs/>
          <w:sz w:val="24"/>
          <w:szCs w:val="24"/>
        </w:rPr>
      </w:pPr>
      <w:r w:rsidRPr="00E34CEA">
        <w:rPr>
          <w:rFonts w:ascii="inherit" w:hAnsi="inherit"/>
          <w:b/>
          <w:bCs/>
          <w:sz w:val="24"/>
          <w:szCs w:val="24"/>
        </w:rPr>
        <w:t>Multiple TSOs</w:t>
      </w:r>
    </w:p>
    <w:p w14:paraId="7EC3D0C7" w14:textId="77777777" w:rsidR="00AE476A" w:rsidRPr="005B3720" w:rsidRDefault="00BF5202" w:rsidP="00E451E2">
      <w:pPr>
        <w:numPr>
          <w:ilvl w:val="0"/>
          <w:numId w:val="14"/>
        </w:numPr>
        <w:spacing w:after="477"/>
        <w:ind w:left="0" w:firstLine="0"/>
        <w:rPr>
          <w:rFonts w:ascii="inherit" w:hAnsi="inherit"/>
          <w:sz w:val="24"/>
          <w:szCs w:val="24"/>
        </w:rPr>
      </w:pPr>
      <w:r w:rsidRPr="005B3720">
        <w:rPr>
          <w:rFonts w:ascii="inherit" w:hAnsi="inherit"/>
          <w:sz w:val="24"/>
          <w:szCs w:val="24"/>
        </w:rPr>
        <w:t xml:space="preserve">Where more than one TSO exists in a Member State, this Regulation shall apply to all those TSOs. </w:t>
      </w:r>
    </w:p>
    <w:p w14:paraId="392D651E" w14:textId="77777777" w:rsidR="00AE476A" w:rsidRPr="005B3720" w:rsidRDefault="00BF5202" w:rsidP="00E451E2">
      <w:pPr>
        <w:numPr>
          <w:ilvl w:val="0"/>
          <w:numId w:val="14"/>
        </w:numPr>
        <w:spacing w:after="949"/>
        <w:ind w:left="0" w:firstLine="0"/>
        <w:rPr>
          <w:rFonts w:ascii="inherit" w:hAnsi="inherit"/>
          <w:sz w:val="24"/>
          <w:szCs w:val="24"/>
        </w:rPr>
      </w:pPr>
      <w:r w:rsidRPr="005B3720">
        <w:rPr>
          <w:rFonts w:ascii="inherit" w:hAnsi="inherit"/>
          <w:sz w:val="24"/>
          <w:szCs w:val="24"/>
        </w:rPr>
        <w:t xml:space="preserve">Member States may, under the national regulatory regime, provide that the responsibility of a TSO to comply with one or some or all obligations under this Regulation is assigned to one or more specific TSOs. </w:t>
      </w:r>
    </w:p>
    <w:p w14:paraId="1D8D0F6F" w14:textId="3DEECFDD" w:rsidR="00AE476A" w:rsidRPr="005B3720" w:rsidRDefault="00BF5202" w:rsidP="00E34CEA">
      <w:pPr>
        <w:pStyle w:val="Heading2"/>
      </w:pPr>
      <w:r w:rsidRPr="005B3720">
        <w:t>Article 7</w:t>
      </w:r>
    </w:p>
    <w:p w14:paraId="4795DF81" w14:textId="16D4E63F" w:rsidR="00AE476A" w:rsidRPr="00E34CEA" w:rsidRDefault="00BF5202" w:rsidP="00E34CEA">
      <w:pPr>
        <w:jc w:val="center"/>
        <w:rPr>
          <w:rFonts w:ascii="inherit" w:hAnsi="inherit"/>
          <w:b/>
          <w:bCs/>
          <w:sz w:val="24"/>
          <w:szCs w:val="24"/>
        </w:rPr>
      </w:pPr>
      <w:r w:rsidRPr="00E34CEA">
        <w:rPr>
          <w:rFonts w:ascii="inherit" w:hAnsi="inherit"/>
          <w:b/>
          <w:bCs/>
          <w:sz w:val="24"/>
          <w:szCs w:val="24"/>
        </w:rPr>
        <w:t>Recovery of costs</w:t>
      </w:r>
    </w:p>
    <w:p w14:paraId="5BAC2AF5" w14:textId="77777777" w:rsidR="00AE476A" w:rsidRPr="005B3720" w:rsidRDefault="00BF5202" w:rsidP="00D70247">
      <w:pPr>
        <w:numPr>
          <w:ilvl w:val="0"/>
          <w:numId w:val="15"/>
        </w:numPr>
        <w:spacing w:after="484"/>
        <w:rPr>
          <w:rFonts w:ascii="inherit" w:hAnsi="inherit"/>
          <w:sz w:val="24"/>
          <w:szCs w:val="24"/>
        </w:rPr>
      </w:pPr>
      <w:bookmarkStart w:id="473" w:name="_Ref153281475"/>
      <w:r w:rsidRPr="005B3720">
        <w:rPr>
          <w:rFonts w:ascii="inherit" w:hAnsi="inherit"/>
          <w:sz w:val="24"/>
          <w:szCs w:val="24"/>
        </w:rPr>
        <w:t>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bookmarkEnd w:id="473"/>
      <w:r w:rsidRPr="005B3720">
        <w:rPr>
          <w:rFonts w:ascii="inherit" w:hAnsi="inherit"/>
          <w:sz w:val="24"/>
          <w:szCs w:val="24"/>
        </w:rPr>
        <w:t xml:space="preserve"> </w:t>
      </w:r>
    </w:p>
    <w:p w14:paraId="76F8E3B3" w14:textId="15FCFAA3" w:rsidR="00AE476A" w:rsidRPr="005B3720" w:rsidRDefault="00BF5202" w:rsidP="00D70247">
      <w:pPr>
        <w:numPr>
          <w:ilvl w:val="0"/>
          <w:numId w:val="15"/>
        </w:numPr>
        <w:spacing w:after="949"/>
        <w:rPr>
          <w:rFonts w:ascii="inherit" w:hAnsi="inherit"/>
          <w:sz w:val="24"/>
          <w:szCs w:val="24"/>
        </w:rPr>
      </w:pPr>
      <w:r w:rsidRPr="005B3720">
        <w:rPr>
          <w:rFonts w:ascii="inherit" w:hAnsi="inherit"/>
          <w:sz w:val="24"/>
          <w:szCs w:val="24"/>
        </w:rPr>
        <w:t xml:space="preserve">If requested by the relevant regulatory authorities, system operators referred to in paragraph </w:t>
      </w:r>
      <w:r w:rsidR="00C247F2">
        <w:rPr>
          <w:rFonts w:ascii="inherit" w:hAnsi="inherit"/>
          <w:sz w:val="24"/>
          <w:szCs w:val="24"/>
        </w:rPr>
        <w:fldChar w:fldCharType="begin"/>
      </w:r>
      <w:r w:rsidR="00C247F2">
        <w:rPr>
          <w:rFonts w:ascii="inherit" w:hAnsi="inherit"/>
          <w:sz w:val="24"/>
          <w:szCs w:val="24"/>
        </w:rPr>
        <w:instrText xml:space="preserve"> REF _Ref153281475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1</w:t>
      </w:r>
      <w:r w:rsidR="00C247F2">
        <w:rPr>
          <w:rFonts w:ascii="inherit" w:hAnsi="inherit"/>
          <w:sz w:val="24"/>
          <w:szCs w:val="24"/>
        </w:rPr>
        <w:fldChar w:fldCharType="end"/>
      </w:r>
      <w:r w:rsidRPr="005B3720">
        <w:rPr>
          <w:rFonts w:ascii="inherit" w:hAnsi="inherit"/>
          <w:sz w:val="24"/>
          <w:szCs w:val="24"/>
        </w:rPr>
        <w:t xml:space="preserve"> shall, within three months of the request, provide the information necessary to facilitate assessment of the costs incurred. </w:t>
      </w:r>
    </w:p>
    <w:p w14:paraId="45443D0B" w14:textId="0DA931CC" w:rsidR="00AE476A" w:rsidRPr="005B3720" w:rsidRDefault="00BF5202" w:rsidP="00051B3F">
      <w:pPr>
        <w:pStyle w:val="Heading2"/>
      </w:pPr>
      <w:bookmarkStart w:id="474" w:name="_Ref153265631"/>
      <w:r w:rsidRPr="005B3720">
        <w:t>Article 8</w:t>
      </w:r>
      <w:bookmarkEnd w:id="474"/>
    </w:p>
    <w:p w14:paraId="65E6A1F1" w14:textId="77518B74" w:rsidR="00AE476A" w:rsidRPr="00051B3F" w:rsidRDefault="00BF5202" w:rsidP="00051B3F">
      <w:pPr>
        <w:jc w:val="center"/>
        <w:rPr>
          <w:rFonts w:ascii="inherit" w:hAnsi="inherit"/>
          <w:b/>
          <w:bCs/>
          <w:sz w:val="24"/>
          <w:szCs w:val="24"/>
        </w:rPr>
      </w:pPr>
      <w:r w:rsidRPr="00051B3F">
        <w:rPr>
          <w:rFonts w:ascii="inherit" w:hAnsi="inherit"/>
          <w:b/>
          <w:bCs/>
          <w:sz w:val="24"/>
          <w:szCs w:val="24"/>
        </w:rPr>
        <w:t>Public consultation</w:t>
      </w:r>
    </w:p>
    <w:p w14:paraId="5BDF7750" w14:textId="502A06D9" w:rsidR="00AE476A" w:rsidRPr="00B92EEC" w:rsidRDefault="00BF5202" w:rsidP="00D70247">
      <w:pPr>
        <w:numPr>
          <w:ilvl w:val="0"/>
          <w:numId w:val="16"/>
        </w:numPr>
        <w:spacing w:after="483"/>
        <w:rPr>
          <w:rFonts w:ascii="inherit" w:hAnsi="inherit"/>
          <w:sz w:val="24"/>
          <w:szCs w:val="24"/>
        </w:rPr>
      </w:pPr>
      <w:r w:rsidRPr="005B3720">
        <w:rPr>
          <w:rFonts w:ascii="inherit" w:hAnsi="inherit"/>
          <w:sz w:val="24"/>
          <w:szCs w:val="24"/>
        </w:rPr>
        <w:t>Relevant system operators and relevant TSOs shall carry out consultation with stakeholders, including the competent authorities of each Member State, on proposals to extend the applicability of this Regulation to existing HVDC systems</w:t>
      </w:r>
      <w:ins w:id="475" w:author="Author">
        <w:r w:rsidR="005B3DF2">
          <w:rPr>
            <w:rFonts w:ascii="inherit" w:hAnsi="inherit"/>
            <w:sz w:val="24"/>
            <w:szCs w:val="24"/>
          </w:rPr>
          <w:t>,</w:t>
        </w:r>
      </w:ins>
      <w:r w:rsidRPr="005B3720">
        <w:rPr>
          <w:rFonts w:ascii="inherit" w:hAnsi="inherit"/>
          <w:sz w:val="24"/>
          <w:szCs w:val="24"/>
        </w:rPr>
        <w:t xml:space="preserve"> </w:t>
      </w:r>
      <w:del w:id="476" w:author="Author">
        <w:r w:rsidRPr="005B3720" w:rsidDel="005B3DF2">
          <w:rPr>
            <w:rFonts w:ascii="inherit" w:hAnsi="inherit"/>
            <w:sz w:val="24"/>
            <w:szCs w:val="24"/>
          </w:rPr>
          <w:delText>and DC-</w:delText>
        </w:r>
      </w:del>
      <w:ins w:id="477" w:author="Author">
        <w:r w:rsidR="005B3DF2">
          <w:rPr>
            <w:rFonts w:ascii="inherit" w:hAnsi="inherit"/>
            <w:sz w:val="24"/>
            <w:szCs w:val="24"/>
          </w:rPr>
          <w:t xml:space="preserve">asynchronously </w:t>
        </w:r>
      </w:ins>
      <w:r w:rsidRPr="005B3720">
        <w:rPr>
          <w:rFonts w:ascii="inherit" w:hAnsi="inherit"/>
          <w:sz w:val="24"/>
          <w:szCs w:val="24"/>
        </w:rPr>
        <w:t>connected power park modules</w:t>
      </w:r>
      <w:ins w:id="478" w:author="Author">
        <w:r w:rsidR="005B3DF2">
          <w:rPr>
            <w:rFonts w:ascii="inherit" w:hAnsi="inherit"/>
            <w:sz w:val="24"/>
            <w:szCs w:val="24"/>
          </w:rPr>
          <w:t xml:space="preserve">, </w:t>
        </w:r>
        <w:r w:rsidR="005B3DF2" w:rsidRPr="005B3DF2">
          <w:rPr>
            <w:rFonts w:ascii="inherit" w:hAnsi="inherit"/>
            <w:sz w:val="24"/>
            <w:szCs w:val="24"/>
          </w:rPr>
          <w:t xml:space="preserve">asynchronously connected demand facilities </w:t>
        </w:r>
        <w:r w:rsidR="005B3DF2">
          <w:rPr>
            <w:rFonts w:ascii="inherit" w:hAnsi="inherit"/>
            <w:sz w:val="24"/>
            <w:szCs w:val="24"/>
          </w:rPr>
          <w:t>and</w:t>
        </w:r>
        <w:r w:rsidR="005B3DF2" w:rsidRPr="005B3DF2">
          <w:rPr>
            <w:rFonts w:ascii="inherit" w:hAnsi="inherit"/>
            <w:sz w:val="24"/>
            <w:szCs w:val="24"/>
          </w:rPr>
          <w:t xml:space="preserve"> asynchronously connected electricity storage modules</w:t>
        </w:r>
      </w:ins>
      <w:r w:rsidRPr="005B3720">
        <w:rPr>
          <w:rFonts w:ascii="inherit" w:hAnsi="inherit"/>
          <w:sz w:val="24"/>
          <w:szCs w:val="24"/>
        </w:rPr>
        <w:t xml:space="preserve">, in </w:t>
      </w:r>
      <w:r w:rsidRPr="00B92EEC">
        <w:rPr>
          <w:rFonts w:ascii="inherit" w:hAnsi="inherit"/>
          <w:sz w:val="24"/>
          <w:szCs w:val="24"/>
        </w:rPr>
        <w:t xml:space="preserve">accordance with </w:t>
      </w:r>
      <w:r w:rsidR="00B14A8A" w:rsidRPr="00B92EEC">
        <w:rPr>
          <w:rFonts w:ascii="inherit" w:hAnsi="inherit"/>
          <w:sz w:val="24"/>
          <w:szCs w:val="24"/>
        </w:rPr>
        <w:fldChar w:fldCharType="begin"/>
      </w:r>
      <w:r w:rsidR="00B14A8A" w:rsidRPr="00B92EEC">
        <w:rPr>
          <w:rFonts w:ascii="inherit" w:hAnsi="inherit"/>
          <w:sz w:val="24"/>
          <w:szCs w:val="24"/>
        </w:rPr>
        <w:instrText xml:space="preserve"> REF _Ref153265737 \h </w:instrText>
      </w:r>
      <w:r w:rsidR="00B92EEC" w:rsidRPr="00B92EEC">
        <w:rPr>
          <w:rFonts w:ascii="inherit" w:hAnsi="inherit"/>
          <w:sz w:val="24"/>
          <w:szCs w:val="24"/>
        </w:rPr>
        <w:instrText xml:space="preserve"> \* MERGEFORMAT </w:instrText>
      </w:r>
      <w:r w:rsidR="00B14A8A" w:rsidRPr="00B92EEC">
        <w:rPr>
          <w:rFonts w:ascii="inherit" w:hAnsi="inherit"/>
          <w:sz w:val="24"/>
          <w:szCs w:val="24"/>
        </w:rPr>
      </w:r>
      <w:r w:rsidR="00B14A8A" w:rsidRPr="00B92EEC">
        <w:rPr>
          <w:rFonts w:ascii="inherit" w:hAnsi="inherit"/>
          <w:sz w:val="24"/>
          <w:szCs w:val="24"/>
        </w:rPr>
        <w:fldChar w:fldCharType="separate"/>
      </w:r>
      <w:r w:rsidR="000830C9" w:rsidRPr="000830C9">
        <w:rPr>
          <w:rFonts w:ascii="inherit" w:hAnsi="inherit"/>
          <w:sz w:val="24"/>
          <w:szCs w:val="24"/>
        </w:rPr>
        <w:t>Article 4</w:t>
      </w:r>
      <w:r w:rsidR="00B14A8A" w:rsidRPr="00B92EEC">
        <w:rPr>
          <w:rFonts w:ascii="inherit" w:hAnsi="inherit"/>
          <w:sz w:val="24"/>
          <w:szCs w:val="24"/>
        </w:rPr>
        <w:fldChar w:fldCharType="end"/>
      </w:r>
      <w:r w:rsidRPr="00B92EEC">
        <w:rPr>
          <w:rFonts w:ascii="inherit" w:hAnsi="inherit"/>
          <w:sz w:val="24"/>
          <w:szCs w:val="24"/>
        </w:rPr>
        <w:t>(</w:t>
      </w:r>
      <w:r w:rsidR="00B14A8A" w:rsidRPr="00B92EEC">
        <w:rPr>
          <w:rFonts w:ascii="inherit" w:hAnsi="inherit"/>
          <w:sz w:val="24"/>
          <w:szCs w:val="24"/>
        </w:rPr>
        <w:fldChar w:fldCharType="begin"/>
      </w:r>
      <w:r w:rsidR="00B14A8A" w:rsidRPr="00B92EEC">
        <w:rPr>
          <w:rFonts w:ascii="inherit" w:hAnsi="inherit"/>
          <w:sz w:val="24"/>
          <w:szCs w:val="24"/>
        </w:rPr>
        <w:instrText xml:space="preserve"> REF _Ref153265792 \r \h </w:instrText>
      </w:r>
      <w:r w:rsidR="00B92EEC" w:rsidRPr="00B92EEC">
        <w:rPr>
          <w:rFonts w:ascii="inherit" w:hAnsi="inherit"/>
          <w:sz w:val="24"/>
          <w:szCs w:val="24"/>
        </w:rPr>
        <w:instrText xml:space="preserve"> \* MERGEFORMAT </w:instrText>
      </w:r>
      <w:r w:rsidR="00B14A8A" w:rsidRPr="00B92EEC">
        <w:rPr>
          <w:rFonts w:ascii="inherit" w:hAnsi="inherit"/>
          <w:sz w:val="24"/>
          <w:szCs w:val="24"/>
        </w:rPr>
      </w:r>
      <w:r w:rsidR="00B14A8A" w:rsidRPr="00B92EEC">
        <w:rPr>
          <w:rFonts w:ascii="inherit" w:hAnsi="inherit"/>
          <w:sz w:val="24"/>
          <w:szCs w:val="24"/>
        </w:rPr>
        <w:fldChar w:fldCharType="separate"/>
      </w:r>
      <w:r w:rsidR="000830C9">
        <w:rPr>
          <w:rFonts w:ascii="inherit" w:hAnsi="inherit"/>
          <w:sz w:val="24"/>
          <w:szCs w:val="24"/>
        </w:rPr>
        <w:t>3</w:t>
      </w:r>
      <w:r w:rsidR="00B14A8A" w:rsidRPr="00B92EEC">
        <w:rPr>
          <w:rFonts w:ascii="inherit" w:hAnsi="inherit"/>
          <w:sz w:val="24"/>
          <w:szCs w:val="24"/>
        </w:rPr>
        <w:fldChar w:fldCharType="end"/>
      </w:r>
      <w:r w:rsidRPr="00B92EEC">
        <w:rPr>
          <w:rFonts w:ascii="inherit" w:hAnsi="inherit"/>
          <w:sz w:val="24"/>
          <w:szCs w:val="24"/>
        </w:rPr>
        <w:t xml:space="preserve">), on the report prepared in accordance with </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_Ref153265651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sidRPr="000830C9">
        <w:rPr>
          <w:rFonts w:ascii="inherit" w:hAnsi="inherit"/>
          <w:sz w:val="24"/>
          <w:szCs w:val="24"/>
        </w:rPr>
        <w:t>Article 65</w:t>
      </w:r>
      <w:r w:rsidR="00B07D69" w:rsidRPr="00B92EEC">
        <w:rPr>
          <w:rFonts w:ascii="inherit" w:hAnsi="inherit"/>
          <w:sz w:val="24"/>
          <w:szCs w:val="24"/>
        </w:rPr>
        <w:fldChar w:fldCharType="end"/>
      </w:r>
      <w:r w:rsidRPr="00B92EEC">
        <w:rPr>
          <w:rFonts w:ascii="inherit" w:hAnsi="inherit"/>
          <w:sz w:val="24"/>
          <w:szCs w:val="24"/>
        </w:rPr>
        <w:t>(</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_Ref153266172 \r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Pr>
          <w:rFonts w:ascii="inherit" w:hAnsi="inherit"/>
          <w:sz w:val="24"/>
          <w:szCs w:val="24"/>
        </w:rPr>
        <w:t>3</w:t>
      </w:r>
      <w:r w:rsidR="00B07D69" w:rsidRPr="00B92EEC">
        <w:rPr>
          <w:rFonts w:ascii="inherit" w:hAnsi="inherit"/>
          <w:sz w:val="24"/>
          <w:szCs w:val="24"/>
        </w:rPr>
        <w:fldChar w:fldCharType="end"/>
      </w:r>
      <w:r w:rsidRPr="00B92EEC">
        <w:rPr>
          <w:rFonts w:ascii="inherit" w:hAnsi="inherit"/>
          <w:sz w:val="24"/>
          <w:szCs w:val="24"/>
        </w:rPr>
        <w:t xml:space="preserve">), and the cost-benefit analysis undertaken in accordance with </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_Ref153266308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sidRPr="000830C9">
        <w:rPr>
          <w:rFonts w:ascii="inherit" w:hAnsi="inherit"/>
          <w:sz w:val="24"/>
          <w:szCs w:val="24"/>
        </w:rPr>
        <w:t>Article 80</w:t>
      </w:r>
      <w:r w:rsidR="00B07D69" w:rsidRPr="00B92EEC">
        <w:rPr>
          <w:rFonts w:ascii="inherit" w:hAnsi="inherit"/>
          <w:sz w:val="24"/>
          <w:szCs w:val="24"/>
        </w:rPr>
        <w:fldChar w:fldCharType="end"/>
      </w:r>
      <w:r w:rsidRPr="00B92EEC">
        <w:rPr>
          <w:rFonts w:ascii="inherit" w:hAnsi="inherit"/>
          <w:sz w:val="24"/>
          <w:szCs w:val="24"/>
        </w:rPr>
        <w:t>(</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_Ref153266264 \r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Pr>
          <w:rFonts w:ascii="inherit" w:hAnsi="inherit"/>
          <w:sz w:val="24"/>
          <w:szCs w:val="24"/>
        </w:rPr>
        <w:t>2</w:t>
      </w:r>
      <w:r w:rsidR="00B07D69" w:rsidRPr="00B92EEC">
        <w:rPr>
          <w:rFonts w:ascii="inherit" w:hAnsi="inherit"/>
          <w:sz w:val="24"/>
          <w:szCs w:val="24"/>
        </w:rPr>
        <w:fldChar w:fldCharType="end"/>
      </w:r>
      <w:r w:rsidRPr="00B92EEC">
        <w:rPr>
          <w:rFonts w:ascii="inherit" w:hAnsi="inherit"/>
          <w:sz w:val="24"/>
          <w:szCs w:val="24"/>
        </w:rPr>
        <w:t xml:space="preserve">). The consultation shall last at least for a period of one month. </w:t>
      </w:r>
    </w:p>
    <w:p w14:paraId="26F10CF5" w14:textId="77777777" w:rsidR="00AE476A" w:rsidRPr="005B3720" w:rsidRDefault="00BF5202" w:rsidP="00D70247">
      <w:pPr>
        <w:numPr>
          <w:ilvl w:val="0"/>
          <w:numId w:val="16"/>
        </w:numPr>
        <w:rPr>
          <w:rFonts w:ascii="inherit" w:hAnsi="inherit"/>
          <w:sz w:val="24"/>
          <w:szCs w:val="24"/>
        </w:rPr>
      </w:pPr>
      <w:r w:rsidRPr="005B3720">
        <w:rPr>
          <w:rFonts w:ascii="inherit" w:hAnsi="inherit"/>
          <w:sz w:val="24"/>
          <w:szCs w:val="24"/>
        </w:rPr>
        <w:lastRenderedPageBreak/>
        <w:t xml:space="preserve">The relevant system operators or relevant TSOs shall duly take into account the views of the stakeholders resulting from the consultations prior to the submission of the draft proposal or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 </w:t>
      </w:r>
    </w:p>
    <w:p w14:paraId="088AE521" w14:textId="039E6894" w:rsidR="00AE476A" w:rsidRPr="005B3720" w:rsidRDefault="00BF5202" w:rsidP="00051B3F">
      <w:pPr>
        <w:pStyle w:val="Heading2"/>
      </w:pPr>
      <w:r w:rsidRPr="005B3720">
        <w:t>Article 9</w:t>
      </w:r>
    </w:p>
    <w:p w14:paraId="5384D976" w14:textId="74628BE9" w:rsidR="00AE476A" w:rsidRPr="00051B3F" w:rsidRDefault="00BF5202" w:rsidP="00051B3F">
      <w:pPr>
        <w:jc w:val="center"/>
        <w:rPr>
          <w:rFonts w:ascii="inherit" w:hAnsi="inherit"/>
          <w:b/>
          <w:bCs/>
          <w:sz w:val="24"/>
          <w:szCs w:val="24"/>
        </w:rPr>
      </w:pPr>
      <w:r w:rsidRPr="00051B3F">
        <w:rPr>
          <w:rFonts w:ascii="inherit" w:hAnsi="inherit"/>
          <w:b/>
          <w:bCs/>
          <w:sz w:val="24"/>
          <w:szCs w:val="24"/>
        </w:rPr>
        <w:t>Stakeholder involvement</w:t>
      </w:r>
    </w:p>
    <w:p w14:paraId="2A975FBB" w14:textId="568E33CA" w:rsidR="00AE476A" w:rsidRPr="005B3720" w:rsidRDefault="00BF5202">
      <w:pPr>
        <w:spacing w:after="789"/>
        <w:ind w:left="-3"/>
        <w:rPr>
          <w:rFonts w:ascii="inherit" w:hAnsi="inherit"/>
          <w:sz w:val="24"/>
          <w:szCs w:val="24"/>
        </w:rPr>
      </w:pPr>
      <w:del w:id="479" w:author="Author">
        <w:r w:rsidRPr="005B3720" w:rsidDel="00557430">
          <w:rPr>
            <w:rFonts w:ascii="inherit" w:hAnsi="inherit"/>
            <w:sz w:val="24"/>
            <w:szCs w:val="24"/>
          </w:rPr>
          <w:delText>The Agency for the Cooperation of Energy Regulators (the Agency)</w:delText>
        </w:r>
      </w:del>
      <w:ins w:id="480" w:author="Author">
        <w:r w:rsidR="00557430">
          <w:rPr>
            <w:rFonts w:ascii="inherit" w:hAnsi="inherit"/>
            <w:sz w:val="24"/>
            <w:szCs w:val="24"/>
          </w:rPr>
          <w:t>ACER</w:t>
        </w:r>
      </w:ins>
      <w:r w:rsidRPr="005B3720">
        <w:rPr>
          <w:rFonts w:ascii="inherit" w:hAnsi="inherit"/>
          <w:sz w:val="24"/>
          <w:szCs w:val="24"/>
        </w:rPr>
        <w:t>, in close cooperation with the European Network of Transmission System Operators for Electricity (ENTSO for Electricity)</w:t>
      </w:r>
      <w:ins w:id="481" w:author="Author">
        <w:r w:rsidR="00557430">
          <w:rPr>
            <w:rFonts w:ascii="inherit" w:hAnsi="inherit"/>
            <w:sz w:val="24"/>
            <w:szCs w:val="24"/>
          </w:rPr>
          <w:t xml:space="preserve"> </w:t>
        </w:r>
        <w:r w:rsidR="00557430">
          <w:rPr>
            <w:rFonts w:ascii="inherit" w:eastAsia="Times New Roman" w:hAnsi="inherit" w:cs="Times New Roman"/>
            <w:color w:val="000000"/>
            <w:sz w:val="24"/>
            <w:szCs w:val="24"/>
          </w:rPr>
          <w:t xml:space="preserve">and </w:t>
        </w:r>
        <w:r w:rsidR="00557430" w:rsidRPr="00565C29">
          <w:rPr>
            <w:rFonts w:ascii="inherit" w:eastAsia="Times New Roman" w:hAnsi="inherit" w:cs="Times New Roman"/>
            <w:color w:val="000000"/>
            <w:sz w:val="24"/>
            <w:szCs w:val="24"/>
          </w:rPr>
          <w:t xml:space="preserve">the </w:t>
        </w:r>
        <w:r w:rsidR="00635634" w:rsidRPr="00565C29">
          <w:rPr>
            <w:rFonts w:ascii="inherit" w:eastAsia="Times New Roman" w:hAnsi="inherit" w:cs="Times New Roman"/>
            <w:color w:val="000000"/>
            <w:sz w:val="24"/>
            <w:szCs w:val="24"/>
          </w:rPr>
          <w:t xml:space="preserve">European </w:t>
        </w:r>
        <w:r w:rsidR="00557430" w:rsidRPr="00565C29">
          <w:rPr>
            <w:rFonts w:ascii="inherit" w:eastAsia="Times New Roman" w:hAnsi="inherit" w:cs="Times New Roman"/>
            <w:color w:val="000000"/>
            <w:sz w:val="24"/>
            <w:szCs w:val="24"/>
          </w:rPr>
          <w:t xml:space="preserve">entity </w:t>
        </w:r>
        <w:r w:rsidR="00635634" w:rsidRPr="00565C29">
          <w:rPr>
            <w:rFonts w:ascii="inherit" w:eastAsia="Times New Roman" w:hAnsi="inherit" w:cs="Times New Roman"/>
            <w:color w:val="000000"/>
            <w:sz w:val="24"/>
            <w:szCs w:val="24"/>
          </w:rPr>
          <w:t>for</w:t>
        </w:r>
        <w:r w:rsidR="00557430">
          <w:rPr>
            <w:rFonts w:ascii="inherit" w:eastAsia="Times New Roman" w:hAnsi="inherit" w:cs="Times New Roman"/>
            <w:color w:val="000000"/>
            <w:sz w:val="24"/>
            <w:szCs w:val="24"/>
          </w:rPr>
          <w:t xml:space="preserve"> </w:t>
        </w:r>
        <w:r w:rsidR="00557430" w:rsidRPr="00712DC0">
          <w:rPr>
            <w:rFonts w:ascii="inherit" w:eastAsia="Times New Roman" w:hAnsi="inherit" w:cs="Times New Roman"/>
            <w:color w:val="000000"/>
            <w:sz w:val="24"/>
            <w:szCs w:val="24"/>
          </w:rPr>
          <w:t>distribution system operators</w:t>
        </w:r>
        <w:r w:rsidR="00557430">
          <w:rPr>
            <w:rFonts w:ascii="inherit" w:eastAsia="Times New Roman" w:hAnsi="inherit" w:cs="Times New Roman"/>
            <w:color w:val="000000"/>
            <w:sz w:val="24"/>
            <w:szCs w:val="24"/>
          </w:rPr>
          <w:t xml:space="preserve"> (the EU DSO </w:t>
        </w:r>
        <w:r w:rsidR="00635634">
          <w:rPr>
            <w:rFonts w:ascii="inherit" w:eastAsia="Times New Roman" w:hAnsi="inherit" w:cs="Times New Roman"/>
            <w:color w:val="000000"/>
            <w:sz w:val="24"/>
            <w:szCs w:val="24"/>
          </w:rPr>
          <w:t>e</w:t>
        </w:r>
        <w:r w:rsidR="00557430">
          <w:rPr>
            <w:rFonts w:ascii="inherit" w:eastAsia="Times New Roman" w:hAnsi="inherit" w:cs="Times New Roman"/>
            <w:color w:val="000000"/>
            <w:sz w:val="24"/>
            <w:szCs w:val="24"/>
          </w:rPr>
          <w:t>ntity)</w:t>
        </w:r>
      </w:ins>
      <w:r w:rsidRPr="005B3720">
        <w:rPr>
          <w:rFonts w:ascii="inherit" w:hAnsi="inherit"/>
          <w:sz w:val="24"/>
          <w:szCs w:val="24"/>
        </w:rPr>
        <w:t>, shall organise stakeholder involvement regarding the requirements for grid connection of HVDC systems</w:t>
      </w:r>
      <w:ins w:id="482" w:author="Author">
        <w:r w:rsidR="005D6848">
          <w:rPr>
            <w:rFonts w:ascii="inherit" w:hAnsi="inherit"/>
            <w:sz w:val="24"/>
            <w:szCs w:val="24"/>
          </w:rPr>
          <w:t>,</w:t>
        </w:r>
      </w:ins>
      <w:r w:rsidRPr="005B3720">
        <w:rPr>
          <w:rFonts w:ascii="inherit" w:hAnsi="inherit"/>
          <w:sz w:val="24"/>
          <w:szCs w:val="24"/>
        </w:rPr>
        <w:t xml:space="preserve"> </w:t>
      </w:r>
      <w:del w:id="483" w:author="Author">
        <w:r w:rsidRPr="005B3720" w:rsidDel="005D6848">
          <w:rPr>
            <w:rFonts w:ascii="inherit" w:hAnsi="inherit"/>
            <w:sz w:val="24"/>
            <w:szCs w:val="24"/>
          </w:rPr>
          <w:delText>and DC-</w:delText>
        </w:r>
      </w:del>
      <w:ins w:id="484" w:author="Author">
        <w:r w:rsidR="005D6848">
          <w:rPr>
            <w:rFonts w:ascii="inherit" w:hAnsi="inherit"/>
            <w:sz w:val="24"/>
            <w:szCs w:val="24"/>
          </w:rPr>
          <w:t xml:space="preserve">asynchronously </w:t>
        </w:r>
      </w:ins>
      <w:r w:rsidRPr="005B3720">
        <w:rPr>
          <w:rFonts w:ascii="inherit" w:hAnsi="inherit"/>
          <w:sz w:val="24"/>
          <w:szCs w:val="24"/>
        </w:rPr>
        <w:t>connected power park modules</w:t>
      </w:r>
      <w:ins w:id="485" w:author="Author">
        <w:r w:rsidR="005D6848">
          <w:rPr>
            <w:rFonts w:ascii="inherit" w:hAnsi="inherit"/>
            <w:sz w:val="24"/>
            <w:szCs w:val="24"/>
          </w:rPr>
          <w:t xml:space="preserve">, </w:t>
        </w:r>
        <w:r w:rsidR="005D6848" w:rsidRPr="005D6848">
          <w:rPr>
            <w:rFonts w:ascii="inherit" w:hAnsi="inherit"/>
            <w:sz w:val="24"/>
            <w:szCs w:val="24"/>
          </w:rPr>
          <w:t>asynchronously connected demand facilities, asynchronously connected power-to-gas demand units and asynchronously connected electricity storage modules</w:t>
        </w:r>
      </w:ins>
      <w:r w:rsidRPr="005B3720">
        <w:rPr>
          <w:rFonts w:ascii="inherit" w:hAnsi="inherit"/>
          <w:sz w:val="24"/>
          <w:szCs w:val="24"/>
        </w:rPr>
        <w:t>, and other aspects of the implementation of this Regulation. This shall include regular meetings with stakeholders to identify problems and propose improvements notably related to the requirements for grid connection of HVDC systems</w:t>
      </w:r>
      <w:ins w:id="486" w:author="Author">
        <w:r w:rsidR="005D6848">
          <w:rPr>
            <w:rFonts w:ascii="inherit" w:hAnsi="inherit"/>
            <w:sz w:val="24"/>
            <w:szCs w:val="24"/>
          </w:rPr>
          <w:t>,</w:t>
        </w:r>
      </w:ins>
      <w:r w:rsidRPr="005B3720">
        <w:rPr>
          <w:rFonts w:ascii="inherit" w:hAnsi="inherit"/>
          <w:sz w:val="24"/>
          <w:szCs w:val="24"/>
        </w:rPr>
        <w:t xml:space="preserve"> </w:t>
      </w:r>
      <w:del w:id="487" w:author="Author">
        <w:r w:rsidRPr="005B3720" w:rsidDel="005D6848">
          <w:rPr>
            <w:rFonts w:ascii="inherit" w:hAnsi="inherit"/>
            <w:sz w:val="24"/>
            <w:szCs w:val="24"/>
          </w:rPr>
          <w:delText>and DC-</w:delText>
        </w:r>
      </w:del>
      <w:ins w:id="488" w:author="Author">
        <w:r w:rsidR="005D6848">
          <w:rPr>
            <w:rFonts w:ascii="inherit" w:hAnsi="inherit"/>
            <w:sz w:val="24"/>
            <w:szCs w:val="24"/>
          </w:rPr>
          <w:t xml:space="preserve">asynchronously </w:t>
        </w:r>
      </w:ins>
      <w:r w:rsidRPr="005B3720">
        <w:rPr>
          <w:rFonts w:ascii="inherit" w:hAnsi="inherit"/>
          <w:sz w:val="24"/>
          <w:szCs w:val="24"/>
        </w:rPr>
        <w:t>connected power park modules</w:t>
      </w:r>
      <w:ins w:id="489" w:author="Author">
        <w:r w:rsidR="005D6848">
          <w:rPr>
            <w:rFonts w:ascii="inherit" w:hAnsi="inherit"/>
            <w:sz w:val="24"/>
            <w:szCs w:val="24"/>
          </w:rPr>
          <w:t>,</w:t>
        </w:r>
        <w:r w:rsidR="005D6848" w:rsidRPr="005D6848">
          <w:t xml:space="preserve"> </w:t>
        </w:r>
        <w:r w:rsidR="005D6848" w:rsidRPr="005D6848">
          <w:rPr>
            <w:rFonts w:ascii="inherit" w:hAnsi="inherit"/>
            <w:sz w:val="24"/>
            <w:szCs w:val="24"/>
          </w:rPr>
          <w:t>asynchronously connected demand facilities, asynchronously connected power-to-gas demand units and asynchronously connected electricity storage modules</w:t>
        </w:r>
      </w:ins>
      <w:r w:rsidRPr="005B3720">
        <w:rPr>
          <w:rFonts w:ascii="inherit" w:hAnsi="inherit"/>
          <w:sz w:val="24"/>
          <w:szCs w:val="24"/>
        </w:rPr>
        <w:t xml:space="preserve">. </w:t>
      </w:r>
    </w:p>
    <w:p w14:paraId="0C4056F0" w14:textId="2EE810CA" w:rsidR="00AE476A" w:rsidRPr="005B3720" w:rsidRDefault="00BF5202" w:rsidP="00051B3F">
      <w:pPr>
        <w:pStyle w:val="Heading2"/>
      </w:pPr>
      <w:bookmarkStart w:id="490" w:name="_Ref153268164"/>
      <w:r w:rsidRPr="005B3720">
        <w:t>Article 10</w:t>
      </w:r>
      <w:bookmarkEnd w:id="490"/>
    </w:p>
    <w:p w14:paraId="1B53EC0A" w14:textId="12593B25" w:rsidR="00AE476A" w:rsidRPr="00051B3F" w:rsidRDefault="00BF5202" w:rsidP="00051B3F">
      <w:pPr>
        <w:jc w:val="center"/>
        <w:rPr>
          <w:rFonts w:ascii="inherit" w:hAnsi="inherit"/>
          <w:b/>
          <w:bCs/>
          <w:sz w:val="24"/>
          <w:szCs w:val="24"/>
        </w:rPr>
      </w:pPr>
      <w:r w:rsidRPr="00051B3F">
        <w:rPr>
          <w:rFonts w:ascii="inherit" w:hAnsi="inherit"/>
          <w:b/>
          <w:bCs/>
          <w:sz w:val="24"/>
          <w:szCs w:val="24"/>
        </w:rPr>
        <w:t>Confidentiality obligations</w:t>
      </w:r>
    </w:p>
    <w:p w14:paraId="7D92ED9B" w14:textId="4FB5CD45" w:rsidR="00AE476A" w:rsidRPr="005B3720" w:rsidRDefault="00BF5202" w:rsidP="00D70247">
      <w:pPr>
        <w:numPr>
          <w:ilvl w:val="0"/>
          <w:numId w:val="17"/>
        </w:numPr>
        <w:spacing w:after="403"/>
        <w:rPr>
          <w:rFonts w:ascii="inherit" w:hAnsi="inherit"/>
          <w:sz w:val="24"/>
          <w:szCs w:val="24"/>
        </w:rPr>
      </w:pPr>
      <w:r w:rsidRPr="005B3720">
        <w:rPr>
          <w:rFonts w:ascii="inherit" w:hAnsi="inherit"/>
          <w:sz w:val="24"/>
          <w:szCs w:val="24"/>
        </w:rPr>
        <w:t xml:space="preserve">Any confidential information received, exchanged or transmitted pursuant to this Regulation shall be subject to the conditions of professional secrecy laid down in paragraphs </w:t>
      </w:r>
      <w:r w:rsidR="00EF11EC">
        <w:rPr>
          <w:rFonts w:ascii="inherit" w:hAnsi="inherit"/>
          <w:sz w:val="24"/>
          <w:szCs w:val="24"/>
        </w:rPr>
        <w:fldChar w:fldCharType="begin"/>
      </w:r>
      <w:r w:rsidR="00EF11EC">
        <w:rPr>
          <w:rFonts w:ascii="inherit" w:hAnsi="inherit"/>
          <w:sz w:val="24"/>
          <w:szCs w:val="24"/>
        </w:rPr>
        <w:instrText xml:space="preserve"> REF _Ref153281527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2</w:t>
      </w:r>
      <w:r w:rsidR="00EF11EC">
        <w:rPr>
          <w:rFonts w:ascii="inherit" w:hAnsi="inherit"/>
          <w:sz w:val="24"/>
          <w:szCs w:val="24"/>
        </w:rPr>
        <w:fldChar w:fldCharType="end"/>
      </w:r>
      <w:r w:rsidRPr="005B3720">
        <w:rPr>
          <w:rFonts w:ascii="inherit" w:hAnsi="inherit"/>
          <w:sz w:val="24"/>
          <w:szCs w:val="24"/>
        </w:rPr>
        <w:t xml:space="preserve">, </w:t>
      </w:r>
      <w:r w:rsidR="00EF11EC">
        <w:rPr>
          <w:rFonts w:ascii="inherit" w:hAnsi="inherit"/>
          <w:sz w:val="24"/>
          <w:szCs w:val="24"/>
        </w:rPr>
        <w:fldChar w:fldCharType="begin"/>
      </w:r>
      <w:r w:rsidR="00EF11EC">
        <w:rPr>
          <w:rFonts w:ascii="inherit" w:hAnsi="inherit"/>
          <w:sz w:val="24"/>
          <w:szCs w:val="24"/>
        </w:rPr>
        <w:instrText xml:space="preserve"> REF _Ref153281536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3</w:t>
      </w:r>
      <w:r w:rsidR="00EF11EC">
        <w:rPr>
          <w:rFonts w:ascii="inherit" w:hAnsi="inherit"/>
          <w:sz w:val="24"/>
          <w:szCs w:val="24"/>
        </w:rPr>
        <w:fldChar w:fldCharType="end"/>
      </w:r>
      <w:r w:rsidRPr="005B3720">
        <w:rPr>
          <w:rFonts w:ascii="inherit" w:hAnsi="inherit"/>
          <w:sz w:val="24"/>
          <w:szCs w:val="24"/>
        </w:rPr>
        <w:t xml:space="preserve"> and </w:t>
      </w:r>
      <w:r w:rsidR="00EF11EC">
        <w:rPr>
          <w:rFonts w:ascii="inherit" w:hAnsi="inherit"/>
          <w:sz w:val="24"/>
          <w:szCs w:val="24"/>
        </w:rPr>
        <w:fldChar w:fldCharType="begin"/>
      </w:r>
      <w:r w:rsidR="00EF11EC">
        <w:rPr>
          <w:rFonts w:ascii="inherit" w:hAnsi="inherit"/>
          <w:sz w:val="24"/>
          <w:szCs w:val="24"/>
        </w:rPr>
        <w:instrText xml:space="preserve"> REF _Ref153281548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4</w:t>
      </w:r>
      <w:r w:rsidR="00EF11EC">
        <w:rPr>
          <w:rFonts w:ascii="inherit" w:hAnsi="inherit"/>
          <w:sz w:val="24"/>
          <w:szCs w:val="24"/>
        </w:rPr>
        <w:fldChar w:fldCharType="end"/>
      </w:r>
      <w:r w:rsidRPr="005B3720">
        <w:rPr>
          <w:rFonts w:ascii="inherit" w:hAnsi="inherit"/>
          <w:sz w:val="24"/>
          <w:szCs w:val="24"/>
        </w:rPr>
        <w:t>.</w:t>
      </w:r>
    </w:p>
    <w:p w14:paraId="08B2596F" w14:textId="7607267E" w:rsidR="00AE476A" w:rsidRPr="005B3720" w:rsidRDefault="00BF5202" w:rsidP="00D70247">
      <w:pPr>
        <w:numPr>
          <w:ilvl w:val="0"/>
          <w:numId w:val="17"/>
        </w:numPr>
        <w:spacing w:after="402"/>
        <w:rPr>
          <w:rFonts w:ascii="inherit" w:hAnsi="inherit"/>
          <w:sz w:val="24"/>
          <w:szCs w:val="24"/>
        </w:rPr>
      </w:pPr>
      <w:bookmarkStart w:id="491" w:name="_Ref153281527"/>
      <w:r w:rsidRPr="005B3720">
        <w:rPr>
          <w:rFonts w:ascii="inherit" w:hAnsi="inherit"/>
          <w:sz w:val="24"/>
          <w:szCs w:val="24"/>
        </w:rPr>
        <w:t>The obligation of professional secrecy shall apply to any persons, regulatory authorities or entities subject to the provisions of this Regulation.</w:t>
      </w:r>
      <w:bookmarkEnd w:id="491"/>
    </w:p>
    <w:p w14:paraId="3D1DB032" w14:textId="5E0D5B11" w:rsidR="00AE476A" w:rsidRPr="005B3720" w:rsidRDefault="00BF5202" w:rsidP="00D70247">
      <w:pPr>
        <w:numPr>
          <w:ilvl w:val="0"/>
          <w:numId w:val="17"/>
        </w:numPr>
        <w:spacing w:after="402"/>
        <w:rPr>
          <w:rFonts w:ascii="inherit" w:hAnsi="inherit"/>
          <w:sz w:val="24"/>
          <w:szCs w:val="24"/>
        </w:rPr>
      </w:pPr>
      <w:bookmarkStart w:id="492" w:name="_Ref153281536"/>
      <w:r w:rsidRPr="005B3720">
        <w:rPr>
          <w:rFonts w:ascii="inherit" w:hAnsi="inherit"/>
          <w:sz w:val="24"/>
          <w:szCs w:val="24"/>
        </w:rPr>
        <w:t xml:space="preserve">Confidential information received by the persons, regulatory authorities or entities referred to in paragraph </w:t>
      </w:r>
      <w:r w:rsidR="00EF11EC">
        <w:rPr>
          <w:rFonts w:ascii="inherit" w:hAnsi="inherit"/>
          <w:sz w:val="24"/>
          <w:szCs w:val="24"/>
        </w:rPr>
        <w:fldChar w:fldCharType="begin"/>
      </w:r>
      <w:r w:rsidR="00EF11EC">
        <w:rPr>
          <w:rFonts w:ascii="inherit" w:hAnsi="inherit"/>
          <w:sz w:val="24"/>
          <w:szCs w:val="24"/>
        </w:rPr>
        <w:instrText xml:space="preserve"> REF _Ref153281527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2</w:t>
      </w:r>
      <w:r w:rsidR="00EF11EC">
        <w:rPr>
          <w:rFonts w:ascii="inherit" w:hAnsi="inherit"/>
          <w:sz w:val="24"/>
          <w:szCs w:val="24"/>
        </w:rPr>
        <w:fldChar w:fldCharType="end"/>
      </w:r>
      <w:r w:rsidRPr="005B3720">
        <w:rPr>
          <w:rFonts w:ascii="inherit" w:hAnsi="inherit"/>
          <w:sz w:val="24"/>
          <w:szCs w:val="24"/>
        </w:rPr>
        <w:t xml:space="preserve"> in the course of their duties may not be divulged to any other person or authority, without prejudice to cases covered by national law, the other provisions of this Regulation or other relevant Union law.</w:t>
      </w:r>
      <w:bookmarkEnd w:id="492"/>
    </w:p>
    <w:p w14:paraId="36FD42D5" w14:textId="7E75F487" w:rsidR="00AE476A" w:rsidRPr="005B3720" w:rsidRDefault="00BF5202" w:rsidP="00D70247">
      <w:pPr>
        <w:numPr>
          <w:ilvl w:val="0"/>
          <w:numId w:val="17"/>
        </w:numPr>
        <w:spacing w:after="638"/>
        <w:rPr>
          <w:rFonts w:ascii="inherit" w:hAnsi="inherit"/>
          <w:sz w:val="24"/>
          <w:szCs w:val="24"/>
        </w:rPr>
      </w:pPr>
      <w:bookmarkStart w:id="493" w:name="_Ref153281548"/>
      <w:r w:rsidRPr="005B3720">
        <w:rPr>
          <w:rFonts w:ascii="inherit" w:hAnsi="inherit"/>
          <w:sz w:val="24"/>
          <w:szCs w:val="24"/>
        </w:rPr>
        <w:t>Without prejudice to cases covered by national or Union law, regulatory authorities, entities or persons who receive confidential information pursuant to this Regulation may use it only for the purpose of carrying out their duties under this Regulation.</w:t>
      </w:r>
      <w:bookmarkEnd w:id="493"/>
    </w:p>
    <w:p w14:paraId="2CF9C8F6" w14:textId="0DA218BC" w:rsidR="00AE476A" w:rsidRPr="005B3720" w:rsidRDefault="00BF5202">
      <w:pPr>
        <w:spacing w:after="207" w:line="265" w:lineRule="auto"/>
        <w:ind w:left="3844" w:right="3837"/>
        <w:jc w:val="center"/>
        <w:rPr>
          <w:rFonts w:ascii="inherit" w:hAnsi="inherit"/>
          <w:sz w:val="24"/>
          <w:szCs w:val="24"/>
        </w:rPr>
      </w:pPr>
      <w:r w:rsidRPr="005B3720">
        <w:rPr>
          <w:rFonts w:ascii="inherit" w:hAnsi="inherit"/>
          <w:sz w:val="24"/>
          <w:szCs w:val="24"/>
        </w:rPr>
        <w:t>TITLE II</w:t>
      </w:r>
    </w:p>
    <w:p w14:paraId="059F4835" w14:textId="1E9BAAA8" w:rsidR="00AE476A" w:rsidRPr="005B3720" w:rsidRDefault="00BF5202">
      <w:pPr>
        <w:spacing w:after="487" w:line="270" w:lineRule="auto"/>
        <w:ind w:left="119" w:right="110"/>
        <w:jc w:val="center"/>
        <w:rPr>
          <w:rFonts w:ascii="inherit" w:hAnsi="inherit"/>
          <w:sz w:val="24"/>
          <w:szCs w:val="24"/>
        </w:rPr>
      </w:pPr>
      <w:r w:rsidRPr="005B3720">
        <w:rPr>
          <w:rFonts w:ascii="inherit" w:hAnsi="inherit"/>
          <w:b/>
          <w:sz w:val="24"/>
          <w:szCs w:val="24"/>
        </w:rPr>
        <w:t>GENERAL REQUIREMENTS FOR HVDC CONNECTIONS</w:t>
      </w:r>
    </w:p>
    <w:p w14:paraId="4AA1CDA1" w14:textId="54EEB803"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lastRenderedPageBreak/>
        <w:t>CHAPTER 1</w:t>
      </w:r>
    </w:p>
    <w:p w14:paraId="3C5A720E" w14:textId="651621C8" w:rsidR="00AE476A" w:rsidRPr="005B3720" w:rsidRDefault="00BF5202">
      <w:pPr>
        <w:spacing w:after="370" w:line="268" w:lineRule="auto"/>
        <w:ind w:right="3"/>
        <w:jc w:val="center"/>
        <w:rPr>
          <w:rFonts w:ascii="inherit" w:hAnsi="inherit"/>
          <w:sz w:val="24"/>
          <w:szCs w:val="24"/>
        </w:rPr>
      </w:pPr>
      <w:r w:rsidRPr="005B3720">
        <w:rPr>
          <w:rFonts w:ascii="inherit" w:hAnsi="inherit"/>
          <w:b/>
          <w:i/>
          <w:sz w:val="24"/>
          <w:szCs w:val="24"/>
        </w:rPr>
        <w:t>Requirements for active power control and frequency support</w:t>
      </w:r>
    </w:p>
    <w:p w14:paraId="74D65162" w14:textId="065FACDE" w:rsidR="00AE476A" w:rsidRPr="005B3720" w:rsidRDefault="00BF5202" w:rsidP="00194497">
      <w:pPr>
        <w:pStyle w:val="Heading2"/>
      </w:pPr>
      <w:bookmarkStart w:id="494" w:name="_Ref153268403"/>
      <w:r w:rsidRPr="005B3720">
        <w:t>Article 11</w:t>
      </w:r>
      <w:bookmarkEnd w:id="494"/>
    </w:p>
    <w:p w14:paraId="5CFD15AF" w14:textId="4523B83C" w:rsidR="00AE476A" w:rsidRPr="00194497" w:rsidRDefault="00BF5202" w:rsidP="00194497">
      <w:pPr>
        <w:jc w:val="center"/>
        <w:rPr>
          <w:rFonts w:ascii="inherit" w:hAnsi="inherit"/>
          <w:b/>
          <w:bCs/>
          <w:sz w:val="24"/>
          <w:szCs w:val="24"/>
        </w:rPr>
      </w:pPr>
      <w:r w:rsidRPr="00194497">
        <w:rPr>
          <w:rFonts w:ascii="inherit" w:hAnsi="inherit"/>
          <w:b/>
          <w:bCs/>
          <w:sz w:val="24"/>
          <w:szCs w:val="24"/>
        </w:rPr>
        <w:t>Frequency ranges</w:t>
      </w:r>
    </w:p>
    <w:p w14:paraId="7435C8CA" w14:textId="520BDC04" w:rsidR="00AE476A" w:rsidRPr="00B92EEC" w:rsidRDefault="00BF5202" w:rsidP="00D70247">
      <w:pPr>
        <w:numPr>
          <w:ilvl w:val="0"/>
          <w:numId w:val="18"/>
        </w:numPr>
        <w:spacing w:after="404"/>
        <w:rPr>
          <w:rFonts w:ascii="inherit" w:hAnsi="inherit"/>
          <w:sz w:val="24"/>
          <w:szCs w:val="24"/>
        </w:rPr>
      </w:pPr>
      <w:bookmarkStart w:id="495" w:name="_Ref153281627"/>
      <w:r w:rsidRPr="005B3720">
        <w:rPr>
          <w:rFonts w:ascii="inherit" w:hAnsi="inherit"/>
          <w:sz w:val="24"/>
          <w:szCs w:val="24"/>
        </w:rPr>
        <w:t xml:space="preserve">An HVDC system shall be capable of staying connected to the network and remaining operable within the frequency ranges and time periods specified in Table 1, Annex I for the short circuit power range as </w:t>
      </w:r>
      <w:r w:rsidRPr="00B92EEC">
        <w:rPr>
          <w:rFonts w:ascii="inherit" w:hAnsi="inherit"/>
          <w:sz w:val="24"/>
          <w:szCs w:val="24"/>
        </w:rPr>
        <w:t xml:space="preserve">specified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_Ref153266804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32</w:t>
      </w:r>
      <w:r w:rsidR="00057B92" w:rsidRPr="00B92EEC">
        <w:rPr>
          <w:rFonts w:ascii="inherit" w:hAnsi="inherit"/>
          <w:sz w:val="24"/>
          <w:szCs w:val="24"/>
        </w:rPr>
        <w:fldChar w:fldCharType="end"/>
      </w:r>
      <w:r w:rsidRPr="00B92EEC">
        <w:rPr>
          <w:rFonts w:ascii="inherit" w:hAnsi="inherit"/>
          <w:sz w:val="24"/>
          <w:szCs w:val="24"/>
        </w:rPr>
        <w:t>(</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_Ref153266902 \r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Pr>
          <w:rFonts w:ascii="inherit" w:hAnsi="inherit"/>
          <w:sz w:val="24"/>
          <w:szCs w:val="24"/>
        </w:rPr>
        <w:t>2</w:t>
      </w:r>
      <w:r w:rsidR="00057B92" w:rsidRPr="00B92EEC">
        <w:rPr>
          <w:rFonts w:ascii="inherit" w:hAnsi="inherit"/>
          <w:sz w:val="24"/>
          <w:szCs w:val="24"/>
        </w:rPr>
        <w:fldChar w:fldCharType="end"/>
      </w:r>
      <w:r w:rsidRPr="00B92EEC">
        <w:rPr>
          <w:rFonts w:ascii="inherit" w:hAnsi="inherit"/>
          <w:sz w:val="24"/>
          <w:szCs w:val="24"/>
        </w:rPr>
        <w:t>).</w:t>
      </w:r>
      <w:bookmarkEnd w:id="495"/>
      <w:r w:rsidRPr="00B92EEC">
        <w:rPr>
          <w:rFonts w:ascii="inherit" w:hAnsi="inherit"/>
          <w:sz w:val="24"/>
          <w:szCs w:val="24"/>
        </w:rPr>
        <w:t xml:space="preserve"> </w:t>
      </w:r>
    </w:p>
    <w:p w14:paraId="4E64F501" w14:textId="77777777" w:rsidR="00AE476A" w:rsidRPr="005B3720" w:rsidRDefault="00BF5202" w:rsidP="00D70247">
      <w:pPr>
        <w:numPr>
          <w:ilvl w:val="0"/>
          <w:numId w:val="18"/>
        </w:numPr>
        <w:spacing w:after="404"/>
        <w:rPr>
          <w:rFonts w:ascii="inherit" w:hAnsi="inherit"/>
          <w:sz w:val="24"/>
          <w:szCs w:val="24"/>
        </w:rPr>
      </w:pPr>
      <w:r w:rsidRPr="005B3720">
        <w:rPr>
          <w:rFonts w:ascii="inherit" w:hAnsi="inherit"/>
          <w:sz w:val="24"/>
          <w:szCs w:val="24"/>
        </w:rPr>
        <w:t xml:space="preserve">The relevant TSO and HVDC system owner may agree on wider frequency ranges or longer minimum times for operation if needed to preserve or to restore system security. If wider frequency ranges or longer minimum times for operation are economically and technically feasible, the HVDC system owner shall not unreasonably withhold consent. </w:t>
      </w:r>
    </w:p>
    <w:p w14:paraId="1217F884" w14:textId="18C88C44" w:rsidR="00AE476A" w:rsidRPr="005B3720" w:rsidRDefault="00BF5202" w:rsidP="00D70247">
      <w:pPr>
        <w:numPr>
          <w:ilvl w:val="0"/>
          <w:numId w:val="18"/>
        </w:numPr>
        <w:rPr>
          <w:rFonts w:ascii="inherit" w:hAnsi="inherit"/>
          <w:sz w:val="24"/>
          <w:szCs w:val="24"/>
        </w:rPr>
      </w:pPr>
      <w:r w:rsidRPr="005B3720">
        <w:rPr>
          <w:rFonts w:ascii="inherit" w:hAnsi="inherit"/>
          <w:sz w:val="24"/>
          <w:szCs w:val="24"/>
        </w:rPr>
        <w:t xml:space="preserve">Without prejudice to paragraph </w:t>
      </w:r>
      <w:r w:rsidR="00EF11EC">
        <w:rPr>
          <w:rFonts w:ascii="inherit" w:hAnsi="inherit"/>
          <w:sz w:val="24"/>
          <w:szCs w:val="24"/>
        </w:rPr>
        <w:fldChar w:fldCharType="begin"/>
      </w:r>
      <w:r w:rsidR="00EF11EC">
        <w:rPr>
          <w:rFonts w:ascii="inherit" w:hAnsi="inherit"/>
          <w:sz w:val="24"/>
          <w:szCs w:val="24"/>
        </w:rPr>
        <w:instrText xml:space="preserve"> REF _Ref153281627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1</w:t>
      </w:r>
      <w:r w:rsidR="00EF11EC">
        <w:rPr>
          <w:rFonts w:ascii="inherit" w:hAnsi="inherit"/>
          <w:sz w:val="24"/>
          <w:szCs w:val="24"/>
        </w:rPr>
        <w:fldChar w:fldCharType="end"/>
      </w:r>
      <w:r w:rsidRPr="005B3720">
        <w:rPr>
          <w:rFonts w:ascii="inherit" w:hAnsi="inherit"/>
          <w:sz w:val="24"/>
          <w:szCs w:val="24"/>
        </w:rPr>
        <w:t xml:space="preserve">, an HVDC system shall be capable of automatic disconnection at frequencies specified by the relevant TSO. </w:t>
      </w:r>
    </w:p>
    <w:p w14:paraId="3CA58891" w14:textId="77777777" w:rsidR="00AE476A" w:rsidRPr="005B3720" w:rsidRDefault="00BF5202" w:rsidP="00D70247">
      <w:pPr>
        <w:numPr>
          <w:ilvl w:val="0"/>
          <w:numId w:val="18"/>
        </w:numPr>
        <w:spacing w:after="1086"/>
        <w:rPr>
          <w:rFonts w:ascii="inherit" w:hAnsi="inherit"/>
          <w:sz w:val="24"/>
          <w:szCs w:val="24"/>
        </w:rPr>
      </w:pPr>
      <w:r w:rsidRPr="005B3720">
        <w:rPr>
          <w:rFonts w:ascii="inherit" w:hAnsi="inherit"/>
          <w:sz w:val="24"/>
          <w:szCs w:val="24"/>
        </w:rPr>
        <w:t xml:space="preserve">The relevant TSO may specify a maximum admissible active power output reduction from its operating point if the system frequency falls below 49 Hz. </w:t>
      </w:r>
    </w:p>
    <w:p w14:paraId="3574E763" w14:textId="17D8D945" w:rsidR="00AE476A" w:rsidRPr="005B3720" w:rsidRDefault="00BF5202" w:rsidP="00194497">
      <w:pPr>
        <w:pStyle w:val="Heading2"/>
      </w:pPr>
      <w:r w:rsidRPr="005B3720">
        <w:t>Article 12</w:t>
      </w:r>
    </w:p>
    <w:p w14:paraId="60DD8A18" w14:textId="5C0F2DF1" w:rsidR="00AE476A" w:rsidRPr="00194497" w:rsidRDefault="00BF5202" w:rsidP="00194497">
      <w:pPr>
        <w:jc w:val="center"/>
        <w:rPr>
          <w:rFonts w:ascii="inherit" w:hAnsi="inherit"/>
          <w:b/>
          <w:bCs/>
          <w:sz w:val="24"/>
          <w:szCs w:val="24"/>
        </w:rPr>
      </w:pPr>
      <w:r w:rsidRPr="00194497">
        <w:rPr>
          <w:rFonts w:ascii="inherit" w:hAnsi="inherit"/>
          <w:b/>
          <w:bCs/>
          <w:sz w:val="24"/>
          <w:szCs w:val="24"/>
        </w:rPr>
        <w:t>Rate-of-change-of-frequency withstand capability</w:t>
      </w:r>
    </w:p>
    <w:p w14:paraId="2E079F59" w14:textId="47E6DD15" w:rsidR="00AE476A" w:rsidRDefault="005522ED" w:rsidP="00AA3459">
      <w:pPr>
        <w:spacing w:after="240"/>
        <w:ind w:left="0" w:hanging="11"/>
        <w:rPr>
          <w:ins w:id="496" w:author="Author"/>
          <w:rFonts w:ascii="inherit" w:hAnsi="inherit"/>
          <w:sz w:val="24"/>
          <w:szCs w:val="24"/>
        </w:rPr>
      </w:pPr>
      <w:ins w:id="497" w:author="Author">
        <w:r w:rsidRPr="005522ED">
          <w:rPr>
            <w:rFonts w:ascii="inherit" w:hAnsi="inherit"/>
            <w:sz w:val="24"/>
            <w:szCs w:val="24"/>
          </w:rPr>
          <w:t xml:space="preserve">With regard to the </w:t>
        </w:r>
        <w:r w:rsidR="00C1652E">
          <w:rPr>
            <w:rFonts w:ascii="inherit" w:hAnsi="inherit"/>
            <w:sz w:val="24"/>
            <w:szCs w:val="24"/>
          </w:rPr>
          <w:t>r</w:t>
        </w:r>
        <w:r w:rsidRPr="005522ED">
          <w:rPr>
            <w:rFonts w:ascii="inherit" w:hAnsi="inherit"/>
            <w:sz w:val="24"/>
            <w:szCs w:val="24"/>
          </w:rPr>
          <w:t>ate-of-</w:t>
        </w:r>
        <w:r w:rsidR="00C1652E">
          <w:rPr>
            <w:rFonts w:ascii="inherit" w:hAnsi="inherit"/>
            <w:sz w:val="24"/>
            <w:szCs w:val="24"/>
          </w:rPr>
          <w:t>c</w:t>
        </w:r>
        <w:r w:rsidRPr="005522ED">
          <w:rPr>
            <w:rFonts w:ascii="inherit" w:hAnsi="inherit"/>
            <w:sz w:val="24"/>
            <w:szCs w:val="24"/>
          </w:rPr>
          <w:t>hange-of-</w:t>
        </w:r>
        <w:r w:rsidR="00C1652E">
          <w:rPr>
            <w:rFonts w:ascii="inherit" w:hAnsi="inherit"/>
            <w:sz w:val="24"/>
            <w:szCs w:val="24"/>
          </w:rPr>
          <w:t>f</w:t>
        </w:r>
        <w:r w:rsidRPr="005522ED">
          <w:rPr>
            <w:rFonts w:ascii="inherit" w:hAnsi="inherit"/>
            <w:sz w:val="24"/>
            <w:szCs w:val="24"/>
          </w:rPr>
          <w:t>requency withstand capability at the connection point:</w:t>
        </w:r>
      </w:ins>
      <w:del w:id="498" w:author="Author">
        <w:r w:rsidR="00BF5202" w:rsidRPr="005B3720" w:rsidDel="005522ED">
          <w:rPr>
            <w:rFonts w:ascii="inherit" w:hAnsi="inherit"/>
            <w:sz w:val="24"/>
            <w:szCs w:val="24"/>
          </w:rPr>
          <w:delText>An HVDC system shall be capable of staying connected to the network and operable if the network frequency changes at a rate between – 2,5 and + 2,5 Hz/s (measured at any point in time as an average of the rate of change of frequency for the previous 1 s).</w:delText>
        </w:r>
      </w:del>
    </w:p>
    <w:p w14:paraId="52AA01D9" w14:textId="7C8BB862" w:rsidR="005522ED" w:rsidRDefault="005522ED" w:rsidP="00B13FCD">
      <w:pPr>
        <w:pStyle w:val="ListParagraph"/>
        <w:numPr>
          <w:ilvl w:val="0"/>
          <w:numId w:val="173"/>
        </w:numPr>
        <w:spacing w:after="240"/>
        <w:ind w:left="425" w:hanging="425"/>
        <w:contextualSpacing w:val="0"/>
        <w:rPr>
          <w:ins w:id="499" w:author="Author"/>
          <w:rFonts w:ascii="inherit" w:hAnsi="inherit"/>
          <w:sz w:val="24"/>
          <w:szCs w:val="24"/>
        </w:rPr>
      </w:pPr>
      <w:bookmarkStart w:id="500" w:name="_Ref155882174"/>
      <w:ins w:id="501" w:author="Author">
        <w:r w:rsidRPr="005522ED">
          <w:rPr>
            <w:rFonts w:ascii="inherit" w:hAnsi="inherit"/>
            <w:sz w:val="24"/>
            <w:szCs w:val="24"/>
          </w:rPr>
          <w:t xml:space="preserve">an HVDC system shall be capable of staying connected to the network and operate at </w:t>
        </w:r>
        <w:r>
          <w:rPr>
            <w:rFonts w:ascii="inherit" w:hAnsi="inherit"/>
            <w:sz w:val="24"/>
            <w:szCs w:val="24"/>
          </w:rPr>
          <w:t>r</w:t>
        </w:r>
        <w:r w:rsidRPr="005522ED">
          <w:rPr>
            <w:rFonts w:ascii="inherit" w:hAnsi="inherit"/>
            <w:sz w:val="24"/>
            <w:szCs w:val="24"/>
          </w:rPr>
          <w:t>ate-of-</w:t>
        </w:r>
        <w:r>
          <w:rPr>
            <w:rFonts w:ascii="inherit" w:hAnsi="inherit"/>
            <w:sz w:val="24"/>
            <w:szCs w:val="24"/>
          </w:rPr>
          <w:t>c</w:t>
        </w:r>
        <w:r w:rsidRPr="005522ED">
          <w:rPr>
            <w:rFonts w:ascii="inherit" w:hAnsi="inherit"/>
            <w:sz w:val="24"/>
            <w:szCs w:val="24"/>
          </w:rPr>
          <w:t>hange-of-</w:t>
        </w:r>
        <w:r>
          <w:rPr>
            <w:rFonts w:ascii="inherit" w:hAnsi="inherit"/>
            <w:sz w:val="24"/>
            <w:szCs w:val="24"/>
          </w:rPr>
          <w:t>f</w:t>
        </w:r>
        <w:r w:rsidRPr="005522ED">
          <w:rPr>
            <w:rFonts w:ascii="inherit" w:hAnsi="inherit"/>
            <w:sz w:val="24"/>
            <w:szCs w:val="24"/>
          </w:rPr>
          <w:t>requency up to the following values (non-consecutive):</w:t>
        </w:r>
        <w:bookmarkEnd w:id="500"/>
      </w:ins>
    </w:p>
    <w:p w14:paraId="227B70B9" w14:textId="49B850A7" w:rsidR="005522ED" w:rsidRDefault="005522ED" w:rsidP="00B13FCD">
      <w:pPr>
        <w:pStyle w:val="ListParagraph"/>
        <w:numPr>
          <w:ilvl w:val="0"/>
          <w:numId w:val="174"/>
        </w:numPr>
        <w:spacing w:after="1086"/>
        <w:ind w:left="851" w:hanging="425"/>
        <w:rPr>
          <w:ins w:id="502" w:author="Author"/>
          <w:rFonts w:ascii="inherit" w:hAnsi="inherit"/>
          <w:sz w:val="24"/>
          <w:szCs w:val="24"/>
        </w:rPr>
      </w:pPr>
      <w:ins w:id="503" w:author="Author">
        <w:r w:rsidRPr="005522ED">
          <w:rPr>
            <w:rFonts w:ascii="inherit" w:hAnsi="inherit"/>
            <w:sz w:val="24"/>
            <w:szCs w:val="24"/>
          </w:rPr>
          <w:t>±5,0 Hz/s over a period of 0,25 s</w:t>
        </w:r>
      </w:ins>
    </w:p>
    <w:p w14:paraId="7D3E7498" w14:textId="00DF4D0E" w:rsidR="005522ED" w:rsidRDefault="005522ED" w:rsidP="00B13FCD">
      <w:pPr>
        <w:pStyle w:val="ListParagraph"/>
        <w:numPr>
          <w:ilvl w:val="0"/>
          <w:numId w:val="174"/>
        </w:numPr>
        <w:spacing w:after="1086"/>
        <w:ind w:left="851" w:hanging="425"/>
        <w:rPr>
          <w:ins w:id="504" w:author="Author"/>
          <w:rFonts w:ascii="inherit" w:hAnsi="inherit"/>
          <w:sz w:val="24"/>
          <w:szCs w:val="24"/>
        </w:rPr>
      </w:pPr>
      <w:ins w:id="505" w:author="Author">
        <w:r w:rsidRPr="005522ED">
          <w:rPr>
            <w:rFonts w:ascii="inherit" w:hAnsi="inherit"/>
            <w:sz w:val="24"/>
            <w:szCs w:val="24"/>
          </w:rPr>
          <w:t>±2,5 Hz/s over a period of 0,5 s</w:t>
        </w:r>
      </w:ins>
    </w:p>
    <w:p w14:paraId="6D46953C" w14:textId="4219065D" w:rsidR="005522ED" w:rsidRDefault="005522ED" w:rsidP="00B13FCD">
      <w:pPr>
        <w:pStyle w:val="ListParagraph"/>
        <w:numPr>
          <w:ilvl w:val="0"/>
          <w:numId w:val="174"/>
        </w:numPr>
        <w:spacing w:after="360"/>
        <w:ind w:left="850" w:hanging="425"/>
        <w:contextualSpacing w:val="0"/>
        <w:rPr>
          <w:ins w:id="506" w:author="Author"/>
          <w:rFonts w:ascii="inherit" w:hAnsi="inherit"/>
          <w:sz w:val="24"/>
          <w:szCs w:val="24"/>
        </w:rPr>
      </w:pPr>
      <w:ins w:id="507" w:author="Author">
        <w:r w:rsidRPr="005522ED">
          <w:rPr>
            <w:rFonts w:ascii="inherit" w:hAnsi="inherit"/>
            <w:sz w:val="24"/>
            <w:szCs w:val="24"/>
          </w:rPr>
          <w:t>±1,25 Hz/s over a period of 2 s</w:t>
        </w:r>
      </w:ins>
    </w:p>
    <w:p w14:paraId="5A54146C" w14:textId="3B3C14B8" w:rsidR="005522ED" w:rsidRDefault="005522ED" w:rsidP="00B13FCD">
      <w:pPr>
        <w:pStyle w:val="ListParagraph"/>
        <w:numPr>
          <w:ilvl w:val="0"/>
          <w:numId w:val="173"/>
        </w:numPr>
        <w:spacing w:after="240"/>
        <w:ind w:left="425" w:hanging="425"/>
        <w:contextualSpacing w:val="0"/>
        <w:rPr>
          <w:ins w:id="508" w:author="Author"/>
          <w:rFonts w:ascii="inherit" w:hAnsi="inherit"/>
          <w:sz w:val="24"/>
          <w:szCs w:val="24"/>
        </w:rPr>
      </w:pPr>
      <w:ins w:id="509" w:author="Author">
        <w:r>
          <w:rPr>
            <w:rFonts w:ascii="inherit" w:hAnsi="inherit"/>
            <w:sz w:val="24"/>
            <w:szCs w:val="24"/>
          </w:rPr>
          <w:t>w</w:t>
        </w:r>
        <w:r w:rsidRPr="005522ED">
          <w:rPr>
            <w:rFonts w:ascii="inherit" w:hAnsi="inherit"/>
            <w:sz w:val="24"/>
            <w:szCs w:val="24"/>
          </w:rPr>
          <w:t xml:space="preserve">ithout prejudice to the frequency ranges specified in Annex VI, an HVDC system shall be capable of staying connected to the network and operate at the sequence of </w:t>
        </w:r>
        <w:r>
          <w:rPr>
            <w:rFonts w:ascii="inherit" w:hAnsi="inherit"/>
            <w:sz w:val="24"/>
            <w:szCs w:val="24"/>
          </w:rPr>
          <w:t>r</w:t>
        </w:r>
        <w:r w:rsidRPr="005522ED">
          <w:rPr>
            <w:rFonts w:ascii="inherit" w:hAnsi="inherit"/>
            <w:sz w:val="24"/>
            <w:szCs w:val="24"/>
          </w:rPr>
          <w:t>ate-of-</w:t>
        </w:r>
        <w:r>
          <w:rPr>
            <w:rFonts w:ascii="inherit" w:hAnsi="inherit"/>
            <w:sz w:val="24"/>
            <w:szCs w:val="24"/>
          </w:rPr>
          <w:t>c</w:t>
        </w:r>
        <w:r w:rsidRPr="005522ED">
          <w:rPr>
            <w:rFonts w:ascii="inherit" w:hAnsi="inherit"/>
            <w:sz w:val="24"/>
            <w:szCs w:val="24"/>
          </w:rPr>
          <w:t>hange-of-</w:t>
        </w:r>
        <w:r>
          <w:rPr>
            <w:rFonts w:ascii="inherit" w:hAnsi="inherit"/>
            <w:sz w:val="24"/>
            <w:szCs w:val="24"/>
          </w:rPr>
          <w:t>f</w:t>
        </w:r>
        <w:r w:rsidRPr="005522ED">
          <w:rPr>
            <w:rFonts w:ascii="inherit" w:hAnsi="inherit"/>
            <w:sz w:val="24"/>
            <w:szCs w:val="24"/>
          </w:rPr>
          <w:t xml:space="preserve">requencies which are defined considering the over frequency against time profiles given in Figure </w:t>
        </w:r>
        <w:r w:rsidR="008920D0">
          <w:rPr>
            <w:rFonts w:ascii="inherit" w:hAnsi="inherit"/>
            <w:sz w:val="24"/>
            <w:szCs w:val="24"/>
          </w:rPr>
          <w:t>X-</w:t>
        </w:r>
        <w:r w:rsidRPr="005522ED">
          <w:rPr>
            <w:rFonts w:ascii="inherit" w:hAnsi="inherit"/>
            <w:sz w:val="24"/>
            <w:szCs w:val="24"/>
          </w:rPr>
          <w:t xml:space="preserve">a and the underfrequency against time profiles given in Figure </w:t>
        </w:r>
        <w:r w:rsidR="008920D0">
          <w:rPr>
            <w:rFonts w:ascii="inherit" w:hAnsi="inherit"/>
            <w:sz w:val="24"/>
            <w:szCs w:val="24"/>
          </w:rPr>
          <w:t>X</w:t>
        </w:r>
        <w:r w:rsidRPr="005522ED">
          <w:rPr>
            <w:rFonts w:ascii="inherit" w:hAnsi="inherit"/>
            <w:sz w:val="24"/>
            <w:szCs w:val="24"/>
          </w:rPr>
          <w:t>-b;</w:t>
        </w:r>
      </w:ins>
    </w:p>
    <w:p w14:paraId="3442B013" w14:textId="32F82F0F" w:rsidR="008920D0" w:rsidRDefault="008920D0" w:rsidP="008920D0">
      <w:pPr>
        <w:pStyle w:val="ListParagraph"/>
        <w:spacing w:after="240"/>
        <w:ind w:left="425" w:firstLine="0"/>
        <w:contextualSpacing w:val="0"/>
        <w:rPr>
          <w:ins w:id="510" w:author="Author"/>
          <w:rFonts w:ascii="inherit" w:hAnsi="inherit"/>
          <w:sz w:val="24"/>
          <w:szCs w:val="24"/>
        </w:rPr>
      </w:pPr>
      <w:ins w:id="511" w:author="Author">
        <w:r w:rsidRPr="008920D0">
          <w:rPr>
            <w:rFonts w:ascii="inherit" w:hAnsi="inherit"/>
            <w:noProof/>
            <w:sz w:val="24"/>
            <w:szCs w:val="24"/>
          </w:rPr>
          <w:lastRenderedPageBreak/>
          <w:drawing>
            <wp:inline distT="0" distB="0" distL="0" distR="0" wp14:anchorId="76322DB5" wp14:editId="07ABD94B">
              <wp:extent cx="5144218" cy="2981741"/>
              <wp:effectExtent l="0" t="0" r="0" b="9525"/>
              <wp:docPr id="211449543" name="Picture 211449543" descr="A diagram of a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49543" name="Picture 1" descr="A diagram of a graph"/>
                      <pic:cNvPicPr/>
                    </pic:nvPicPr>
                    <pic:blipFill>
                      <a:blip r:embed="rId11"/>
                      <a:stretch>
                        <a:fillRect/>
                      </a:stretch>
                    </pic:blipFill>
                    <pic:spPr>
                      <a:xfrm>
                        <a:off x="0" y="0"/>
                        <a:ext cx="5144218" cy="2981741"/>
                      </a:xfrm>
                      <a:prstGeom prst="rect">
                        <a:avLst/>
                      </a:prstGeom>
                    </pic:spPr>
                  </pic:pic>
                </a:graphicData>
              </a:graphic>
            </wp:inline>
          </w:drawing>
        </w:r>
      </w:ins>
    </w:p>
    <w:p w14:paraId="79860708" w14:textId="782BAF06" w:rsidR="008920D0" w:rsidRDefault="008920D0" w:rsidP="00AA3459">
      <w:pPr>
        <w:pStyle w:val="ListParagraph"/>
        <w:spacing w:after="240"/>
        <w:ind w:left="425" w:firstLine="0"/>
        <w:contextualSpacing w:val="0"/>
        <w:rPr>
          <w:ins w:id="512" w:author="Author"/>
          <w:rFonts w:ascii="inherit" w:hAnsi="inherit"/>
          <w:sz w:val="24"/>
          <w:szCs w:val="24"/>
        </w:rPr>
      </w:pPr>
      <w:ins w:id="513" w:author="Author">
        <w:r w:rsidRPr="00AA3459">
          <w:rPr>
            <w:rFonts w:ascii="inherit" w:hAnsi="inherit"/>
            <w:b/>
            <w:bCs/>
            <w:sz w:val="24"/>
            <w:szCs w:val="24"/>
          </w:rPr>
          <w:t>Figure X-a:</w:t>
        </w:r>
        <w:r>
          <w:rPr>
            <w:rFonts w:ascii="inherit" w:hAnsi="inherit"/>
            <w:sz w:val="24"/>
            <w:szCs w:val="24"/>
          </w:rPr>
          <w:t xml:space="preserve"> </w:t>
        </w:r>
        <w:r w:rsidRPr="008920D0">
          <w:rPr>
            <w:rFonts w:ascii="inherit" w:hAnsi="inherit"/>
            <w:sz w:val="24"/>
            <w:szCs w:val="24"/>
          </w:rPr>
          <w:t>The frequency ride through profile that an HVDC system should remain connected to the</w:t>
        </w:r>
        <w:r>
          <w:rPr>
            <w:rFonts w:ascii="inherit" w:hAnsi="inherit"/>
            <w:sz w:val="24"/>
            <w:szCs w:val="24"/>
          </w:rPr>
          <w:t xml:space="preserve"> </w:t>
        </w:r>
        <w:r w:rsidRPr="008920D0">
          <w:rPr>
            <w:rFonts w:ascii="inherit" w:hAnsi="inherit"/>
            <w:sz w:val="24"/>
            <w:szCs w:val="24"/>
          </w:rPr>
          <w:t>network for the case of over-frequency. The value ta and tb shall be specified by the relevant TSO, but</w:t>
        </w:r>
        <w:r>
          <w:rPr>
            <w:rFonts w:ascii="inherit" w:hAnsi="inherit"/>
            <w:sz w:val="24"/>
            <w:szCs w:val="24"/>
          </w:rPr>
          <w:t xml:space="preserve"> </w:t>
        </w:r>
        <w:r w:rsidRPr="008920D0">
          <w:rPr>
            <w:rFonts w:ascii="inherit" w:hAnsi="inherit"/>
            <w:sz w:val="24"/>
            <w:szCs w:val="24"/>
          </w:rPr>
          <w:t xml:space="preserve">longer than for A-PPMs according </w:t>
        </w:r>
        <w:r w:rsidRPr="0047496D">
          <w:rPr>
            <w:rFonts w:ascii="inherit" w:hAnsi="inherit"/>
            <w:sz w:val="24"/>
            <w:szCs w:val="24"/>
          </w:rPr>
          <w:t>to</w:t>
        </w:r>
        <w:r w:rsidR="00635634" w:rsidRPr="0047496D">
          <w:rPr>
            <w:rFonts w:ascii="inherit" w:hAnsi="inherit"/>
            <w:sz w:val="24"/>
            <w:szCs w:val="24"/>
          </w:rPr>
          <w:t xml:space="preserve"> </w:t>
        </w:r>
      </w:ins>
      <w:r w:rsidR="0047496D" w:rsidRPr="0047496D">
        <w:rPr>
          <w:rFonts w:ascii="inherit" w:hAnsi="inherit"/>
          <w:sz w:val="24"/>
          <w:szCs w:val="24"/>
        </w:rPr>
        <w:fldChar w:fldCharType="begin"/>
      </w:r>
      <w:r w:rsidR="0047496D" w:rsidRPr="0047496D">
        <w:rPr>
          <w:rFonts w:ascii="inherit" w:hAnsi="inherit"/>
          <w:sz w:val="24"/>
          <w:szCs w:val="24"/>
        </w:rPr>
        <w:instrText xml:space="preserve"> REF _Ref153263925 \h  \* MERGEFORMAT </w:instrText>
      </w:r>
      <w:r w:rsidR="0047496D" w:rsidRPr="0047496D">
        <w:rPr>
          <w:rFonts w:ascii="inherit" w:hAnsi="inherit"/>
          <w:sz w:val="24"/>
          <w:szCs w:val="24"/>
        </w:rPr>
      </w:r>
      <w:r w:rsidR="0047496D" w:rsidRPr="0047496D">
        <w:rPr>
          <w:rFonts w:ascii="inherit" w:hAnsi="inherit"/>
          <w:sz w:val="24"/>
          <w:szCs w:val="24"/>
        </w:rPr>
        <w:fldChar w:fldCharType="separate"/>
      </w:r>
      <w:ins w:id="514" w:author="Author">
        <w:r w:rsidR="0047496D" w:rsidRPr="0047496D">
          <w:rPr>
            <w:rFonts w:ascii="inherit" w:hAnsi="inherit"/>
            <w:sz w:val="24"/>
            <w:szCs w:val="24"/>
          </w:rPr>
          <w:t>Article 39</w:t>
        </w:r>
        <w:r w:rsidR="0047496D" w:rsidRPr="0047496D">
          <w:rPr>
            <w:rFonts w:ascii="inherit" w:hAnsi="inherit"/>
            <w:sz w:val="24"/>
            <w:szCs w:val="24"/>
          </w:rPr>
          <w:fldChar w:fldCharType="end"/>
        </w:r>
      </w:ins>
      <w:r w:rsidR="00635634">
        <w:rPr>
          <w:rFonts w:ascii="inherit" w:hAnsi="inherit"/>
          <w:sz w:val="24"/>
          <w:szCs w:val="24"/>
        </w:rPr>
        <w:t>.</w:t>
      </w:r>
    </w:p>
    <w:p w14:paraId="072BD03C" w14:textId="1DF5B618" w:rsidR="008920D0" w:rsidRDefault="008920D0" w:rsidP="008920D0">
      <w:pPr>
        <w:pStyle w:val="ListParagraph"/>
        <w:spacing w:after="240"/>
        <w:ind w:left="425" w:firstLine="0"/>
        <w:rPr>
          <w:ins w:id="515" w:author="Author"/>
          <w:rFonts w:ascii="inherit" w:hAnsi="inherit"/>
          <w:sz w:val="24"/>
          <w:szCs w:val="24"/>
        </w:rPr>
      </w:pPr>
      <w:ins w:id="516" w:author="Author">
        <w:r w:rsidRPr="008920D0">
          <w:rPr>
            <w:rFonts w:ascii="inherit" w:hAnsi="inherit"/>
            <w:noProof/>
            <w:sz w:val="24"/>
            <w:szCs w:val="24"/>
          </w:rPr>
          <w:drawing>
            <wp:inline distT="0" distB="0" distL="0" distR="0" wp14:anchorId="76578085" wp14:editId="2FE6D37B">
              <wp:extent cx="5850890" cy="2807335"/>
              <wp:effectExtent l="0" t="0" r="0" b="0"/>
              <wp:docPr id="2135226599" name="Picture 2135226599" descr="A diagram of a frequenc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5226599" name="Picture 1" descr="A diagram of a frequency&#10;&#10;Description automatically generated"/>
                      <pic:cNvPicPr/>
                    </pic:nvPicPr>
                    <pic:blipFill>
                      <a:blip r:embed="rId12"/>
                      <a:stretch>
                        <a:fillRect/>
                      </a:stretch>
                    </pic:blipFill>
                    <pic:spPr>
                      <a:xfrm>
                        <a:off x="0" y="0"/>
                        <a:ext cx="5850890" cy="2807335"/>
                      </a:xfrm>
                      <a:prstGeom prst="rect">
                        <a:avLst/>
                      </a:prstGeom>
                    </pic:spPr>
                  </pic:pic>
                </a:graphicData>
              </a:graphic>
            </wp:inline>
          </w:drawing>
        </w:r>
      </w:ins>
    </w:p>
    <w:p w14:paraId="55DA02B7" w14:textId="4FC51B45" w:rsidR="008920D0" w:rsidRDefault="008920D0" w:rsidP="00AA3459">
      <w:pPr>
        <w:pStyle w:val="ListParagraph"/>
        <w:spacing w:after="240"/>
        <w:ind w:left="425" w:firstLine="0"/>
        <w:contextualSpacing w:val="0"/>
        <w:rPr>
          <w:ins w:id="517" w:author="Author"/>
          <w:rFonts w:ascii="inherit" w:hAnsi="inherit"/>
          <w:sz w:val="24"/>
          <w:szCs w:val="24"/>
        </w:rPr>
      </w:pPr>
      <w:ins w:id="518" w:author="Author">
        <w:r w:rsidRPr="0040191B">
          <w:rPr>
            <w:rFonts w:ascii="inherit" w:hAnsi="inherit"/>
            <w:b/>
            <w:bCs/>
            <w:sz w:val="24"/>
            <w:szCs w:val="24"/>
          </w:rPr>
          <w:t>Figure X-</w:t>
        </w:r>
        <w:r>
          <w:rPr>
            <w:rFonts w:ascii="inherit" w:hAnsi="inherit"/>
            <w:b/>
            <w:bCs/>
            <w:sz w:val="24"/>
            <w:szCs w:val="24"/>
          </w:rPr>
          <w:t>b</w:t>
        </w:r>
        <w:r w:rsidRPr="0040191B">
          <w:rPr>
            <w:rFonts w:ascii="inherit" w:hAnsi="inherit"/>
            <w:b/>
            <w:bCs/>
            <w:sz w:val="24"/>
            <w:szCs w:val="24"/>
          </w:rPr>
          <w:t>:</w:t>
        </w:r>
        <w:r>
          <w:rPr>
            <w:rFonts w:ascii="inherit" w:hAnsi="inherit"/>
            <w:b/>
            <w:bCs/>
            <w:sz w:val="24"/>
            <w:szCs w:val="24"/>
          </w:rPr>
          <w:t xml:space="preserve"> </w:t>
        </w:r>
        <w:r w:rsidRPr="00AA3459">
          <w:rPr>
            <w:rFonts w:ascii="inherit" w:hAnsi="inherit"/>
            <w:sz w:val="24"/>
            <w:szCs w:val="24"/>
          </w:rPr>
          <w:t>The frequency ride through profile than an HVDC system should remain connected to the</w:t>
        </w:r>
        <w:r>
          <w:rPr>
            <w:rFonts w:ascii="inherit" w:hAnsi="inherit"/>
            <w:sz w:val="24"/>
            <w:szCs w:val="24"/>
          </w:rPr>
          <w:t xml:space="preserve"> </w:t>
        </w:r>
        <w:r w:rsidRPr="00AA3459">
          <w:rPr>
            <w:rFonts w:ascii="inherit" w:hAnsi="inherit"/>
            <w:sz w:val="24"/>
            <w:szCs w:val="24"/>
          </w:rPr>
          <w:t>network for the case of under-frequency. The value ta and tb shall be specified by each relevant TSO, but</w:t>
        </w:r>
        <w:r>
          <w:rPr>
            <w:rFonts w:ascii="inherit" w:hAnsi="inherit"/>
            <w:sz w:val="24"/>
            <w:szCs w:val="24"/>
          </w:rPr>
          <w:t xml:space="preserve"> </w:t>
        </w:r>
        <w:r w:rsidRPr="00AA3459">
          <w:rPr>
            <w:rFonts w:ascii="inherit" w:hAnsi="inherit"/>
            <w:sz w:val="24"/>
            <w:szCs w:val="24"/>
          </w:rPr>
          <w:t xml:space="preserve">longer than for A- PPMs according to </w:t>
        </w:r>
        <w:r w:rsidRPr="008920D0">
          <w:rPr>
            <w:rFonts w:ascii="inherit" w:hAnsi="inherit"/>
            <w:sz w:val="24"/>
            <w:szCs w:val="24"/>
          </w:rPr>
          <w:fldChar w:fldCharType="begin"/>
        </w:r>
        <w:r w:rsidRPr="008920D0">
          <w:rPr>
            <w:rFonts w:ascii="inherit" w:hAnsi="inherit"/>
            <w:sz w:val="24"/>
            <w:szCs w:val="24"/>
          </w:rPr>
          <w:instrText xml:space="preserve"> REF _Ref153263925 \h  \* MERGEFORMAT </w:instrText>
        </w:r>
      </w:ins>
      <w:r w:rsidRPr="008920D0">
        <w:rPr>
          <w:rFonts w:ascii="inherit" w:hAnsi="inherit"/>
          <w:sz w:val="24"/>
          <w:szCs w:val="24"/>
        </w:rPr>
      </w:r>
      <w:ins w:id="519" w:author="Author">
        <w:r w:rsidRPr="008920D0">
          <w:rPr>
            <w:rFonts w:ascii="inherit" w:hAnsi="inherit"/>
            <w:sz w:val="24"/>
            <w:szCs w:val="24"/>
          </w:rPr>
          <w:fldChar w:fldCharType="separate"/>
        </w:r>
      </w:ins>
      <w:r w:rsidR="000830C9" w:rsidRPr="000830C9">
        <w:rPr>
          <w:rFonts w:ascii="inherit" w:hAnsi="inherit"/>
          <w:sz w:val="24"/>
          <w:szCs w:val="24"/>
        </w:rPr>
        <w:t>Article 39</w:t>
      </w:r>
      <w:ins w:id="520" w:author="Author">
        <w:r w:rsidRPr="008920D0">
          <w:rPr>
            <w:rFonts w:ascii="inherit" w:hAnsi="inherit"/>
            <w:sz w:val="24"/>
            <w:szCs w:val="24"/>
          </w:rPr>
          <w:fldChar w:fldCharType="end"/>
        </w:r>
        <w:r w:rsidRPr="00AA3459">
          <w:rPr>
            <w:rFonts w:ascii="inherit" w:hAnsi="inherit"/>
            <w:sz w:val="24"/>
            <w:szCs w:val="24"/>
          </w:rPr>
          <w:t>.</w:t>
        </w:r>
      </w:ins>
    </w:p>
    <w:p w14:paraId="50ACD59F" w14:textId="2FCEF48F" w:rsidR="008920D0" w:rsidRDefault="007D620C" w:rsidP="00B13FCD">
      <w:pPr>
        <w:pStyle w:val="ListParagraph"/>
        <w:numPr>
          <w:ilvl w:val="0"/>
          <w:numId w:val="173"/>
        </w:numPr>
        <w:spacing w:after="240"/>
        <w:contextualSpacing w:val="0"/>
        <w:rPr>
          <w:ins w:id="521" w:author="Author"/>
          <w:rFonts w:ascii="inherit" w:hAnsi="inherit"/>
          <w:sz w:val="24"/>
          <w:szCs w:val="24"/>
        </w:rPr>
      </w:pPr>
      <w:ins w:id="522" w:author="Author">
        <w:r>
          <w:rPr>
            <w:rFonts w:ascii="inherit" w:hAnsi="inherit"/>
            <w:sz w:val="24"/>
            <w:szCs w:val="24"/>
          </w:rPr>
          <w:t>i</w:t>
        </w:r>
        <w:r w:rsidR="008920D0" w:rsidRPr="008920D0">
          <w:rPr>
            <w:rFonts w:ascii="inherit" w:hAnsi="inherit"/>
            <w:sz w:val="24"/>
            <w:szCs w:val="24"/>
          </w:rPr>
          <w:t xml:space="preserve">f the </w:t>
        </w:r>
        <w:r w:rsidR="008920D0">
          <w:rPr>
            <w:rFonts w:ascii="inherit" w:hAnsi="inherit"/>
            <w:sz w:val="24"/>
            <w:szCs w:val="24"/>
          </w:rPr>
          <w:t>r</w:t>
        </w:r>
        <w:r w:rsidR="008920D0" w:rsidRPr="008920D0">
          <w:rPr>
            <w:rFonts w:ascii="inherit" w:hAnsi="inherit"/>
            <w:sz w:val="24"/>
            <w:szCs w:val="24"/>
          </w:rPr>
          <w:t>ate-of-</w:t>
        </w:r>
        <w:r w:rsidR="008920D0">
          <w:rPr>
            <w:rFonts w:ascii="inherit" w:hAnsi="inherit"/>
            <w:sz w:val="24"/>
            <w:szCs w:val="24"/>
          </w:rPr>
          <w:t>c</w:t>
        </w:r>
        <w:r w:rsidR="008920D0" w:rsidRPr="008920D0">
          <w:rPr>
            <w:rFonts w:ascii="inherit" w:hAnsi="inherit"/>
            <w:sz w:val="24"/>
            <w:szCs w:val="24"/>
          </w:rPr>
          <w:t>hange-of-</w:t>
        </w:r>
        <w:r w:rsidR="008920D0">
          <w:rPr>
            <w:rFonts w:ascii="inherit" w:hAnsi="inherit"/>
            <w:sz w:val="24"/>
            <w:szCs w:val="24"/>
          </w:rPr>
          <w:t>f</w:t>
        </w:r>
        <w:r w:rsidR="008920D0" w:rsidRPr="008920D0">
          <w:rPr>
            <w:rFonts w:ascii="inherit" w:hAnsi="inherit"/>
            <w:sz w:val="24"/>
            <w:szCs w:val="24"/>
          </w:rPr>
          <w:t xml:space="preserve">requency is used for loss of mains protection of the HVDC system, the </w:t>
        </w:r>
        <w:r w:rsidR="008920D0">
          <w:rPr>
            <w:rFonts w:ascii="inherit" w:hAnsi="inherit"/>
            <w:sz w:val="24"/>
            <w:szCs w:val="24"/>
          </w:rPr>
          <w:t>r</w:t>
        </w:r>
        <w:r w:rsidR="008920D0" w:rsidRPr="008920D0">
          <w:rPr>
            <w:rFonts w:ascii="inherit" w:hAnsi="inherit"/>
            <w:sz w:val="24"/>
            <w:szCs w:val="24"/>
          </w:rPr>
          <w:t>ate-of-</w:t>
        </w:r>
        <w:r w:rsidR="008920D0">
          <w:rPr>
            <w:rFonts w:ascii="inherit" w:hAnsi="inherit"/>
            <w:sz w:val="24"/>
            <w:szCs w:val="24"/>
          </w:rPr>
          <w:t>c</w:t>
        </w:r>
        <w:r w:rsidR="008920D0" w:rsidRPr="008920D0">
          <w:rPr>
            <w:rFonts w:ascii="inherit" w:hAnsi="inherit"/>
            <w:sz w:val="24"/>
            <w:szCs w:val="24"/>
          </w:rPr>
          <w:t>hange-of-</w:t>
        </w:r>
        <w:r w:rsidR="008920D0">
          <w:rPr>
            <w:rFonts w:ascii="inherit" w:hAnsi="inherit"/>
            <w:sz w:val="24"/>
            <w:szCs w:val="24"/>
          </w:rPr>
          <w:t>f</w:t>
        </w:r>
        <w:r w:rsidR="008920D0" w:rsidRPr="008920D0">
          <w:rPr>
            <w:rFonts w:ascii="inherit" w:hAnsi="inherit"/>
            <w:sz w:val="24"/>
            <w:szCs w:val="24"/>
          </w:rPr>
          <w:t>requency threshold shall be set at higher values than the ones defined in p</w:t>
        </w:r>
        <w:r w:rsidR="008920D0">
          <w:rPr>
            <w:rFonts w:ascii="inherit" w:hAnsi="inherit"/>
            <w:sz w:val="24"/>
            <w:szCs w:val="24"/>
          </w:rPr>
          <w:t>aragraph</w:t>
        </w:r>
        <w:r w:rsidR="008920D0" w:rsidRPr="008920D0">
          <w:rPr>
            <w:rFonts w:ascii="inherit" w:hAnsi="inherit"/>
            <w:sz w:val="24"/>
            <w:szCs w:val="24"/>
          </w:rPr>
          <w:t xml:space="preserve"> </w:t>
        </w:r>
        <w:r>
          <w:rPr>
            <w:rFonts w:ascii="inherit" w:hAnsi="inherit"/>
            <w:sz w:val="24"/>
            <w:szCs w:val="24"/>
          </w:rPr>
          <w:fldChar w:fldCharType="begin"/>
        </w:r>
        <w:r>
          <w:rPr>
            <w:rFonts w:ascii="inherit" w:hAnsi="inherit"/>
            <w:sz w:val="24"/>
            <w:szCs w:val="24"/>
          </w:rPr>
          <w:instrText xml:space="preserve"> REF _Ref155882174 \r \h </w:instrText>
        </w:r>
      </w:ins>
      <w:r>
        <w:rPr>
          <w:rFonts w:ascii="inherit" w:hAnsi="inherit"/>
          <w:sz w:val="24"/>
          <w:szCs w:val="24"/>
        </w:rPr>
      </w:r>
      <w:r>
        <w:rPr>
          <w:rFonts w:ascii="inherit" w:hAnsi="inherit"/>
          <w:sz w:val="24"/>
          <w:szCs w:val="24"/>
        </w:rPr>
        <w:fldChar w:fldCharType="separate"/>
      </w:r>
      <w:r w:rsidR="000830C9">
        <w:rPr>
          <w:rFonts w:ascii="inherit" w:hAnsi="inherit"/>
          <w:sz w:val="24"/>
          <w:szCs w:val="24"/>
        </w:rPr>
        <w:t>(a)</w:t>
      </w:r>
      <w:ins w:id="523" w:author="Author">
        <w:r>
          <w:rPr>
            <w:rFonts w:ascii="inherit" w:hAnsi="inherit"/>
            <w:sz w:val="24"/>
            <w:szCs w:val="24"/>
          </w:rPr>
          <w:fldChar w:fldCharType="end"/>
        </w:r>
        <w:r w:rsidR="008920D0" w:rsidRPr="008920D0">
          <w:rPr>
            <w:rFonts w:ascii="inherit" w:hAnsi="inherit"/>
            <w:sz w:val="24"/>
            <w:szCs w:val="24"/>
          </w:rPr>
          <w:t>;</w:t>
        </w:r>
      </w:ins>
    </w:p>
    <w:p w14:paraId="58516738" w14:textId="5CC4CFA8" w:rsidR="007D620C" w:rsidRPr="00AA3459" w:rsidRDefault="007D620C" w:rsidP="00B13FCD">
      <w:pPr>
        <w:pStyle w:val="ListParagraph"/>
        <w:numPr>
          <w:ilvl w:val="0"/>
          <w:numId w:val="173"/>
        </w:numPr>
        <w:spacing w:after="240"/>
        <w:contextualSpacing w:val="0"/>
        <w:rPr>
          <w:rFonts w:ascii="inherit" w:hAnsi="inherit"/>
          <w:sz w:val="24"/>
          <w:szCs w:val="24"/>
        </w:rPr>
      </w:pPr>
      <w:ins w:id="524" w:author="Author">
        <w:r w:rsidRPr="007D620C">
          <w:rPr>
            <w:rFonts w:ascii="inherit" w:hAnsi="inherit"/>
            <w:sz w:val="24"/>
            <w:szCs w:val="24"/>
          </w:rPr>
          <w:t>the HVDC system shall be capable of remaining connected to the network and continuing to operate stably when the network frequency remains within the frequency range specified in Annex I. The protection schemes shall not jeopardize frequency-ride-through performance.</w:t>
        </w:r>
      </w:ins>
    </w:p>
    <w:p w14:paraId="2A7C8695" w14:textId="438C84D0" w:rsidR="00433ED5" w:rsidRDefault="00433ED5" w:rsidP="009853D9">
      <w:pPr>
        <w:pStyle w:val="Heading2"/>
        <w:rPr>
          <w:ins w:id="525" w:author="Author"/>
        </w:rPr>
      </w:pPr>
      <w:bookmarkStart w:id="526" w:name="_Ref153268239"/>
      <w:ins w:id="527" w:author="Author">
        <w:r w:rsidRPr="00F079BF">
          <w:lastRenderedPageBreak/>
          <w:t>Article 12b</w:t>
        </w:r>
      </w:ins>
    </w:p>
    <w:p w14:paraId="486D652C" w14:textId="7778A6C0" w:rsidR="00686B09" w:rsidRPr="00194497" w:rsidRDefault="00686B09" w:rsidP="00686B09">
      <w:pPr>
        <w:jc w:val="center"/>
        <w:rPr>
          <w:ins w:id="528" w:author="Author"/>
          <w:rFonts w:ascii="inherit" w:hAnsi="inherit"/>
          <w:b/>
          <w:bCs/>
          <w:sz w:val="24"/>
          <w:szCs w:val="24"/>
        </w:rPr>
      </w:pPr>
      <w:ins w:id="529" w:author="Author">
        <w:r>
          <w:rPr>
            <w:rFonts w:ascii="inherit" w:hAnsi="inherit"/>
            <w:b/>
            <w:bCs/>
            <w:sz w:val="24"/>
            <w:szCs w:val="24"/>
          </w:rPr>
          <w:t xml:space="preserve">Voltage phase angle jump </w:t>
        </w:r>
        <w:commentRangeStart w:id="530"/>
        <w:r w:rsidRPr="00194497">
          <w:rPr>
            <w:rFonts w:ascii="inherit" w:hAnsi="inherit"/>
            <w:b/>
            <w:bCs/>
            <w:sz w:val="24"/>
            <w:szCs w:val="24"/>
          </w:rPr>
          <w:t xml:space="preserve"> withstand capability</w:t>
        </w:r>
      </w:ins>
      <w:commentRangeEnd w:id="530"/>
      <w:r w:rsidR="00E940C6">
        <w:rPr>
          <w:rStyle w:val="CommentReference"/>
        </w:rPr>
        <w:commentReference w:id="530"/>
      </w:r>
    </w:p>
    <w:p w14:paraId="00CFFAAE" w14:textId="77777777" w:rsidR="00686B09" w:rsidRPr="00686B09" w:rsidRDefault="00686B09">
      <w:pPr>
        <w:ind w:left="0" w:firstLine="0"/>
        <w:rPr>
          <w:ins w:id="531" w:author="Author"/>
        </w:rPr>
        <w:pPrChange w:id="532" w:author="Author">
          <w:pPr>
            <w:pStyle w:val="Heading2"/>
          </w:pPr>
        </w:pPrChange>
      </w:pPr>
    </w:p>
    <w:p w14:paraId="591B559A" w14:textId="704AEE2C" w:rsidR="00686B09" w:rsidRDefault="00E45E03" w:rsidP="00686B09">
      <w:pPr>
        <w:pStyle w:val="ListParagraph"/>
        <w:numPr>
          <w:ilvl w:val="0"/>
          <w:numId w:val="209"/>
        </w:numPr>
        <w:rPr>
          <w:ins w:id="533" w:author="Author"/>
          <w:rFonts w:ascii="inherit" w:hAnsi="inherit"/>
          <w:sz w:val="24"/>
          <w:szCs w:val="24"/>
        </w:rPr>
      </w:pPr>
      <w:ins w:id="534" w:author="Author">
        <w:r w:rsidRPr="0036209E">
          <w:rPr>
            <w:rFonts w:ascii="inherit" w:hAnsi="inherit"/>
            <w:sz w:val="24"/>
            <w:szCs w:val="24"/>
            <w:rPrChange w:id="535" w:author="Author">
              <w:rPr/>
            </w:rPrChange>
          </w:rPr>
          <w:t xml:space="preserve">Without prejudice to Article </w:t>
        </w:r>
        <w:r w:rsidR="00686B09">
          <w:rPr>
            <w:rFonts w:ascii="inherit" w:hAnsi="inherit"/>
            <w:sz w:val="24"/>
            <w:szCs w:val="24"/>
          </w:rPr>
          <w:t>12</w:t>
        </w:r>
        <w:r w:rsidR="0040746E" w:rsidRPr="0036209E">
          <w:rPr>
            <w:rFonts w:ascii="inherit" w:hAnsi="inherit"/>
            <w:sz w:val="24"/>
            <w:szCs w:val="24"/>
            <w:rPrChange w:id="536" w:author="Author">
              <w:rPr/>
            </w:rPrChange>
          </w:rPr>
          <w:t xml:space="preserve">, </w:t>
        </w:r>
        <w:r w:rsidRPr="0036209E">
          <w:rPr>
            <w:rFonts w:ascii="inherit" w:hAnsi="inherit"/>
            <w:sz w:val="24"/>
            <w:szCs w:val="24"/>
            <w:rPrChange w:id="537" w:author="Author">
              <w:rPr/>
            </w:rPrChange>
          </w:rPr>
          <w:t xml:space="preserve">the </w:t>
        </w:r>
        <w:r w:rsidR="008B58A4">
          <w:rPr>
            <w:rFonts w:ascii="inherit" w:hAnsi="inherit"/>
            <w:sz w:val="24"/>
            <w:szCs w:val="24"/>
          </w:rPr>
          <w:t xml:space="preserve"> relevant TSO may specify that the </w:t>
        </w:r>
        <w:r w:rsidR="0040746E" w:rsidRPr="0036209E">
          <w:rPr>
            <w:rFonts w:ascii="inherit" w:hAnsi="inherit"/>
            <w:sz w:val="24"/>
            <w:szCs w:val="24"/>
            <w:rPrChange w:id="538" w:author="Author">
              <w:rPr/>
            </w:rPrChange>
          </w:rPr>
          <w:t>HVDC system shall be capable of remaining connected without disconnection</w:t>
        </w:r>
        <w:r w:rsidRPr="0036209E">
          <w:rPr>
            <w:rFonts w:ascii="inherit" w:hAnsi="inherit"/>
            <w:sz w:val="24"/>
            <w:szCs w:val="24"/>
            <w:rPrChange w:id="539" w:author="Author">
              <w:rPr/>
            </w:rPrChange>
          </w:rPr>
          <w:t xml:space="preserve"> during voltage phase angle jumps</w:t>
        </w:r>
        <w:r w:rsidR="0040746E" w:rsidRPr="0036209E">
          <w:rPr>
            <w:rFonts w:ascii="inherit" w:hAnsi="inherit"/>
            <w:sz w:val="24"/>
            <w:szCs w:val="24"/>
            <w:rPrChange w:id="540" w:author="Author">
              <w:rPr/>
            </w:rPrChange>
          </w:rPr>
          <w:t xml:space="preserve">. </w:t>
        </w:r>
      </w:ins>
    </w:p>
    <w:p w14:paraId="78C451B2" w14:textId="77777777" w:rsidR="00686B09" w:rsidRDefault="00686B09">
      <w:pPr>
        <w:pStyle w:val="ListParagraph"/>
        <w:ind w:firstLine="0"/>
        <w:rPr>
          <w:ins w:id="541" w:author="Author"/>
          <w:rFonts w:ascii="inherit" w:hAnsi="inherit"/>
          <w:sz w:val="24"/>
          <w:szCs w:val="24"/>
        </w:rPr>
        <w:pPrChange w:id="542" w:author="Author">
          <w:pPr>
            <w:pStyle w:val="ListParagraph"/>
            <w:numPr>
              <w:numId w:val="209"/>
            </w:numPr>
            <w:ind w:hanging="360"/>
          </w:pPr>
        </w:pPrChange>
      </w:pPr>
    </w:p>
    <w:p w14:paraId="7D7C3998" w14:textId="7762A41C" w:rsidR="00686B09" w:rsidRPr="00CD349D" w:rsidRDefault="000A3CA9">
      <w:pPr>
        <w:pStyle w:val="ListParagraph"/>
        <w:numPr>
          <w:ilvl w:val="0"/>
          <w:numId w:val="209"/>
        </w:numPr>
        <w:rPr>
          <w:ins w:id="543" w:author="Author"/>
        </w:rPr>
        <w:pPrChange w:id="544" w:author="Author">
          <w:pPr>
            <w:pStyle w:val="Heading2"/>
          </w:pPr>
        </w:pPrChange>
      </w:pPr>
      <w:ins w:id="545" w:author="Author">
        <w:r>
          <w:rPr>
            <w:rFonts w:ascii="inherit" w:hAnsi="inherit"/>
            <w:sz w:val="24"/>
            <w:szCs w:val="24"/>
          </w:rPr>
          <w:t>If the capabilities set out in paragraph 1 are set, t</w:t>
        </w:r>
        <w:r w:rsidR="00686B09" w:rsidRPr="00686B09">
          <w:rPr>
            <w:rFonts w:ascii="inherit" w:hAnsi="inherit"/>
            <w:sz w:val="24"/>
            <w:szCs w:val="24"/>
          </w:rPr>
          <w:t xml:space="preserve">he relevant TSO shall specify the associated performance parameters and </w:t>
        </w:r>
        <w:r w:rsidR="00686B09">
          <w:rPr>
            <w:rFonts w:ascii="inherit" w:hAnsi="inherit"/>
            <w:sz w:val="24"/>
            <w:szCs w:val="24"/>
          </w:rPr>
          <w:t>the maximum voltage phase angle jump</w:t>
        </w:r>
        <w:r w:rsidR="00686B09" w:rsidRPr="00686B09">
          <w:rPr>
            <w:rFonts w:ascii="inherit" w:hAnsi="inherit"/>
            <w:sz w:val="24"/>
            <w:szCs w:val="24"/>
          </w:rPr>
          <w:t xml:space="preserve"> referred to in paragraph </w:t>
        </w:r>
        <w:r w:rsidR="00686B09" w:rsidRPr="0036209E">
          <w:rPr>
            <w:rFonts w:ascii="inherit" w:hAnsi="inherit"/>
            <w:sz w:val="24"/>
            <w:szCs w:val="24"/>
            <w:rPrChange w:id="546" w:author="Author">
              <w:rPr/>
            </w:rPrChange>
          </w:rPr>
          <w:fldChar w:fldCharType="begin"/>
        </w:r>
        <w:r w:rsidR="00686B09" w:rsidRPr="00686B09">
          <w:rPr>
            <w:rFonts w:ascii="inherit" w:hAnsi="inherit"/>
            <w:sz w:val="24"/>
            <w:szCs w:val="24"/>
          </w:rPr>
          <w:instrText xml:space="preserve"> REF _Ref153281810 \r \h </w:instrText>
        </w:r>
      </w:ins>
      <w:r w:rsidR="00686B09" w:rsidRPr="0036209E">
        <w:rPr>
          <w:rFonts w:ascii="inherit" w:hAnsi="inherit"/>
          <w:sz w:val="24"/>
          <w:szCs w:val="24"/>
          <w:rPrChange w:id="547" w:author="Author">
            <w:rPr/>
          </w:rPrChange>
        </w:rPr>
      </w:r>
      <w:ins w:id="548" w:author="Author">
        <w:r w:rsidR="00686B09" w:rsidRPr="0036209E">
          <w:rPr>
            <w:rFonts w:ascii="inherit" w:hAnsi="inherit"/>
            <w:sz w:val="24"/>
            <w:szCs w:val="24"/>
            <w:rPrChange w:id="549" w:author="Author">
              <w:rPr/>
            </w:rPrChange>
          </w:rPr>
          <w:fldChar w:fldCharType="separate"/>
        </w:r>
        <w:r w:rsidR="00686B09" w:rsidRPr="00686B09">
          <w:rPr>
            <w:rFonts w:ascii="inherit" w:hAnsi="inherit"/>
            <w:sz w:val="24"/>
            <w:szCs w:val="24"/>
          </w:rPr>
          <w:t>1</w:t>
        </w:r>
        <w:r w:rsidR="00686B09" w:rsidRPr="0036209E">
          <w:rPr>
            <w:rFonts w:ascii="inherit" w:hAnsi="inherit"/>
            <w:sz w:val="24"/>
            <w:szCs w:val="24"/>
            <w:rPrChange w:id="550" w:author="Author">
              <w:rPr/>
            </w:rPrChange>
          </w:rPr>
          <w:fldChar w:fldCharType="end"/>
        </w:r>
      </w:ins>
    </w:p>
    <w:p w14:paraId="7578F0FF" w14:textId="5BCEE037" w:rsidR="00AE476A" w:rsidRPr="005B3720" w:rsidRDefault="00BF5202" w:rsidP="009853D9">
      <w:pPr>
        <w:pStyle w:val="Heading2"/>
      </w:pPr>
      <w:r w:rsidRPr="005B3720">
        <w:t>Article 13</w:t>
      </w:r>
      <w:bookmarkEnd w:id="526"/>
    </w:p>
    <w:p w14:paraId="3BC25468" w14:textId="0B4D9D58" w:rsidR="00AE476A" w:rsidRPr="009853D9" w:rsidRDefault="00BF5202" w:rsidP="009853D9">
      <w:pPr>
        <w:jc w:val="center"/>
        <w:rPr>
          <w:rFonts w:ascii="inherit" w:hAnsi="inherit"/>
          <w:b/>
          <w:bCs/>
          <w:sz w:val="24"/>
          <w:szCs w:val="24"/>
        </w:rPr>
      </w:pPr>
      <w:r w:rsidRPr="009853D9">
        <w:rPr>
          <w:rFonts w:ascii="inherit" w:hAnsi="inherit"/>
          <w:b/>
          <w:bCs/>
          <w:sz w:val="24"/>
          <w:szCs w:val="24"/>
        </w:rPr>
        <w:t>Active power controllability, control range and ramping rate</w:t>
      </w:r>
    </w:p>
    <w:p w14:paraId="292CF7AB" w14:textId="1FC2317B" w:rsidR="00AE476A" w:rsidRPr="005B3720" w:rsidRDefault="00BF5202" w:rsidP="00B13FCD">
      <w:pPr>
        <w:numPr>
          <w:ilvl w:val="0"/>
          <w:numId w:val="161"/>
        </w:numPr>
        <w:rPr>
          <w:rFonts w:ascii="inherit" w:hAnsi="inherit"/>
          <w:sz w:val="24"/>
          <w:szCs w:val="24"/>
        </w:rPr>
      </w:pPr>
      <w:bookmarkStart w:id="551" w:name="_Ref153270914"/>
      <w:r w:rsidRPr="005B3720">
        <w:rPr>
          <w:rFonts w:ascii="inherit" w:hAnsi="inherit"/>
          <w:sz w:val="24"/>
          <w:szCs w:val="24"/>
        </w:rPr>
        <w:t>With regard to the capability of controlling the transmitted active power:</w:t>
      </w:r>
      <w:bookmarkEnd w:id="551"/>
      <w:r w:rsidRPr="005B3720">
        <w:rPr>
          <w:rFonts w:ascii="inherit" w:hAnsi="inherit"/>
          <w:sz w:val="24"/>
          <w:szCs w:val="24"/>
        </w:rPr>
        <w:t xml:space="preserve"> </w:t>
      </w:r>
    </w:p>
    <w:p w14:paraId="3D262573" w14:textId="77777777" w:rsidR="00AE476A" w:rsidRPr="005B3720" w:rsidRDefault="00BF5202" w:rsidP="00D70247">
      <w:pPr>
        <w:numPr>
          <w:ilvl w:val="0"/>
          <w:numId w:val="19"/>
        </w:numPr>
        <w:spacing w:after="357"/>
        <w:ind w:hanging="295"/>
        <w:rPr>
          <w:rFonts w:ascii="inherit" w:hAnsi="inherit"/>
          <w:sz w:val="24"/>
          <w:szCs w:val="24"/>
        </w:rPr>
      </w:pPr>
      <w:bookmarkStart w:id="552" w:name="_Ref153270938"/>
      <w:r w:rsidRPr="005B3720">
        <w:rPr>
          <w:rFonts w:ascii="inherit" w:hAnsi="inherit"/>
          <w:sz w:val="24"/>
          <w:szCs w:val="24"/>
        </w:rPr>
        <w:t>an HVDC system shall be capable of adjusting the transmitted active power up to its maximum HVDC active power transmission capacity in each direction following an instruction from the relevant TSO.</w:t>
      </w:r>
      <w:bookmarkEnd w:id="552"/>
      <w:r w:rsidRPr="005B3720">
        <w:rPr>
          <w:rFonts w:ascii="inherit" w:hAnsi="inherit"/>
          <w:sz w:val="24"/>
          <w:szCs w:val="24"/>
        </w:rPr>
        <w:t xml:space="preserve"> </w:t>
      </w:r>
    </w:p>
    <w:p w14:paraId="7B778DCE" w14:textId="77777777" w:rsidR="00AE476A" w:rsidRPr="005B3720" w:rsidRDefault="00BF5202">
      <w:pPr>
        <w:spacing w:after="362"/>
        <w:ind w:left="305"/>
        <w:rPr>
          <w:rFonts w:ascii="inherit" w:hAnsi="inherit"/>
          <w:sz w:val="24"/>
          <w:szCs w:val="24"/>
        </w:rPr>
      </w:pPr>
      <w:r w:rsidRPr="005B3720">
        <w:rPr>
          <w:rFonts w:ascii="inherit" w:hAnsi="inherit"/>
          <w:sz w:val="24"/>
          <w:szCs w:val="24"/>
        </w:rPr>
        <w:t xml:space="preserve">The relevant TSO: </w:t>
      </w:r>
    </w:p>
    <w:p w14:paraId="348820A8" w14:textId="77777777" w:rsidR="00AE476A" w:rsidRPr="005B3720" w:rsidRDefault="00BF5202" w:rsidP="00D70247">
      <w:pPr>
        <w:numPr>
          <w:ilvl w:val="1"/>
          <w:numId w:val="19"/>
        </w:numPr>
        <w:spacing w:after="348"/>
        <w:ind w:hanging="340"/>
        <w:rPr>
          <w:rFonts w:ascii="inherit" w:hAnsi="inherit"/>
          <w:sz w:val="24"/>
          <w:szCs w:val="24"/>
        </w:rPr>
      </w:pPr>
      <w:r w:rsidRPr="005B3720">
        <w:rPr>
          <w:rFonts w:ascii="inherit" w:hAnsi="inherit"/>
          <w:sz w:val="24"/>
          <w:szCs w:val="24"/>
        </w:rPr>
        <w:t xml:space="preserve">may specify a maximum and minimum power step size for adjusting the transmitted active power; </w:t>
      </w:r>
    </w:p>
    <w:p w14:paraId="65599A95" w14:textId="77777777" w:rsidR="00AE476A" w:rsidRPr="005B3720" w:rsidRDefault="00BF5202" w:rsidP="00D70247">
      <w:pPr>
        <w:numPr>
          <w:ilvl w:val="1"/>
          <w:numId w:val="19"/>
        </w:numPr>
        <w:spacing w:after="356"/>
        <w:ind w:hanging="340"/>
        <w:rPr>
          <w:rFonts w:ascii="inherit" w:hAnsi="inherit"/>
          <w:sz w:val="24"/>
          <w:szCs w:val="24"/>
        </w:rPr>
      </w:pPr>
      <w:r w:rsidRPr="005B3720">
        <w:rPr>
          <w:rFonts w:ascii="inherit" w:hAnsi="inherit"/>
          <w:sz w:val="24"/>
          <w:szCs w:val="24"/>
        </w:rPr>
        <w:t xml:space="preserve">may specify a minimum HVDC active power transmission capacity for each direction, below which active power transmission capability is not requested; and </w:t>
      </w:r>
    </w:p>
    <w:p w14:paraId="398C1FE5" w14:textId="77777777" w:rsidR="00AE476A" w:rsidRPr="005B3720" w:rsidRDefault="00BF5202" w:rsidP="00D70247">
      <w:pPr>
        <w:numPr>
          <w:ilvl w:val="1"/>
          <w:numId w:val="19"/>
        </w:numPr>
        <w:spacing w:after="357"/>
        <w:ind w:hanging="340"/>
        <w:rPr>
          <w:rFonts w:ascii="inherit" w:hAnsi="inherit"/>
          <w:sz w:val="24"/>
          <w:szCs w:val="24"/>
        </w:rPr>
      </w:pPr>
      <w:r w:rsidRPr="005B3720">
        <w:rPr>
          <w:rFonts w:ascii="inherit" w:hAnsi="inherit"/>
          <w:sz w:val="24"/>
          <w:szCs w:val="24"/>
        </w:rPr>
        <w:t xml:space="preserve">shall specify the maximum delay within which the HVDC system shall be capable of adjusting the transmitted active power upon receipt of request from the relevant TSO. </w:t>
      </w:r>
    </w:p>
    <w:p w14:paraId="4FB05EE5" w14:textId="77777777" w:rsidR="00AE476A" w:rsidRPr="005B3720" w:rsidRDefault="00BF5202" w:rsidP="00D70247">
      <w:pPr>
        <w:numPr>
          <w:ilvl w:val="0"/>
          <w:numId w:val="19"/>
        </w:numPr>
        <w:spacing w:after="357"/>
        <w:ind w:hanging="295"/>
        <w:rPr>
          <w:rFonts w:ascii="inherit" w:hAnsi="inherit"/>
          <w:sz w:val="24"/>
          <w:szCs w:val="24"/>
        </w:rPr>
      </w:pPr>
      <w:bookmarkStart w:id="553" w:name="_Ref153272929"/>
      <w:r w:rsidRPr="005B3720">
        <w:rPr>
          <w:rFonts w:ascii="inherit" w:hAnsi="inherit"/>
          <w:sz w:val="24"/>
          <w:szCs w:val="24"/>
        </w:rPr>
        <w:t>the relevant TSO shall specify how an HVDC system shall be capable of modifying the transmitted active power infeed in case of disturbances into one or more of the AC networks to which it is connected. If the initial delay prior to the start of the change is greater than 10 milliseconds from receiving the triggering signal sent by the relevant TSO, it shall be reasonably justified by the HVDC system owner to the relevant TSO.</w:t>
      </w:r>
      <w:bookmarkEnd w:id="553"/>
      <w:r w:rsidRPr="005B3720">
        <w:rPr>
          <w:rFonts w:ascii="inherit" w:hAnsi="inherit"/>
          <w:sz w:val="24"/>
          <w:szCs w:val="24"/>
        </w:rPr>
        <w:t xml:space="preserve"> </w:t>
      </w:r>
    </w:p>
    <w:p w14:paraId="3C3554B4" w14:textId="77777777" w:rsidR="00AE476A" w:rsidRPr="005B3720" w:rsidRDefault="00BF5202" w:rsidP="00D70247">
      <w:pPr>
        <w:numPr>
          <w:ilvl w:val="0"/>
          <w:numId w:val="19"/>
        </w:numPr>
        <w:spacing w:after="357"/>
        <w:ind w:hanging="295"/>
        <w:rPr>
          <w:rFonts w:ascii="inherit" w:hAnsi="inherit"/>
          <w:sz w:val="24"/>
          <w:szCs w:val="24"/>
        </w:rPr>
      </w:pPr>
      <w:bookmarkStart w:id="554" w:name="_Ref153272945"/>
      <w:r w:rsidRPr="005B3720">
        <w:rPr>
          <w:rFonts w:ascii="inherit" w:hAnsi="inherit"/>
          <w:sz w:val="24"/>
          <w:szCs w:val="24"/>
        </w:rPr>
        <w:t>the relevant TSO may specify that an HVDC system be capable of fast active power reversal. The power reversal shall be possible from the maximum active power transmission capacity in one direction to the maximum active power transmission capacity in the other direction as fast as technically feasible and reasonably justified by the HVDC system owner to the relevant TSOs if greater than 2 seconds.</w:t>
      </w:r>
      <w:bookmarkEnd w:id="554"/>
      <w:r w:rsidRPr="005B3720">
        <w:rPr>
          <w:rFonts w:ascii="inherit" w:hAnsi="inherit"/>
          <w:sz w:val="24"/>
          <w:szCs w:val="24"/>
        </w:rPr>
        <w:t xml:space="preserve"> </w:t>
      </w:r>
    </w:p>
    <w:p w14:paraId="64FF4B3D" w14:textId="77777777" w:rsidR="00AE476A" w:rsidRPr="005B3720" w:rsidRDefault="00BF5202" w:rsidP="00D70247">
      <w:pPr>
        <w:numPr>
          <w:ilvl w:val="0"/>
          <w:numId w:val="19"/>
        </w:numPr>
        <w:spacing w:after="368"/>
        <w:ind w:hanging="295"/>
        <w:rPr>
          <w:rFonts w:ascii="inherit" w:hAnsi="inherit"/>
          <w:sz w:val="24"/>
          <w:szCs w:val="24"/>
        </w:rPr>
      </w:pPr>
      <w:bookmarkStart w:id="555" w:name="_Ref153270957"/>
      <w:r w:rsidRPr="005B3720">
        <w:rPr>
          <w:rFonts w:ascii="inherit" w:hAnsi="inherit"/>
          <w:sz w:val="24"/>
          <w:szCs w:val="24"/>
        </w:rPr>
        <w:t>for HVDC systems linking various control areas or synchronous areas, the HVDC system shall be equipped with control functions enabling the relevant TSOs to modify the transmitted active power for the purpose of cross-border balancing.</w:t>
      </w:r>
      <w:bookmarkEnd w:id="555"/>
      <w:r w:rsidRPr="005B3720">
        <w:rPr>
          <w:rFonts w:ascii="inherit" w:hAnsi="inherit"/>
          <w:sz w:val="24"/>
          <w:szCs w:val="24"/>
        </w:rPr>
        <w:t xml:space="preserve"> </w:t>
      </w:r>
    </w:p>
    <w:p w14:paraId="30F658CC" w14:textId="2BC1BAD3" w:rsidR="00AE476A" w:rsidRPr="005B3720" w:rsidRDefault="00BF5202" w:rsidP="00B13FCD">
      <w:pPr>
        <w:numPr>
          <w:ilvl w:val="0"/>
          <w:numId w:val="161"/>
        </w:numPr>
        <w:rPr>
          <w:rFonts w:ascii="inherit" w:hAnsi="inherit"/>
          <w:sz w:val="24"/>
          <w:szCs w:val="24"/>
        </w:rPr>
      </w:pPr>
      <w:bookmarkStart w:id="556" w:name="_Ref153271083"/>
      <w:r w:rsidRPr="005B3720">
        <w:rPr>
          <w:rFonts w:ascii="inherit" w:hAnsi="inherit"/>
          <w:sz w:val="24"/>
          <w:szCs w:val="24"/>
        </w:rPr>
        <w:lastRenderedPageBreak/>
        <w:t xml:space="preserve">An HVDC system shall be capable of adjusting the ramping rate of active power variations within its technical capabilities in accordance with instructions sent by relevant TSOs. In case of modification of active power according to points </w:t>
      </w:r>
      <w:r w:rsidR="00EF11EC">
        <w:rPr>
          <w:rFonts w:ascii="inherit" w:hAnsi="inherit"/>
          <w:sz w:val="24"/>
          <w:szCs w:val="24"/>
        </w:rPr>
        <w:fldChar w:fldCharType="begin"/>
      </w:r>
      <w:r w:rsidR="00EF11EC">
        <w:rPr>
          <w:rFonts w:ascii="inherit" w:hAnsi="inherit"/>
          <w:sz w:val="24"/>
          <w:szCs w:val="24"/>
        </w:rPr>
        <w:instrText xml:space="preserve"> REF _Ref153272929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(b)</w:t>
      </w:r>
      <w:r w:rsidR="00EF11EC">
        <w:rPr>
          <w:rFonts w:ascii="inherit" w:hAnsi="inherit"/>
          <w:sz w:val="24"/>
          <w:szCs w:val="24"/>
        </w:rPr>
        <w:fldChar w:fldCharType="end"/>
      </w:r>
      <w:r w:rsidRPr="005B3720">
        <w:rPr>
          <w:rFonts w:ascii="inherit" w:hAnsi="inherit"/>
          <w:sz w:val="24"/>
          <w:szCs w:val="24"/>
        </w:rPr>
        <w:t xml:space="preserve"> and </w:t>
      </w:r>
      <w:r w:rsidR="00EF11EC">
        <w:rPr>
          <w:rFonts w:ascii="inherit" w:hAnsi="inherit"/>
          <w:sz w:val="24"/>
          <w:szCs w:val="24"/>
        </w:rPr>
        <w:fldChar w:fldCharType="begin"/>
      </w:r>
      <w:r w:rsidR="00EF11EC">
        <w:rPr>
          <w:rFonts w:ascii="inherit" w:hAnsi="inherit"/>
          <w:sz w:val="24"/>
          <w:szCs w:val="24"/>
        </w:rPr>
        <w:instrText xml:space="preserve"> REF _Ref153272945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(c)</w:t>
      </w:r>
      <w:r w:rsidR="00EF11EC">
        <w:rPr>
          <w:rFonts w:ascii="inherit" w:hAnsi="inherit"/>
          <w:sz w:val="24"/>
          <w:szCs w:val="24"/>
        </w:rPr>
        <w:fldChar w:fldCharType="end"/>
      </w:r>
      <w:r w:rsidRPr="005B3720">
        <w:rPr>
          <w:rFonts w:ascii="inherit" w:hAnsi="inherit"/>
          <w:sz w:val="24"/>
          <w:szCs w:val="24"/>
        </w:rPr>
        <w:t xml:space="preserve"> of paragraph </w:t>
      </w:r>
      <w:r w:rsidR="00EF11EC">
        <w:rPr>
          <w:rFonts w:ascii="inherit" w:hAnsi="inherit"/>
          <w:sz w:val="24"/>
          <w:szCs w:val="24"/>
        </w:rPr>
        <w:fldChar w:fldCharType="begin"/>
      </w:r>
      <w:r w:rsidR="00EF11EC">
        <w:rPr>
          <w:rFonts w:ascii="inherit" w:hAnsi="inherit"/>
          <w:sz w:val="24"/>
          <w:szCs w:val="24"/>
        </w:rPr>
        <w:instrText xml:space="preserve"> REF _Ref153270914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1</w:t>
      </w:r>
      <w:r w:rsidR="00EF11EC">
        <w:rPr>
          <w:rFonts w:ascii="inherit" w:hAnsi="inherit"/>
          <w:sz w:val="24"/>
          <w:szCs w:val="24"/>
        </w:rPr>
        <w:fldChar w:fldCharType="end"/>
      </w:r>
      <w:r w:rsidRPr="005B3720">
        <w:rPr>
          <w:rFonts w:ascii="inherit" w:hAnsi="inherit"/>
          <w:sz w:val="24"/>
          <w:szCs w:val="24"/>
        </w:rPr>
        <w:t>, there shall be no adjustment of ramping rate.</w:t>
      </w:r>
      <w:bookmarkEnd w:id="556"/>
      <w:r w:rsidRPr="005B3720">
        <w:rPr>
          <w:rFonts w:ascii="inherit" w:hAnsi="inherit"/>
          <w:sz w:val="24"/>
          <w:szCs w:val="24"/>
        </w:rPr>
        <w:t xml:space="preserve"> </w:t>
      </w:r>
    </w:p>
    <w:p w14:paraId="75B96AB0" w14:textId="32CB2D40" w:rsidR="00AE476A" w:rsidRPr="005B3720" w:rsidRDefault="00BF5202" w:rsidP="00B13FCD">
      <w:pPr>
        <w:numPr>
          <w:ilvl w:val="0"/>
          <w:numId w:val="161"/>
        </w:numPr>
        <w:spacing w:after="777"/>
        <w:rPr>
          <w:rFonts w:ascii="inherit" w:hAnsi="inherit"/>
          <w:sz w:val="24"/>
          <w:szCs w:val="24"/>
        </w:rPr>
      </w:pPr>
      <w:bookmarkStart w:id="557" w:name="_Ref153268340"/>
      <w:commentRangeStart w:id="558"/>
      <w:r w:rsidRPr="005B3720">
        <w:rPr>
          <w:rFonts w:ascii="inherit" w:hAnsi="inherit"/>
          <w:sz w:val="24"/>
          <w:szCs w:val="24"/>
        </w:rPr>
        <w:t>If specified by a relevant TSO, in coordination with adjacent TSOs, the control functions of an HVDC system shall be capable of taking automatic remedial actions including, but not limited to, stopping the ramping and blocking FSM, LFSM-O, LFSM-U and frequency control. The triggering and blocking criteria shall be specified by relevant TSO and subject to notification to the regulatory authority. The modalities of that notification shall be determined in accordance with the applicable national regulatory framework.</w:t>
      </w:r>
      <w:bookmarkEnd w:id="557"/>
      <w:r w:rsidRPr="005B3720">
        <w:rPr>
          <w:rFonts w:ascii="inherit" w:hAnsi="inherit"/>
          <w:sz w:val="24"/>
          <w:szCs w:val="24"/>
        </w:rPr>
        <w:t xml:space="preserve"> </w:t>
      </w:r>
      <w:commentRangeEnd w:id="558"/>
      <w:r w:rsidR="002D531A">
        <w:rPr>
          <w:rStyle w:val="CommentReference"/>
        </w:rPr>
        <w:commentReference w:id="558"/>
      </w:r>
    </w:p>
    <w:p w14:paraId="653EE74F" w14:textId="60BB3443" w:rsidR="00AE476A" w:rsidRPr="005B3720" w:rsidRDefault="00BF5202" w:rsidP="009853D9">
      <w:pPr>
        <w:pStyle w:val="Heading2"/>
      </w:pPr>
      <w:bookmarkStart w:id="559" w:name="_Ref153269218"/>
      <w:r w:rsidRPr="005B3720">
        <w:t>Article 14</w:t>
      </w:r>
      <w:bookmarkEnd w:id="559"/>
    </w:p>
    <w:p w14:paraId="393CA7D4" w14:textId="12BB6225" w:rsidR="00AE476A" w:rsidRPr="009853D9" w:rsidRDefault="00BF5202" w:rsidP="009853D9">
      <w:pPr>
        <w:jc w:val="center"/>
        <w:rPr>
          <w:rFonts w:ascii="inherit" w:hAnsi="inherit"/>
          <w:b/>
          <w:bCs/>
          <w:sz w:val="24"/>
          <w:szCs w:val="24"/>
        </w:rPr>
      </w:pPr>
      <w:del w:id="560" w:author="Author">
        <w:r w:rsidRPr="009853D9" w:rsidDel="00652C3A">
          <w:rPr>
            <w:rFonts w:ascii="inherit" w:hAnsi="inherit"/>
            <w:b/>
            <w:bCs/>
            <w:sz w:val="24"/>
            <w:szCs w:val="24"/>
          </w:rPr>
          <w:delText>Synthetic inertia</w:delText>
        </w:r>
      </w:del>
      <w:ins w:id="561" w:author="Author">
        <w:r w:rsidR="00652C3A">
          <w:rPr>
            <w:rFonts w:ascii="inherit" w:hAnsi="inherit"/>
            <w:b/>
            <w:bCs/>
            <w:sz w:val="24"/>
            <w:szCs w:val="24"/>
          </w:rPr>
          <w:t>Grid forming capability</w:t>
        </w:r>
      </w:ins>
    </w:p>
    <w:p w14:paraId="66FF3998" w14:textId="7AAC0A7D" w:rsidR="00AE476A" w:rsidRDefault="00BF5202" w:rsidP="00D70247">
      <w:pPr>
        <w:numPr>
          <w:ilvl w:val="0"/>
          <w:numId w:val="20"/>
        </w:numPr>
        <w:spacing w:after="397"/>
        <w:rPr>
          <w:ins w:id="562" w:author="Author"/>
          <w:rFonts w:ascii="inherit" w:hAnsi="inherit"/>
          <w:sz w:val="24"/>
          <w:szCs w:val="24"/>
        </w:rPr>
      </w:pPr>
      <w:bookmarkStart w:id="563" w:name="_Ref155965874"/>
      <w:bookmarkStart w:id="564" w:name="_Ref155961144"/>
      <w:r w:rsidRPr="005B3720">
        <w:rPr>
          <w:rFonts w:ascii="inherit" w:hAnsi="inherit"/>
          <w:sz w:val="24"/>
          <w:szCs w:val="24"/>
        </w:rPr>
        <w:t xml:space="preserve">If specified by </w:t>
      </w:r>
      <w:del w:id="565" w:author="Author">
        <w:r w:rsidRPr="005B3720" w:rsidDel="0080299F">
          <w:rPr>
            <w:rFonts w:ascii="inherit" w:hAnsi="inherit"/>
            <w:sz w:val="24"/>
            <w:szCs w:val="24"/>
          </w:rPr>
          <w:delText xml:space="preserve">a </w:delText>
        </w:r>
      </w:del>
      <w:ins w:id="566" w:author="Author">
        <w:r w:rsidR="0080299F">
          <w:rPr>
            <w:rFonts w:ascii="inherit" w:hAnsi="inherit"/>
            <w:sz w:val="24"/>
            <w:szCs w:val="24"/>
          </w:rPr>
          <w:t>the</w:t>
        </w:r>
        <w:r w:rsidR="0080299F" w:rsidRPr="005B3720">
          <w:rPr>
            <w:rFonts w:ascii="inherit" w:hAnsi="inherit"/>
            <w:sz w:val="24"/>
            <w:szCs w:val="24"/>
          </w:rPr>
          <w:t xml:space="preserve"> </w:t>
        </w:r>
      </w:ins>
      <w:r w:rsidRPr="005B3720">
        <w:rPr>
          <w:rFonts w:ascii="inherit" w:hAnsi="inherit"/>
          <w:sz w:val="24"/>
          <w:szCs w:val="24"/>
        </w:rPr>
        <w:t xml:space="preserve">relevant </w:t>
      </w:r>
      <w:del w:id="567" w:author="Author">
        <w:r w:rsidRPr="005B3720" w:rsidDel="00347FFD">
          <w:rPr>
            <w:rFonts w:ascii="inherit" w:hAnsi="inherit"/>
            <w:sz w:val="24"/>
            <w:szCs w:val="24"/>
          </w:rPr>
          <w:delText>TSO</w:delText>
        </w:r>
      </w:del>
      <w:ins w:id="568" w:author="Author">
        <w:r w:rsidR="00347FFD">
          <w:rPr>
            <w:rFonts w:ascii="inherit" w:hAnsi="inherit"/>
            <w:sz w:val="24"/>
            <w:szCs w:val="24"/>
          </w:rPr>
          <w:t>system operator, in coordination with the relevant TSOs</w:t>
        </w:r>
      </w:ins>
      <w:r w:rsidRPr="005B3720">
        <w:rPr>
          <w:rFonts w:ascii="inherit" w:hAnsi="inherit"/>
          <w:sz w:val="24"/>
          <w:szCs w:val="24"/>
        </w:rPr>
        <w:t xml:space="preserve">, an HVDC system shall </w:t>
      </w:r>
      <w:ins w:id="569" w:author="Author">
        <w:r w:rsidR="00347FFD" w:rsidRPr="00347FFD">
          <w:rPr>
            <w:rFonts w:ascii="inherit" w:hAnsi="inherit"/>
            <w:sz w:val="24"/>
            <w:szCs w:val="24"/>
          </w:rPr>
          <w:t>provide grid forming capability at its connection point as defined by the following paragraphs:</w:t>
        </w:r>
      </w:ins>
      <w:bookmarkEnd w:id="563"/>
      <w:del w:id="570" w:author="Author">
        <w:r w:rsidRPr="005B3720" w:rsidDel="00347FFD">
          <w:rPr>
            <w:rFonts w:ascii="inherit" w:hAnsi="inherit"/>
            <w:sz w:val="24"/>
            <w:szCs w:val="24"/>
          </w:rPr>
          <w:delText>be capable of providing synthetic inertia in response to frequency changes, activated in low and/or high frequency regimes by rapidly adjusting the active power injected to or withdrawn from the AC network in order to limit the rate of change of frequency. The requirement shall at least take account of the results of the studies undertaken by TSOs to identify if there is a need to set out minimum inertia.</w:delText>
        </w:r>
      </w:del>
      <w:bookmarkEnd w:id="564"/>
    </w:p>
    <w:p w14:paraId="264306D5" w14:textId="7FF7C0FF" w:rsidR="00347FFD" w:rsidRDefault="00347FFD" w:rsidP="00B13FCD">
      <w:pPr>
        <w:pStyle w:val="ListParagraph"/>
        <w:numPr>
          <w:ilvl w:val="0"/>
          <w:numId w:val="175"/>
        </w:numPr>
        <w:spacing w:after="240"/>
        <w:ind w:left="567" w:hanging="567"/>
        <w:contextualSpacing w:val="0"/>
        <w:rPr>
          <w:ins w:id="571" w:author="Author"/>
          <w:rFonts w:ascii="inherit" w:hAnsi="inherit"/>
          <w:sz w:val="24"/>
          <w:szCs w:val="24"/>
        </w:rPr>
      </w:pPr>
      <w:ins w:id="572" w:author="Author">
        <w:r w:rsidRPr="00347FFD">
          <w:rPr>
            <w:rFonts w:ascii="inherit" w:hAnsi="inherit"/>
            <w:sz w:val="24"/>
            <w:szCs w:val="24"/>
          </w:rPr>
          <w:t>Within the HVDC system voltage, current and energy limits, the HVDC converter station shall be capable of behaving as a controllable voltage source behind an internal impedance (i.e. a Thevenin source) during both the normal operation and immediately after a grid disturbance. The Thevenin source is characterized by its voltage amplitude, voltage phase angle, frequency, and internal impedance all of which shall be adjustable in such a way as to ensure stability in the connected electrical power networks;</w:t>
        </w:r>
      </w:ins>
    </w:p>
    <w:p w14:paraId="2A338D45" w14:textId="243231DD" w:rsidR="00347FFD" w:rsidRDefault="00347FFD" w:rsidP="00B13FCD">
      <w:pPr>
        <w:pStyle w:val="ListParagraph"/>
        <w:numPr>
          <w:ilvl w:val="0"/>
          <w:numId w:val="175"/>
        </w:numPr>
        <w:spacing w:after="240"/>
        <w:ind w:left="567" w:hanging="567"/>
        <w:contextualSpacing w:val="0"/>
        <w:rPr>
          <w:ins w:id="573" w:author="Author"/>
          <w:rFonts w:ascii="inherit" w:hAnsi="inherit"/>
          <w:sz w:val="24"/>
          <w:szCs w:val="24"/>
        </w:rPr>
      </w:pPr>
      <w:bookmarkStart w:id="574" w:name="_Ref155961172"/>
      <w:ins w:id="575" w:author="Author">
        <w:r w:rsidRPr="00347FFD">
          <w:rPr>
            <w:rFonts w:ascii="inherit" w:hAnsi="inherit"/>
            <w:sz w:val="24"/>
            <w:szCs w:val="24"/>
          </w:rPr>
          <w:t>During the first instance following a grid disturbance:</w:t>
        </w:r>
        <w:bookmarkEnd w:id="574"/>
      </w:ins>
    </w:p>
    <w:p w14:paraId="643E0213" w14:textId="707C5BC3" w:rsidR="00347FFD" w:rsidRDefault="00347FFD" w:rsidP="00B13FCD">
      <w:pPr>
        <w:pStyle w:val="ListParagraph"/>
        <w:numPr>
          <w:ilvl w:val="0"/>
          <w:numId w:val="176"/>
        </w:numPr>
        <w:spacing w:after="240"/>
        <w:ind w:left="992" w:hanging="198"/>
        <w:contextualSpacing w:val="0"/>
        <w:rPr>
          <w:ins w:id="576" w:author="Author"/>
          <w:rFonts w:ascii="inherit" w:hAnsi="inherit"/>
          <w:sz w:val="24"/>
          <w:szCs w:val="24"/>
        </w:rPr>
      </w:pPr>
      <w:ins w:id="577" w:author="Author">
        <w:r w:rsidRPr="00347FFD">
          <w:rPr>
            <w:rFonts w:ascii="inherit" w:hAnsi="inherit"/>
            <w:sz w:val="24"/>
            <w:szCs w:val="24"/>
          </w:rPr>
          <w:t>While the HVDC system voltage, current and energy limits are not exceeded, the instantaneous AC voltage characteristics of the Thevenin source of the HVDC converter station shall be capable of maintaining its amplitude and voltage phase angle while voltage phase angle steps or voltage magnitude steps (in positive and in negative sequence) are occurring at the connection point of HVDC converter station (grid side). The positive and the negative sequence current exchanged between the HVDC converter station (converter unit side), and AC grid shall flow naturally according to grid and converter impedances;</w:t>
        </w:r>
      </w:ins>
    </w:p>
    <w:p w14:paraId="4A712440" w14:textId="5E83A28C" w:rsidR="00347FFD" w:rsidRPr="00BC41A2" w:rsidRDefault="00347FFD" w:rsidP="00B13FCD">
      <w:pPr>
        <w:pStyle w:val="ListParagraph"/>
        <w:numPr>
          <w:ilvl w:val="0"/>
          <w:numId w:val="176"/>
        </w:numPr>
        <w:spacing w:after="240"/>
        <w:ind w:left="992" w:hanging="198"/>
        <w:contextualSpacing w:val="0"/>
        <w:rPr>
          <w:ins w:id="578" w:author="Author"/>
          <w:rFonts w:ascii="inherit" w:hAnsi="inherit"/>
          <w:sz w:val="24"/>
          <w:szCs w:val="24"/>
        </w:rPr>
      </w:pPr>
      <w:ins w:id="579" w:author="Author">
        <w:r w:rsidRPr="00347FFD">
          <w:rPr>
            <w:rFonts w:ascii="inherit" w:hAnsi="inherit"/>
            <w:sz w:val="24"/>
            <w:szCs w:val="24"/>
          </w:rPr>
          <w:t>If the HVDC system and individual converter capabilities, voltage, current and energy limits are exceeded, the current, energy and voltage shall be kept within their admissible limit values</w:t>
        </w:r>
        <w:r w:rsidRPr="00BC41A2">
          <w:rPr>
            <w:rFonts w:ascii="inherit" w:hAnsi="inherit"/>
            <w:sz w:val="24"/>
            <w:szCs w:val="24"/>
          </w:rPr>
          <w:t xml:space="preserve">. </w:t>
        </w:r>
        <w:r w:rsidR="00DA6BC0" w:rsidRPr="00BC41A2">
          <w:rPr>
            <w:rFonts w:ascii="inherit" w:hAnsi="inherit"/>
            <w:sz w:val="24"/>
            <w:szCs w:val="24"/>
          </w:rPr>
          <w:t xml:space="preserve">  </w:t>
        </w:r>
        <w:r w:rsidRPr="00BC41A2">
          <w:rPr>
            <w:rFonts w:ascii="inherit" w:hAnsi="inherit"/>
            <w:sz w:val="24"/>
            <w:szCs w:val="24"/>
          </w:rPr>
          <w:t xml:space="preserve">The relevant TSOs </w:t>
        </w:r>
        <w:r w:rsidR="00DA6BC0" w:rsidRPr="00BC41A2">
          <w:rPr>
            <w:rFonts w:ascii="inherit" w:hAnsi="inherit"/>
            <w:sz w:val="24"/>
            <w:szCs w:val="24"/>
          </w:rPr>
          <w:t>shall</w:t>
        </w:r>
        <w:r w:rsidRPr="00BC41A2">
          <w:rPr>
            <w:rFonts w:ascii="inherit" w:hAnsi="inherit"/>
            <w:sz w:val="24"/>
            <w:szCs w:val="24"/>
          </w:rPr>
          <w:t xml:space="preserve"> specify</w:t>
        </w:r>
        <w:r w:rsidR="00DF2AB1" w:rsidRPr="00BC41A2">
          <w:rPr>
            <w:rFonts w:ascii="inherit" w:hAnsi="inherit"/>
            <w:sz w:val="24"/>
            <w:szCs w:val="24"/>
          </w:rPr>
          <w:t>, in agreement with the HVDC system owner where so relevant,</w:t>
        </w:r>
        <w:r w:rsidRPr="00BC41A2">
          <w:rPr>
            <w:rFonts w:ascii="inherit" w:hAnsi="inherit"/>
            <w:sz w:val="24"/>
            <w:szCs w:val="24"/>
          </w:rPr>
          <w:t xml:space="preserve"> additional requirements</w:t>
        </w:r>
        <w:r w:rsidR="00DF2AB1" w:rsidRPr="00BC41A2">
          <w:rPr>
            <w:rFonts w:ascii="inherit" w:hAnsi="inherit"/>
            <w:sz w:val="24"/>
            <w:szCs w:val="24"/>
          </w:rPr>
          <w:t xml:space="preserve"> describing the behaviour of the HVDC system and individual converter when</w:t>
        </w:r>
        <w:r w:rsidRPr="00BC41A2">
          <w:rPr>
            <w:rFonts w:ascii="inherit" w:hAnsi="inherit"/>
            <w:sz w:val="24"/>
            <w:szCs w:val="24"/>
          </w:rPr>
          <w:t xml:space="preserve"> th</w:t>
        </w:r>
        <w:r w:rsidR="00DF2AB1" w:rsidRPr="00BC41A2">
          <w:rPr>
            <w:rFonts w:ascii="inherit" w:hAnsi="inherit"/>
            <w:sz w:val="24"/>
            <w:szCs w:val="24"/>
          </w:rPr>
          <w:t>e</w:t>
        </w:r>
        <w:r w:rsidRPr="00BC41A2">
          <w:rPr>
            <w:rFonts w:ascii="inherit" w:hAnsi="inherit"/>
            <w:sz w:val="24"/>
            <w:szCs w:val="24"/>
          </w:rPr>
          <w:t xml:space="preserve"> limitation is </w:t>
        </w:r>
        <w:r w:rsidR="00DF2AB1" w:rsidRPr="00BC41A2">
          <w:rPr>
            <w:rFonts w:ascii="inherit" w:hAnsi="inherit"/>
            <w:sz w:val="24"/>
            <w:szCs w:val="24"/>
          </w:rPr>
          <w:t>reached</w:t>
        </w:r>
        <w:r w:rsidRPr="00BC41A2">
          <w:rPr>
            <w:rFonts w:ascii="inherit" w:hAnsi="inherit"/>
            <w:sz w:val="24"/>
            <w:szCs w:val="24"/>
          </w:rPr>
          <w:t xml:space="preserve">. </w:t>
        </w:r>
      </w:ins>
    </w:p>
    <w:p w14:paraId="2A7ABCF1" w14:textId="445DC2E6" w:rsidR="00347FFD" w:rsidRPr="00BC41A2" w:rsidRDefault="00347FFD" w:rsidP="00B13FCD">
      <w:pPr>
        <w:pStyle w:val="ListParagraph"/>
        <w:numPr>
          <w:ilvl w:val="0"/>
          <w:numId w:val="176"/>
        </w:numPr>
        <w:spacing w:after="240"/>
        <w:ind w:left="992" w:hanging="198"/>
        <w:contextualSpacing w:val="0"/>
        <w:rPr>
          <w:ins w:id="580" w:author="Author"/>
          <w:rFonts w:ascii="inherit" w:hAnsi="inherit"/>
          <w:sz w:val="24"/>
          <w:szCs w:val="24"/>
        </w:rPr>
      </w:pPr>
      <w:ins w:id="581" w:author="Author">
        <w:r w:rsidRPr="00347FFD">
          <w:rPr>
            <w:rFonts w:ascii="inherit" w:hAnsi="inherit"/>
            <w:sz w:val="24"/>
            <w:szCs w:val="24"/>
          </w:rPr>
          <w:lastRenderedPageBreak/>
          <w:t xml:space="preserve">Within the HVDC system voltage, current and energy limits, the </w:t>
        </w:r>
        <w:r w:rsidR="00DA6BC0">
          <w:rPr>
            <w:rFonts w:ascii="inherit" w:hAnsi="inherit"/>
            <w:sz w:val="24"/>
            <w:szCs w:val="24"/>
          </w:rPr>
          <w:t xml:space="preserve">relevant </w:t>
        </w:r>
        <w:r w:rsidRPr="00347FFD">
          <w:rPr>
            <w:rFonts w:ascii="inherit" w:hAnsi="inherit"/>
            <w:sz w:val="24"/>
            <w:szCs w:val="24"/>
          </w:rPr>
          <w:t xml:space="preserve">TSO </w:t>
        </w:r>
        <w:r w:rsidR="00586B6D">
          <w:rPr>
            <w:rFonts w:ascii="inherit" w:hAnsi="inherit"/>
            <w:sz w:val="24"/>
            <w:szCs w:val="24"/>
          </w:rPr>
          <w:t xml:space="preserve">shall </w:t>
        </w:r>
        <w:r w:rsidR="00A3090F">
          <w:rPr>
            <w:rFonts w:ascii="inherit" w:hAnsi="inherit"/>
            <w:sz w:val="24"/>
            <w:szCs w:val="24"/>
          </w:rPr>
          <w:t>specify</w:t>
        </w:r>
        <w:r w:rsidR="00A3090F" w:rsidRPr="00BC41A2">
          <w:rPr>
            <w:rFonts w:ascii="inherit" w:hAnsi="inherit"/>
            <w:sz w:val="24"/>
            <w:szCs w:val="24"/>
          </w:rPr>
          <w:t xml:space="preserve">, in agreement with the HVDC system owner where so relevant, </w:t>
        </w:r>
        <w:r w:rsidRPr="00BC41A2">
          <w:rPr>
            <w:rFonts w:ascii="inherit" w:hAnsi="inherit"/>
            <w:sz w:val="24"/>
            <w:szCs w:val="24"/>
          </w:rPr>
          <w:t>time dependent current envelopes with tolerance band</w:t>
        </w:r>
        <w:r w:rsidR="00DA6BC0" w:rsidRPr="00BC41A2">
          <w:rPr>
            <w:rFonts w:ascii="inherit" w:hAnsi="inherit"/>
            <w:sz w:val="24"/>
            <w:szCs w:val="24"/>
          </w:rPr>
          <w:t>,</w:t>
        </w:r>
        <w:r w:rsidRPr="00BC41A2">
          <w:rPr>
            <w:rFonts w:ascii="inherit" w:hAnsi="inherit"/>
            <w:sz w:val="24"/>
            <w:szCs w:val="24"/>
          </w:rPr>
          <w:t xml:space="preserve"> </w:t>
        </w:r>
        <w:r w:rsidR="00DA6BC0" w:rsidRPr="00BC41A2">
          <w:rPr>
            <w:rFonts w:ascii="inherit" w:hAnsi="inherit"/>
            <w:sz w:val="24"/>
            <w:szCs w:val="24"/>
          </w:rPr>
          <w:t xml:space="preserve">based on the HVDC system capabilities and overall optimization of the dynamic behaviour, </w:t>
        </w:r>
        <w:r w:rsidRPr="00BC41A2">
          <w:rPr>
            <w:rFonts w:ascii="inherit" w:hAnsi="inherit"/>
            <w:sz w:val="24"/>
            <w:szCs w:val="24"/>
          </w:rPr>
          <w:t>for which the capability of the HVDC converter station is required.</w:t>
        </w:r>
      </w:ins>
    </w:p>
    <w:p w14:paraId="7584FCE5" w14:textId="5B325956" w:rsidR="002B7840" w:rsidRPr="00BC41A2" w:rsidRDefault="002B7840" w:rsidP="00B13FCD">
      <w:pPr>
        <w:pStyle w:val="ListParagraph"/>
        <w:numPr>
          <w:ilvl w:val="0"/>
          <w:numId w:val="176"/>
        </w:numPr>
        <w:spacing w:after="240"/>
        <w:ind w:left="992" w:hanging="198"/>
        <w:contextualSpacing w:val="0"/>
        <w:rPr>
          <w:ins w:id="582" w:author="Author"/>
          <w:rFonts w:ascii="inherit" w:hAnsi="inherit"/>
          <w:sz w:val="24"/>
          <w:szCs w:val="24"/>
        </w:rPr>
      </w:pPr>
      <w:bookmarkStart w:id="583" w:name="_Ref164424001"/>
      <w:ins w:id="584" w:author="Author">
        <w:r w:rsidRPr="00BC41A2">
          <w:rPr>
            <w:rFonts w:ascii="inherit" w:hAnsi="inherit"/>
            <w:sz w:val="24"/>
            <w:szCs w:val="24"/>
          </w:rPr>
          <w:t xml:space="preserve">the relevant TSOs, in agreement with the HVDC system owner where so relevant, shall specify the </w:t>
        </w:r>
        <w:r w:rsidR="00BC555C" w:rsidRPr="00BC41A2">
          <w:rPr>
            <w:rFonts w:ascii="inherit" w:hAnsi="inherit"/>
            <w:sz w:val="24"/>
            <w:szCs w:val="24"/>
          </w:rPr>
          <w:t>relevant</w:t>
        </w:r>
        <w:r w:rsidRPr="00BC41A2">
          <w:rPr>
            <w:rFonts w:ascii="inherit" w:hAnsi="inherit"/>
            <w:sz w:val="24"/>
            <w:szCs w:val="24"/>
          </w:rPr>
          <w:t xml:space="preserve"> dynamic performance of the HVDC system and its associated performance parameters;</w:t>
        </w:r>
        <w:bookmarkEnd w:id="583"/>
      </w:ins>
    </w:p>
    <w:p w14:paraId="2B8E6286" w14:textId="32B1F56B" w:rsidR="00347FFD" w:rsidRDefault="00347FFD" w:rsidP="00B13FCD">
      <w:pPr>
        <w:pStyle w:val="ListParagraph"/>
        <w:numPr>
          <w:ilvl w:val="0"/>
          <w:numId w:val="175"/>
        </w:numPr>
        <w:spacing w:after="240"/>
        <w:ind w:left="567" w:hanging="567"/>
        <w:contextualSpacing w:val="0"/>
        <w:rPr>
          <w:ins w:id="585" w:author="Author"/>
          <w:rFonts w:ascii="inherit" w:hAnsi="inherit"/>
          <w:sz w:val="24"/>
          <w:szCs w:val="24"/>
        </w:rPr>
      </w:pPr>
      <w:bookmarkStart w:id="586" w:name="_Ref155961203"/>
      <w:ins w:id="587" w:author="Author">
        <w:r w:rsidRPr="00347FFD">
          <w:rPr>
            <w:rFonts w:ascii="inherit" w:hAnsi="inherit"/>
            <w:sz w:val="24"/>
            <w:szCs w:val="24"/>
          </w:rPr>
          <w:t xml:space="preserve">During the </w:t>
        </w:r>
        <w:r w:rsidR="00BC555C">
          <w:rPr>
            <w:rFonts w:ascii="inherit" w:hAnsi="inherit"/>
            <w:sz w:val="24"/>
            <w:szCs w:val="24"/>
          </w:rPr>
          <w:t xml:space="preserve">grid </w:t>
        </w:r>
        <w:r w:rsidRPr="00347FFD">
          <w:rPr>
            <w:rFonts w:ascii="inherit" w:hAnsi="inherit"/>
            <w:sz w:val="24"/>
            <w:szCs w:val="24"/>
          </w:rPr>
          <w:t>disturbance period and after the first instants:</w:t>
        </w:r>
        <w:bookmarkEnd w:id="586"/>
      </w:ins>
    </w:p>
    <w:p w14:paraId="75485D64" w14:textId="0C290CAD" w:rsidR="00696599" w:rsidRDefault="00696599" w:rsidP="00B13FCD">
      <w:pPr>
        <w:pStyle w:val="ListParagraph"/>
        <w:numPr>
          <w:ilvl w:val="0"/>
          <w:numId w:val="177"/>
        </w:numPr>
        <w:spacing w:after="240"/>
        <w:ind w:left="992" w:hanging="198"/>
        <w:contextualSpacing w:val="0"/>
        <w:rPr>
          <w:ins w:id="588" w:author="Author"/>
          <w:rFonts w:ascii="inherit" w:hAnsi="inherit"/>
          <w:sz w:val="24"/>
          <w:szCs w:val="24"/>
        </w:rPr>
      </w:pPr>
      <w:ins w:id="589" w:author="Author">
        <w:r w:rsidRPr="00696599">
          <w:rPr>
            <w:rFonts w:ascii="inherit" w:hAnsi="inherit"/>
            <w:sz w:val="24"/>
            <w:szCs w:val="24"/>
          </w:rPr>
          <w:t>The HVDC converter station active and reactive power adjustment shall always respect the minimum and maximum HVDC transmission capability and current limits (in each direction);</w:t>
        </w:r>
      </w:ins>
    </w:p>
    <w:p w14:paraId="01A722A7" w14:textId="6B57D27A" w:rsidR="00696599" w:rsidRDefault="00BC41A2" w:rsidP="00B13FCD">
      <w:pPr>
        <w:pStyle w:val="ListParagraph"/>
        <w:numPr>
          <w:ilvl w:val="0"/>
          <w:numId w:val="177"/>
        </w:numPr>
        <w:spacing w:after="240"/>
        <w:ind w:left="992" w:hanging="198"/>
        <w:contextualSpacing w:val="0"/>
        <w:rPr>
          <w:ins w:id="590" w:author="Author"/>
          <w:rFonts w:ascii="inherit" w:hAnsi="inherit"/>
          <w:sz w:val="24"/>
          <w:szCs w:val="24"/>
        </w:rPr>
      </w:pPr>
      <w:ins w:id="591" w:author="Author">
        <w:r w:rsidRPr="00BC41A2">
          <w:rPr>
            <w:rFonts w:ascii="inherit" w:hAnsi="inherit"/>
            <w:sz w:val="24"/>
            <w:szCs w:val="24"/>
          </w:rPr>
          <w:t xml:space="preserve">The relevant TSOs shall specify, in agreement with the HVDC system owner where so relevant, additional requirements describing the behaviour of the HVDC system and individual converter when the </w:t>
        </w:r>
        <w:r>
          <w:rPr>
            <w:rFonts w:ascii="inherit" w:hAnsi="inherit"/>
            <w:sz w:val="24"/>
            <w:szCs w:val="24"/>
          </w:rPr>
          <w:t xml:space="preserve">current </w:t>
        </w:r>
        <w:r w:rsidRPr="00BC41A2">
          <w:rPr>
            <w:rFonts w:ascii="inherit" w:hAnsi="inherit"/>
            <w:sz w:val="24"/>
            <w:szCs w:val="24"/>
          </w:rPr>
          <w:t>limitation is reached</w:t>
        </w:r>
        <w:r w:rsidR="00696599" w:rsidRPr="00696599">
          <w:rPr>
            <w:rFonts w:ascii="inherit" w:hAnsi="inherit"/>
            <w:sz w:val="24"/>
            <w:szCs w:val="24"/>
          </w:rPr>
          <w:t>;</w:t>
        </w:r>
      </w:ins>
    </w:p>
    <w:p w14:paraId="7E6CA432" w14:textId="0DB9A7F6" w:rsidR="00696599" w:rsidRDefault="00696599" w:rsidP="00B13FCD">
      <w:pPr>
        <w:pStyle w:val="ListParagraph"/>
        <w:numPr>
          <w:ilvl w:val="0"/>
          <w:numId w:val="177"/>
        </w:numPr>
        <w:spacing w:after="240"/>
        <w:ind w:left="992" w:hanging="198"/>
        <w:contextualSpacing w:val="0"/>
        <w:rPr>
          <w:ins w:id="592" w:author="Author"/>
          <w:rFonts w:ascii="inherit" w:hAnsi="inherit"/>
          <w:sz w:val="24"/>
          <w:szCs w:val="24"/>
        </w:rPr>
      </w:pPr>
      <w:ins w:id="593" w:author="Author">
        <w:r w:rsidRPr="00696599">
          <w:rPr>
            <w:rFonts w:ascii="inherit" w:hAnsi="inherit"/>
            <w:sz w:val="24"/>
            <w:szCs w:val="24"/>
          </w:rPr>
          <w:t xml:space="preserve">The HVDC system shall be capable of stable and bumpless transition when reaching the HVDC system current or converter limits, without interruption, in a continuous manner and returning to the behaviour described in paragraph </w:t>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_Ref155961144 \r \h </w:instrText>
        </w:r>
      </w:ins>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ins w:id="594" w:author="Author">
        <w:r w:rsidR="00287DBB">
          <w:rPr>
            <w:rFonts w:ascii="inherit" w:hAnsi="inherit"/>
            <w:sz w:val="24"/>
            <w:szCs w:val="24"/>
          </w:rPr>
          <w:fldChar w:fldCharType="end"/>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_Ref155961172 \r \h </w:instrText>
        </w:r>
      </w:ins>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(b)</w:t>
      </w:r>
      <w:ins w:id="595" w:author="Author">
        <w:r w:rsidR="00287DBB">
          <w:rPr>
            <w:rFonts w:ascii="inherit" w:hAnsi="inherit"/>
            <w:sz w:val="24"/>
            <w:szCs w:val="24"/>
          </w:rPr>
          <w:fldChar w:fldCharType="end"/>
        </w:r>
        <w:r w:rsidR="00287DBB" w:rsidRPr="00696599">
          <w:rPr>
            <w:rFonts w:ascii="inherit" w:hAnsi="inherit"/>
            <w:sz w:val="24"/>
            <w:szCs w:val="24"/>
          </w:rPr>
          <w:t xml:space="preserve"> </w:t>
        </w:r>
        <w:r w:rsidRPr="00696599">
          <w:rPr>
            <w:rFonts w:ascii="inherit" w:hAnsi="inherit"/>
            <w:sz w:val="24"/>
            <w:szCs w:val="24"/>
          </w:rPr>
          <w:t>as soon as the limitations are no more necessary.</w:t>
        </w:r>
      </w:ins>
    </w:p>
    <w:p w14:paraId="52D0023D" w14:textId="1C8C4076" w:rsidR="00020815" w:rsidRPr="00347FFD" w:rsidRDefault="00020815" w:rsidP="00B13FCD">
      <w:pPr>
        <w:pStyle w:val="ListParagraph"/>
        <w:numPr>
          <w:ilvl w:val="0"/>
          <w:numId w:val="177"/>
        </w:numPr>
        <w:spacing w:after="240"/>
        <w:ind w:left="992" w:hanging="198"/>
        <w:contextualSpacing w:val="0"/>
        <w:rPr>
          <w:rFonts w:ascii="inherit" w:hAnsi="inherit"/>
          <w:sz w:val="24"/>
          <w:szCs w:val="24"/>
        </w:rPr>
      </w:pPr>
      <w:bookmarkStart w:id="596" w:name="_Ref164424045"/>
      <w:ins w:id="597" w:author="Author">
        <w:r w:rsidRPr="00BC41A2">
          <w:rPr>
            <w:rFonts w:ascii="inherit" w:hAnsi="inherit"/>
            <w:sz w:val="24"/>
            <w:szCs w:val="24"/>
          </w:rPr>
          <w:t>the relevant TSOs, in agreement with the HVDC system owner where so relevant, shall specify the relevant dynamic performance of the HVDC system and its associated performance parameters</w:t>
        </w:r>
        <w:r>
          <w:rPr>
            <w:rFonts w:ascii="inherit" w:hAnsi="inherit"/>
            <w:sz w:val="24"/>
            <w:szCs w:val="24"/>
          </w:rPr>
          <w:t>;</w:t>
        </w:r>
      </w:ins>
      <w:bookmarkEnd w:id="596"/>
    </w:p>
    <w:p w14:paraId="6851644B" w14:textId="351146DA" w:rsidR="00AE476A" w:rsidRDefault="00652C3A" w:rsidP="00652C3A">
      <w:pPr>
        <w:numPr>
          <w:ilvl w:val="0"/>
          <w:numId w:val="20"/>
        </w:numPr>
        <w:spacing w:after="480"/>
        <w:ind w:left="11" w:hanging="11"/>
        <w:rPr>
          <w:ins w:id="598" w:author="Author"/>
          <w:rFonts w:ascii="inherit" w:hAnsi="inherit"/>
          <w:sz w:val="24"/>
          <w:szCs w:val="24"/>
        </w:rPr>
      </w:pPr>
      <w:ins w:id="599" w:author="Author">
        <w:r>
          <w:rPr>
            <w:rFonts w:ascii="inherit" w:hAnsi="inherit"/>
            <w:sz w:val="24"/>
            <w:szCs w:val="24"/>
          </w:rPr>
          <w:t xml:space="preserve">Where </w:t>
        </w:r>
        <w:r w:rsidRPr="00652C3A">
          <w:rPr>
            <w:rFonts w:ascii="inherit" w:hAnsi="inherit"/>
            <w:sz w:val="24"/>
            <w:szCs w:val="24"/>
          </w:rPr>
          <w:t xml:space="preserve">an HVDC system is required to have the capability referred to in paragraph </w:t>
        </w:r>
        <w:r w:rsidR="00287DBB">
          <w:rPr>
            <w:rFonts w:ascii="inherit" w:hAnsi="inherit"/>
            <w:sz w:val="24"/>
            <w:szCs w:val="24"/>
          </w:rPr>
          <w:fldChar w:fldCharType="begin"/>
        </w:r>
        <w:r w:rsidR="00287DBB">
          <w:rPr>
            <w:rFonts w:ascii="inherit" w:hAnsi="inherit"/>
            <w:sz w:val="24"/>
            <w:szCs w:val="24"/>
          </w:rPr>
          <w:instrText xml:space="preserve"> REF _Ref155961144 \r \h </w:instrText>
        </w:r>
      </w:ins>
      <w:r w:rsidR="00287DBB">
        <w:rPr>
          <w:rFonts w:ascii="inherit" w:hAnsi="inherit"/>
          <w:sz w:val="24"/>
          <w:szCs w:val="24"/>
        </w:rPr>
      </w:r>
      <w:ins w:id="600" w:author="Author">
        <w:r w:rsidR="00287DBB">
          <w:rPr>
            <w:rFonts w:ascii="inherit" w:hAnsi="inherit"/>
            <w:sz w:val="24"/>
            <w:szCs w:val="24"/>
          </w:rPr>
          <w:fldChar w:fldCharType="separate"/>
        </w:r>
      </w:ins>
      <w:r w:rsidR="000830C9">
        <w:rPr>
          <w:rFonts w:ascii="inherit" w:hAnsi="inherit"/>
          <w:sz w:val="24"/>
          <w:szCs w:val="24"/>
        </w:rPr>
        <w:t>1</w:t>
      </w:r>
      <w:ins w:id="601" w:author="Author">
        <w:r w:rsidR="00287DBB">
          <w:rPr>
            <w:rFonts w:ascii="inherit" w:hAnsi="inherit"/>
            <w:sz w:val="24"/>
            <w:szCs w:val="24"/>
          </w:rPr>
          <w:fldChar w:fldCharType="end"/>
        </w:r>
        <w:r w:rsidRPr="00652C3A">
          <w:rPr>
            <w:rFonts w:ascii="inherit" w:hAnsi="inherit"/>
            <w:sz w:val="24"/>
            <w:szCs w:val="24"/>
          </w:rPr>
          <w:t xml:space="preserve">, the HVDC system shall be capable of supporting system survival by means of stable and bumpless transition towards and from island mode of system operation (islanding), without interruption, in a continuous manner while complying with paragraph </w:t>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_Ref155961144 \r \h </w:instrText>
        </w:r>
      </w:ins>
      <w:r w:rsidR="00287DBB">
        <w:rPr>
          <w:rFonts w:ascii="inherit" w:hAnsi="inherit"/>
          <w:sz w:val="24"/>
          <w:szCs w:val="24"/>
        </w:rPr>
      </w:r>
      <w:ins w:id="602" w:author="Author">
        <w:r w:rsidR="00287DBB">
          <w:rPr>
            <w:rFonts w:ascii="inherit" w:hAnsi="inherit"/>
            <w:sz w:val="24"/>
            <w:szCs w:val="24"/>
          </w:rPr>
          <w:fldChar w:fldCharType="separate"/>
        </w:r>
      </w:ins>
      <w:r w:rsidR="000830C9">
        <w:rPr>
          <w:rFonts w:ascii="inherit" w:hAnsi="inherit"/>
          <w:sz w:val="24"/>
          <w:szCs w:val="24"/>
        </w:rPr>
        <w:t>1</w:t>
      </w:r>
      <w:ins w:id="603" w:author="Author">
        <w:r w:rsidR="00287DBB">
          <w:rPr>
            <w:rFonts w:ascii="inherit" w:hAnsi="inherit"/>
            <w:sz w:val="24"/>
            <w:szCs w:val="24"/>
          </w:rPr>
          <w:fldChar w:fldCharType="end"/>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_Ref155961172 \r \h </w:instrText>
        </w:r>
      </w:ins>
      <w:r w:rsidR="00287DBB">
        <w:rPr>
          <w:rFonts w:ascii="inherit" w:hAnsi="inherit"/>
          <w:sz w:val="24"/>
          <w:szCs w:val="24"/>
        </w:rPr>
      </w:r>
      <w:ins w:id="604" w:author="Author">
        <w:r w:rsidR="00287DBB">
          <w:rPr>
            <w:rFonts w:ascii="inherit" w:hAnsi="inherit"/>
            <w:sz w:val="24"/>
            <w:szCs w:val="24"/>
          </w:rPr>
          <w:fldChar w:fldCharType="separate"/>
        </w:r>
      </w:ins>
      <w:r w:rsidR="000830C9">
        <w:rPr>
          <w:rFonts w:ascii="inherit" w:hAnsi="inherit"/>
          <w:sz w:val="24"/>
          <w:szCs w:val="24"/>
        </w:rPr>
        <w:t>(b)</w:t>
      </w:r>
      <w:ins w:id="605" w:author="Author">
        <w:r w:rsidR="00287DBB">
          <w:rPr>
            <w:rFonts w:ascii="inherit" w:hAnsi="inherit"/>
            <w:sz w:val="24"/>
            <w:szCs w:val="24"/>
          </w:rPr>
          <w:fldChar w:fldCharType="end"/>
        </w:r>
        <w:r w:rsidRPr="00652C3A">
          <w:rPr>
            <w:rFonts w:ascii="inherit" w:hAnsi="inherit"/>
            <w:sz w:val="24"/>
            <w:szCs w:val="24"/>
          </w:rPr>
          <w:t xml:space="preserve"> and paragraph </w:t>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_Ref155961144 \r \h </w:instrText>
        </w:r>
      </w:ins>
      <w:r w:rsidR="00287DBB">
        <w:rPr>
          <w:rFonts w:ascii="inherit" w:hAnsi="inherit"/>
          <w:sz w:val="24"/>
          <w:szCs w:val="24"/>
        </w:rPr>
      </w:r>
      <w:ins w:id="606" w:author="Author">
        <w:r w:rsidR="00287DBB">
          <w:rPr>
            <w:rFonts w:ascii="inherit" w:hAnsi="inherit"/>
            <w:sz w:val="24"/>
            <w:szCs w:val="24"/>
          </w:rPr>
          <w:fldChar w:fldCharType="separate"/>
        </w:r>
      </w:ins>
      <w:r w:rsidR="000830C9">
        <w:rPr>
          <w:rFonts w:ascii="inherit" w:hAnsi="inherit"/>
          <w:sz w:val="24"/>
          <w:szCs w:val="24"/>
        </w:rPr>
        <w:t>1</w:t>
      </w:r>
      <w:ins w:id="607" w:author="Author">
        <w:r w:rsidR="00287DBB">
          <w:rPr>
            <w:rFonts w:ascii="inherit" w:hAnsi="inherit"/>
            <w:sz w:val="24"/>
            <w:szCs w:val="24"/>
          </w:rPr>
          <w:fldChar w:fldCharType="end"/>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_Ref155961203 \r \h </w:instrText>
        </w:r>
      </w:ins>
      <w:r w:rsidR="00287DBB">
        <w:rPr>
          <w:rFonts w:ascii="inherit" w:hAnsi="inherit"/>
          <w:sz w:val="24"/>
          <w:szCs w:val="24"/>
        </w:rPr>
      </w:r>
      <w:ins w:id="608" w:author="Author">
        <w:r w:rsidR="00287DBB">
          <w:rPr>
            <w:rFonts w:ascii="inherit" w:hAnsi="inherit"/>
            <w:sz w:val="24"/>
            <w:szCs w:val="24"/>
          </w:rPr>
          <w:fldChar w:fldCharType="separate"/>
        </w:r>
      </w:ins>
      <w:r w:rsidR="000830C9">
        <w:rPr>
          <w:rFonts w:ascii="inherit" w:hAnsi="inherit"/>
          <w:sz w:val="24"/>
          <w:szCs w:val="24"/>
        </w:rPr>
        <w:t>(c)</w:t>
      </w:r>
      <w:ins w:id="609" w:author="Author">
        <w:r w:rsidR="00287DBB">
          <w:rPr>
            <w:rFonts w:ascii="inherit" w:hAnsi="inherit"/>
            <w:sz w:val="24"/>
            <w:szCs w:val="24"/>
          </w:rPr>
          <w:fldChar w:fldCharType="end"/>
        </w:r>
        <w:r w:rsidRPr="00652C3A">
          <w:rPr>
            <w:rFonts w:ascii="inherit" w:hAnsi="inherit"/>
            <w:sz w:val="24"/>
            <w:szCs w:val="24"/>
          </w:rPr>
          <w:t>. The energy needed for this function shall be agreed between the HVDC system owner and the relevant TSO, in coordination with adjacent TSOs;</w:t>
        </w:r>
      </w:ins>
      <w:del w:id="610" w:author="Author">
        <w:r w:rsidR="00BF5202" w:rsidRPr="005B3720" w:rsidDel="00652C3A">
          <w:rPr>
            <w:rFonts w:ascii="inherit" w:hAnsi="inherit"/>
            <w:sz w:val="24"/>
            <w:szCs w:val="24"/>
          </w:rPr>
          <w:delText>The principle of this control system and the associated performance parameters shall be agreed between the relevant TSO and the HVDC system owner.</w:delText>
        </w:r>
      </w:del>
    </w:p>
    <w:p w14:paraId="282745A8" w14:textId="696A2E19" w:rsidR="00652C3A" w:rsidRDefault="00652C3A" w:rsidP="00652C3A">
      <w:pPr>
        <w:numPr>
          <w:ilvl w:val="0"/>
          <w:numId w:val="20"/>
        </w:numPr>
        <w:spacing w:after="480"/>
        <w:ind w:left="11" w:hanging="11"/>
        <w:rPr>
          <w:ins w:id="611" w:author="Author"/>
          <w:rFonts w:ascii="inherit" w:hAnsi="inherit"/>
          <w:sz w:val="24"/>
          <w:szCs w:val="24"/>
        </w:rPr>
      </w:pPr>
      <w:ins w:id="612" w:author="Author">
        <w:r w:rsidRPr="00652C3A">
          <w:rPr>
            <w:rFonts w:ascii="inherit" w:hAnsi="inherit"/>
            <w:sz w:val="24"/>
            <w:szCs w:val="24"/>
          </w:rPr>
          <w:t xml:space="preserve">Where an HVDC system is required to have the capability referred to in paragraph </w:t>
        </w:r>
        <w:r w:rsidR="00287DBB">
          <w:rPr>
            <w:rFonts w:ascii="inherit" w:hAnsi="inherit"/>
            <w:sz w:val="24"/>
            <w:szCs w:val="24"/>
          </w:rPr>
          <w:fldChar w:fldCharType="begin"/>
        </w:r>
        <w:r w:rsidR="00287DBB">
          <w:rPr>
            <w:rFonts w:ascii="inherit" w:hAnsi="inherit"/>
            <w:sz w:val="24"/>
            <w:szCs w:val="24"/>
          </w:rPr>
          <w:instrText xml:space="preserve"> REF _Ref155961144 \r \h </w:instrText>
        </w:r>
      </w:ins>
      <w:r w:rsidR="00287DBB">
        <w:rPr>
          <w:rFonts w:ascii="inherit" w:hAnsi="inherit"/>
          <w:sz w:val="24"/>
          <w:szCs w:val="24"/>
        </w:rPr>
      </w:r>
      <w:ins w:id="613" w:author="Author">
        <w:r w:rsidR="00287DBB">
          <w:rPr>
            <w:rFonts w:ascii="inherit" w:hAnsi="inherit"/>
            <w:sz w:val="24"/>
            <w:szCs w:val="24"/>
          </w:rPr>
          <w:fldChar w:fldCharType="separate"/>
        </w:r>
      </w:ins>
      <w:r w:rsidR="000830C9">
        <w:rPr>
          <w:rFonts w:ascii="inherit" w:hAnsi="inherit"/>
          <w:sz w:val="24"/>
          <w:szCs w:val="24"/>
        </w:rPr>
        <w:t>1</w:t>
      </w:r>
      <w:ins w:id="614" w:author="Author">
        <w:r w:rsidR="00287DBB">
          <w:rPr>
            <w:rFonts w:ascii="inherit" w:hAnsi="inherit"/>
            <w:sz w:val="24"/>
            <w:szCs w:val="24"/>
          </w:rPr>
          <w:fldChar w:fldCharType="end"/>
        </w:r>
        <w:r w:rsidRPr="00652C3A">
          <w:rPr>
            <w:rFonts w:ascii="inherit" w:hAnsi="inherit"/>
            <w:sz w:val="24"/>
            <w:szCs w:val="24"/>
          </w:rPr>
          <w:t xml:space="preserve">, considering the voltage, current and energy limit as given </w:t>
        </w:r>
        <w:r w:rsidR="00287DBB">
          <w:rPr>
            <w:rFonts w:ascii="inherit" w:hAnsi="inherit"/>
            <w:sz w:val="24"/>
            <w:szCs w:val="24"/>
          </w:rPr>
          <w:t xml:space="preserve">in points </w:t>
        </w:r>
        <w:r w:rsidR="00287DBB">
          <w:rPr>
            <w:rFonts w:ascii="inherit" w:hAnsi="inherit"/>
            <w:sz w:val="24"/>
            <w:szCs w:val="24"/>
          </w:rPr>
          <w:fldChar w:fldCharType="begin"/>
        </w:r>
        <w:r w:rsidR="00287DBB">
          <w:rPr>
            <w:rFonts w:ascii="inherit" w:hAnsi="inherit"/>
            <w:sz w:val="24"/>
            <w:szCs w:val="24"/>
          </w:rPr>
          <w:instrText xml:space="preserve"> REF _Ref155961172 \r \h </w:instrText>
        </w:r>
      </w:ins>
      <w:r w:rsidR="00287DBB">
        <w:rPr>
          <w:rFonts w:ascii="inherit" w:hAnsi="inherit"/>
          <w:sz w:val="24"/>
          <w:szCs w:val="24"/>
        </w:rPr>
      </w:r>
      <w:ins w:id="615" w:author="Author">
        <w:r w:rsidR="00287DBB">
          <w:rPr>
            <w:rFonts w:ascii="inherit" w:hAnsi="inherit"/>
            <w:sz w:val="24"/>
            <w:szCs w:val="24"/>
          </w:rPr>
          <w:fldChar w:fldCharType="separate"/>
        </w:r>
      </w:ins>
      <w:r w:rsidR="000830C9">
        <w:rPr>
          <w:rFonts w:ascii="inherit" w:hAnsi="inherit"/>
          <w:sz w:val="24"/>
          <w:szCs w:val="24"/>
        </w:rPr>
        <w:t>(b)</w:t>
      </w:r>
      <w:ins w:id="616" w:author="Author">
        <w:r w:rsidR="00287DBB">
          <w:rPr>
            <w:rFonts w:ascii="inherit" w:hAnsi="inherit"/>
            <w:sz w:val="24"/>
            <w:szCs w:val="24"/>
          </w:rPr>
          <w:fldChar w:fldCharType="end"/>
        </w:r>
        <w:r w:rsidRPr="00652C3A">
          <w:rPr>
            <w:rFonts w:ascii="inherit" w:hAnsi="inherit"/>
            <w:sz w:val="24"/>
            <w:szCs w:val="24"/>
          </w:rPr>
          <w:t xml:space="preserve"> </w:t>
        </w:r>
        <w:r w:rsidR="00287DBB">
          <w:rPr>
            <w:rFonts w:ascii="inherit" w:hAnsi="inherit"/>
            <w:sz w:val="24"/>
            <w:szCs w:val="24"/>
          </w:rPr>
          <w:t>and</w:t>
        </w:r>
        <w:r w:rsidRPr="00652C3A">
          <w:rPr>
            <w:rFonts w:ascii="inherit" w:hAnsi="inherit"/>
            <w:sz w:val="24"/>
            <w:szCs w:val="24"/>
          </w:rPr>
          <w:t xml:space="preserve"> </w:t>
        </w:r>
        <w:r w:rsidR="00287DBB">
          <w:rPr>
            <w:rFonts w:ascii="inherit" w:hAnsi="inherit"/>
            <w:sz w:val="24"/>
            <w:szCs w:val="24"/>
          </w:rPr>
          <w:fldChar w:fldCharType="begin"/>
        </w:r>
        <w:r w:rsidR="00287DBB">
          <w:rPr>
            <w:rFonts w:ascii="inherit" w:hAnsi="inherit"/>
            <w:sz w:val="24"/>
            <w:szCs w:val="24"/>
          </w:rPr>
          <w:instrText xml:space="preserve"> REF _Ref155961203 \r \h </w:instrText>
        </w:r>
      </w:ins>
      <w:r w:rsidR="00287DBB">
        <w:rPr>
          <w:rFonts w:ascii="inherit" w:hAnsi="inherit"/>
          <w:sz w:val="24"/>
          <w:szCs w:val="24"/>
        </w:rPr>
      </w:r>
      <w:ins w:id="617" w:author="Author">
        <w:r w:rsidR="00287DBB">
          <w:rPr>
            <w:rFonts w:ascii="inherit" w:hAnsi="inherit"/>
            <w:sz w:val="24"/>
            <w:szCs w:val="24"/>
          </w:rPr>
          <w:fldChar w:fldCharType="separate"/>
        </w:r>
      </w:ins>
      <w:r w:rsidR="000830C9">
        <w:rPr>
          <w:rFonts w:ascii="inherit" w:hAnsi="inherit"/>
          <w:sz w:val="24"/>
          <w:szCs w:val="24"/>
        </w:rPr>
        <w:t>(c)</w:t>
      </w:r>
      <w:ins w:id="618" w:author="Author">
        <w:r w:rsidR="00287DBB">
          <w:rPr>
            <w:rFonts w:ascii="inherit" w:hAnsi="inherit"/>
            <w:sz w:val="24"/>
            <w:szCs w:val="24"/>
          </w:rPr>
          <w:fldChar w:fldCharType="end"/>
        </w:r>
        <w:r w:rsidRPr="00652C3A">
          <w:rPr>
            <w:rFonts w:ascii="inherit" w:hAnsi="inherit"/>
            <w:sz w:val="24"/>
            <w:szCs w:val="24"/>
          </w:rPr>
          <w:t>, the capability to provide the inherent usable energy shall be ensured throughout the whole active power operating range of the HVDC system;</w:t>
        </w:r>
      </w:ins>
    </w:p>
    <w:p w14:paraId="105EF94B" w14:textId="4988C55A" w:rsidR="00652C3A" w:rsidRDefault="00652C3A" w:rsidP="00652C3A">
      <w:pPr>
        <w:numPr>
          <w:ilvl w:val="0"/>
          <w:numId w:val="20"/>
        </w:numPr>
        <w:spacing w:after="480"/>
        <w:ind w:left="11" w:hanging="11"/>
        <w:rPr>
          <w:ins w:id="619" w:author="Author"/>
          <w:rFonts w:ascii="inherit" w:hAnsi="inherit"/>
          <w:sz w:val="24"/>
          <w:szCs w:val="24"/>
        </w:rPr>
      </w:pPr>
      <w:bookmarkStart w:id="620" w:name="_Ref155965919"/>
      <w:ins w:id="621" w:author="Author">
        <w:r w:rsidRPr="79E5D6D4">
          <w:rPr>
            <w:rFonts w:ascii="inherit" w:hAnsi="inherit"/>
            <w:sz w:val="24"/>
            <w:szCs w:val="24"/>
          </w:rPr>
          <w:t xml:space="preserve">If grid forming capability as prescribed in paragraph </w:t>
        </w:r>
        <w:r w:rsidRPr="79E5D6D4">
          <w:rPr>
            <w:rFonts w:ascii="inherit" w:hAnsi="inherit"/>
            <w:sz w:val="24"/>
            <w:szCs w:val="24"/>
          </w:rPr>
          <w:fldChar w:fldCharType="begin"/>
        </w:r>
        <w:r w:rsidRPr="79E5D6D4">
          <w:rPr>
            <w:rFonts w:ascii="inherit" w:hAnsi="inherit"/>
            <w:sz w:val="24"/>
            <w:szCs w:val="24"/>
          </w:rPr>
          <w:instrText xml:space="preserve"> REF _Ref155961144 \r \h </w:instrText>
        </w:r>
      </w:ins>
      <w:r w:rsidRPr="79E5D6D4">
        <w:rPr>
          <w:rFonts w:ascii="inherit" w:hAnsi="inherit"/>
          <w:sz w:val="24"/>
          <w:szCs w:val="24"/>
        </w:rPr>
      </w:r>
      <w:ins w:id="622" w:author="Author">
        <w:r w:rsidRPr="79E5D6D4">
          <w:rPr>
            <w:rFonts w:ascii="inherit" w:hAnsi="inherit"/>
            <w:sz w:val="24"/>
            <w:szCs w:val="24"/>
          </w:rPr>
          <w:fldChar w:fldCharType="separate"/>
        </w:r>
      </w:ins>
      <w:r w:rsidR="000830C9">
        <w:rPr>
          <w:rFonts w:ascii="inherit" w:hAnsi="inherit"/>
          <w:sz w:val="24"/>
          <w:szCs w:val="24"/>
        </w:rPr>
        <w:t>1</w:t>
      </w:r>
      <w:ins w:id="623" w:author="Author">
        <w:r w:rsidRPr="79E5D6D4">
          <w:rPr>
            <w:rFonts w:ascii="inherit" w:hAnsi="inherit"/>
            <w:sz w:val="24"/>
            <w:szCs w:val="24"/>
          </w:rPr>
          <w:fldChar w:fldCharType="end"/>
        </w:r>
        <w:r w:rsidRPr="79E5D6D4">
          <w:rPr>
            <w:rFonts w:ascii="inherit" w:hAnsi="inherit"/>
            <w:sz w:val="24"/>
            <w:szCs w:val="24"/>
          </w:rPr>
          <w:t xml:space="preserve"> is requested and if specified by the </w:t>
        </w:r>
        <w:r w:rsidR="003853FF" w:rsidRPr="79E5D6D4">
          <w:rPr>
            <w:rFonts w:ascii="inherit" w:hAnsi="inherit"/>
            <w:sz w:val="24"/>
            <w:szCs w:val="24"/>
          </w:rPr>
          <w:t>r</w:t>
        </w:r>
        <w:r w:rsidRPr="79E5D6D4">
          <w:rPr>
            <w:rFonts w:ascii="inherit" w:hAnsi="inherit"/>
            <w:sz w:val="24"/>
            <w:szCs w:val="24"/>
          </w:rPr>
          <w:t xml:space="preserve">elevant </w:t>
        </w:r>
        <w:r w:rsidR="003853FF" w:rsidRPr="79E5D6D4">
          <w:rPr>
            <w:rFonts w:ascii="inherit" w:hAnsi="inherit"/>
            <w:sz w:val="24"/>
            <w:szCs w:val="24"/>
          </w:rPr>
          <w:t>s</w:t>
        </w:r>
        <w:r w:rsidRPr="79E5D6D4">
          <w:rPr>
            <w:rFonts w:ascii="inherit" w:hAnsi="inherit"/>
            <w:sz w:val="24"/>
            <w:szCs w:val="24"/>
          </w:rPr>
          <w:t xml:space="preserve">ystem </w:t>
        </w:r>
        <w:r w:rsidR="003853FF" w:rsidRPr="79E5D6D4">
          <w:rPr>
            <w:rFonts w:ascii="inherit" w:hAnsi="inherit"/>
            <w:sz w:val="24"/>
            <w:szCs w:val="24"/>
          </w:rPr>
          <w:t>o</w:t>
        </w:r>
        <w:r w:rsidRPr="79E5D6D4">
          <w:rPr>
            <w:rFonts w:ascii="inherit" w:hAnsi="inherit"/>
            <w:sz w:val="24"/>
            <w:szCs w:val="24"/>
          </w:rPr>
          <w:t xml:space="preserve">perator, in coordination with the relevant TSO, the HVDC system shall be capable of contributing to limit the transient frequency deviation by providing an </w:t>
        </w:r>
      </w:ins>
      <w:commentRangeStart w:id="624"/>
      <w:del w:id="625" w:author="Author">
        <w:r w:rsidRPr="79E5D6D4" w:rsidDel="00652C3A">
          <w:rPr>
            <w:rFonts w:ascii="inherit" w:hAnsi="inherit"/>
            <w:sz w:val="24"/>
            <w:szCs w:val="24"/>
          </w:rPr>
          <w:delText>inertial</w:delText>
        </w:r>
      </w:del>
      <w:ins w:id="626" w:author="Author">
        <w:r w:rsidR="7BAE1DE4" w:rsidRPr="79E5D6D4">
          <w:rPr>
            <w:rFonts w:ascii="inherit" w:hAnsi="inherit"/>
            <w:sz w:val="24"/>
            <w:szCs w:val="24"/>
          </w:rPr>
          <w:t xml:space="preserve"> </w:t>
        </w:r>
        <w:r w:rsidR="007C75B4" w:rsidRPr="79E5D6D4">
          <w:rPr>
            <w:rFonts w:ascii="inherit" w:hAnsi="inherit"/>
            <w:sz w:val="24"/>
            <w:szCs w:val="24"/>
          </w:rPr>
          <w:t>synthetic inertia</w:t>
        </w:r>
        <w:r w:rsidRPr="79E5D6D4">
          <w:rPr>
            <w:rFonts w:ascii="inherit" w:hAnsi="inherit"/>
            <w:sz w:val="24"/>
            <w:szCs w:val="24"/>
          </w:rPr>
          <w:t xml:space="preserve"> response </w:t>
        </w:r>
      </w:ins>
      <w:commentRangeEnd w:id="624"/>
      <w:r w:rsidR="008F68FA">
        <w:rPr>
          <w:rStyle w:val="CommentReference"/>
        </w:rPr>
        <w:commentReference w:id="624"/>
      </w:r>
      <w:ins w:id="627" w:author="Author">
        <w:r w:rsidRPr="79E5D6D4">
          <w:rPr>
            <w:rFonts w:ascii="inherit" w:hAnsi="inherit"/>
            <w:sz w:val="24"/>
            <w:szCs w:val="24"/>
          </w:rPr>
          <w:t xml:space="preserve">both in low and/or high frequency regimes. The </w:t>
        </w:r>
      </w:ins>
      <w:del w:id="628" w:author="Author">
        <w:r w:rsidRPr="79E5D6D4" w:rsidDel="00652C3A">
          <w:rPr>
            <w:rFonts w:ascii="inherit" w:hAnsi="inherit"/>
            <w:sz w:val="24"/>
            <w:szCs w:val="24"/>
          </w:rPr>
          <w:delText>inertial</w:delText>
        </w:r>
      </w:del>
      <w:ins w:id="629" w:author="Author">
        <w:r w:rsidR="007C75B4" w:rsidRPr="79E5D6D4">
          <w:rPr>
            <w:rFonts w:ascii="inherit" w:hAnsi="inherit"/>
            <w:sz w:val="24"/>
            <w:szCs w:val="24"/>
          </w:rPr>
          <w:t>synthetic inertia</w:t>
        </w:r>
        <w:r w:rsidRPr="79E5D6D4">
          <w:rPr>
            <w:rFonts w:ascii="inherit" w:hAnsi="inherit"/>
            <w:sz w:val="24"/>
            <w:szCs w:val="24"/>
          </w:rPr>
          <w:t xml:space="preserve"> response shall be provided without delay. In that case the contribution to</w:t>
        </w:r>
        <w:r w:rsidR="02ABD6E0" w:rsidRPr="79E5D6D4">
          <w:rPr>
            <w:rFonts w:ascii="inherit" w:hAnsi="inherit"/>
            <w:sz w:val="24"/>
            <w:szCs w:val="24"/>
          </w:rPr>
          <w:t xml:space="preserve"> synthetic</w:t>
        </w:r>
        <w:r w:rsidRPr="79E5D6D4">
          <w:rPr>
            <w:rFonts w:ascii="inherit" w:hAnsi="inherit"/>
            <w:sz w:val="24"/>
            <w:szCs w:val="24"/>
          </w:rPr>
          <w:t xml:space="preserve"> inertia </w:t>
        </w:r>
        <w:r w:rsidR="00020815" w:rsidRPr="79E5D6D4">
          <w:rPr>
            <w:rFonts w:ascii="inherit" w:hAnsi="inherit"/>
            <w:sz w:val="24"/>
            <w:szCs w:val="24"/>
          </w:rPr>
          <w:t xml:space="preserve">shall be specified </w:t>
        </w:r>
        <w:r w:rsidRPr="79E5D6D4">
          <w:rPr>
            <w:rFonts w:ascii="inherit" w:hAnsi="inherit"/>
            <w:sz w:val="24"/>
            <w:szCs w:val="24"/>
          </w:rPr>
          <w:t xml:space="preserve">in </w:t>
        </w:r>
        <w:r w:rsidR="00020815" w:rsidRPr="79E5D6D4">
          <w:rPr>
            <w:rFonts w:ascii="inherit" w:hAnsi="inherit"/>
            <w:sz w:val="24"/>
            <w:szCs w:val="24"/>
          </w:rPr>
          <w:t>accordance with</w:t>
        </w:r>
        <w:r w:rsidRPr="79E5D6D4">
          <w:rPr>
            <w:rFonts w:ascii="inherit" w:hAnsi="inherit"/>
            <w:sz w:val="24"/>
            <w:szCs w:val="24"/>
          </w:rPr>
          <w:t xml:space="preserve"> paragraph</w:t>
        </w:r>
        <w:r w:rsidR="00020815" w:rsidRPr="79E5D6D4">
          <w:rPr>
            <w:rFonts w:ascii="inherit" w:hAnsi="inherit"/>
            <w:sz w:val="24"/>
            <w:szCs w:val="24"/>
          </w:rPr>
          <w:t>s</w:t>
        </w:r>
        <w:r w:rsidRPr="79E5D6D4">
          <w:rPr>
            <w:rFonts w:ascii="inherit" w:hAnsi="inherit"/>
            <w:sz w:val="24"/>
            <w:szCs w:val="24"/>
          </w:rPr>
          <w:t xml:space="preserve"> </w:t>
        </w:r>
        <w:r w:rsidR="0056070E" w:rsidRPr="79E5D6D4">
          <w:rPr>
            <w:rFonts w:ascii="inherit" w:hAnsi="inherit"/>
            <w:sz w:val="24"/>
            <w:szCs w:val="24"/>
          </w:rPr>
          <w:t>(</w:t>
        </w:r>
        <w:r w:rsidRPr="79E5D6D4">
          <w:rPr>
            <w:rFonts w:ascii="inherit" w:hAnsi="inherit"/>
            <w:sz w:val="24"/>
            <w:szCs w:val="24"/>
          </w:rPr>
          <w:fldChar w:fldCharType="begin"/>
        </w:r>
        <w:r w:rsidRPr="79E5D6D4">
          <w:rPr>
            <w:rFonts w:ascii="inherit" w:hAnsi="inherit"/>
            <w:sz w:val="24"/>
            <w:szCs w:val="24"/>
          </w:rPr>
          <w:instrText xml:space="preserve"> REF _Ref155961144 \r \h </w:instrText>
        </w:r>
      </w:ins>
      <w:r w:rsidRPr="79E5D6D4">
        <w:rPr>
          <w:rFonts w:ascii="inherit" w:hAnsi="inherit"/>
          <w:sz w:val="24"/>
          <w:szCs w:val="24"/>
        </w:rPr>
      </w:r>
      <w:r w:rsidRPr="79E5D6D4">
        <w:rPr>
          <w:rFonts w:ascii="inherit" w:hAnsi="inherit"/>
          <w:sz w:val="24"/>
          <w:szCs w:val="24"/>
        </w:rPr>
        <w:fldChar w:fldCharType="separate"/>
      </w:r>
      <w:ins w:id="630" w:author="Author">
        <w:r w:rsidR="0056070E" w:rsidRPr="79E5D6D4">
          <w:rPr>
            <w:rFonts w:ascii="inherit" w:hAnsi="inherit"/>
            <w:sz w:val="24"/>
            <w:szCs w:val="24"/>
          </w:rPr>
          <w:t>1</w:t>
        </w:r>
        <w:r w:rsidRPr="79E5D6D4">
          <w:rPr>
            <w:rFonts w:ascii="inherit" w:hAnsi="inherit"/>
            <w:sz w:val="24"/>
            <w:szCs w:val="24"/>
          </w:rPr>
          <w:fldChar w:fldCharType="end"/>
        </w:r>
        <w:r w:rsidR="0056070E" w:rsidRPr="79E5D6D4">
          <w:rPr>
            <w:rFonts w:ascii="inherit" w:hAnsi="inherit"/>
            <w:sz w:val="24"/>
            <w:szCs w:val="24"/>
          </w:rPr>
          <w:t>)</w:t>
        </w:r>
        <w:r w:rsidRPr="79E5D6D4">
          <w:rPr>
            <w:rFonts w:ascii="inherit" w:hAnsi="inherit"/>
            <w:sz w:val="24"/>
            <w:szCs w:val="24"/>
          </w:rPr>
          <w:fldChar w:fldCharType="begin"/>
        </w:r>
        <w:r w:rsidRPr="79E5D6D4">
          <w:rPr>
            <w:rFonts w:ascii="inherit" w:hAnsi="inherit"/>
            <w:sz w:val="24"/>
            <w:szCs w:val="24"/>
          </w:rPr>
          <w:instrText xml:space="preserve"> REF _Ref155961172 \r \h </w:instrText>
        </w:r>
      </w:ins>
      <w:r w:rsidRPr="79E5D6D4">
        <w:rPr>
          <w:rFonts w:ascii="inherit" w:hAnsi="inherit"/>
          <w:sz w:val="24"/>
          <w:szCs w:val="24"/>
        </w:rPr>
      </w:r>
      <w:r w:rsidRPr="79E5D6D4">
        <w:rPr>
          <w:rFonts w:ascii="inherit" w:hAnsi="inherit"/>
          <w:sz w:val="24"/>
          <w:szCs w:val="24"/>
        </w:rPr>
        <w:fldChar w:fldCharType="separate"/>
      </w:r>
      <w:ins w:id="631" w:author="Author">
        <w:r w:rsidR="0056070E" w:rsidRPr="79E5D6D4">
          <w:rPr>
            <w:rFonts w:ascii="inherit" w:hAnsi="inherit"/>
            <w:sz w:val="24"/>
            <w:szCs w:val="24"/>
          </w:rPr>
          <w:t>(b)</w:t>
        </w:r>
        <w:r w:rsidRPr="79E5D6D4">
          <w:rPr>
            <w:rFonts w:ascii="inherit" w:hAnsi="inherit"/>
            <w:sz w:val="24"/>
            <w:szCs w:val="24"/>
          </w:rPr>
          <w:fldChar w:fldCharType="end"/>
        </w:r>
        <w:r w:rsidRPr="79E5D6D4">
          <w:rPr>
            <w:rFonts w:ascii="inherit" w:hAnsi="inherit"/>
            <w:sz w:val="24"/>
            <w:szCs w:val="24"/>
          </w:rPr>
          <w:fldChar w:fldCharType="begin"/>
        </w:r>
        <w:r w:rsidRPr="79E5D6D4">
          <w:rPr>
            <w:rFonts w:ascii="inherit" w:hAnsi="inherit"/>
            <w:sz w:val="24"/>
            <w:szCs w:val="24"/>
          </w:rPr>
          <w:instrText xml:space="preserve"> REF _Ref164424001 \r \h </w:instrText>
        </w:r>
      </w:ins>
      <w:r w:rsidRPr="79E5D6D4">
        <w:rPr>
          <w:rFonts w:ascii="inherit" w:hAnsi="inherit"/>
          <w:sz w:val="24"/>
          <w:szCs w:val="24"/>
        </w:rPr>
      </w:r>
      <w:r w:rsidRPr="79E5D6D4">
        <w:rPr>
          <w:rFonts w:ascii="inherit" w:hAnsi="inherit"/>
          <w:sz w:val="24"/>
          <w:szCs w:val="24"/>
        </w:rPr>
        <w:fldChar w:fldCharType="separate"/>
      </w:r>
      <w:ins w:id="632" w:author="Author">
        <w:r w:rsidR="0056070E" w:rsidRPr="79E5D6D4">
          <w:rPr>
            <w:rFonts w:ascii="inherit" w:hAnsi="inherit"/>
            <w:sz w:val="24"/>
            <w:szCs w:val="24"/>
          </w:rPr>
          <w:t>(iv)</w:t>
        </w:r>
        <w:r w:rsidRPr="79E5D6D4">
          <w:rPr>
            <w:rFonts w:ascii="inherit" w:hAnsi="inherit"/>
            <w:sz w:val="24"/>
            <w:szCs w:val="24"/>
          </w:rPr>
          <w:fldChar w:fldCharType="end"/>
        </w:r>
        <w:r w:rsidR="00020815" w:rsidRPr="79E5D6D4">
          <w:rPr>
            <w:rFonts w:ascii="inherit" w:hAnsi="inherit"/>
            <w:sz w:val="24"/>
            <w:szCs w:val="24"/>
          </w:rPr>
          <w:t xml:space="preserve"> and (</w:t>
        </w:r>
        <w:r w:rsidRPr="79E5D6D4">
          <w:rPr>
            <w:rFonts w:ascii="inherit" w:hAnsi="inherit"/>
            <w:sz w:val="24"/>
            <w:szCs w:val="24"/>
          </w:rPr>
          <w:fldChar w:fldCharType="begin"/>
        </w:r>
        <w:r w:rsidRPr="79E5D6D4">
          <w:rPr>
            <w:rFonts w:ascii="inherit" w:hAnsi="inherit"/>
            <w:sz w:val="24"/>
            <w:szCs w:val="24"/>
          </w:rPr>
          <w:instrText xml:space="preserve"> REF _Ref155961144 \r \h </w:instrText>
        </w:r>
      </w:ins>
      <w:r w:rsidRPr="79E5D6D4">
        <w:rPr>
          <w:rFonts w:ascii="inherit" w:hAnsi="inherit"/>
          <w:sz w:val="24"/>
          <w:szCs w:val="24"/>
        </w:rPr>
      </w:r>
      <w:r w:rsidRPr="79E5D6D4">
        <w:rPr>
          <w:rFonts w:ascii="inherit" w:hAnsi="inherit"/>
          <w:sz w:val="24"/>
          <w:szCs w:val="24"/>
        </w:rPr>
        <w:fldChar w:fldCharType="separate"/>
      </w:r>
      <w:ins w:id="633" w:author="Author">
        <w:r w:rsidR="0056070E" w:rsidRPr="79E5D6D4">
          <w:rPr>
            <w:rFonts w:ascii="inherit" w:hAnsi="inherit"/>
            <w:sz w:val="24"/>
            <w:szCs w:val="24"/>
          </w:rPr>
          <w:t>1</w:t>
        </w:r>
        <w:r w:rsidRPr="79E5D6D4">
          <w:rPr>
            <w:rFonts w:ascii="inherit" w:hAnsi="inherit"/>
            <w:sz w:val="24"/>
            <w:szCs w:val="24"/>
          </w:rPr>
          <w:fldChar w:fldCharType="end"/>
        </w:r>
        <w:r w:rsidR="00020815" w:rsidRPr="79E5D6D4">
          <w:rPr>
            <w:rFonts w:ascii="inherit" w:hAnsi="inherit"/>
            <w:sz w:val="24"/>
            <w:szCs w:val="24"/>
          </w:rPr>
          <w:t>)</w:t>
        </w:r>
        <w:r w:rsidRPr="79E5D6D4">
          <w:rPr>
            <w:rFonts w:ascii="inherit" w:hAnsi="inherit"/>
            <w:sz w:val="24"/>
            <w:szCs w:val="24"/>
          </w:rPr>
          <w:fldChar w:fldCharType="begin"/>
        </w:r>
        <w:r w:rsidRPr="79E5D6D4">
          <w:rPr>
            <w:rFonts w:ascii="inherit" w:hAnsi="inherit"/>
            <w:sz w:val="24"/>
            <w:szCs w:val="24"/>
          </w:rPr>
          <w:instrText xml:space="preserve"> REF _Ref155961203 \r \h </w:instrText>
        </w:r>
      </w:ins>
      <w:r w:rsidRPr="79E5D6D4">
        <w:rPr>
          <w:rFonts w:ascii="inherit" w:hAnsi="inherit"/>
          <w:sz w:val="24"/>
          <w:szCs w:val="24"/>
        </w:rPr>
      </w:r>
      <w:r w:rsidRPr="79E5D6D4">
        <w:rPr>
          <w:rFonts w:ascii="inherit" w:hAnsi="inherit"/>
          <w:sz w:val="24"/>
          <w:szCs w:val="24"/>
        </w:rPr>
        <w:fldChar w:fldCharType="separate"/>
      </w:r>
      <w:ins w:id="634" w:author="Author">
        <w:r w:rsidR="0056070E" w:rsidRPr="79E5D6D4">
          <w:rPr>
            <w:rFonts w:ascii="inherit" w:hAnsi="inherit"/>
            <w:sz w:val="24"/>
            <w:szCs w:val="24"/>
          </w:rPr>
          <w:t>(c)</w:t>
        </w:r>
        <w:r w:rsidRPr="79E5D6D4">
          <w:rPr>
            <w:rFonts w:ascii="inherit" w:hAnsi="inherit"/>
            <w:sz w:val="24"/>
            <w:szCs w:val="24"/>
          </w:rPr>
          <w:fldChar w:fldCharType="end"/>
        </w:r>
        <w:r w:rsidRPr="79E5D6D4">
          <w:rPr>
            <w:rFonts w:ascii="inherit" w:hAnsi="inherit"/>
            <w:sz w:val="24"/>
            <w:szCs w:val="24"/>
          </w:rPr>
          <w:fldChar w:fldCharType="begin"/>
        </w:r>
        <w:r w:rsidRPr="79E5D6D4">
          <w:rPr>
            <w:rFonts w:ascii="inherit" w:hAnsi="inherit"/>
            <w:sz w:val="24"/>
            <w:szCs w:val="24"/>
          </w:rPr>
          <w:instrText xml:space="preserve"> REF _Ref164424045 \r \h </w:instrText>
        </w:r>
      </w:ins>
      <w:r w:rsidRPr="79E5D6D4">
        <w:rPr>
          <w:rFonts w:ascii="inherit" w:hAnsi="inherit"/>
          <w:sz w:val="24"/>
          <w:szCs w:val="24"/>
        </w:rPr>
      </w:r>
      <w:r w:rsidRPr="79E5D6D4">
        <w:rPr>
          <w:rFonts w:ascii="inherit" w:hAnsi="inherit"/>
          <w:sz w:val="24"/>
          <w:szCs w:val="24"/>
        </w:rPr>
        <w:fldChar w:fldCharType="separate"/>
      </w:r>
      <w:ins w:id="635" w:author="Author">
        <w:r w:rsidR="0056070E" w:rsidRPr="79E5D6D4">
          <w:rPr>
            <w:rFonts w:ascii="inherit" w:hAnsi="inherit"/>
            <w:sz w:val="24"/>
            <w:szCs w:val="24"/>
          </w:rPr>
          <w:t>(iv)</w:t>
        </w:r>
        <w:r w:rsidRPr="79E5D6D4">
          <w:rPr>
            <w:rFonts w:ascii="inherit" w:hAnsi="inherit"/>
            <w:sz w:val="24"/>
            <w:szCs w:val="24"/>
          </w:rPr>
          <w:fldChar w:fldCharType="end"/>
        </w:r>
        <w:r w:rsidRPr="79E5D6D4">
          <w:rPr>
            <w:rFonts w:ascii="inherit" w:hAnsi="inherit"/>
            <w:sz w:val="24"/>
            <w:szCs w:val="24"/>
          </w:rPr>
          <w:t xml:space="preserve">. The </w:t>
        </w:r>
        <w:r w:rsidR="007C75B4" w:rsidRPr="79E5D6D4">
          <w:rPr>
            <w:rFonts w:ascii="inherit" w:hAnsi="inherit"/>
            <w:sz w:val="24"/>
            <w:szCs w:val="24"/>
          </w:rPr>
          <w:t xml:space="preserve">synthetic </w:t>
        </w:r>
        <w:r w:rsidRPr="79E5D6D4">
          <w:rPr>
            <w:rFonts w:ascii="inherit" w:hAnsi="inherit"/>
            <w:sz w:val="24"/>
            <w:szCs w:val="24"/>
          </w:rPr>
          <w:t>inertia shall be provided with a damped system response and the energy needed for this function shall be coordinated with sources external to the HVDC system and if applicable within the isolated AC network’s design and operational limits;</w:t>
        </w:r>
        <w:bookmarkEnd w:id="620"/>
      </w:ins>
    </w:p>
    <w:p w14:paraId="1F07F2A0" w14:textId="12BC86E4" w:rsidR="000939F1" w:rsidRDefault="000939F1" w:rsidP="000939F1">
      <w:pPr>
        <w:pStyle w:val="Heading2"/>
        <w:rPr>
          <w:ins w:id="636" w:author="Author"/>
        </w:rPr>
      </w:pPr>
      <w:ins w:id="637" w:author="Author">
        <w:r>
          <w:lastRenderedPageBreak/>
          <w:t>Article 14 b</w:t>
        </w:r>
      </w:ins>
    </w:p>
    <w:p w14:paraId="658F8BB4" w14:textId="07D93193" w:rsidR="000939F1" w:rsidRPr="0036209E" w:rsidRDefault="000939F1">
      <w:pPr>
        <w:jc w:val="center"/>
        <w:rPr>
          <w:ins w:id="638" w:author="Author"/>
          <w:rFonts w:ascii="inherit" w:hAnsi="inherit"/>
          <w:b/>
          <w:bCs/>
          <w:sz w:val="24"/>
          <w:szCs w:val="24"/>
          <w:rPrChange w:id="639" w:author="Author">
            <w:rPr>
              <w:ins w:id="640" w:author="Author"/>
              <w:rFonts w:ascii="inherit" w:hAnsi="inherit"/>
              <w:sz w:val="24"/>
              <w:szCs w:val="24"/>
            </w:rPr>
          </w:rPrChange>
        </w:rPr>
        <w:pPrChange w:id="641" w:author="Author">
          <w:pPr>
            <w:numPr>
              <w:numId w:val="20"/>
            </w:numPr>
            <w:spacing w:after="480"/>
            <w:ind w:left="11" w:hanging="11"/>
          </w:pPr>
        </w:pPrChange>
      </w:pPr>
      <w:ins w:id="642" w:author="Author">
        <w:r w:rsidRPr="00F079BF">
          <w:rPr>
            <w:rFonts w:ascii="inherit" w:hAnsi="inherit"/>
            <w:b/>
            <w:bCs/>
            <w:sz w:val="24"/>
            <w:szCs w:val="24"/>
            <w:rPrChange w:id="643" w:author="Author">
              <w:rPr/>
            </w:rPrChange>
          </w:rPr>
          <w:t>Fast frequency Control Capabil</w:t>
        </w:r>
        <w:r w:rsidRPr="00F079BF">
          <w:rPr>
            <w:rFonts w:ascii="inherit" w:hAnsi="inherit"/>
            <w:b/>
            <w:bCs/>
            <w:sz w:val="24"/>
            <w:szCs w:val="24"/>
          </w:rPr>
          <w:t>i</w:t>
        </w:r>
        <w:r w:rsidRPr="00F079BF">
          <w:rPr>
            <w:rFonts w:ascii="inherit" w:hAnsi="inherit"/>
            <w:b/>
            <w:bCs/>
            <w:sz w:val="24"/>
            <w:szCs w:val="24"/>
            <w:rPrChange w:id="644" w:author="Author">
              <w:rPr/>
            </w:rPrChange>
          </w:rPr>
          <w:t>ty</w:t>
        </w:r>
        <w:r w:rsidRPr="0036209E">
          <w:rPr>
            <w:rFonts w:ascii="inherit" w:hAnsi="inherit"/>
            <w:b/>
            <w:bCs/>
            <w:sz w:val="24"/>
            <w:szCs w:val="24"/>
            <w:rPrChange w:id="645" w:author="Author">
              <w:rPr/>
            </w:rPrChange>
          </w:rPr>
          <w:t xml:space="preserve"> </w:t>
        </w:r>
      </w:ins>
    </w:p>
    <w:p w14:paraId="3426C789" w14:textId="475789C1" w:rsidR="00652C3A" w:rsidRDefault="00652C3A" w:rsidP="00652C3A">
      <w:pPr>
        <w:numPr>
          <w:ilvl w:val="0"/>
          <w:numId w:val="20"/>
        </w:numPr>
        <w:spacing w:after="480"/>
        <w:ind w:left="11" w:hanging="11"/>
        <w:rPr>
          <w:ins w:id="646" w:author="Author"/>
          <w:rFonts w:ascii="inherit" w:hAnsi="inherit"/>
          <w:sz w:val="24"/>
          <w:szCs w:val="24"/>
        </w:rPr>
      </w:pPr>
      <w:bookmarkStart w:id="647" w:name="_Ref155965717"/>
      <w:commentRangeStart w:id="648"/>
      <w:ins w:id="649" w:author="Author">
        <w:del w:id="650" w:author="Author">
          <w:r w:rsidRPr="2DD524A6" w:rsidDel="00E940C6">
            <w:rPr>
              <w:rFonts w:ascii="inherit" w:hAnsi="inherit"/>
              <w:sz w:val="24"/>
              <w:szCs w:val="24"/>
            </w:rPr>
            <w:delText xml:space="preserve">If grid forming capability </w:delText>
          </w:r>
        </w:del>
      </w:ins>
      <w:commentRangeEnd w:id="648"/>
      <w:r w:rsidR="008F68FA">
        <w:rPr>
          <w:rStyle w:val="CommentReference"/>
        </w:rPr>
        <w:commentReference w:id="648"/>
      </w:r>
      <w:ins w:id="651" w:author="Author">
        <w:del w:id="652" w:author="Author">
          <w:r w:rsidRPr="2DD524A6" w:rsidDel="00E940C6">
            <w:rPr>
              <w:rFonts w:ascii="inherit" w:hAnsi="inherit"/>
              <w:sz w:val="24"/>
              <w:szCs w:val="24"/>
            </w:rPr>
            <w:delText>as prescribed in</w:delText>
          </w:r>
          <w:r w:rsidR="007929CB" w:rsidRPr="2DD524A6" w:rsidDel="00E940C6">
            <w:rPr>
              <w:rFonts w:ascii="inherit" w:hAnsi="inherit"/>
              <w:sz w:val="24"/>
              <w:szCs w:val="24"/>
            </w:rPr>
            <w:delText xml:space="preserve"> </w:delText>
          </w:r>
          <w:r w:rsidR="00B9777F" w:rsidRPr="2DD524A6" w:rsidDel="00E940C6">
            <w:rPr>
              <w:rFonts w:ascii="inherit" w:hAnsi="inherit"/>
              <w:sz w:val="24"/>
              <w:szCs w:val="24"/>
            </w:rPr>
            <w:delText xml:space="preserve">paragraphs </w:delText>
          </w:r>
          <w:r w:rsidRPr="2DD524A6" w:rsidDel="00E940C6">
            <w:rPr>
              <w:rFonts w:ascii="inherit" w:hAnsi="inherit"/>
              <w:sz w:val="24"/>
              <w:szCs w:val="24"/>
            </w:rPr>
            <w:fldChar w:fldCharType="begin"/>
          </w:r>
          <w:r w:rsidRPr="2DD524A6" w:rsidDel="00E940C6">
            <w:rPr>
              <w:rFonts w:ascii="inherit" w:hAnsi="inherit"/>
              <w:sz w:val="24"/>
              <w:szCs w:val="24"/>
            </w:rPr>
            <w:delInstrText xml:space="preserve"> REF _Ref155961144 \r \h </w:delInstrText>
          </w:r>
        </w:del>
      </w:ins>
      <w:del w:id="653" w:author="Author">
        <w:r w:rsidRPr="2DD524A6" w:rsidDel="00E940C6">
          <w:rPr>
            <w:rFonts w:ascii="inherit" w:hAnsi="inherit"/>
            <w:sz w:val="24"/>
            <w:szCs w:val="24"/>
          </w:rPr>
        </w:r>
      </w:del>
      <w:ins w:id="654" w:author="Author">
        <w:del w:id="655" w:author="Author">
          <w:r w:rsidRPr="2DD524A6" w:rsidDel="00E940C6">
            <w:rPr>
              <w:rFonts w:ascii="inherit" w:hAnsi="inherit"/>
              <w:sz w:val="24"/>
              <w:szCs w:val="24"/>
            </w:rPr>
            <w:fldChar w:fldCharType="separate"/>
          </w:r>
        </w:del>
      </w:ins>
      <w:del w:id="656" w:author="Author">
        <w:r w:rsidR="000830C9" w:rsidDel="00E940C6">
          <w:rPr>
            <w:rFonts w:ascii="inherit" w:hAnsi="inherit"/>
            <w:sz w:val="24"/>
            <w:szCs w:val="24"/>
          </w:rPr>
          <w:delText>1</w:delText>
        </w:r>
      </w:del>
      <w:ins w:id="657" w:author="Author">
        <w:del w:id="658" w:author="Author">
          <w:r w:rsidRPr="2DD524A6" w:rsidDel="00E940C6">
            <w:rPr>
              <w:rFonts w:ascii="inherit" w:hAnsi="inherit"/>
              <w:sz w:val="24"/>
              <w:szCs w:val="24"/>
            </w:rPr>
            <w:fldChar w:fldCharType="end"/>
          </w:r>
          <w:r w:rsidR="00957E4E" w:rsidRPr="2DD524A6" w:rsidDel="00E940C6">
            <w:rPr>
              <w:rFonts w:ascii="inherit" w:hAnsi="inherit"/>
              <w:sz w:val="24"/>
              <w:szCs w:val="24"/>
            </w:rPr>
            <w:delText>-</w:delText>
          </w:r>
          <w:r w:rsidRPr="2DD524A6" w:rsidDel="00E940C6">
            <w:rPr>
              <w:rFonts w:ascii="inherit" w:hAnsi="inherit"/>
              <w:sz w:val="24"/>
              <w:szCs w:val="24"/>
            </w:rPr>
            <w:fldChar w:fldCharType="begin"/>
          </w:r>
          <w:r w:rsidRPr="2DD524A6" w:rsidDel="00E940C6">
            <w:rPr>
              <w:rFonts w:ascii="inherit" w:hAnsi="inherit"/>
              <w:sz w:val="24"/>
              <w:szCs w:val="24"/>
            </w:rPr>
            <w:delInstrText xml:space="preserve"> REF _Ref155965919 \r \h </w:delInstrText>
          </w:r>
        </w:del>
      </w:ins>
      <w:del w:id="659" w:author="Author">
        <w:r w:rsidRPr="2DD524A6" w:rsidDel="00E940C6">
          <w:rPr>
            <w:rFonts w:ascii="inherit" w:hAnsi="inherit"/>
            <w:sz w:val="24"/>
            <w:szCs w:val="24"/>
          </w:rPr>
        </w:r>
        <w:r w:rsidRPr="2DD524A6" w:rsidDel="00E940C6">
          <w:rPr>
            <w:rFonts w:ascii="inherit" w:hAnsi="inherit"/>
            <w:sz w:val="24"/>
            <w:szCs w:val="24"/>
          </w:rPr>
          <w:fldChar w:fldCharType="separate"/>
        </w:r>
        <w:r w:rsidRPr="2DD524A6" w:rsidDel="00E940C6">
          <w:rPr>
            <w:rFonts w:ascii="inherit" w:hAnsi="inherit"/>
            <w:sz w:val="24"/>
            <w:szCs w:val="24"/>
          </w:rPr>
          <w:delText>5</w:delText>
        </w:r>
      </w:del>
      <w:ins w:id="660" w:author="Author">
        <w:del w:id="661" w:author="Author">
          <w:r w:rsidRPr="2DD524A6" w:rsidDel="00E940C6">
            <w:rPr>
              <w:rFonts w:ascii="inherit" w:hAnsi="inherit"/>
              <w:sz w:val="24"/>
              <w:szCs w:val="24"/>
            </w:rPr>
            <w:fldChar w:fldCharType="end"/>
          </w:r>
          <w:r w:rsidR="190C22C4" w:rsidRPr="2DD524A6" w:rsidDel="00E940C6">
            <w:rPr>
              <w:rFonts w:ascii="inherit" w:hAnsi="inherit"/>
              <w:sz w:val="24"/>
              <w:szCs w:val="24"/>
            </w:rPr>
            <w:delText>4</w:delText>
          </w:r>
          <w:r w:rsidR="00B9777F" w:rsidRPr="2DD524A6" w:rsidDel="00E940C6">
            <w:rPr>
              <w:rFonts w:ascii="inherit" w:hAnsi="inherit"/>
              <w:sz w:val="24"/>
              <w:szCs w:val="24"/>
            </w:rPr>
            <w:delText xml:space="preserve"> of this Article</w:delText>
          </w:r>
          <w:r w:rsidR="006859E8" w:rsidDel="00E940C6">
            <w:rPr>
              <w:rFonts w:ascii="inherit" w:hAnsi="inherit"/>
              <w:sz w:val="24"/>
              <w:szCs w:val="24"/>
            </w:rPr>
            <w:delText xml:space="preserve"> Article </w:delText>
          </w:r>
          <w:r w:rsidR="000939F1" w:rsidDel="00E940C6">
            <w:rPr>
              <w:rFonts w:ascii="inherit" w:hAnsi="inherit"/>
              <w:sz w:val="24"/>
              <w:szCs w:val="24"/>
            </w:rPr>
            <w:delText>14</w:delText>
          </w:r>
          <w:r w:rsidRPr="2DD524A6" w:rsidDel="00E940C6">
            <w:rPr>
              <w:rFonts w:ascii="inherit" w:hAnsi="inherit"/>
              <w:sz w:val="24"/>
              <w:szCs w:val="24"/>
            </w:rPr>
            <w:delText xml:space="preserve"> is not requested</w:delText>
          </w:r>
          <w:r w:rsidR="00433ED5" w:rsidDel="00E940C6">
            <w:rPr>
              <w:rFonts w:ascii="inherit" w:hAnsi="inherit"/>
              <w:sz w:val="24"/>
              <w:szCs w:val="24"/>
            </w:rPr>
            <w:delText xml:space="preserve"> by the </w:delText>
          </w:r>
        </w:del>
        <w:r w:rsidR="00E940C6">
          <w:rPr>
            <w:rFonts w:ascii="inherit" w:hAnsi="inherit"/>
            <w:sz w:val="24"/>
            <w:szCs w:val="24"/>
          </w:rPr>
          <w:t xml:space="preserve"> The </w:t>
        </w:r>
        <w:del w:id="662" w:author="Author">
          <w:r w:rsidR="00433ED5" w:rsidDel="00E940C6">
            <w:rPr>
              <w:rFonts w:ascii="inherit" w:hAnsi="inherit"/>
              <w:sz w:val="24"/>
              <w:szCs w:val="24"/>
            </w:rPr>
            <w:delText>relevant TSO</w:delText>
          </w:r>
          <w:r w:rsidR="006859E8" w:rsidDel="00E940C6">
            <w:rPr>
              <w:rFonts w:ascii="inherit" w:hAnsi="inherit"/>
              <w:sz w:val="24"/>
              <w:szCs w:val="24"/>
            </w:rPr>
            <w:delText xml:space="preserve"> and if specified by the</w:delText>
          </w:r>
        </w:del>
        <w:r w:rsidR="006859E8">
          <w:rPr>
            <w:rFonts w:ascii="inherit" w:hAnsi="inherit"/>
            <w:sz w:val="24"/>
            <w:szCs w:val="24"/>
          </w:rPr>
          <w:t xml:space="preserve"> relevant TSO</w:t>
        </w:r>
        <w:r w:rsidR="00E940C6">
          <w:rPr>
            <w:rFonts w:ascii="inherit" w:hAnsi="inherit"/>
            <w:sz w:val="24"/>
            <w:szCs w:val="24"/>
          </w:rPr>
          <w:t xml:space="preserve"> may specify tha</w:t>
        </w:r>
        <w:r w:rsidR="00C47B7E">
          <w:rPr>
            <w:rFonts w:ascii="inherit" w:hAnsi="inherit"/>
            <w:sz w:val="24"/>
            <w:szCs w:val="24"/>
          </w:rPr>
          <w:t xml:space="preserve">t </w:t>
        </w:r>
        <w:del w:id="663" w:author="Author">
          <w:r w:rsidRPr="2DD524A6" w:rsidDel="00433ED5">
            <w:rPr>
              <w:rFonts w:ascii="inherit" w:hAnsi="inherit"/>
              <w:sz w:val="24"/>
              <w:szCs w:val="24"/>
            </w:rPr>
            <w:delText xml:space="preserve">, </w:delText>
          </w:r>
        </w:del>
        <w:r w:rsidRPr="2DD524A6">
          <w:rPr>
            <w:rFonts w:ascii="inherit" w:hAnsi="inherit"/>
            <w:sz w:val="24"/>
            <w:szCs w:val="24"/>
          </w:rPr>
          <w:t xml:space="preserve">an HVDC system shall be capable </w:t>
        </w:r>
        <w:del w:id="664" w:author="Author">
          <w:r w:rsidRPr="2DD524A6" w:rsidDel="00C47B7E">
            <w:rPr>
              <w:rFonts w:ascii="inherit" w:hAnsi="inherit"/>
              <w:sz w:val="24"/>
              <w:szCs w:val="24"/>
            </w:rPr>
            <w:delText xml:space="preserve">of </w:delText>
          </w:r>
        </w:del>
        <w:r w:rsidR="00C47B7E">
          <w:rPr>
            <w:rFonts w:ascii="inherit" w:hAnsi="inherit"/>
            <w:sz w:val="24"/>
            <w:szCs w:val="24"/>
          </w:rPr>
          <w:t xml:space="preserve">of performing fast frequency control to </w:t>
        </w:r>
        <w:r w:rsidRPr="2DD524A6">
          <w:rPr>
            <w:rFonts w:ascii="inherit" w:hAnsi="inherit"/>
            <w:sz w:val="24"/>
            <w:szCs w:val="24"/>
          </w:rPr>
          <w:t>contribut</w:t>
        </w:r>
        <w:del w:id="665" w:author="Author">
          <w:r w:rsidRPr="2DD524A6" w:rsidDel="00C47B7E">
            <w:rPr>
              <w:rFonts w:ascii="inherit" w:hAnsi="inherit"/>
              <w:sz w:val="24"/>
              <w:szCs w:val="24"/>
            </w:rPr>
            <w:delText>ing</w:delText>
          </w:r>
        </w:del>
        <w:r w:rsidR="00C47B7E">
          <w:rPr>
            <w:rFonts w:ascii="inherit" w:hAnsi="inherit"/>
            <w:sz w:val="24"/>
            <w:szCs w:val="24"/>
          </w:rPr>
          <w:t>e</w:t>
        </w:r>
        <w:r w:rsidRPr="2DD524A6">
          <w:rPr>
            <w:rFonts w:ascii="inherit" w:hAnsi="inherit"/>
            <w:sz w:val="24"/>
            <w:szCs w:val="24"/>
          </w:rPr>
          <w:t xml:space="preserve"> to limiting the transient frequency deviation </w:t>
        </w:r>
        <w:r w:rsidR="00913EDA" w:rsidRPr="2DD524A6">
          <w:rPr>
            <w:rFonts w:ascii="inherit" w:hAnsi="inherit"/>
            <w:sz w:val="24"/>
            <w:szCs w:val="24"/>
          </w:rPr>
          <w:t xml:space="preserve">by adjusting its active power as a function of </w:t>
        </w:r>
        <w:del w:id="666" w:author="Author">
          <w:r w:rsidR="00913EDA" w:rsidRPr="2DD524A6" w:rsidDel="00E940C6">
            <w:rPr>
              <w:rFonts w:ascii="inherit" w:hAnsi="inherit"/>
              <w:sz w:val="24"/>
              <w:szCs w:val="24"/>
            </w:rPr>
            <w:delText>the measured</w:delText>
          </w:r>
          <w:r w:rsidRPr="2DD524A6" w:rsidDel="00E940C6">
            <w:rPr>
              <w:rFonts w:ascii="inherit" w:hAnsi="inherit"/>
              <w:sz w:val="24"/>
              <w:szCs w:val="24"/>
            </w:rPr>
            <w:delText xml:space="preserve"> rate of change of frequency </w:delText>
          </w:r>
        </w:del>
        <w:r w:rsidR="00E940C6">
          <w:rPr>
            <w:rFonts w:ascii="inherit" w:hAnsi="inherit"/>
            <w:sz w:val="24"/>
            <w:szCs w:val="24"/>
          </w:rPr>
          <w:t xml:space="preserve"> </w:t>
        </w:r>
        <w:r w:rsidR="00E940C6" w:rsidRPr="0036209E">
          <w:rPr>
            <w:rFonts w:ascii="inherit" w:hAnsi="inherit"/>
            <w:sz w:val="24"/>
            <w:szCs w:val="24"/>
            <w:rPrChange w:id="667" w:author="Author">
              <w:rPr>
                <w:rFonts w:asciiTheme="majorHAnsi" w:eastAsia="Times New Roman" w:hAnsiTheme="majorHAnsi" w:cstheme="majorHAnsi"/>
                <w:color w:val="FF0000"/>
                <w:kern w:val="0"/>
                <w:szCs w:val="24"/>
                <w:bdr w:val="none" w:sz="0" w:space="0" w:color="auto" w:frame="1"/>
              </w:rPr>
            </w:rPrChange>
          </w:rPr>
          <w:t xml:space="preserve">the measured frequency, as specified by the relevant TSO. </w:t>
        </w:r>
        <w:r w:rsidR="00E940C6">
          <w:rPr>
            <w:rFonts w:ascii="inherit" w:hAnsi="inherit"/>
            <w:sz w:val="24"/>
            <w:szCs w:val="24"/>
          </w:rPr>
          <w:t xml:space="preserve"> </w:t>
        </w:r>
        <w:r w:rsidR="00E940C6" w:rsidRPr="0036209E">
          <w:rPr>
            <w:rFonts w:ascii="inherit" w:hAnsi="inherit"/>
            <w:sz w:val="24"/>
            <w:szCs w:val="24"/>
            <w:rPrChange w:id="668" w:author="Author">
              <w:rPr>
                <w:rFonts w:asciiTheme="majorHAnsi" w:eastAsia="Times New Roman" w:hAnsiTheme="majorHAnsi" w:cstheme="majorHAnsi"/>
                <w:color w:val="FF0000"/>
                <w:kern w:val="0"/>
                <w:szCs w:val="24"/>
                <w:bdr w:val="none" w:sz="0" w:space="0" w:color="auto" w:frame="1"/>
              </w:rPr>
            </w:rPrChange>
          </w:rPr>
          <w:t>Fast frequency Control shall be available in</w:t>
        </w:r>
        <w:r w:rsidR="00E940C6" w:rsidRPr="00E71CC4">
          <w:rPr>
            <w:rFonts w:asciiTheme="majorHAnsi" w:eastAsia="Times New Roman" w:hAnsiTheme="majorHAnsi" w:cstheme="majorHAnsi"/>
            <w:color w:val="FF0000"/>
            <w:kern w:val="0"/>
            <w:szCs w:val="24"/>
            <w:bdr w:val="none" w:sz="0" w:space="0" w:color="auto" w:frame="1"/>
          </w:rPr>
          <w:t> </w:t>
        </w:r>
        <w:r w:rsidR="00E940C6" w:rsidRPr="2DD524A6">
          <w:rPr>
            <w:rFonts w:ascii="inherit" w:hAnsi="inherit"/>
            <w:sz w:val="24"/>
            <w:szCs w:val="24"/>
          </w:rPr>
          <w:t xml:space="preserve"> </w:t>
        </w:r>
        <w:r w:rsidRPr="2DD524A6">
          <w:rPr>
            <w:rFonts w:ascii="inherit" w:hAnsi="inherit"/>
            <w:sz w:val="24"/>
            <w:szCs w:val="24"/>
          </w:rPr>
          <w:t>both in low and/or high frequency regimes</w:t>
        </w:r>
        <w:del w:id="669" w:author="Author">
          <w:r w:rsidR="002856F2" w:rsidRPr="2DD524A6" w:rsidDel="00C47B7E">
            <w:rPr>
              <w:rFonts w:ascii="inherit" w:hAnsi="inherit"/>
              <w:sz w:val="24"/>
              <w:szCs w:val="24"/>
            </w:rPr>
            <w:delText xml:space="preserve">, </w:delText>
          </w:r>
          <w:r w:rsidR="00E51146" w:rsidRPr="2DD524A6" w:rsidDel="00C47B7E">
            <w:rPr>
              <w:rFonts w:ascii="inherit" w:hAnsi="inherit"/>
              <w:sz w:val="24"/>
              <w:szCs w:val="24"/>
            </w:rPr>
            <w:delText>if</w:delText>
          </w:r>
          <w:r w:rsidR="002856F2" w:rsidRPr="2DD524A6" w:rsidDel="00C47B7E">
            <w:rPr>
              <w:rFonts w:ascii="inherit" w:hAnsi="inherit"/>
              <w:sz w:val="24"/>
              <w:szCs w:val="24"/>
            </w:rPr>
            <w:delText xml:space="preserve"> specified by the relevant system operator, in coordination with</w:delText>
          </w:r>
        </w:del>
        <w:r w:rsidR="002856F2" w:rsidRPr="2DD524A6">
          <w:rPr>
            <w:rFonts w:ascii="inherit" w:hAnsi="inherit"/>
            <w:sz w:val="24"/>
            <w:szCs w:val="24"/>
          </w:rPr>
          <w:t xml:space="preserve"> </w:t>
        </w:r>
        <w:r w:rsidR="00C47B7E">
          <w:rPr>
            <w:rFonts w:ascii="inherit" w:hAnsi="inherit"/>
            <w:sz w:val="24"/>
            <w:szCs w:val="24"/>
          </w:rPr>
          <w:t xml:space="preserve">as specified by </w:t>
        </w:r>
        <w:r w:rsidR="002856F2" w:rsidRPr="2DD524A6">
          <w:rPr>
            <w:rFonts w:ascii="inherit" w:hAnsi="inherit"/>
            <w:sz w:val="24"/>
            <w:szCs w:val="24"/>
          </w:rPr>
          <w:t>the relevant TSO</w:t>
        </w:r>
        <w:del w:id="670" w:author="Author">
          <w:r w:rsidR="002856F2" w:rsidRPr="2DD524A6" w:rsidDel="00C47B7E">
            <w:rPr>
              <w:rFonts w:ascii="inherit" w:hAnsi="inherit"/>
              <w:sz w:val="24"/>
              <w:szCs w:val="24"/>
            </w:rPr>
            <w:delText>s</w:delText>
          </w:r>
        </w:del>
        <w:r w:rsidRPr="2DD524A6">
          <w:rPr>
            <w:rFonts w:ascii="inherit" w:hAnsi="inherit"/>
            <w:sz w:val="24"/>
            <w:szCs w:val="24"/>
          </w:rPr>
          <w:t>. The following shall apply:</w:t>
        </w:r>
        <w:bookmarkEnd w:id="647"/>
      </w:ins>
    </w:p>
    <w:p w14:paraId="5F47FE8F" w14:textId="3BC50430" w:rsidR="00652C3A" w:rsidRDefault="003B2E8B" w:rsidP="00B13FCD">
      <w:pPr>
        <w:pStyle w:val="ListParagraph"/>
        <w:numPr>
          <w:ilvl w:val="0"/>
          <w:numId w:val="178"/>
        </w:numPr>
        <w:spacing w:after="240"/>
        <w:ind w:left="567" w:hanging="567"/>
        <w:contextualSpacing w:val="0"/>
        <w:rPr>
          <w:ins w:id="671" w:author="Author"/>
          <w:rFonts w:ascii="inherit" w:hAnsi="inherit"/>
          <w:sz w:val="24"/>
          <w:szCs w:val="24"/>
        </w:rPr>
      </w:pPr>
      <w:ins w:id="672" w:author="Author">
        <w:r>
          <w:rPr>
            <w:rFonts w:ascii="inherit" w:hAnsi="inherit"/>
            <w:sz w:val="24"/>
            <w:szCs w:val="24"/>
          </w:rPr>
          <w:t>t</w:t>
        </w:r>
        <w:r w:rsidR="00652C3A" w:rsidRPr="00652C3A">
          <w:rPr>
            <w:rFonts w:ascii="inherit" w:hAnsi="inherit"/>
            <w:sz w:val="24"/>
            <w:szCs w:val="24"/>
          </w:rPr>
          <w:t>he HVDC system shall be capable without intentional delay of adjusting the active power injected to or withdrawn from AC grid within its rated power</w:t>
        </w:r>
        <w:r w:rsidR="00C47B7E">
          <w:rPr>
            <w:rFonts w:ascii="inherit" w:hAnsi="inherit"/>
            <w:sz w:val="24"/>
            <w:szCs w:val="24"/>
          </w:rPr>
          <w:t>.</w:t>
        </w:r>
        <w:r w:rsidR="00C47B7E" w:rsidRPr="00C47B7E">
          <w:t xml:space="preserve"> </w:t>
        </w:r>
        <w:r w:rsidR="00C47B7E" w:rsidRPr="00C47B7E">
          <w:rPr>
            <w:rFonts w:ascii="inherit" w:hAnsi="inherit"/>
            <w:sz w:val="24"/>
            <w:szCs w:val="24"/>
          </w:rPr>
          <w:t>The Fast Frequency Control shall be provided with a damped system response and the energy needed for this function shall be coordinated with sources external to the HVDC system and if applicable within the isolated AC network’s design and operational limits;</w:t>
        </w:r>
        <w:r w:rsidR="00C47B7E">
          <w:rPr>
            <w:rFonts w:ascii="inherit" w:hAnsi="inherit"/>
            <w:sz w:val="24"/>
            <w:szCs w:val="24"/>
          </w:rPr>
          <w:t xml:space="preserve"> </w:t>
        </w:r>
        <w:del w:id="673" w:author="Author">
          <w:r w:rsidR="00652C3A" w:rsidRPr="00652C3A" w:rsidDel="00C47B7E">
            <w:rPr>
              <w:rFonts w:ascii="inherit" w:hAnsi="inherit"/>
              <w:sz w:val="24"/>
              <w:szCs w:val="24"/>
            </w:rPr>
            <w:delText>;</w:delText>
          </w:r>
        </w:del>
      </w:ins>
    </w:p>
    <w:p w14:paraId="42C3F740" w14:textId="432741C4" w:rsidR="00652C3A" w:rsidRDefault="003853FF" w:rsidP="00B13FCD">
      <w:pPr>
        <w:pStyle w:val="ListParagraph"/>
        <w:numPr>
          <w:ilvl w:val="0"/>
          <w:numId w:val="178"/>
        </w:numPr>
        <w:spacing w:after="240"/>
        <w:ind w:left="567" w:hanging="567"/>
        <w:contextualSpacing w:val="0"/>
        <w:rPr>
          <w:ins w:id="674" w:author="Author"/>
          <w:rFonts w:ascii="inherit" w:hAnsi="inherit"/>
          <w:sz w:val="24"/>
          <w:szCs w:val="24"/>
        </w:rPr>
      </w:pPr>
      <w:ins w:id="675" w:author="Author">
        <w:r>
          <w:rPr>
            <w:rFonts w:ascii="inherit" w:hAnsi="inherit"/>
            <w:sz w:val="24"/>
            <w:szCs w:val="24"/>
          </w:rPr>
          <w:t>t</w:t>
        </w:r>
        <w:r w:rsidR="00652C3A" w:rsidRPr="00652C3A">
          <w:rPr>
            <w:rFonts w:ascii="inherit" w:hAnsi="inherit"/>
            <w:sz w:val="24"/>
            <w:szCs w:val="24"/>
          </w:rPr>
          <w:t>his active power adjustment shall be performed based on the measured</w:t>
        </w:r>
        <w:r w:rsidR="00C47B7E">
          <w:rPr>
            <w:rFonts w:ascii="inherit" w:hAnsi="inherit"/>
            <w:sz w:val="24"/>
            <w:szCs w:val="24"/>
          </w:rPr>
          <w:t xml:space="preserve"> </w:t>
        </w:r>
        <w:r w:rsidR="00C47B7E" w:rsidRPr="0036209E">
          <w:rPr>
            <w:rFonts w:ascii="inherit" w:hAnsi="inherit"/>
            <w:sz w:val="24"/>
            <w:szCs w:val="24"/>
            <w:rPrChange w:id="676" w:author="Author">
              <w:rPr>
                <w:rFonts w:asciiTheme="majorHAnsi" w:eastAsia="Times New Roman" w:hAnsiTheme="majorHAnsi" w:cstheme="majorHAnsi"/>
                <w:color w:val="FF0000"/>
                <w:kern w:val="0"/>
                <w:szCs w:val="24"/>
                <w:bdr w:val="none" w:sz="0" w:space="0" w:color="auto" w:frame="1"/>
              </w:rPr>
            </w:rPrChange>
          </w:rPr>
          <w:t>frequency, as specified by the relevant TSO</w:t>
        </w:r>
        <w:del w:id="677" w:author="Author">
          <w:r w:rsidR="00652C3A" w:rsidRPr="00652C3A" w:rsidDel="00C47B7E">
            <w:rPr>
              <w:rFonts w:ascii="inherit" w:hAnsi="inherit"/>
              <w:sz w:val="24"/>
              <w:szCs w:val="24"/>
            </w:rPr>
            <w:delText xml:space="preserve"> rate of change of frequency</w:delText>
          </w:r>
        </w:del>
        <w:r w:rsidR="00652C3A" w:rsidRPr="00652C3A">
          <w:rPr>
            <w:rFonts w:ascii="inherit" w:hAnsi="inherit"/>
            <w:sz w:val="24"/>
            <w:szCs w:val="24"/>
          </w:rPr>
          <w:t>. The measurement method shall be agreed between the relevant TSOs and the HVDC system owner;</w:t>
        </w:r>
      </w:ins>
    </w:p>
    <w:p w14:paraId="61AF8234" w14:textId="0E5D3352" w:rsidR="00652C3A" w:rsidRDefault="003853FF" w:rsidP="00B13FCD">
      <w:pPr>
        <w:pStyle w:val="ListParagraph"/>
        <w:numPr>
          <w:ilvl w:val="0"/>
          <w:numId w:val="178"/>
        </w:numPr>
        <w:spacing w:after="240"/>
        <w:ind w:left="567" w:hanging="567"/>
        <w:contextualSpacing w:val="0"/>
        <w:rPr>
          <w:ins w:id="678" w:author="Author"/>
          <w:rFonts w:ascii="inherit" w:hAnsi="inherit"/>
          <w:sz w:val="24"/>
          <w:szCs w:val="24"/>
        </w:rPr>
      </w:pPr>
      <w:ins w:id="679" w:author="Author">
        <w:r>
          <w:rPr>
            <w:rFonts w:ascii="inherit" w:hAnsi="inherit"/>
            <w:sz w:val="24"/>
            <w:szCs w:val="24"/>
          </w:rPr>
          <w:t>w</w:t>
        </w:r>
        <w:r w:rsidR="00652C3A" w:rsidRPr="00652C3A">
          <w:rPr>
            <w:rFonts w:ascii="inherit" w:hAnsi="inherit"/>
            <w:sz w:val="24"/>
            <w:szCs w:val="24"/>
          </w:rPr>
          <w:t xml:space="preserve">hen the frequency </w:t>
        </w:r>
        <w:r w:rsidR="00652C3A" w:rsidRPr="003E284D">
          <w:rPr>
            <w:rFonts w:ascii="inherit" w:hAnsi="inherit"/>
            <w:sz w:val="24"/>
            <w:szCs w:val="24"/>
          </w:rPr>
          <w:t xml:space="preserve">has </w:t>
        </w:r>
        <w:r w:rsidR="003E284D">
          <w:rPr>
            <w:rFonts w:ascii="inherit" w:hAnsi="inherit"/>
            <w:sz w:val="24"/>
            <w:szCs w:val="24"/>
          </w:rPr>
          <w:t>recovered</w:t>
        </w:r>
        <w:r w:rsidR="00EE3F48">
          <w:rPr>
            <w:rFonts w:ascii="inherit" w:hAnsi="inherit"/>
            <w:sz w:val="24"/>
            <w:szCs w:val="24"/>
          </w:rPr>
          <w:t>,</w:t>
        </w:r>
        <w:r>
          <w:rPr>
            <w:rFonts w:ascii="inherit" w:hAnsi="inherit"/>
            <w:sz w:val="24"/>
            <w:szCs w:val="24"/>
          </w:rPr>
          <w:t xml:space="preserve"> </w:t>
        </w:r>
        <w:r w:rsidR="00652C3A" w:rsidRPr="00652C3A">
          <w:rPr>
            <w:rFonts w:ascii="inherit" w:hAnsi="inherit"/>
            <w:sz w:val="24"/>
            <w:szCs w:val="24"/>
          </w:rPr>
          <w:t>the operating point of the HVDC system shall return to its pre-disturbance active power value or an operating point according to the power available for transmission through the HVDC system;</w:t>
        </w:r>
      </w:ins>
    </w:p>
    <w:p w14:paraId="0E177489" w14:textId="6DCD7295" w:rsidR="00652C3A" w:rsidRDefault="003853FF" w:rsidP="00B13FCD">
      <w:pPr>
        <w:pStyle w:val="ListParagraph"/>
        <w:numPr>
          <w:ilvl w:val="0"/>
          <w:numId w:val="178"/>
        </w:numPr>
        <w:spacing w:after="240"/>
        <w:ind w:left="567" w:hanging="567"/>
        <w:contextualSpacing w:val="0"/>
        <w:rPr>
          <w:ins w:id="680" w:author="Author"/>
          <w:rFonts w:ascii="inherit" w:hAnsi="inherit"/>
          <w:sz w:val="24"/>
          <w:szCs w:val="24"/>
        </w:rPr>
      </w:pPr>
      <w:ins w:id="681" w:author="Author">
        <w:r>
          <w:rPr>
            <w:rFonts w:ascii="inherit" w:hAnsi="inherit"/>
            <w:sz w:val="24"/>
            <w:szCs w:val="24"/>
          </w:rPr>
          <w:t>t</w:t>
        </w:r>
        <w:r w:rsidR="00652C3A" w:rsidRPr="00652C3A">
          <w:rPr>
            <w:rFonts w:ascii="inherit" w:hAnsi="inherit"/>
            <w:sz w:val="24"/>
            <w:szCs w:val="24"/>
          </w:rPr>
          <w:t xml:space="preserve">he requirements regarding </w:t>
        </w:r>
        <w:r w:rsidR="00C47B7E" w:rsidRPr="0036209E">
          <w:rPr>
            <w:rFonts w:ascii="inherit" w:hAnsi="inherit"/>
            <w:sz w:val="24"/>
            <w:szCs w:val="24"/>
            <w:rPrChange w:id="682" w:author="Author">
              <w:rPr>
                <w:rFonts w:asciiTheme="majorHAnsi" w:eastAsia="Times New Roman" w:hAnsiTheme="majorHAnsi" w:cstheme="majorHAnsi"/>
                <w:color w:val="242424"/>
                <w:kern w:val="0"/>
                <w:szCs w:val="24"/>
                <w:bdr w:val="none" w:sz="0" w:space="0" w:color="auto" w:frame="1"/>
              </w:rPr>
            </w:rPrChange>
          </w:rPr>
          <w:t>measurement of frequency and/or</w:t>
        </w:r>
        <w:r w:rsidR="00C47B7E" w:rsidRPr="00E71CC4">
          <w:rPr>
            <w:rFonts w:asciiTheme="majorHAnsi" w:eastAsia="Times New Roman" w:hAnsiTheme="majorHAnsi" w:cstheme="majorHAnsi"/>
            <w:color w:val="242424"/>
            <w:kern w:val="0"/>
            <w:szCs w:val="24"/>
            <w:bdr w:val="none" w:sz="0" w:space="0" w:color="auto" w:frame="1"/>
          </w:rPr>
          <w:t xml:space="preserve"> </w:t>
        </w:r>
        <w:r w:rsidR="00287DBB">
          <w:rPr>
            <w:rFonts w:ascii="inherit" w:hAnsi="inherit"/>
            <w:sz w:val="24"/>
            <w:szCs w:val="24"/>
          </w:rPr>
          <w:t>r</w:t>
        </w:r>
        <w:r w:rsidR="00652C3A" w:rsidRPr="00652C3A">
          <w:rPr>
            <w:rFonts w:ascii="inherit" w:hAnsi="inherit"/>
            <w:sz w:val="24"/>
            <w:szCs w:val="24"/>
          </w:rPr>
          <w:t>ate-of-</w:t>
        </w:r>
        <w:r w:rsidR="00287DBB">
          <w:rPr>
            <w:rFonts w:ascii="inherit" w:hAnsi="inherit"/>
            <w:sz w:val="24"/>
            <w:szCs w:val="24"/>
          </w:rPr>
          <w:t>c</w:t>
        </w:r>
        <w:r w:rsidR="00652C3A" w:rsidRPr="00652C3A">
          <w:rPr>
            <w:rFonts w:ascii="inherit" w:hAnsi="inherit"/>
            <w:sz w:val="24"/>
            <w:szCs w:val="24"/>
          </w:rPr>
          <w:t>hange-of-</w:t>
        </w:r>
        <w:r w:rsidR="00287DBB">
          <w:rPr>
            <w:rFonts w:ascii="inherit" w:hAnsi="inherit"/>
            <w:sz w:val="24"/>
            <w:szCs w:val="24"/>
          </w:rPr>
          <w:t>f</w:t>
        </w:r>
        <w:r w:rsidR="00652C3A" w:rsidRPr="00652C3A">
          <w:rPr>
            <w:rFonts w:ascii="inherit" w:hAnsi="inherit"/>
            <w:sz w:val="24"/>
            <w:szCs w:val="24"/>
          </w:rPr>
          <w:t xml:space="preserve">requency </w:t>
        </w:r>
        <w:del w:id="683" w:author="Author">
          <w:r w:rsidR="00652C3A" w:rsidRPr="00652C3A" w:rsidDel="00C47B7E">
            <w:rPr>
              <w:rFonts w:ascii="inherit" w:hAnsi="inherit"/>
              <w:sz w:val="24"/>
              <w:szCs w:val="24"/>
            </w:rPr>
            <w:delText xml:space="preserve">measurement </w:delText>
          </w:r>
        </w:del>
        <w:r w:rsidR="00652C3A" w:rsidRPr="00652C3A">
          <w:rPr>
            <w:rFonts w:ascii="inherit" w:hAnsi="inherit"/>
            <w:sz w:val="24"/>
            <w:szCs w:val="24"/>
          </w:rPr>
          <w:t>as well as the dynamic performance parameters of rapidly adjusted active power injected to or withdrawn from AC grid shall be agreed between the relevant TSOs and the HVDC system owner.</w:t>
        </w:r>
      </w:ins>
    </w:p>
    <w:p w14:paraId="1581768D" w14:textId="08D0E87A" w:rsidR="00AE476A" w:rsidRPr="005B3720" w:rsidRDefault="00BF5202" w:rsidP="009853D9">
      <w:pPr>
        <w:pStyle w:val="Heading2"/>
      </w:pPr>
      <w:bookmarkStart w:id="684" w:name="_Ref153269250"/>
      <w:r w:rsidRPr="005B3720">
        <w:t>Article 15</w:t>
      </w:r>
      <w:bookmarkEnd w:id="684"/>
    </w:p>
    <w:p w14:paraId="22ADC8E1" w14:textId="37C32A79" w:rsidR="00AE476A" w:rsidRPr="005B3720" w:rsidRDefault="00BF5202" w:rsidP="00B1553A">
      <w:pPr>
        <w:spacing w:after="392" w:line="217" w:lineRule="auto"/>
        <w:ind w:left="0" w:firstLine="0"/>
        <w:jc w:val="center"/>
        <w:rPr>
          <w:rFonts w:ascii="inherit" w:hAnsi="inherit"/>
          <w:sz w:val="24"/>
          <w:szCs w:val="24"/>
        </w:rPr>
      </w:pPr>
      <w:r w:rsidRPr="005B3720">
        <w:rPr>
          <w:rFonts w:ascii="inherit" w:hAnsi="inherit"/>
          <w:b/>
          <w:sz w:val="24"/>
          <w:szCs w:val="24"/>
        </w:rPr>
        <w:t>Requirements relating to frequency sensitive mode, limited frequency sensitive mode overfrequency and limited frequency sensitive mode underfrequency</w:t>
      </w:r>
    </w:p>
    <w:p w14:paraId="0000286C" w14:textId="554143CA" w:rsidR="00AE476A" w:rsidRPr="005B3720" w:rsidRDefault="00BF5202">
      <w:pPr>
        <w:spacing w:after="777"/>
        <w:ind w:left="-3"/>
        <w:rPr>
          <w:rFonts w:ascii="inherit" w:hAnsi="inherit"/>
          <w:sz w:val="24"/>
          <w:szCs w:val="24"/>
        </w:rPr>
      </w:pPr>
      <w:r w:rsidRPr="005B3720">
        <w:rPr>
          <w:rFonts w:ascii="inherit" w:hAnsi="inherit"/>
          <w:sz w:val="24"/>
          <w:szCs w:val="24"/>
        </w:rPr>
        <w:t>Requirements applying to frequency sensitive mode, limited frequency sensitive mode overfrequency and limited frequency sensitive mode underfrequency shall be as set out in Annex II.</w:t>
      </w:r>
    </w:p>
    <w:p w14:paraId="211B720E" w14:textId="19B543AB" w:rsidR="00AE476A" w:rsidRPr="005B3720" w:rsidRDefault="00BF5202" w:rsidP="003720C0">
      <w:pPr>
        <w:pStyle w:val="Heading2"/>
      </w:pPr>
      <w:bookmarkStart w:id="685" w:name="_Ref153269258"/>
      <w:r w:rsidRPr="005B3720">
        <w:t>Article 16</w:t>
      </w:r>
      <w:bookmarkEnd w:id="685"/>
    </w:p>
    <w:p w14:paraId="34F34D1E" w14:textId="6544D6F7" w:rsidR="00AE476A" w:rsidRPr="003720C0" w:rsidRDefault="00BF5202" w:rsidP="003720C0">
      <w:pPr>
        <w:jc w:val="center"/>
        <w:rPr>
          <w:rFonts w:ascii="inherit" w:hAnsi="inherit"/>
          <w:b/>
          <w:bCs/>
          <w:sz w:val="24"/>
          <w:szCs w:val="24"/>
        </w:rPr>
      </w:pPr>
      <w:r w:rsidRPr="003720C0">
        <w:rPr>
          <w:rFonts w:ascii="inherit" w:hAnsi="inherit"/>
          <w:b/>
          <w:bCs/>
          <w:sz w:val="24"/>
          <w:szCs w:val="24"/>
        </w:rPr>
        <w:t>Frequency control</w:t>
      </w:r>
    </w:p>
    <w:p w14:paraId="74E24AD7" w14:textId="67BDE464" w:rsidR="00AE476A" w:rsidRPr="005B3720" w:rsidRDefault="00BF5202" w:rsidP="00D70247">
      <w:pPr>
        <w:numPr>
          <w:ilvl w:val="0"/>
          <w:numId w:val="21"/>
        </w:numPr>
        <w:spacing w:after="397"/>
        <w:rPr>
          <w:rFonts w:ascii="inherit" w:hAnsi="inherit"/>
          <w:sz w:val="24"/>
          <w:szCs w:val="24"/>
        </w:rPr>
      </w:pPr>
      <w:bookmarkStart w:id="686" w:name="_Ref153281810"/>
      <w:r w:rsidRPr="005B3720">
        <w:rPr>
          <w:rFonts w:ascii="inherit" w:hAnsi="inherit"/>
          <w:sz w:val="24"/>
          <w:szCs w:val="24"/>
        </w:rPr>
        <w:t xml:space="preserve">If specified by the relevant TSO, </w:t>
      </w:r>
      <w:ins w:id="687" w:author="Author">
        <w:r w:rsidR="00464EA6" w:rsidRPr="00464EA6">
          <w:rPr>
            <w:rFonts w:ascii="inherit" w:hAnsi="inherit"/>
            <w:sz w:val="24"/>
            <w:szCs w:val="24"/>
          </w:rPr>
          <w:t>utilizing the available power at the AC connection points of the HVDC system,</w:t>
        </w:r>
        <w:r w:rsidR="00464EA6">
          <w:rPr>
            <w:rFonts w:ascii="inherit" w:hAnsi="inherit"/>
            <w:sz w:val="24"/>
            <w:szCs w:val="24"/>
          </w:rPr>
          <w:t xml:space="preserve"> </w:t>
        </w:r>
      </w:ins>
      <w:r w:rsidRPr="005B3720">
        <w:rPr>
          <w:rFonts w:ascii="inherit" w:hAnsi="inherit"/>
          <w:sz w:val="24"/>
          <w:szCs w:val="24"/>
        </w:rPr>
        <w:t>an HVDC system shall be equipped with an independent control mode to modulate the active power output of the HVDC converter station</w:t>
      </w:r>
      <w:ins w:id="688" w:author="Author">
        <w:r w:rsidR="00464EA6">
          <w:rPr>
            <w:rFonts w:ascii="inherit" w:hAnsi="inherit"/>
            <w:sz w:val="24"/>
            <w:szCs w:val="24"/>
          </w:rPr>
          <w:t>s</w:t>
        </w:r>
      </w:ins>
      <w:r w:rsidRPr="005B3720">
        <w:rPr>
          <w:rFonts w:ascii="inherit" w:hAnsi="inherit"/>
          <w:sz w:val="24"/>
          <w:szCs w:val="24"/>
        </w:rPr>
        <w:t xml:space="preserve"> depending on </w:t>
      </w:r>
      <w:r w:rsidRPr="005B3720">
        <w:rPr>
          <w:rFonts w:ascii="inherit" w:hAnsi="inherit"/>
          <w:sz w:val="24"/>
          <w:szCs w:val="24"/>
        </w:rPr>
        <w:lastRenderedPageBreak/>
        <w:t xml:space="preserve">the frequencies at all connection points of the HVDC system in order to </w:t>
      </w:r>
      <w:del w:id="689" w:author="Author">
        <w:r w:rsidRPr="005B3720" w:rsidDel="00464EA6">
          <w:rPr>
            <w:rFonts w:ascii="inherit" w:hAnsi="inherit"/>
            <w:sz w:val="24"/>
            <w:szCs w:val="24"/>
          </w:rPr>
          <w:delText>maintain stable</w:delText>
        </w:r>
      </w:del>
      <w:ins w:id="690" w:author="Author">
        <w:r w:rsidR="00464EA6">
          <w:rPr>
            <w:rFonts w:ascii="inherit" w:hAnsi="inherit"/>
            <w:sz w:val="24"/>
            <w:szCs w:val="24"/>
          </w:rPr>
          <w:t>contribute to the stabilisation</w:t>
        </w:r>
      </w:ins>
      <w:r w:rsidRPr="005B3720">
        <w:rPr>
          <w:rFonts w:ascii="inherit" w:hAnsi="inherit"/>
          <w:sz w:val="24"/>
          <w:szCs w:val="24"/>
        </w:rPr>
        <w:t xml:space="preserve"> </w:t>
      </w:r>
      <w:ins w:id="691" w:author="Author">
        <w:r w:rsidR="00464EA6">
          <w:rPr>
            <w:rFonts w:ascii="inherit" w:hAnsi="inherit"/>
            <w:sz w:val="24"/>
            <w:szCs w:val="24"/>
          </w:rPr>
          <w:t xml:space="preserve">of the </w:t>
        </w:r>
      </w:ins>
      <w:r w:rsidRPr="005B3720">
        <w:rPr>
          <w:rFonts w:ascii="inherit" w:hAnsi="inherit"/>
          <w:sz w:val="24"/>
          <w:szCs w:val="24"/>
        </w:rPr>
        <w:t>system frequenc</w:t>
      </w:r>
      <w:ins w:id="692" w:author="Author">
        <w:r w:rsidR="00464EA6">
          <w:rPr>
            <w:rFonts w:ascii="inherit" w:hAnsi="inherit"/>
            <w:sz w:val="24"/>
            <w:szCs w:val="24"/>
          </w:rPr>
          <w:t>y</w:t>
        </w:r>
      </w:ins>
      <w:del w:id="693" w:author="Author">
        <w:r w:rsidRPr="005B3720" w:rsidDel="00464EA6">
          <w:rPr>
            <w:rFonts w:ascii="inherit" w:hAnsi="inherit"/>
            <w:sz w:val="24"/>
            <w:szCs w:val="24"/>
          </w:rPr>
          <w:delText>ies</w:delText>
        </w:r>
      </w:del>
      <w:r w:rsidRPr="005B3720">
        <w:rPr>
          <w:rFonts w:ascii="inherit" w:hAnsi="inherit"/>
          <w:sz w:val="24"/>
          <w:szCs w:val="24"/>
        </w:rPr>
        <w:t>.</w:t>
      </w:r>
      <w:bookmarkEnd w:id="686"/>
    </w:p>
    <w:p w14:paraId="285E1D3B" w14:textId="3A12C27F" w:rsidR="00AE476A" w:rsidRPr="005B3720" w:rsidRDefault="00BF5202" w:rsidP="00D70247">
      <w:pPr>
        <w:numPr>
          <w:ilvl w:val="0"/>
          <w:numId w:val="21"/>
        </w:numPr>
        <w:spacing w:after="775"/>
        <w:rPr>
          <w:rFonts w:ascii="inherit" w:hAnsi="inherit"/>
          <w:sz w:val="24"/>
          <w:szCs w:val="24"/>
        </w:rPr>
      </w:pPr>
      <w:r w:rsidRPr="005B3720">
        <w:rPr>
          <w:rFonts w:ascii="inherit" w:hAnsi="inherit"/>
          <w:sz w:val="24"/>
          <w:szCs w:val="24"/>
        </w:rPr>
        <w:t xml:space="preserve">The relevant TSO shall specify the operating principle, the associated performance parameters and the activation criteria of the frequency control referred to in paragraph </w:t>
      </w:r>
      <w:r w:rsidR="006374E6">
        <w:rPr>
          <w:rFonts w:ascii="inherit" w:hAnsi="inherit"/>
          <w:sz w:val="24"/>
          <w:szCs w:val="24"/>
        </w:rPr>
        <w:fldChar w:fldCharType="begin"/>
      </w:r>
      <w:r w:rsidR="006374E6">
        <w:rPr>
          <w:rFonts w:ascii="inherit" w:hAnsi="inherit"/>
          <w:sz w:val="24"/>
          <w:szCs w:val="24"/>
        </w:rPr>
        <w:instrText xml:space="preserve"> REF _Ref153281810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w:t>
      </w:r>
    </w:p>
    <w:p w14:paraId="3D94357A" w14:textId="59F1A44D" w:rsidR="00AE476A" w:rsidRPr="005B3720" w:rsidRDefault="00BF5202" w:rsidP="003720C0">
      <w:pPr>
        <w:pStyle w:val="Heading2"/>
      </w:pPr>
      <w:bookmarkStart w:id="694" w:name="_Ref153269267"/>
      <w:r w:rsidRPr="005B3720">
        <w:t>Article 17</w:t>
      </w:r>
      <w:bookmarkEnd w:id="694"/>
    </w:p>
    <w:p w14:paraId="79D46960" w14:textId="091A0785" w:rsidR="00AE476A" w:rsidRPr="003720C0" w:rsidRDefault="00BF5202" w:rsidP="003720C0">
      <w:pPr>
        <w:jc w:val="center"/>
        <w:rPr>
          <w:rFonts w:ascii="inherit" w:hAnsi="inherit"/>
          <w:b/>
          <w:bCs/>
          <w:sz w:val="24"/>
          <w:szCs w:val="24"/>
        </w:rPr>
      </w:pPr>
      <w:r w:rsidRPr="003720C0">
        <w:rPr>
          <w:rFonts w:ascii="inherit" w:hAnsi="inherit"/>
          <w:b/>
          <w:bCs/>
          <w:sz w:val="24"/>
          <w:szCs w:val="24"/>
        </w:rPr>
        <w:t>Maximum loss of active power</w:t>
      </w:r>
    </w:p>
    <w:p w14:paraId="64DB82D5" w14:textId="469F2E5E" w:rsidR="00AE476A" w:rsidRPr="005B3720" w:rsidRDefault="00BF5202" w:rsidP="00D70247">
      <w:pPr>
        <w:numPr>
          <w:ilvl w:val="0"/>
          <w:numId w:val="22"/>
        </w:numPr>
        <w:spacing w:after="397"/>
        <w:rPr>
          <w:rFonts w:ascii="inherit" w:hAnsi="inherit"/>
          <w:sz w:val="24"/>
          <w:szCs w:val="24"/>
        </w:rPr>
      </w:pPr>
      <w:bookmarkStart w:id="695" w:name="_Ref153281842"/>
      <w:r w:rsidRPr="005B3720">
        <w:rPr>
          <w:rFonts w:ascii="inherit" w:hAnsi="inherit"/>
          <w:sz w:val="24"/>
          <w:szCs w:val="24"/>
        </w:rPr>
        <w:t>An HVDC system shall be configured in such a way that its loss of active power injection in a synchronous area shall be limited to a value specified by the relevant TSOs for their respective load frequency control area, based on the HVDC system's impact on the power system.</w:t>
      </w:r>
      <w:bookmarkEnd w:id="695"/>
    </w:p>
    <w:p w14:paraId="54370210" w14:textId="5F8EE999" w:rsidR="00AE476A" w:rsidRPr="005B3720" w:rsidRDefault="00BF5202" w:rsidP="00D70247">
      <w:pPr>
        <w:numPr>
          <w:ilvl w:val="0"/>
          <w:numId w:val="22"/>
        </w:numPr>
        <w:spacing w:after="397"/>
        <w:ind w:left="11"/>
        <w:rPr>
          <w:rFonts w:ascii="inherit" w:hAnsi="inherit"/>
          <w:sz w:val="24"/>
          <w:szCs w:val="24"/>
        </w:rPr>
      </w:pPr>
      <w:r w:rsidRPr="005B3720">
        <w:rPr>
          <w:rFonts w:ascii="inherit" w:hAnsi="inherit"/>
          <w:sz w:val="24"/>
          <w:szCs w:val="24"/>
        </w:rPr>
        <w:t xml:space="preserve">Where an HVDC system connects two or more control areas, the relevant TSOs shall consult each other in order to set a coordinated value of the maximum loss of active power injection as referred to in paragraph </w:t>
      </w:r>
      <w:r w:rsidR="006374E6">
        <w:rPr>
          <w:rFonts w:ascii="inherit" w:hAnsi="inherit"/>
          <w:sz w:val="24"/>
          <w:szCs w:val="24"/>
        </w:rPr>
        <w:fldChar w:fldCharType="begin"/>
      </w:r>
      <w:r w:rsidR="006374E6">
        <w:rPr>
          <w:rFonts w:ascii="inherit" w:hAnsi="inherit"/>
          <w:sz w:val="24"/>
          <w:szCs w:val="24"/>
        </w:rPr>
        <w:instrText xml:space="preserve"> REF _Ref153281842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taking into account common mode failures.</w:t>
      </w:r>
    </w:p>
    <w:p w14:paraId="5D57141A" w14:textId="77777777" w:rsidR="00AE476A" w:rsidRPr="005B3720" w:rsidRDefault="00BF5202" w:rsidP="003720C0">
      <w:pPr>
        <w:spacing w:before="120" w:after="292" w:line="264" w:lineRule="auto"/>
        <w:ind w:left="11" w:hanging="11"/>
        <w:jc w:val="center"/>
        <w:rPr>
          <w:rFonts w:ascii="inherit" w:hAnsi="inherit"/>
          <w:sz w:val="24"/>
          <w:szCs w:val="24"/>
        </w:rPr>
      </w:pPr>
      <w:r w:rsidRPr="005B3720">
        <w:rPr>
          <w:rFonts w:ascii="inherit" w:hAnsi="inherit"/>
          <w:i/>
          <w:sz w:val="24"/>
          <w:szCs w:val="24"/>
        </w:rPr>
        <w:t xml:space="preserve">CHAPTER 2 </w:t>
      </w:r>
    </w:p>
    <w:p w14:paraId="70AAFFAF" w14:textId="3861FE35" w:rsidR="00AE476A" w:rsidRPr="005B3720" w:rsidRDefault="00BF5202">
      <w:pPr>
        <w:spacing w:after="424" w:line="268" w:lineRule="auto"/>
        <w:ind w:right="3"/>
        <w:jc w:val="center"/>
        <w:rPr>
          <w:rFonts w:ascii="inherit" w:hAnsi="inherit"/>
          <w:sz w:val="24"/>
          <w:szCs w:val="24"/>
        </w:rPr>
      </w:pPr>
      <w:r w:rsidRPr="005B3720">
        <w:rPr>
          <w:rFonts w:ascii="inherit" w:hAnsi="inherit"/>
          <w:b/>
          <w:i/>
          <w:sz w:val="24"/>
          <w:szCs w:val="24"/>
        </w:rPr>
        <w:t>Requirements for reactive power control and voltage support</w:t>
      </w:r>
    </w:p>
    <w:p w14:paraId="6B1FDF66" w14:textId="26390C1F" w:rsidR="00AE476A" w:rsidRPr="005B3720" w:rsidRDefault="00BF5202" w:rsidP="003720C0">
      <w:pPr>
        <w:pStyle w:val="Heading2"/>
      </w:pPr>
      <w:bookmarkStart w:id="696" w:name="_Ref153267326"/>
      <w:r w:rsidRPr="005B3720">
        <w:t>Article 18</w:t>
      </w:r>
      <w:bookmarkEnd w:id="696"/>
    </w:p>
    <w:p w14:paraId="40CA2B97" w14:textId="11D18985" w:rsidR="00AE476A" w:rsidRPr="003720C0" w:rsidRDefault="00BF5202" w:rsidP="003720C0">
      <w:pPr>
        <w:jc w:val="center"/>
        <w:rPr>
          <w:rFonts w:ascii="inherit" w:hAnsi="inherit"/>
          <w:b/>
          <w:bCs/>
          <w:sz w:val="24"/>
          <w:szCs w:val="24"/>
        </w:rPr>
      </w:pPr>
      <w:r w:rsidRPr="003720C0">
        <w:rPr>
          <w:rFonts w:ascii="inherit" w:hAnsi="inherit"/>
          <w:b/>
          <w:bCs/>
          <w:sz w:val="24"/>
          <w:szCs w:val="24"/>
        </w:rPr>
        <w:t>Voltage ranges</w:t>
      </w:r>
    </w:p>
    <w:p w14:paraId="26F70A1C" w14:textId="70EF1DFD" w:rsidR="00AE476A" w:rsidRPr="005B3720" w:rsidRDefault="00BF5202" w:rsidP="00D70247">
      <w:pPr>
        <w:numPr>
          <w:ilvl w:val="0"/>
          <w:numId w:val="23"/>
        </w:numPr>
        <w:spacing w:after="477"/>
        <w:rPr>
          <w:rFonts w:ascii="inherit" w:hAnsi="inherit"/>
          <w:sz w:val="24"/>
          <w:szCs w:val="24"/>
        </w:rPr>
      </w:pPr>
      <w:bookmarkStart w:id="697" w:name="_Ref153281884"/>
      <w:r w:rsidRPr="005B3720">
        <w:rPr>
          <w:rFonts w:ascii="inherit" w:hAnsi="inherit"/>
          <w:sz w:val="24"/>
          <w:szCs w:val="24"/>
        </w:rPr>
        <w:t xml:space="preserve">Without </w:t>
      </w:r>
      <w:r w:rsidRPr="00B92EEC">
        <w:rPr>
          <w:rFonts w:ascii="inherit" w:hAnsi="inherit"/>
          <w:sz w:val="24"/>
          <w:szCs w:val="24"/>
        </w:rPr>
        <w:t>prejudice to</w:t>
      </w:r>
      <w:r w:rsidR="00652228">
        <w:rPr>
          <w:rFonts w:ascii="inherit" w:hAnsi="inherit"/>
          <w:sz w:val="24"/>
          <w:szCs w:val="24"/>
        </w:rPr>
        <w:t xml:space="preserve"> Article 25</w:t>
      </w:r>
      <w:r w:rsidRPr="00B92EEC">
        <w:rPr>
          <w:rFonts w:ascii="inherit" w:hAnsi="inherit"/>
          <w:sz w:val="24"/>
          <w:szCs w:val="24"/>
        </w:rPr>
        <w:t>, an</w:t>
      </w:r>
      <w:r w:rsidRPr="005B3720">
        <w:rPr>
          <w:rFonts w:ascii="inherit" w:hAnsi="inherit"/>
          <w:sz w:val="24"/>
          <w:szCs w:val="24"/>
        </w:rPr>
        <w:t xml:space="preserve"> HVDC converter station shall be capable of staying connected to the network and capable of operating at HVDC system maximum current, within the ranges of the network voltage at the connection point, expressed by the voltage at the connection point related to reference 1 pu voltage, and the time periods specified in Tables 4 and 5, Annex III. The establishment of the reference 1 pu voltage shall be subject to coordination between the adjacent relevant system operators.</w:t>
      </w:r>
      <w:bookmarkEnd w:id="697"/>
      <w:r w:rsidRPr="005B3720">
        <w:rPr>
          <w:rFonts w:ascii="inherit" w:hAnsi="inherit"/>
          <w:sz w:val="24"/>
          <w:szCs w:val="24"/>
        </w:rPr>
        <w:t xml:space="preserve"> </w:t>
      </w:r>
    </w:p>
    <w:p w14:paraId="6E4BAE3C" w14:textId="270E3AD7" w:rsidR="00AE476A" w:rsidRPr="005B3720" w:rsidRDefault="00BF5202" w:rsidP="00D70247">
      <w:pPr>
        <w:numPr>
          <w:ilvl w:val="0"/>
          <w:numId w:val="23"/>
        </w:numPr>
        <w:spacing w:after="479"/>
        <w:rPr>
          <w:rFonts w:ascii="inherit" w:hAnsi="inherit"/>
          <w:sz w:val="24"/>
          <w:szCs w:val="24"/>
        </w:rPr>
      </w:pPr>
      <w:r w:rsidRPr="005B3720">
        <w:rPr>
          <w:rFonts w:ascii="inherit" w:hAnsi="inherit"/>
          <w:sz w:val="24"/>
          <w:szCs w:val="24"/>
        </w:rPr>
        <w:t xml:space="preserve">The HVDC system owner and the relevant system operator, in coordination with the relevant TSO, may agree on wider voltage ranges or longer minimum times for operation than those specified in paragraph </w:t>
      </w:r>
      <w:r w:rsidR="006374E6">
        <w:rPr>
          <w:rFonts w:ascii="inherit" w:hAnsi="inherit"/>
          <w:sz w:val="24"/>
          <w:szCs w:val="24"/>
        </w:rPr>
        <w:fldChar w:fldCharType="begin"/>
      </w:r>
      <w:r w:rsidR="006374E6">
        <w:rPr>
          <w:rFonts w:ascii="inherit" w:hAnsi="inherit"/>
          <w:sz w:val="24"/>
          <w:szCs w:val="24"/>
        </w:rPr>
        <w:instrText xml:space="preserve"> REF _Ref153281884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in order to ensure the best use of the technical capabilities of an HVDC system if needed to preserve or to restore system security. If wider voltage ranges or longer minimum times for operation are economically and technically feasible, the HVDC system owner shall not unreasonably withhold consent. </w:t>
      </w:r>
    </w:p>
    <w:p w14:paraId="68681A5F" w14:textId="77777777" w:rsidR="00AE476A" w:rsidRPr="005B3720" w:rsidRDefault="00BF5202" w:rsidP="00D70247">
      <w:pPr>
        <w:numPr>
          <w:ilvl w:val="0"/>
          <w:numId w:val="23"/>
        </w:numPr>
        <w:spacing w:after="479"/>
        <w:rPr>
          <w:rFonts w:ascii="inherit" w:hAnsi="inherit"/>
          <w:sz w:val="24"/>
          <w:szCs w:val="24"/>
        </w:rPr>
      </w:pPr>
      <w:r w:rsidRPr="005B3720">
        <w:rPr>
          <w:rFonts w:ascii="inherit" w:hAnsi="inherit"/>
          <w:sz w:val="24"/>
          <w:szCs w:val="24"/>
        </w:rPr>
        <w:t xml:space="preserve">An HVDC converter station shall be capable of automatic disconnection at connection point voltages specified by the relevant system operator, in coordination with the relevant TSO. The terms and settings for automatic disconnection shall be agreed between the relevant system operator, in coordination with the relevant TSO, and the HVDC system owner. </w:t>
      </w:r>
    </w:p>
    <w:p w14:paraId="7CC8A1F9" w14:textId="77777777" w:rsidR="00AE476A" w:rsidRPr="005B3720" w:rsidRDefault="00BF5202" w:rsidP="00D70247">
      <w:pPr>
        <w:numPr>
          <w:ilvl w:val="0"/>
          <w:numId w:val="23"/>
        </w:numPr>
        <w:spacing w:after="479"/>
        <w:rPr>
          <w:rFonts w:ascii="inherit" w:hAnsi="inherit"/>
          <w:sz w:val="24"/>
          <w:szCs w:val="24"/>
        </w:rPr>
      </w:pPr>
      <w:r w:rsidRPr="005B3720">
        <w:rPr>
          <w:rFonts w:ascii="inherit" w:hAnsi="inherit"/>
          <w:sz w:val="24"/>
          <w:szCs w:val="24"/>
        </w:rPr>
        <w:lastRenderedPageBreak/>
        <w:t xml:space="preserve">For connection points at reference 1 pu AC voltages not included in the scope set out in Annex III, the relevant system operator, in coordination with relevant TSOs, shall specify applicable requirements at the connection points. </w:t>
      </w:r>
    </w:p>
    <w:p w14:paraId="37FACA23" w14:textId="77777777" w:rsidR="00AE476A" w:rsidRPr="005B3720" w:rsidRDefault="00BF5202" w:rsidP="00D70247">
      <w:pPr>
        <w:numPr>
          <w:ilvl w:val="0"/>
          <w:numId w:val="23"/>
        </w:numPr>
        <w:spacing w:after="939"/>
        <w:rPr>
          <w:rFonts w:ascii="inherit" w:hAnsi="inherit"/>
          <w:sz w:val="24"/>
          <w:szCs w:val="24"/>
        </w:rPr>
      </w:pPr>
      <w:r w:rsidRPr="005B3720">
        <w:rPr>
          <w:rFonts w:ascii="inherit" w:hAnsi="inherit"/>
          <w:sz w:val="24"/>
          <w:szCs w:val="24"/>
        </w:rPr>
        <w:t xml:space="preserve">Notwithstanding the provisions of paragraph 1, the relevant TSOs in the Baltic synchronous area may, following consultation with relevant neighbouring TSOs, require HVDC converter stations to remain connected to the 400 kV network in the voltage ranges and for time periods that apply in the Continental Europe synchronous area. </w:t>
      </w:r>
    </w:p>
    <w:p w14:paraId="2B298425" w14:textId="7592B52F" w:rsidR="00AE476A" w:rsidRPr="005B3720" w:rsidRDefault="00BF5202" w:rsidP="003720C0">
      <w:pPr>
        <w:pStyle w:val="Heading2"/>
      </w:pPr>
      <w:bookmarkStart w:id="698" w:name="_Ref153263668"/>
      <w:r w:rsidRPr="005B3720">
        <w:t>Article 19</w:t>
      </w:r>
      <w:bookmarkEnd w:id="698"/>
    </w:p>
    <w:p w14:paraId="72BF5AB4" w14:textId="40D46C44" w:rsidR="00AE476A" w:rsidRPr="003720C0" w:rsidRDefault="00BF5202" w:rsidP="003720C0">
      <w:pPr>
        <w:jc w:val="center"/>
        <w:rPr>
          <w:rFonts w:ascii="inherit" w:hAnsi="inherit"/>
          <w:b/>
          <w:bCs/>
          <w:sz w:val="24"/>
          <w:szCs w:val="24"/>
        </w:rPr>
      </w:pPr>
      <w:r w:rsidRPr="003720C0">
        <w:rPr>
          <w:rFonts w:ascii="inherit" w:hAnsi="inherit"/>
          <w:b/>
          <w:bCs/>
          <w:sz w:val="24"/>
          <w:szCs w:val="24"/>
        </w:rPr>
        <w:t>Short circuit contribution during faults</w:t>
      </w:r>
    </w:p>
    <w:p w14:paraId="32078E5F" w14:textId="23BDBCC7" w:rsidR="00AE476A" w:rsidRPr="005B3720" w:rsidRDefault="00BA0A8B" w:rsidP="00D70247">
      <w:pPr>
        <w:numPr>
          <w:ilvl w:val="0"/>
          <w:numId w:val="24"/>
        </w:numPr>
        <w:spacing w:after="479"/>
        <w:rPr>
          <w:rFonts w:ascii="inherit" w:hAnsi="inherit"/>
          <w:sz w:val="24"/>
          <w:szCs w:val="24"/>
        </w:rPr>
      </w:pPr>
      <w:bookmarkStart w:id="699" w:name="_Ref153263870"/>
      <w:ins w:id="700" w:author="Author">
        <w:r w:rsidRPr="00BA0A8B">
          <w:rPr>
            <w:rFonts w:ascii="inherit" w:hAnsi="inherit"/>
            <w:sz w:val="24"/>
            <w:szCs w:val="24"/>
          </w:rPr>
          <w:t xml:space="preserve">If grid forming capability as prescribed in </w:t>
        </w:r>
        <w:r w:rsidRPr="00287DBB">
          <w:rPr>
            <w:rFonts w:ascii="inherit" w:hAnsi="inherit"/>
            <w:sz w:val="24"/>
            <w:szCs w:val="24"/>
          </w:rPr>
          <w:fldChar w:fldCharType="begin"/>
        </w:r>
        <w:r w:rsidRPr="00287DBB">
          <w:rPr>
            <w:rFonts w:ascii="inherit" w:hAnsi="inherit"/>
            <w:sz w:val="24"/>
            <w:szCs w:val="24"/>
          </w:rPr>
          <w:instrText xml:space="preserve"> REF _Ref153269218 \h  \* MERGEFORMAT </w:instrText>
        </w:r>
      </w:ins>
      <w:r w:rsidRPr="00287DBB">
        <w:rPr>
          <w:rFonts w:ascii="inherit" w:hAnsi="inherit"/>
          <w:sz w:val="24"/>
          <w:szCs w:val="24"/>
        </w:rPr>
      </w:r>
      <w:ins w:id="701" w:author="Author">
        <w:r w:rsidRPr="00287DBB">
          <w:rPr>
            <w:rFonts w:ascii="inherit" w:hAnsi="inherit"/>
            <w:sz w:val="24"/>
            <w:szCs w:val="24"/>
          </w:rPr>
          <w:fldChar w:fldCharType="separate"/>
        </w:r>
      </w:ins>
      <w:r w:rsidR="000830C9" w:rsidRPr="000830C9">
        <w:rPr>
          <w:rFonts w:ascii="inherit" w:hAnsi="inherit"/>
          <w:sz w:val="24"/>
          <w:szCs w:val="24"/>
        </w:rPr>
        <w:t>Article 14</w:t>
      </w:r>
      <w:ins w:id="702" w:author="Author">
        <w:r w:rsidRPr="00287DBB">
          <w:rPr>
            <w:rFonts w:ascii="inherit" w:hAnsi="inherit"/>
            <w:sz w:val="24"/>
            <w:szCs w:val="24"/>
          </w:rPr>
          <w:fldChar w:fldCharType="end"/>
        </w:r>
        <w:r w:rsidRPr="00BA0A8B">
          <w:rPr>
            <w:rFonts w:ascii="inherit" w:hAnsi="inherit"/>
            <w:sz w:val="24"/>
            <w:szCs w:val="24"/>
          </w:rPr>
          <w:t xml:space="preserve"> is not requested and</w:t>
        </w:r>
        <w:r>
          <w:rPr>
            <w:rFonts w:ascii="inherit" w:hAnsi="inherit"/>
            <w:sz w:val="24"/>
            <w:szCs w:val="24"/>
          </w:rPr>
          <w:t xml:space="preserve"> </w:t>
        </w:r>
      </w:ins>
      <w:del w:id="703" w:author="Author">
        <w:r w:rsidR="00BF5202" w:rsidRPr="005B3720" w:rsidDel="00BA0A8B">
          <w:rPr>
            <w:rFonts w:ascii="inherit" w:hAnsi="inherit"/>
            <w:sz w:val="24"/>
            <w:szCs w:val="24"/>
          </w:rPr>
          <w:delText>I</w:delText>
        </w:r>
      </w:del>
      <w:ins w:id="704" w:author="Author">
        <w:r>
          <w:rPr>
            <w:rFonts w:ascii="inherit" w:hAnsi="inherit"/>
            <w:sz w:val="24"/>
            <w:szCs w:val="24"/>
          </w:rPr>
          <w:t>i</w:t>
        </w:r>
      </w:ins>
      <w:r w:rsidR="00BF5202" w:rsidRPr="005B3720">
        <w:rPr>
          <w:rFonts w:ascii="inherit" w:hAnsi="inherit"/>
          <w:sz w:val="24"/>
          <w:szCs w:val="24"/>
        </w:rPr>
        <w:t>f specified by the relevant system operator, in coordination with the relevant TSO, an HVDC system shall have the capability to provide fast fault current at a connection point in case of symmetrical (3-phase) faults.</w:t>
      </w:r>
      <w:bookmarkEnd w:id="699"/>
      <w:r w:rsidR="00BF5202" w:rsidRPr="005B3720">
        <w:rPr>
          <w:rFonts w:ascii="inherit" w:hAnsi="inherit"/>
          <w:sz w:val="24"/>
          <w:szCs w:val="24"/>
        </w:rPr>
        <w:t xml:space="preserve"> </w:t>
      </w:r>
    </w:p>
    <w:p w14:paraId="66EDAA67" w14:textId="0256B71B" w:rsidR="00AE476A" w:rsidRPr="005B3720" w:rsidRDefault="00BF5202" w:rsidP="00D70247">
      <w:pPr>
        <w:numPr>
          <w:ilvl w:val="0"/>
          <w:numId w:val="24"/>
        </w:numPr>
        <w:spacing w:after="307"/>
        <w:rPr>
          <w:rFonts w:ascii="inherit" w:hAnsi="inherit"/>
          <w:sz w:val="24"/>
          <w:szCs w:val="24"/>
        </w:rPr>
      </w:pPr>
      <w:r w:rsidRPr="005B3720">
        <w:rPr>
          <w:rFonts w:ascii="inherit" w:hAnsi="inherit"/>
          <w:sz w:val="24"/>
          <w:szCs w:val="24"/>
        </w:rPr>
        <w:t xml:space="preserve">Where an HVDC system is required to have the capability referred to in paragraph </w:t>
      </w:r>
      <w:r w:rsidR="006374E6">
        <w:rPr>
          <w:rFonts w:ascii="inherit" w:hAnsi="inherit"/>
          <w:sz w:val="24"/>
          <w:szCs w:val="24"/>
        </w:rPr>
        <w:fldChar w:fldCharType="begin"/>
      </w:r>
      <w:r w:rsidR="006374E6">
        <w:rPr>
          <w:rFonts w:ascii="inherit" w:hAnsi="inherit"/>
          <w:sz w:val="24"/>
          <w:szCs w:val="24"/>
        </w:rPr>
        <w:instrText xml:space="preserve"> REF _Ref153263870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the relevant system operator, in coordination with the relevant TSO, shall specify the following: </w:t>
      </w:r>
    </w:p>
    <w:p w14:paraId="46AF0DBB" w14:textId="77777777" w:rsidR="00AE476A" w:rsidRPr="005B3720" w:rsidRDefault="00BF5202" w:rsidP="00D70247">
      <w:pPr>
        <w:numPr>
          <w:ilvl w:val="0"/>
          <w:numId w:val="25"/>
        </w:numPr>
        <w:spacing w:after="301"/>
        <w:ind w:hanging="295"/>
        <w:rPr>
          <w:rFonts w:ascii="inherit" w:hAnsi="inherit"/>
          <w:sz w:val="24"/>
          <w:szCs w:val="24"/>
        </w:rPr>
      </w:pPr>
      <w:r w:rsidRPr="005B3720">
        <w:rPr>
          <w:rFonts w:ascii="inherit" w:hAnsi="inherit"/>
          <w:sz w:val="24"/>
          <w:szCs w:val="24"/>
        </w:rPr>
        <w:t xml:space="preserve">how and when a voltage deviation is to be determined as well as the end of the voltage deviation; </w:t>
      </w:r>
    </w:p>
    <w:p w14:paraId="44AE9061" w14:textId="77777777" w:rsidR="00AE476A" w:rsidRPr="005B3720" w:rsidRDefault="00BF5202" w:rsidP="00D70247">
      <w:pPr>
        <w:numPr>
          <w:ilvl w:val="0"/>
          <w:numId w:val="25"/>
        </w:numPr>
        <w:spacing w:after="300"/>
        <w:ind w:hanging="295"/>
        <w:rPr>
          <w:rFonts w:ascii="inherit" w:hAnsi="inherit"/>
          <w:sz w:val="24"/>
          <w:szCs w:val="24"/>
        </w:rPr>
      </w:pPr>
      <w:r w:rsidRPr="005B3720">
        <w:rPr>
          <w:rFonts w:ascii="inherit" w:hAnsi="inherit"/>
          <w:sz w:val="24"/>
          <w:szCs w:val="24"/>
        </w:rPr>
        <w:t xml:space="preserve">the characteristics of the fast fault current; </w:t>
      </w:r>
    </w:p>
    <w:p w14:paraId="77E5C415" w14:textId="2B67A3FE" w:rsidR="00AE476A" w:rsidRPr="005B3720" w:rsidRDefault="00BF5202" w:rsidP="00D70247">
      <w:pPr>
        <w:numPr>
          <w:ilvl w:val="0"/>
          <w:numId w:val="25"/>
        </w:numPr>
        <w:spacing w:after="313"/>
        <w:ind w:hanging="295"/>
        <w:rPr>
          <w:rFonts w:ascii="inherit" w:hAnsi="inherit"/>
          <w:sz w:val="24"/>
          <w:szCs w:val="24"/>
        </w:rPr>
      </w:pPr>
      <w:r w:rsidRPr="7E56FBBE">
        <w:rPr>
          <w:rFonts w:ascii="inherit" w:hAnsi="inherit"/>
          <w:sz w:val="24"/>
          <w:szCs w:val="24"/>
        </w:rPr>
        <w:t xml:space="preserve">the timing and accuracy of the </w:t>
      </w:r>
      <w:del w:id="705" w:author="Author">
        <w:r w:rsidRPr="7E56FBBE" w:rsidDel="00BF5202">
          <w:rPr>
            <w:rFonts w:ascii="inherit" w:hAnsi="inherit"/>
            <w:sz w:val="24"/>
            <w:szCs w:val="24"/>
          </w:rPr>
          <w:delText xml:space="preserve">fast fault </w:delText>
        </w:r>
        <w:commentRangeStart w:id="706"/>
        <w:r w:rsidRPr="7E56FBBE" w:rsidDel="00BF5202">
          <w:rPr>
            <w:rFonts w:ascii="inherit" w:hAnsi="inherit"/>
            <w:sz w:val="24"/>
            <w:szCs w:val="24"/>
          </w:rPr>
          <w:delText>current</w:delText>
        </w:r>
      </w:del>
      <w:ins w:id="707" w:author="Author">
        <w:r w:rsidR="00BA0A8B" w:rsidRPr="7E56FBBE">
          <w:rPr>
            <w:rFonts w:ascii="inherit" w:hAnsi="inherit"/>
            <w:sz w:val="24"/>
            <w:szCs w:val="24"/>
          </w:rPr>
          <w:t xml:space="preserve">converter </w:t>
        </w:r>
      </w:ins>
      <w:commentRangeEnd w:id="706"/>
      <w:r w:rsidR="008F68FA">
        <w:rPr>
          <w:rStyle w:val="CommentReference"/>
        </w:rPr>
        <w:commentReference w:id="706"/>
      </w:r>
      <w:ins w:id="708" w:author="Author">
        <w:r w:rsidR="00BA0A8B" w:rsidRPr="7E56FBBE">
          <w:rPr>
            <w:rFonts w:ascii="inherit" w:hAnsi="inherit"/>
            <w:sz w:val="24"/>
            <w:szCs w:val="24"/>
          </w:rPr>
          <w:t>response during fault</w:t>
        </w:r>
      </w:ins>
      <w:r w:rsidRPr="7E56FBBE">
        <w:rPr>
          <w:rFonts w:ascii="inherit" w:hAnsi="inherit"/>
          <w:sz w:val="24"/>
          <w:szCs w:val="24"/>
        </w:rPr>
        <w:t xml:space="preserve">, which may include several stages. </w:t>
      </w:r>
    </w:p>
    <w:p w14:paraId="44A05A95" w14:textId="6B25B9B3" w:rsidR="00AE476A" w:rsidRPr="005B3720" w:rsidRDefault="00BF5202" w:rsidP="00D70247">
      <w:pPr>
        <w:numPr>
          <w:ilvl w:val="0"/>
          <w:numId w:val="24"/>
        </w:numPr>
        <w:spacing w:after="479"/>
        <w:rPr>
          <w:rFonts w:ascii="inherit" w:hAnsi="inherit"/>
          <w:sz w:val="24"/>
          <w:szCs w:val="24"/>
        </w:rPr>
      </w:pPr>
      <w:r w:rsidRPr="005B3720">
        <w:rPr>
          <w:rFonts w:ascii="inherit" w:hAnsi="inherit"/>
          <w:sz w:val="24"/>
          <w:szCs w:val="24"/>
        </w:rPr>
        <w:t xml:space="preserve">The relevant system operator, in coordination </w:t>
      </w:r>
      <w:ins w:id="709" w:author="Author">
        <w:r w:rsidR="00BA0A8B">
          <w:rPr>
            <w:rFonts w:ascii="inherit" w:hAnsi="inherit"/>
            <w:sz w:val="24"/>
            <w:szCs w:val="24"/>
          </w:rPr>
          <w:t xml:space="preserve">with </w:t>
        </w:r>
      </w:ins>
      <w:r w:rsidRPr="005B3720">
        <w:rPr>
          <w:rFonts w:ascii="inherit" w:hAnsi="inherit"/>
          <w:sz w:val="24"/>
          <w:szCs w:val="24"/>
        </w:rPr>
        <w:t xml:space="preserve">the relevant TSO, may specify a requirement for asymmetrical current injection in the case of asymmetrical (1-phase or 2-phase) faults. </w:t>
      </w:r>
    </w:p>
    <w:p w14:paraId="56BFD0D5" w14:textId="183DC78F" w:rsidR="00AE476A" w:rsidRPr="005B3720" w:rsidRDefault="00BF5202" w:rsidP="003720C0">
      <w:pPr>
        <w:pStyle w:val="Heading2"/>
      </w:pPr>
      <w:bookmarkStart w:id="710" w:name="_Ref153267207"/>
      <w:r w:rsidRPr="005B3720">
        <w:t>Article 20</w:t>
      </w:r>
      <w:bookmarkEnd w:id="710"/>
    </w:p>
    <w:p w14:paraId="17BB58E4" w14:textId="2B67A5CC" w:rsidR="00AE476A" w:rsidRPr="003720C0" w:rsidRDefault="00BF5202" w:rsidP="003720C0">
      <w:pPr>
        <w:jc w:val="center"/>
        <w:rPr>
          <w:rFonts w:ascii="inherit" w:hAnsi="inherit"/>
          <w:b/>
          <w:bCs/>
          <w:sz w:val="24"/>
          <w:szCs w:val="24"/>
        </w:rPr>
      </w:pPr>
      <w:r w:rsidRPr="003720C0">
        <w:rPr>
          <w:rFonts w:ascii="inherit" w:hAnsi="inherit"/>
          <w:b/>
          <w:bCs/>
          <w:sz w:val="24"/>
          <w:szCs w:val="24"/>
        </w:rPr>
        <w:t>Reactive power capability</w:t>
      </w:r>
    </w:p>
    <w:p w14:paraId="094DF0AF" w14:textId="77777777" w:rsidR="00AE476A" w:rsidRPr="005B3720" w:rsidRDefault="00BF5202" w:rsidP="00DD3588">
      <w:pPr>
        <w:numPr>
          <w:ilvl w:val="0"/>
          <w:numId w:val="26"/>
        </w:numPr>
        <w:spacing w:after="424"/>
        <w:ind w:left="0" w:firstLine="0"/>
        <w:rPr>
          <w:rFonts w:ascii="inherit" w:hAnsi="inherit"/>
          <w:sz w:val="24"/>
          <w:szCs w:val="24"/>
        </w:rPr>
      </w:pPr>
      <w:bookmarkStart w:id="711" w:name="_Ref153281955"/>
      <w:r w:rsidRPr="005B3720">
        <w:rPr>
          <w:rFonts w:ascii="inherit" w:hAnsi="inherit"/>
          <w:sz w:val="24"/>
          <w:szCs w:val="24"/>
        </w:rPr>
        <w:t>The relevant system operator, in coordination with the relevant TSO, shall specify the reactive power capability requirements at the connection points, in the context of varying voltage. The proposal for those requirements shall include a U-Q/P</w:t>
      </w:r>
      <w:r w:rsidRPr="005B3720">
        <w:rPr>
          <w:rFonts w:ascii="inherit" w:hAnsi="inherit"/>
          <w:sz w:val="24"/>
          <w:szCs w:val="24"/>
          <w:vertAlign w:val="subscript"/>
        </w:rPr>
        <w:t>max</w:t>
      </w:r>
      <w:r w:rsidRPr="005B3720">
        <w:rPr>
          <w:rFonts w:ascii="inherit" w:hAnsi="inherit"/>
          <w:sz w:val="24"/>
          <w:szCs w:val="24"/>
        </w:rPr>
        <w:t>-profile, within the boundary of which the HVDC converter station shall be capable of providing reactive power at its maximum HVDC active power transmission capacity.</w:t>
      </w:r>
      <w:bookmarkEnd w:id="711"/>
      <w:r w:rsidRPr="005B3720">
        <w:rPr>
          <w:rFonts w:ascii="inherit" w:hAnsi="inherit"/>
          <w:sz w:val="24"/>
          <w:szCs w:val="24"/>
        </w:rPr>
        <w:t xml:space="preserve"> </w:t>
      </w:r>
    </w:p>
    <w:p w14:paraId="0E17127D" w14:textId="51DD0700" w:rsidR="00AE476A" w:rsidRPr="005B3720" w:rsidRDefault="00BF5202" w:rsidP="00DD3588">
      <w:pPr>
        <w:numPr>
          <w:ilvl w:val="0"/>
          <w:numId w:val="26"/>
        </w:numPr>
        <w:spacing w:after="292"/>
        <w:ind w:left="0" w:firstLine="0"/>
        <w:rPr>
          <w:rFonts w:ascii="inherit" w:hAnsi="inherit"/>
          <w:sz w:val="24"/>
          <w:szCs w:val="24"/>
        </w:rPr>
      </w:pPr>
      <w:bookmarkStart w:id="712" w:name="_Ref153272641"/>
      <w:r w:rsidRPr="005B3720">
        <w:rPr>
          <w:rFonts w:ascii="inherit" w:hAnsi="inherit"/>
          <w:sz w:val="24"/>
          <w:szCs w:val="24"/>
        </w:rPr>
        <w:t>The U-Q/P</w:t>
      </w:r>
      <w:r w:rsidRPr="005B3720">
        <w:rPr>
          <w:rFonts w:ascii="inherit" w:hAnsi="inherit"/>
          <w:sz w:val="24"/>
          <w:szCs w:val="24"/>
          <w:vertAlign w:val="subscript"/>
        </w:rPr>
        <w:t>max</w:t>
      </w:r>
      <w:r w:rsidRPr="005B3720">
        <w:rPr>
          <w:rFonts w:ascii="inherit" w:hAnsi="inherit"/>
          <w:sz w:val="24"/>
          <w:szCs w:val="24"/>
        </w:rPr>
        <w:t xml:space="preserve">-profile referred to in paragraph </w:t>
      </w:r>
      <w:r w:rsidR="006374E6">
        <w:rPr>
          <w:rFonts w:ascii="inherit" w:hAnsi="inherit"/>
          <w:sz w:val="24"/>
          <w:szCs w:val="24"/>
        </w:rPr>
        <w:fldChar w:fldCharType="begin"/>
      </w:r>
      <w:r w:rsidR="006374E6">
        <w:rPr>
          <w:rFonts w:ascii="inherit" w:hAnsi="inherit"/>
          <w:sz w:val="24"/>
          <w:szCs w:val="24"/>
        </w:rPr>
        <w:instrText xml:space="preserve"> REF _Ref153281955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shall comply with the following principles:</w:t>
      </w:r>
      <w:bookmarkEnd w:id="712"/>
      <w:r w:rsidRPr="005B3720">
        <w:rPr>
          <w:rFonts w:ascii="inherit" w:hAnsi="inherit"/>
          <w:sz w:val="24"/>
          <w:szCs w:val="24"/>
        </w:rPr>
        <w:t xml:space="preserve"> </w:t>
      </w:r>
    </w:p>
    <w:p w14:paraId="262CFFA2" w14:textId="77777777" w:rsidR="00AE476A" w:rsidRPr="005B3720" w:rsidRDefault="00BF5202" w:rsidP="00D70247">
      <w:pPr>
        <w:numPr>
          <w:ilvl w:val="0"/>
          <w:numId w:val="27"/>
        </w:numPr>
        <w:spacing w:after="274"/>
        <w:ind w:hanging="295"/>
        <w:rPr>
          <w:rFonts w:ascii="inherit" w:hAnsi="inherit"/>
          <w:sz w:val="24"/>
          <w:szCs w:val="24"/>
        </w:rPr>
      </w:pPr>
      <w:r w:rsidRPr="005B3720">
        <w:rPr>
          <w:rFonts w:ascii="inherit" w:hAnsi="inherit"/>
          <w:sz w:val="24"/>
          <w:szCs w:val="24"/>
        </w:rPr>
        <w:lastRenderedPageBreak/>
        <w:t>the U-Q/P</w:t>
      </w:r>
      <w:r w:rsidRPr="005B3720">
        <w:rPr>
          <w:rFonts w:ascii="inherit" w:hAnsi="inherit"/>
          <w:sz w:val="24"/>
          <w:szCs w:val="24"/>
          <w:vertAlign w:val="subscript"/>
        </w:rPr>
        <w:t>max</w:t>
      </w:r>
      <w:r w:rsidRPr="005B3720">
        <w:rPr>
          <w:rFonts w:ascii="inherit" w:hAnsi="inherit"/>
          <w:sz w:val="24"/>
          <w:szCs w:val="24"/>
        </w:rPr>
        <w:t>-profile shall not exceed the U-Q/P</w:t>
      </w:r>
      <w:r w:rsidRPr="005B3720">
        <w:rPr>
          <w:rFonts w:ascii="inherit" w:hAnsi="inherit"/>
          <w:sz w:val="24"/>
          <w:szCs w:val="24"/>
          <w:vertAlign w:val="subscript"/>
        </w:rPr>
        <w:t>max</w:t>
      </w:r>
      <w:r w:rsidRPr="005B3720">
        <w:rPr>
          <w:rFonts w:ascii="inherit" w:hAnsi="inherit"/>
          <w:sz w:val="24"/>
          <w:szCs w:val="24"/>
        </w:rPr>
        <w:t xml:space="preserve">-profile envelope represented by the inner envelope in the figure set out in Annex IV, and does not need to be rectangular; </w:t>
      </w:r>
    </w:p>
    <w:p w14:paraId="2757A280" w14:textId="77777777" w:rsidR="00AE476A" w:rsidRPr="005B3720" w:rsidRDefault="00BF5202" w:rsidP="00D70247">
      <w:pPr>
        <w:numPr>
          <w:ilvl w:val="0"/>
          <w:numId w:val="27"/>
        </w:numPr>
        <w:spacing w:after="274"/>
        <w:ind w:hanging="295"/>
        <w:rPr>
          <w:rFonts w:ascii="inherit" w:hAnsi="inherit"/>
          <w:sz w:val="24"/>
          <w:szCs w:val="24"/>
        </w:rPr>
      </w:pPr>
      <w:r w:rsidRPr="005B3720">
        <w:rPr>
          <w:rFonts w:ascii="inherit" w:hAnsi="inherit"/>
          <w:sz w:val="24"/>
          <w:szCs w:val="24"/>
        </w:rPr>
        <w:t>the dimensions of the U-Q/P</w:t>
      </w:r>
      <w:r w:rsidRPr="005B3720">
        <w:rPr>
          <w:rFonts w:ascii="inherit" w:hAnsi="inherit"/>
          <w:sz w:val="24"/>
          <w:szCs w:val="24"/>
          <w:vertAlign w:val="subscript"/>
        </w:rPr>
        <w:t>max</w:t>
      </w:r>
      <w:r w:rsidRPr="005B3720">
        <w:rPr>
          <w:rFonts w:ascii="inherit" w:hAnsi="inherit"/>
          <w:sz w:val="24"/>
          <w:szCs w:val="24"/>
        </w:rPr>
        <w:t xml:space="preserve">-profile envelope shall respect the values established for each synchronous area in the table set out in Annex IV; and </w:t>
      </w:r>
    </w:p>
    <w:p w14:paraId="6801C843" w14:textId="77777777" w:rsidR="00AE476A" w:rsidRPr="005B3720" w:rsidRDefault="00BF5202" w:rsidP="00D70247">
      <w:pPr>
        <w:numPr>
          <w:ilvl w:val="0"/>
          <w:numId w:val="27"/>
        </w:numPr>
        <w:spacing w:after="280"/>
        <w:ind w:hanging="295"/>
        <w:rPr>
          <w:rFonts w:ascii="inherit" w:hAnsi="inherit"/>
          <w:sz w:val="24"/>
          <w:szCs w:val="24"/>
        </w:rPr>
      </w:pPr>
      <w:r w:rsidRPr="005B3720">
        <w:rPr>
          <w:rFonts w:ascii="inherit" w:hAnsi="inherit"/>
          <w:sz w:val="24"/>
          <w:szCs w:val="24"/>
        </w:rPr>
        <w:t>the position of the U-Q/P</w:t>
      </w:r>
      <w:r w:rsidRPr="005B3720">
        <w:rPr>
          <w:rFonts w:ascii="inherit" w:hAnsi="inherit"/>
          <w:sz w:val="24"/>
          <w:szCs w:val="24"/>
          <w:vertAlign w:val="subscript"/>
        </w:rPr>
        <w:t>max</w:t>
      </w:r>
      <w:r w:rsidRPr="005B3720">
        <w:rPr>
          <w:rFonts w:ascii="inherit" w:hAnsi="inherit"/>
          <w:sz w:val="24"/>
          <w:szCs w:val="24"/>
        </w:rPr>
        <w:t xml:space="preserve">-profile envelope shall lie within the limits of the fixed outer envelope in the figure set out in Annex IV. </w:t>
      </w:r>
    </w:p>
    <w:p w14:paraId="276CA249" w14:textId="77777777" w:rsidR="00AE476A" w:rsidRPr="005B3720" w:rsidRDefault="00BF5202" w:rsidP="00D70247">
      <w:pPr>
        <w:numPr>
          <w:ilvl w:val="0"/>
          <w:numId w:val="28"/>
        </w:numPr>
        <w:spacing w:after="411"/>
        <w:rPr>
          <w:rFonts w:ascii="inherit" w:hAnsi="inherit"/>
          <w:sz w:val="24"/>
          <w:szCs w:val="24"/>
        </w:rPr>
      </w:pPr>
      <w:bookmarkStart w:id="713" w:name="_Ref153282001"/>
      <w:r w:rsidRPr="005B3720">
        <w:rPr>
          <w:rFonts w:ascii="inherit" w:hAnsi="inherit"/>
          <w:sz w:val="24"/>
          <w:szCs w:val="24"/>
        </w:rPr>
        <w:t>An HVDC system shall be capable of moving to any operating point within its U-Q/P</w:t>
      </w:r>
      <w:r w:rsidRPr="005B3720">
        <w:rPr>
          <w:rFonts w:ascii="inherit" w:hAnsi="inherit"/>
          <w:sz w:val="24"/>
          <w:szCs w:val="24"/>
          <w:vertAlign w:val="subscript"/>
        </w:rPr>
        <w:t xml:space="preserve">max </w:t>
      </w:r>
      <w:r w:rsidRPr="005B3720">
        <w:rPr>
          <w:rFonts w:ascii="inherit" w:hAnsi="inherit"/>
          <w:sz w:val="24"/>
          <w:szCs w:val="24"/>
        </w:rPr>
        <w:t>profile in timescales specified by the relevant system operator in coordination with the relevant TSO.</w:t>
      </w:r>
      <w:bookmarkEnd w:id="713"/>
      <w:r w:rsidRPr="005B3720">
        <w:rPr>
          <w:rFonts w:ascii="inherit" w:hAnsi="inherit"/>
          <w:sz w:val="24"/>
          <w:szCs w:val="24"/>
        </w:rPr>
        <w:t xml:space="preserve"> </w:t>
      </w:r>
    </w:p>
    <w:p w14:paraId="0D9A8C3C" w14:textId="67856D05" w:rsidR="00AE476A" w:rsidRPr="005B3720" w:rsidRDefault="00BF5202" w:rsidP="00D70247">
      <w:pPr>
        <w:numPr>
          <w:ilvl w:val="0"/>
          <w:numId w:val="28"/>
        </w:numPr>
        <w:spacing w:after="819"/>
        <w:rPr>
          <w:rFonts w:ascii="inherit" w:hAnsi="inherit"/>
          <w:sz w:val="24"/>
          <w:szCs w:val="24"/>
        </w:rPr>
      </w:pPr>
      <w:bookmarkStart w:id="714" w:name="_Ref153272657"/>
      <w:r w:rsidRPr="005B3720">
        <w:rPr>
          <w:rFonts w:ascii="inherit" w:hAnsi="inherit"/>
          <w:sz w:val="24"/>
          <w:szCs w:val="24"/>
        </w:rPr>
        <w:t>When operating at an active power output below the maximum HVDC active power transmission capacity (P &lt; P</w:t>
      </w:r>
      <w:r w:rsidRPr="005B3720">
        <w:rPr>
          <w:rFonts w:ascii="inherit" w:hAnsi="inherit"/>
          <w:sz w:val="24"/>
          <w:szCs w:val="24"/>
          <w:vertAlign w:val="subscript"/>
        </w:rPr>
        <w:t>max</w:t>
      </w:r>
      <w:r w:rsidRPr="005B3720">
        <w:rPr>
          <w:rFonts w:ascii="inherit" w:hAnsi="inherit"/>
          <w:sz w:val="24"/>
          <w:szCs w:val="24"/>
        </w:rPr>
        <w:t>), the HVDC converter station shall be capable of operating in every possible operating point, as specified by the relevant system operator in coordination with the relevant TSO and in accordance with the reactive power capability set out by the U-Q/P</w:t>
      </w:r>
      <w:r w:rsidRPr="005B3720">
        <w:rPr>
          <w:rFonts w:ascii="inherit" w:hAnsi="inherit"/>
          <w:sz w:val="24"/>
          <w:szCs w:val="24"/>
          <w:vertAlign w:val="subscript"/>
        </w:rPr>
        <w:t xml:space="preserve">max </w:t>
      </w:r>
      <w:r w:rsidRPr="005B3720">
        <w:rPr>
          <w:rFonts w:ascii="inherit" w:hAnsi="inherit"/>
          <w:sz w:val="24"/>
          <w:szCs w:val="24"/>
        </w:rPr>
        <w:t xml:space="preserve">profile specified in paragraphs </w:t>
      </w:r>
      <w:r w:rsidR="006374E6">
        <w:rPr>
          <w:rFonts w:ascii="inherit" w:hAnsi="inherit"/>
          <w:sz w:val="24"/>
          <w:szCs w:val="24"/>
        </w:rPr>
        <w:fldChar w:fldCharType="begin"/>
      </w:r>
      <w:r w:rsidR="006374E6">
        <w:rPr>
          <w:rFonts w:ascii="inherit" w:hAnsi="inherit"/>
          <w:sz w:val="24"/>
          <w:szCs w:val="24"/>
        </w:rPr>
        <w:instrText xml:space="preserve"> REF _Ref153281955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to </w:t>
      </w:r>
      <w:r w:rsidR="006374E6">
        <w:rPr>
          <w:rFonts w:ascii="inherit" w:hAnsi="inherit"/>
          <w:sz w:val="24"/>
          <w:szCs w:val="24"/>
        </w:rPr>
        <w:fldChar w:fldCharType="begin"/>
      </w:r>
      <w:r w:rsidR="006374E6">
        <w:rPr>
          <w:rFonts w:ascii="inherit" w:hAnsi="inherit"/>
          <w:sz w:val="24"/>
          <w:szCs w:val="24"/>
        </w:rPr>
        <w:instrText xml:space="preserve"> REF _Ref153282001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3</w:t>
      </w:r>
      <w:r w:rsidR="006374E6">
        <w:rPr>
          <w:rFonts w:ascii="inherit" w:hAnsi="inherit"/>
          <w:sz w:val="24"/>
          <w:szCs w:val="24"/>
        </w:rPr>
        <w:fldChar w:fldCharType="end"/>
      </w:r>
      <w:r w:rsidRPr="005B3720">
        <w:rPr>
          <w:rFonts w:ascii="inherit" w:hAnsi="inherit"/>
          <w:sz w:val="24"/>
          <w:szCs w:val="24"/>
        </w:rPr>
        <w:t>.</w:t>
      </w:r>
      <w:bookmarkEnd w:id="714"/>
      <w:r w:rsidRPr="005B3720">
        <w:rPr>
          <w:rFonts w:ascii="inherit" w:hAnsi="inherit"/>
          <w:sz w:val="24"/>
          <w:szCs w:val="24"/>
        </w:rPr>
        <w:t xml:space="preserve"> </w:t>
      </w:r>
    </w:p>
    <w:p w14:paraId="7D0298BC" w14:textId="151D799E" w:rsidR="00AE476A" w:rsidRPr="005B3720" w:rsidRDefault="00BF5202" w:rsidP="003720C0">
      <w:pPr>
        <w:pStyle w:val="Heading2"/>
      </w:pPr>
      <w:bookmarkStart w:id="715" w:name="_Ref153267218"/>
      <w:r w:rsidRPr="005B3720">
        <w:t>Article 21</w:t>
      </w:r>
      <w:bookmarkEnd w:id="715"/>
    </w:p>
    <w:p w14:paraId="67AA5450" w14:textId="0CB22918" w:rsidR="00AE476A" w:rsidRPr="003720C0" w:rsidRDefault="00BF5202" w:rsidP="003720C0">
      <w:pPr>
        <w:jc w:val="center"/>
        <w:rPr>
          <w:rFonts w:ascii="inherit" w:hAnsi="inherit"/>
          <w:b/>
          <w:bCs/>
          <w:sz w:val="24"/>
          <w:szCs w:val="24"/>
        </w:rPr>
      </w:pPr>
      <w:r w:rsidRPr="003720C0">
        <w:rPr>
          <w:rFonts w:ascii="inherit" w:hAnsi="inherit"/>
          <w:b/>
          <w:bCs/>
          <w:sz w:val="24"/>
          <w:szCs w:val="24"/>
        </w:rPr>
        <w:t>Reactive power exchanged with the network</w:t>
      </w:r>
    </w:p>
    <w:p w14:paraId="0C71702F" w14:textId="77777777" w:rsidR="00AE476A" w:rsidRPr="005B3720" w:rsidRDefault="00BF5202" w:rsidP="00D70247">
      <w:pPr>
        <w:numPr>
          <w:ilvl w:val="0"/>
          <w:numId w:val="29"/>
        </w:numPr>
        <w:spacing w:after="415"/>
        <w:rPr>
          <w:rFonts w:ascii="inherit" w:hAnsi="inherit"/>
          <w:sz w:val="24"/>
          <w:szCs w:val="24"/>
        </w:rPr>
      </w:pPr>
      <w:r w:rsidRPr="005B3720">
        <w:rPr>
          <w:rFonts w:ascii="inherit" w:hAnsi="inherit"/>
          <w:sz w:val="24"/>
          <w:szCs w:val="24"/>
        </w:rPr>
        <w:t xml:space="preserve">The HVDC system owner shall ensure that the reactive power of its HVDC converter station exchanged with the network at the connection point is limited to values specified by the relevant system operator in coordination with the relevant TSO. </w:t>
      </w:r>
    </w:p>
    <w:p w14:paraId="76E97CDC" w14:textId="06C34DD1" w:rsidR="00AE476A" w:rsidRPr="005B3720" w:rsidRDefault="00BF5202" w:rsidP="00D70247">
      <w:pPr>
        <w:numPr>
          <w:ilvl w:val="0"/>
          <w:numId w:val="29"/>
        </w:numPr>
        <w:spacing w:after="812"/>
        <w:rPr>
          <w:rFonts w:ascii="inherit" w:hAnsi="inherit"/>
          <w:sz w:val="24"/>
          <w:szCs w:val="24"/>
        </w:rPr>
      </w:pPr>
      <w:r w:rsidRPr="005B3720">
        <w:rPr>
          <w:rFonts w:ascii="inherit" w:hAnsi="inherit"/>
          <w:sz w:val="24"/>
          <w:szCs w:val="24"/>
        </w:rPr>
        <w:t xml:space="preserve">The reactive power variation caused by the reactive power control mode operation of the HVDC converter Station, referred </w:t>
      </w:r>
      <w:r w:rsidRPr="00B92EEC">
        <w:rPr>
          <w:rFonts w:ascii="inherit" w:hAnsi="inherit"/>
          <w:sz w:val="24"/>
          <w:szCs w:val="24"/>
        </w:rPr>
        <w:t xml:space="preserve">to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_Ref153267072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22</w:t>
      </w:r>
      <w:r w:rsidR="00057B92" w:rsidRPr="00B92EEC">
        <w:rPr>
          <w:rFonts w:ascii="inherit" w:hAnsi="inherit"/>
          <w:sz w:val="24"/>
          <w:szCs w:val="24"/>
        </w:rPr>
        <w:fldChar w:fldCharType="end"/>
      </w:r>
      <w:r w:rsidRPr="00B92EEC">
        <w:rPr>
          <w:rFonts w:ascii="inherit" w:hAnsi="inherit"/>
          <w:sz w:val="24"/>
          <w:szCs w:val="24"/>
        </w:rPr>
        <w:t>(</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_Ref153267166 \r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Pr>
          <w:rFonts w:ascii="inherit" w:hAnsi="inherit"/>
          <w:sz w:val="24"/>
          <w:szCs w:val="24"/>
        </w:rPr>
        <w:t>1</w:t>
      </w:r>
      <w:r w:rsidR="00057B92" w:rsidRPr="00B92EEC">
        <w:rPr>
          <w:rFonts w:ascii="inherit" w:hAnsi="inherit"/>
          <w:sz w:val="24"/>
          <w:szCs w:val="24"/>
        </w:rPr>
        <w:fldChar w:fldCharType="end"/>
      </w:r>
      <w:r w:rsidRPr="00B92EEC">
        <w:rPr>
          <w:rFonts w:ascii="inherit" w:hAnsi="inherit"/>
          <w:sz w:val="24"/>
          <w:szCs w:val="24"/>
        </w:rPr>
        <w:t>), shall</w:t>
      </w:r>
      <w:r w:rsidRPr="005B3720">
        <w:rPr>
          <w:rFonts w:ascii="inherit" w:hAnsi="inherit"/>
          <w:sz w:val="24"/>
          <w:szCs w:val="24"/>
        </w:rPr>
        <w:t xml:space="preserve"> not result in a voltage step exceeding the allowed value at the connection point. The relevant system operator, in coordination with the relevant TSO, shall specify this maximum tolerable voltage step value. </w:t>
      </w:r>
    </w:p>
    <w:p w14:paraId="7667F031" w14:textId="26CF4C83" w:rsidR="00AE476A" w:rsidRPr="005B3720" w:rsidRDefault="00BF5202" w:rsidP="00D626D7">
      <w:pPr>
        <w:pStyle w:val="Heading2"/>
      </w:pPr>
      <w:bookmarkStart w:id="716" w:name="_Ref153267072"/>
      <w:r w:rsidRPr="005B3720">
        <w:t>Article 22</w:t>
      </w:r>
      <w:bookmarkEnd w:id="716"/>
    </w:p>
    <w:p w14:paraId="0C7673C7" w14:textId="1E22909E" w:rsidR="00AE476A" w:rsidRPr="00D626D7" w:rsidRDefault="00BF5202" w:rsidP="00D626D7">
      <w:pPr>
        <w:jc w:val="center"/>
        <w:rPr>
          <w:rFonts w:ascii="inherit" w:hAnsi="inherit"/>
          <w:b/>
          <w:bCs/>
          <w:sz w:val="24"/>
          <w:szCs w:val="24"/>
        </w:rPr>
      </w:pPr>
      <w:r w:rsidRPr="00D626D7">
        <w:rPr>
          <w:rFonts w:ascii="inherit" w:hAnsi="inherit"/>
          <w:b/>
          <w:bCs/>
          <w:sz w:val="24"/>
          <w:szCs w:val="24"/>
        </w:rPr>
        <w:t>Reactive power control mode</w:t>
      </w:r>
    </w:p>
    <w:p w14:paraId="37444307" w14:textId="046D037A" w:rsidR="00AE476A" w:rsidRPr="005B3720" w:rsidRDefault="00BF5202" w:rsidP="00B13FCD">
      <w:pPr>
        <w:numPr>
          <w:ilvl w:val="0"/>
          <w:numId w:val="163"/>
        </w:numPr>
        <w:spacing w:after="386"/>
        <w:rPr>
          <w:rFonts w:ascii="inherit" w:hAnsi="inherit"/>
          <w:sz w:val="24"/>
          <w:szCs w:val="24"/>
        </w:rPr>
      </w:pPr>
      <w:bookmarkStart w:id="717" w:name="_Ref153267166"/>
      <w:r w:rsidRPr="005B3720">
        <w:rPr>
          <w:rFonts w:ascii="inherit" w:hAnsi="inherit"/>
          <w:sz w:val="24"/>
          <w:szCs w:val="24"/>
        </w:rPr>
        <w:t>An HVDC converter station shall be capable of operating in one or more of the three following control modes, as specified by the relevant system operator in coordination with the relevant TSO:</w:t>
      </w:r>
      <w:bookmarkEnd w:id="717"/>
      <w:r w:rsidRPr="005B3720">
        <w:rPr>
          <w:rFonts w:ascii="inherit" w:hAnsi="inherit"/>
          <w:sz w:val="24"/>
          <w:szCs w:val="24"/>
        </w:rPr>
        <w:t xml:space="preserve"> </w:t>
      </w:r>
    </w:p>
    <w:p w14:paraId="2FEC0491" w14:textId="257B5B7F" w:rsidR="00D626D7" w:rsidRDefault="00BF5202" w:rsidP="00D70247">
      <w:pPr>
        <w:numPr>
          <w:ilvl w:val="0"/>
          <w:numId w:val="30"/>
        </w:numPr>
        <w:spacing w:after="246"/>
        <w:rPr>
          <w:rFonts w:ascii="inherit" w:hAnsi="inherit"/>
          <w:sz w:val="24"/>
          <w:szCs w:val="24"/>
        </w:rPr>
      </w:pPr>
      <w:r w:rsidRPr="005B3720">
        <w:rPr>
          <w:rFonts w:ascii="inherit" w:hAnsi="inherit"/>
          <w:sz w:val="24"/>
          <w:szCs w:val="24"/>
        </w:rPr>
        <w:t>voltage control mode;</w:t>
      </w:r>
    </w:p>
    <w:p w14:paraId="0D334C6D" w14:textId="24C567B8" w:rsidR="00D626D7" w:rsidRDefault="00BF5202" w:rsidP="00D70247">
      <w:pPr>
        <w:numPr>
          <w:ilvl w:val="0"/>
          <w:numId w:val="30"/>
        </w:numPr>
        <w:spacing w:after="246"/>
        <w:rPr>
          <w:rFonts w:ascii="inherit" w:hAnsi="inherit"/>
          <w:sz w:val="24"/>
          <w:szCs w:val="24"/>
        </w:rPr>
      </w:pPr>
      <w:r w:rsidRPr="005B3720">
        <w:rPr>
          <w:rFonts w:ascii="inherit" w:hAnsi="inherit"/>
          <w:sz w:val="24"/>
          <w:szCs w:val="24"/>
        </w:rPr>
        <w:t>reactive power control mode;</w:t>
      </w:r>
    </w:p>
    <w:p w14:paraId="50CC440D" w14:textId="57DDCC24" w:rsidR="00AE476A" w:rsidRPr="005B3720" w:rsidRDefault="00BF5202" w:rsidP="00D70247">
      <w:pPr>
        <w:numPr>
          <w:ilvl w:val="0"/>
          <w:numId w:val="30"/>
        </w:numPr>
        <w:spacing w:after="246"/>
        <w:rPr>
          <w:rFonts w:ascii="inherit" w:hAnsi="inherit"/>
          <w:sz w:val="24"/>
          <w:szCs w:val="24"/>
        </w:rPr>
      </w:pPr>
      <w:r w:rsidRPr="005B3720">
        <w:rPr>
          <w:rFonts w:ascii="inherit" w:hAnsi="inherit"/>
          <w:sz w:val="24"/>
          <w:szCs w:val="24"/>
        </w:rPr>
        <w:t>power factor control mode</w:t>
      </w:r>
      <w:commentRangeStart w:id="718"/>
      <w:ins w:id="719" w:author="Author">
        <w:r w:rsidR="00F037C1">
          <w:rPr>
            <w:rFonts w:ascii="inherit" w:hAnsi="inherit"/>
            <w:sz w:val="24"/>
            <w:szCs w:val="24"/>
          </w:rPr>
          <w:t>, if applicable</w:t>
        </w:r>
      </w:ins>
      <w:r w:rsidRPr="005B3720">
        <w:rPr>
          <w:rFonts w:ascii="inherit" w:hAnsi="inherit"/>
          <w:sz w:val="24"/>
          <w:szCs w:val="24"/>
        </w:rPr>
        <w:t xml:space="preserve">. </w:t>
      </w:r>
      <w:commentRangeEnd w:id="718"/>
      <w:r w:rsidR="00050CD7">
        <w:rPr>
          <w:rStyle w:val="CommentReference"/>
        </w:rPr>
        <w:commentReference w:id="718"/>
      </w:r>
    </w:p>
    <w:p w14:paraId="475B7EC3" w14:textId="77777777" w:rsidR="00AE476A" w:rsidRPr="005B3720" w:rsidRDefault="00BF5202" w:rsidP="00B13FCD">
      <w:pPr>
        <w:numPr>
          <w:ilvl w:val="0"/>
          <w:numId w:val="163"/>
        </w:numPr>
        <w:spacing w:after="386"/>
        <w:rPr>
          <w:rFonts w:ascii="inherit" w:hAnsi="inherit"/>
          <w:sz w:val="24"/>
          <w:szCs w:val="24"/>
        </w:rPr>
      </w:pPr>
      <w:r w:rsidRPr="005B3720">
        <w:rPr>
          <w:rFonts w:ascii="inherit" w:hAnsi="inherit"/>
          <w:sz w:val="24"/>
          <w:szCs w:val="24"/>
        </w:rPr>
        <w:lastRenderedPageBreak/>
        <w:t xml:space="preserve">An HVDC converter station shall be capable of operating in additional control modes specified by the relevant system operator in coordination with the relevant TSO. </w:t>
      </w:r>
    </w:p>
    <w:p w14:paraId="1C1AE917" w14:textId="5EE8695D" w:rsidR="00AE476A" w:rsidRPr="005B3720" w:rsidRDefault="00BF5202" w:rsidP="00B13FCD">
      <w:pPr>
        <w:numPr>
          <w:ilvl w:val="0"/>
          <w:numId w:val="163"/>
        </w:numPr>
        <w:spacing w:after="246"/>
        <w:rPr>
          <w:rFonts w:ascii="inherit" w:hAnsi="inherit"/>
          <w:sz w:val="24"/>
          <w:szCs w:val="24"/>
        </w:rPr>
      </w:pPr>
      <w:bookmarkStart w:id="720" w:name="_Ref153270548"/>
      <w:r w:rsidRPr="005B3720">
        <w:rPr>
          <w:rFonts w:ascii="inherit" w:hAnsi="inherit"/>
          <w:sz w:val="24"/>
          <w:szCs w:val="24"/>
        </w:rPr>
        <w:t xml:space="preserve">For the purposes of voltage control mode, each HVDC converter station shall be capable of contributing to voltage control at the connection point utilising its capabilities, while </w:t>
      </w:r>
      <w:r w:rsidRPr="00B92EEC">
        <w:rPr>
          <w:rFonts w:ascii="inherit" w:hAnsi="inherit"/>
          <w:sz w:val="24"/>
          <w:szCs w:val="24"/>
        </w:rPr>
        <w:t xml:space="preserve">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_Ref153267207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20</w:t>
      </w:r>
      <w:r w:rsidR="00057B92" w:rsidRPr="00B92EEC">
        <w:rPr>
          <w:rFonts w:ascii="inherit" w:hAnsi="inherit"/>
          <w:sz w:val="24"/>
          <w:szCs w:val="24"/>
        </w:rPr>
        <w:fldChar w:fldCharType="end"/>
      </w:r>
      <w:r w:rsidRPr="00B92EEC">
        <w:rPr>
          <w:rFonts w:ascii="inherit" w:hAnsi="inherit"/>
          <w:sz w:val="24"/>
          <w:szCs w:val="24"/>
        </w:rPr>
        <w:t xml:space="preserve"> and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_Ref153267218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21</w:t>
      </w:r>
      <w:r w:rsidR="00057B92" w:rsidRPr="00B92EEC">
        <w:rPr>
          <w:rFonts w:ascii="inherit" w:hAnsi="inherit"/>
          <w:sz w:val="24"/>
          <w:szCs w:val="24"/>
        </w:rPr>
        <w:fldChar w:fldCharType="end"/>
      </w:r>
      <w:r w:rsidRPr="00B92EEC">
        <w:rPr>
          <w:rFonts w:ascii="inherit" w:hAnsi="inherit"/>
          <w:sz w:val="24"/>
          <w:szCs w:val="24"/>
        </w:rPr>
        <w:t>, in</w:t>
      </w:r>
      <w:r w:rsidRPr="005B3720">
        <w:rPr>
          <w:rFonts w:ascii="inherit" w:hAnsi="inherit"/>
          <w:sz w:val="24"/>
          <w:szCs w:val="24"/>
        </w:rPr>
        <w:t xml:space="preserve"> accordance with the following control characteristics:</w:t>
      </w:r>
      <w:bookmarkEnd w:id="720"/>
      <w:r w:rsidRPr="005B3720">
        <w:rPr>
          <w:rFonts w:ascii="inherit" w:hAnsi="inherit"/>
          <w:sz w:val="24"/>
          <w:szCs w:val="24"/>
        </w:rPr>
        <w:t xml:space="preserve"> </w:t>
      </w:r>
    </w:p>
    <w:p w14:paraId="4F6CE08F" w14:textId="77777777" w:rsidR="00AE476A" w:rsidRPr="005B3720" w:rsidRDefault="00BF5202" w:rsidP="00B13FCD">
      <w:pPr>
        <w:numPr>
          <w:ilvl w:val="0"/>
          <w:numId w:val="162"/>
        </w:numPr>
        <w:spacing w:after="246"/>
        <w:ind w:hanging="295"/>
        <w:rPr>
          <w:rFonts w:ascii="inherit" w:hAnsi="inherit"/>
          <w:sz w:val="24"/>
          <w:szCs w:val="24"/>
        </w:rPr>
      </w:pPr>
      <w:r w:rsidRPr="005B3720">
        <w:rPr>
          <w:rFonts w:ascii="inherit" w:hAnsi="inherit"/>
          <w:sz w:val="24"/>
          <w:szCs w:val="24"/>
        </w:rPr>
        <w:t xml:space="preserve">a setpoint voltage at the connection point shall be specified to cover a specific operation range, either continuously or in steps, by the relevant system operator, in coordination with the relevant TSO; </w:t>
      </w:r>
    </w:p>
    <w:p w14:paraId="1EEFB98C" w14:textId="77777777" w:rsidR="00AE476A" w:rsidRPr="005B3720" w:rsidRDefault="00BF5202" w:rsidP="00B13FCD">
      <w:pPr>
        <w:numPr>
          <w:ilvl w:val="0"/>
          <w:numId w:val="162"/>
        </w:numPr>
        <w:spacing w:after="246"/>
        <w:ind w:hanging="295"/>
        <w:rPr>
          <w:rFonts w:ascii="inherit" w:hAnsi="inherit"/>
          <w:sz w:val="24"/>
          <w:szCs w:val="24"/>
        </w:rPr>
      </w:pPr>
      <w:r w:rsidRPr="005B3720">
        <w:rPr>
          <w:rFonts w:ascii="inherit" w:hAnsi="inherit"/>
          <w:sz w:val="24"/>
          <w:szCs w:val="24"/>
        </w:rPr>
        <w:t xml:space="preserve">the voltage control may be operated with or without a deadband around the setpoint selectable in a range from zero to +/– 5 % of reference 1 pu network voltage. The deadband shall be adjustable in steps as specified by the relevant system operator in coordination with the relevant TSO; </w:t>
      </w:r>
    </w:p>
    <w:p w14:paraId="6DAE0367" w14:textId="77777777" w:rsidR="00AE476A" w:rsidRPr="005B3720" w:rsidRDefault="00BF5202" w:rsidP="00B13FCD">
      <w:pPr>
        <w:numPr>
          <w:ilvl w:val="0"/>
          <w:numId w:val="162"/>
        </w:numPr>
        <w:ind w:hanging="295"/>
        <w:rPr>
          <w:rFonts w:ascii="inherit" w:hAnsi="inherit"/>
          <w:sz w:val="24"/>
          <w:szCs w:val="24"/>
        </w:rPr>
      </w:pPr>
      <w:r w:rsidRPr="005B3720">
        <w:rPr>
          <w:rFonts w:ascii="inherit" w:hAnsi="inherit"/>
          <w:sz w:val="24"/>
          <w:szCs w:val="24"/>
        </w:rPr>
        <w:t xml:space="preserve">following a step change in voltage, the HVDC converter station shall be capable of: </w:t>
      </w:r>
    </w:p>
    <w:p w14:paraId="47C57490" w14:textId="77777777" w:rsidR="00AE476A" w:rsidRPr="005B3720" w:rsidRDefault="00BF5202" w:rsidP="00B13FCD">
      <w:pPr>
        <w:numPr>
          <w:ilvl w:val="1"/>
          <w:numId w:val="162"/>
        </w:numPr>
        <w:spacing w:after="246"/>
        <w:ind w:left="588" w:hanging="293"/>
        <w:rPr>
          <w:rFonts w:ascii="inherit" w:hAnsi="inherit"/>
          <w:sz w:val="24"/>
          <w:szCs w:val="24"/>
        </w:rPr>
      </w:pPr>
      <w:r w:rsidRPr="005B3720">
        <w:rPr>
          <w:rFonts w:ascii="inherit" w:hAnsi="inherit"/>
          <w:sz w:val="24"/>
          <w:szCs w:val="24"/>
        </w:rPr>
        <w:t xml:space="preserve">achieving 90 % of the change in reactive power output within a time t1 specified by the relevant system operator in coordination with the relevant TSO. The time t1 shall be in the range of 0,1-10 seconds; and </w:t>
      </w:r>
    </w:p>
    <w:p w14:paraId="7D1592BF" w14:textId="77777777" w:rsidR="00AE476A" w:rsidRPr="005B3720" w:rsidRDefault="00BF5202" w:rsidP="00B13FCD">
      <w:pPr>
        <w:numPr>
          <w:ilvl w:val="1"/>
          <w:numId w:val="162"/>
        </w:numPr>
        <w:spacing w:after="246"/>
        <w:ind w:left="588" w:hanging="293"/>
        <w:rPr>
          <w:rFonts w:ascii="inherit" w:hAnsi="inherit"/>
          <w:sz w:val="24"/>
          <w:szCs w:val="24"/>
        </w:rPr>
      </w:pPr>
      <w:r w:rsidRPr="005B3720">
        <w:rPr>
          <w:rFonts w:ascii="inherit" w:hAnsi="inherit"/>
          <w:sz w:val="24"/>
          <w:szCs w:val="24"/>
        </w:rPr>
        <w:t xml:space="preserve">settling at the value specified by the operating slope within a time t2 specified by the relevant system operator in coordination with the relevant TSO. The time t2 shall be in the range of 1-60 seconds, with a specified steady- state tolerance given in % of the maximum reactive power. </w:t>
      </w:r>
    </w:p>
    <w:p w14:paraId="3FABB2CE" w14:textId="77777777" w:rsidR="00AE476A" w:rsidRPr="005B3720" w:rsidRDefault="00BF5202" w:rsidP="00B13FCD">
      <w:pPr>
        <w:numPr>
          <w:ilvl w:val="0"/>
          <w:numId w:val="162"/>
        </w:numPr>
        <w:spacing w:after="260"/>
        <w:ind w:hanging="295"/>
        <w:rPr>
          <w:rFonts w:ascii="inherit" w:hAnsi="inherit"/>
          <w:sz w:val="24"/>
          <w:szCs w:val="24"/>
        </w:rPr>
      </w:pPr>
      <w:r w:rsidRPr="005B3720">
        <w:rPr>
          <w:rFonts w:ascii="inherit" w:hAnsi="inherit"/>
          <w:sz w:val="24"/>
          <w:szCs w:val="24"/>
        </w:rPr>
        <w:t xml:space="preserve">voltage control mode shall include the capability to change reactive power output based on a combination of a modified setpoint voltage and an additional instructed reactive power component. The slope shall be specified by a range and step specified by the relevant system operator in coordination with the relevant TSO. </w:t>
      </w:r>
    </w:p>
    <w:p w14:paraId="38F767C5" w14:textId="21217E97" w:rsidR="00AE476A" w:rsidRPr="00B92EEC" w:rsidRDefault="00BF5202" w:rsidP="00D70247">
      <w:pPr>
        <w:numPr>
          <w:ilvl w:val="0"/>
          <w:numId w:val="31"/>
        </w:numPr>
        <w:spacing w:after="386"/>
        <w:rPr>
          <w:rFonts w:ascii="inherit" w:hAnsi="inherit"/>
          <w:sz w:val="24"/>
          <w:szCs w:val="24"/>
        </w:rPr>
      </w:pPr>
      <w:bookmarkStart w:id="721" w:name="_Ref153270628"/>
      <w:r w:rsidRPr="005B3720">
        <w:rPr>
          <w:rFonts w:ascii="inherit" w:hAnsi="inherit"/>
          <w:sz w:val="24"/>
          <w:szCs w:val="24"/>
        </w:rPr>
        <w:t xml:space="preserve">With regard to reactive power control mode, the relevant system operator shall specify a reactive power range in MVAr or in % of maximum reactive power, as well as its associated accuracy at the connection point, using the capabilities of the HVDC system, while </w:t>
      </w:r>
      <w:r w:rsidRPr="00B92EEC">
        <w:rPr>
          <w:rFonts w:ascii="inherit" w:hAnsi="inherit"/>
          <w:sz w:val="24"/>
          <w:szCs w:val="24"/>
        </w:rPr>
        <w:t xml:space="preserve">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_Ref153267207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20</w:t>
      </w:r>
      <w:r w:rsidR="00057B92" w:rsidRPr="00B92EEC">
        <w:rPr>
          <w:rFonts w:ascii="inherit" w:hAnsi="inherit"/>
          <w:sz w:val="24"/>
          <w:szCs w:val="24"/>
        </w:rPr>
        <w:fldChar w:fldCharType="end"/>
      </w:r>
      <w:r w:rsidR="00057B92" w:rsidRPr="00B92EEC">
        <w:rPr>
          <w:rFonts w:ascii="inherit" w:hAnsi="inherit"/>
          <w:sz w:val="24"/>
          <w:szCs w:val="24"/>
        </w:rPr>
        <w:t xml:space="preserve"> and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_Ref153267218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21</w:t>
      </w:r>
      <w:r w:rsidR="00057B92" w:rsidRPr="00B92EEC">
        <w:rPr>
          <w:rFonts w:ascii="inherit" w:hAnsi="inherit"/>
          <w:sz w:val="24"/>
          <w:szCs w:val="24"/>
        </w:rPr>
        <w:fldChar w:fldCharType="end"/>
      </w:r>
      <w:r w:rsidRPr="00B92EEC">
        <w:rPr>
          <w:rFonts w:ascii="inherit" w:hAnsi="inherit"/>
          <w:sz w:val="24"/>
          <w:szCs w:val="24"/>
        </w:rPr>
        <w:t>.</w:t>
      </w:r>
      <w:bookmarkEnd w:id="721"/>
      <w:r w:rsidRPr="00B92EEC">
        <w:rPr>
          <w:rFonts w:ascii="inherit" w:hAnsi="inherit"/>
          <w:sz w:val="24"/>
          <w:szCs w:val="24"/>
        </w:rPr>
        <w:t xml:space="preserve"> </w:t>
      </w:r>
    </w:p>
    <w:p w14:paraId="0654CFBB" w14:textId="28575FF5" w:rsidR="00AE476A" w:rsidRPr="005B3720" w:rsidRDefault="00BF5202" w:rsidP="00D70247">
      <w:pPr>
        <w:numPr>
          <w:ilvl w:val="0"/>
          <w:numId w:val="31"/>
        </w:numPr>
        <w:spacing w:after="385"/>
        <w:rPr>
          <w:rFonts w:ascii="inherit" w:hAnsi="inherit"/>
          <w:sz w:val="24"/>
          <w:szCs w:val="24"/>
        </w:rPr>
      </w:pPr>
      <w:bookmarkStart w:id="722" w:name="_Ref153270723"/>
      <w:r w:rsidRPr="00B92EEC">
        <w:rPr>
          <w:rFonts w:ascii="inherit" w:hAnsi="inherit"/>
          <w:sz w:val="24"/>
          <w:szCs w:val="24"/>
        </w:rPr>
        <w:t xml:space="preserve">For the purposes of power factor control mode, the HVDC converter station shall be capable of controlling the power factor to a target at the connection point, while 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_Ref153267207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20</w:t>
      </w:r>
      <w:r w:rsidR="00057B92" w:rsidRPr="00B92EEC">
        <w:rPr>
          <w:rFonts w:ascii="inherit" w:hAnsi="inherit"/>
          <w:sz w:val="24"/>
          <w:szCs w:val="24"/>
        </w:rPr>
        <w:fldChar w:fldCharType="end"/>
      </w:r>
      <w:r w:rsidR="00057B92" w:rsidRPr="00B92EEC">
        <w:rPr>
          <w:rFonts w:ascii="inherit" w:hAnsi="inherit"/>
          <w:sz w:val="24"/>
          <w:szCs w:val="24"/>
        </w:rPr>
        <w:t xml:space="preserve"> and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_Ref153267218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21</w:t>
      </w:r>
      <w:r w:rsidR="00057B92" w:rsidRPr="00B92EEC">
        <w:rPr>
          <w:rFonts w:ascii="inherit" w:hAnsi="inherit"/>
          <w:sz w:val="24"/>
          <w:szCs w:val="24"/>
        </w:rPr>
        <w:fldChar w:fldCharType="end"/>
      </w:r>
      <w:r w:rsidRPr="00B92EEC">
        <w:rPr>
          <w:rFonts w:ascii="inherit" w:hAnsi="inherit"/>
          <w:sz w:val="24"/>
          <w:szCs w:val="24"/>
        </w:rPr>
        <w:t>.</w:t>
      </w:r>
      <w:r w:rsidRPr="005B3720">
        <w:rPr>
          <w:rFonts w:ascii="inherit" w:hAnsi="inherit"/>
          <w:sz w:val="24"/>
          <w:szCs w:val="24"/>
        </w:rPr>
        <w:t xml:space="preserve"> The available setpoints shall be available in steps no greater than a maximum allowed step specified by the relevant system operator.</w:t>
      </w:r>
      <w:bookmarkEnd w:id="722"/>
      <w:r w:rsidRPr="005B3720">
        <w:rPr>
          <w:rFonts w:ascii="inherit" w:hAnsi="inherit"/>
          <w:sz w:val="24"/>
          <w:szCs w:val="24"/>
        </w:rPr>
        <w:t xml:space="preserve"> </w:t>
      </w:r>
    </w:p>
    <w:p w14:paraId="7EB1E044" w14:textId="77777777" w:rsidR="00AE476A" w:rsidRPr="005B3720" w:rsidRDefault="00BF5202" w:rsidP="00D70247">
      <w:pPr>
        <w:numPr>
          <w:ilvl w:val="0"/>
          <w:numId w:val="31"/>
        </w:numPr>
        <w:spacing w:after="754"/>
        <w:rPr>
          <w:rFonts w:ascii="inherit" w:hAnsi="inherit"/>
          <w:sz w:val="24"/>
          <w:szCs w:val="24"/>
        </w:rPr>
      </w:pPr>
      <w:r w:rsidRPr="005B3720">
        <w:rPr>
          <w:rFonts w:ascii="inherit" w:hAnsi="inherit"/>
          <w:sz w:val="24"/>
          <w:szCs w:val="24"/>
        </w:rPr>
        <w:t xml:space="preserve">The relevant system operator in coordination with the relevant TSO shall specify any equipment needed to enable the remote selection of control modes and relevant setpoints. </w:t>
      </w:r>
    </w:p>
    <w:p w14:paraId="08F59EC5" w14:textId="79B6F436" w:rsidR="00AE476A" w:rsidRPr="005B3720" w:rsidRDefault="00BF5202" w:rsidP="00891E5A">
      <w:pPr>
        <w:pStyle w:val="Heading2"/>
      </w:pPr>
      <w:r w:rsidRPr="005B3720">
        <w:t>Article 23</w:t>
      </w:r>
    </w:p>
    <w:p w14:paraId="51D8AE07" w14:textId="72F9B7CA" w:rsidR="00AE476A" w:rsidRPr="00891E5A" w:rsidRDefault="00BF5202" w:rsidP="00891E5A">
      <w:pPr>
        <w:jc w:val="center"/>
        <w:rPr>
          <w:rFonts w:ascii="inherit" w:hAnsi="inherit"/>
          <w:b/>
          <w:bCs/>
          <w:sz w:val="24"/>
          <w:szCs w:val="24"/>
        </w:rPr>
      </w:pPr>
      <w:r w:rsidRPr="00891E5A">
        <w:rPr>
          <w:rFonts w:ascii="inherit" w:hAnsi="inherit"/>
          <w:b/>
          <w:bCs/>
          <w:sz w:val="24"/>
          <w:szCs w:val="24"/>
        </w:rPr>
        <w:t>Priority to active or reactive power contribution</w:t>
      </w:r>
    </w:p>
    <w:p w14:paraId="009920CF" w14:textId="166332E8" w:rsidR="00AE476A" w:rsidRPr="005B3720" w:rsidRDefault="00BF5202">
      <w:pPr>
        <w:spacing w:after="755"/>
        <w:ind w:left="-3"/>
        <w:rPr>
          <w:rFonts w:ascii="inherit" w:hAnsi="inherit"/>
          <w:sz w:val="24"/>
          <w:szCs w:val="24"/>
        </w:rPr>
      </w:pPr>
      <w:r w:rsidRPr="005B3720">
        <w:rPr>
          <w:rFonts w:ascii="inherit" w:hAnsi="inherit"/>
          <w:sz w:val="24"/>
          <w:szCs w:val="24"/>
        </w:rPr>
        <w:lastRenderedPageBreak/>
        <w:t>Taking into account the capabilities of the HVDC system specified in accordance with this Regulation, the relevant TSO shall determine whether active power contribution or reactive power contribution shall have priority during low or high voltage operation and during faults for which fault-ride-through capability is required. If priority is given to active power contribution, its provision shall be established within a time from the fault inception as specified by relevant TSO.</w:t>
      </w:r>
    </w:p>
    <w:p w14:paraId="0D8C45A6" w14:textId="7AC3A56A" w:rsidR="00AE476A" w:rsidRPr="005B3720" w:rsidRDefault="00BF5202" w:rsidP="00CC09DD">
      <w:pPr>
        <w:pStyle w:val="Heading2"/>
      </w:pPr>
      <w:r w:rsidRPr="005B3720">
        <w:t>Article 24</w:t>
      </w:r>
    </w:p>
    <w:p w14:paraId="5958975E" w14:textId="3A025577" w:rsidR="00AE476A" w:rsidRPr="00CC09DD" w:rsidRDefault="00BF5202" w:rsidP="00CC09DD">
      <w:pPr>
        <w:jc w:val="center"/>
        <w:rPr>
          <w:rFonts w:ascii="inherit" w:hAnsi="inherit"/>
          <w:b/>
          <w:bCs/>
          <w:sz w:val="24"/>
          <w:szCs w:val="24"/>
        </w:rPr>
      </w:pPr>
      <w:r w:rsidRPr="00CC09DD">
        <w:rPr>
          <w:rFonts w:ascii="inherit" w:hAnsi="inherit"/>
          <w:b/>
          <w:bCs/>
          <w:sz w:val="24"/>
          <w:szCs w:val="24"/>
        </w:rPr>
        <w:t>Power quality</w:t>
      </w:r>
    </w:p>
    <w:p w14:paraId="36B3E0FB" w14:textId="3DC34826" w:rsidR="00AE476A" w:rsidRPr="00B92EEC" w:rsidRDefault="00BF5202" w:rsidP="00CC09DD">
      <w:pPr>
        <w:spacing w:after="755"/>
        <w:ind w:left="0" w:hanging="11"/>
        <w:rPr>
          <w:rFonts w:ascii="inherit" w:hAnsi="inherit"/>
          <w:sz w:val="24"/>
          <w:szCs w:val="24"/>
        </w:rPr>
      </w:pPr>
      <w:r w:rsidRPr="005B3720">
        <w:rPr>
          <w:rFonts w:ascii="inherit" w:hAnsi="inherit"/>
          <w:sz w:val="24"/>
          <w:szCs w:val="24"/>
        </w:rPr>
        <w:t xml:space="preserve">An HVDC system owner shall ensure that its HVDC system connection to the network does not result in a level of distortion or fluctuation of the supply voltage on the network, at the connection point, exceeding the level specified by the relevant system operator in coordination with the relevant TSO. The process for necessary studies to be conducted and relevant data to be provided by all grid users involved, as well as mitigating actions identified and implemented, shall be in accordance with the </w:t>
      </w:r>
      <w:r w:rsidRPr="00B92EEC">
        <w:rPr>
          <w:rFonts w:ascii="inherit" w:hAnsi="inherit"/>
          <w:sz w:val="24"/>
          <w:szCs w:val="24"/>
        </w:rPr>
        <w:t xml:space="preserve">process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_Ref153263121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29</w:t>
      </w:r>
      <w:r w:rsidR="00057B92" w:rsidRPr="00B92EEC">
        <w:rPr>
          <w:rFonts w:ascii="inherit" w:hAnsi="inherit"/>
          <w:sz w:val="24"/>
          <w:szCs w:val="24"/>
        </w:rPr>
        <w:fldChar w:fldCharType="end"/>
      </w:r>
      <w:r w:rsidRPr="00B92EEC">
        <w:rPr>
          <w:rFonts w:ascii="inherit" w:hAnsi="inherit"/>
          <w:sz w:val="24"/>
          <w:szCs w:val="24"/>
        </w:rPr>
        <w:t>.</w:t>
      </w:r>
    </w:p>
    <w:p w14:paraId="2DCAC7AA" w14:textId="77777777" w:rsidR="00AE476A" w:rsidRPr="005B3720" w:rsidRDefault="00BF5202">
      <w:pPr>
        <w:spacing w:after="255" w:line="265" w:lineRule="auto"/>
        <w:ind w:right="2"/>
        <w:jc w:val="center"/>
        <w:rPr>
          <w:rFonts w:ascii="inherit" w:hAnsi="inherit"/>
          <w:sz w:val="24"/>
          <w:szCs w:val="24"/>
        </w:rPr>
      </w:pPr>
      <w:r w:rsidRPr="005B3720">
        <w:rPr>
          <w:rFonts w:ascii="inherit" w:hAnsi="inherit"/>
          <w:i/>
          <w:sz w:val="24"/>
          <w:szCs w:val="24"/>
        </w:rPr>
        <w:t xml:space="preserve">CHAPTER 3 </w:t>
      </w:r>
    </w:p>
    <w:p w14:paraId="575A8D5D" w14:textId="6B713722" w:rsidR="00AE476A" w:rsidRPr="005B3720" w:rsidRDefault="00BF5202">
      <w:pPr>
        <w:spacing w:after="370" w:line="268" w:lineRule="auto"/>
        <w:ind w:right="3"/>
        <w:jc w:val="center"/>
        <w:rPr>
          <w:rFonts w:ascii="inherit" w:hAnsi="inherit"/>
          <w:sz w:val="24"/>
          <w:szCs w:val="24"/>
        </w:rPr>
      </w:pPr>
      <w:r w:rsidRPr="005B3720">
        <w:rPr>
          <w:rFonts w:ascii="inherit" w:hAnsi="inherit"/>
          <w:b/>
          <w:i/>
          <w:sz w:val="24"/>
          <w:szCs w:val="24"/>
        </w:rPr>
        <w:t>Requirements for fault ride through capability</w:t>
      </w:r>
    </w:p>
    <w:p w14:paraId="47EE0300" w14:textId="644A8A0B" w:rsidR="00AE476A" w:rsidRPr="005B3720" w:rsidRDefault="00BF5202" w:rsidP="00754D6A">
      <w:pPr>
        <w:pStyle w:val="Heading2"/>
      </w:pPr>
      <w:bookmarkStart w:id="723" w:name="_Ref153267034"/>
      <w:r w:rsidRPr="005B3720">
        <w:t>Article 25</w:t>
      </w:r>
      <w:bookmarkEnd w:id="723"/>
    </w:p>
    <w:p w14:paraId="10F5E527" w14:textId="67756CD4" w:rsidR="00AE476A" w:rsidRPr="00754D6A" w:rsidRDefault="00BF5202" w:rsidP="00754D6A">
      <w:pPr>
        <w:jc w:val="center"/>
        <w:rPr>
          <w:rFonts w:ascii="inherit" w:hAnsi="inherit"/>
          <w:b/>
          <w:bCs/>
          <w:sz w:val="24"/>
          <w:szCs w:val="24"/>
        </w:rPr>
      </w:pPr>
      <w:r w:rsidRPr="00754D6A">
        <w:rPr>
          <w:rFonts w:ascii="inherit" w:hAnsi="inherit"/>
          <w:b/>
          <w:bCs/>
          <w:sz w:val="24"/>
          <w:szCs w:val="24"/>
        </w:rPr>
        <w:t>Fault ride through capability</w:t>
      </w:r>
    </w:p>
    <w:p w14:paraId="4464CDF4" w14:textId="58BC09A9" w:rsidR="00AE476A" w:rsidRPr="00B92EEC" w:rsidRDefault="00BF5202" w:rsidP="00D70247">
      <w:pPr>
        <w:numPr>
          <w:ilvl w:val="0"/>
          <w:numId w:val="32"/>
        </w:numPr>
        <w:spacing w:after="422"/>
        <w:rPr>
          <w:rFonts w:ascii="inherit" w:hAnsi="inherit"/>
          <w:sz w:val="24"/>
          <w:szCs w:val="24"/>
        </w:rPr>
      </w:pPr>
      <w:r w:rsidRPr="005B3720">
        <w:rPr>
          <w:rFonts w:ascii="inherit" w:hAnsi="inherit"/>
          <w:sz w:val="24"/>
          <w:szCs w:val="24"/>
        </w:rPr>
        <w:t xml:space="preserve">The relevant TSO shall specify, while </w:t>
      </w:r>
      <w:r w:rsidRPr="00B92EEC">
        <w:rPr>
          <w:rFonts w:ascii="inherit" w:hAnsi="inherit"/>
          <w:sz w:val="24"/>
          <w:szCs w:val="24"/>
        </w:rPr>
        <w:t xml:space="preserve">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_Ref153267326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18</w:t>
      </w:r>
      <w:r w:rsidR="00057B92" w:rsidRPr="00B92EEC">
        <w:rPr>
          <w:rFonts w:ascii="inherit" w:hAnsi="inherit"/>
          <w:sz w:val="24"/>
          <w:szCs w:val="24"/>
        </w:rPr>
        <w:fldChar w:fldCharType="end"/>
      </w:r>
      <w:r w:rsidRPr="00B92EEC">
        <w:rPr>
          <w:rFonts w:ascii="inherit" w:hAnsi="inherit"/>
          <w:sz w:val="24"/>
          <w:szCs w:val="24"/>
        </w:rPr>
        <w:t xml:space="preserve">, a voltage-against time profile as set out in Annex V and having regard to the voltage-against-time-profile specified for power park modules according to </w:t>
      </w:r>
      <w:commentRangeStart w:id="724"/>
      <w:r w:rsidRPr="00B92EEC">
        <w:rPr>
          <w:rFonts w:ascii="inherit" w:hAnsi="inherit"/>
          <w:sz w:val="24"/>
          <w:szCs w:val="24"/>
        </w:rPr>
        <w:t>Regulation (EU) 2016/631</w:t>
      </w:r>
      <w:commentRangeEnd w:id="724"/>
      <w:r w:rsidR="008F68FA">
        <w:rPr>
          <w:rStyle w:val="CommentReference"/>
        </w:rPr>
        <w:commentReference w:id="724"/>
      </w:r>
      <w:r w:rsidRPr="00B92EEC">
        <w:rPr>
          <w:rFonts w:ascii="inherit" w:hAnsi="inherit"/>
          <w:sz w:val="24"/>
          <w:szCs w:val="24"/>
        </w:rPr>
        <w:t xml:space="preserve">. This profile shall apply </w:t>
      </w:r>
      <w:del w:id="725" w:author="Author">
        <w:r w:rsidRPr="00B92EEC" w:rsidDel="00C82451">
          <w:rPr>
            <w:rFonts w:ascii="inherit" w:hAnsi="inherit"/>
            <w:sz w:val="24"/>
            <w:szCs w:val="24"/>
          </w:rPr>
          <w:delText xml:space="preserve">at </w:delText>
        </w:r>
      </w:del>
      <w:ins w:id="726" w:author="Author">
        <w:r w:rsidR="00C82451">
          <w:rPr>
            <w:rFonts w:ascii="inherit" w:hAnsi="inherit"/>
            <w:sz w:val="24"/>
            <w:szCs w:val="24"/>
          </w:rPr>
          <w:t xml:space="preserve">for </w:t>
        </w:r>
        <w:r w:rsidR="00C82451" w:rsidRPr="00B92EEC">
          <w:rPr>
            <w:rFonts w:ascii="inherit" w:hAnsi="inherit"/>
            <w:sz w:val="24"/>
            <w:szCs w:val="24"/>
          </w:rPr>
          <w:t xml:space="preserve"> </w:t>
        </w:r>
      </w:ins>
      <w:commentRangeStart w:id="727"/>
      <w:del w:id="728" w:author="Author">
        <w:r w:rsidRPr="00B92EEC" w:rsidDel="00C82451">
          <w:rPr>
            <w:rFonts w:ascii="inherit" w:hAnsi="inherit"/>
            <w:sz w:val="24"/>
            <w:szCs w:val="24"/>
          </w:rPr>
          <w:delText xml:space="preserve">connection points </w:delText>
        </w:r>
      </w:del>
      <w:commentRangeEnd w:id="727"/>
      <w:r w:rsidR="00050CD7">
        <w:rPr>
          <w:rStyle w:val="CommentReference"/>
        </w:rPr>
        <w:commentReference w:id="727"/>
      </w:r>
      <w:r w:rsidRPr="00B92EEC">
        <w:rPr>
          <w:rFonts w:ascii="inherit" w:hAnsi="inherit"/>
          <w:sz w:val="24"/>
          <w:szCs w:val="24"/>
        </w:rPr>
        <w:t>f</w:t>
      </w:r>
      <w:del w:id="729" w:author="Author">
        <w:r w:rsidRPr="00B92EEC" w:rsidDel="00C82451">
          <w:rPr>
            <w:rFonts w:ascii="inherit" w:hAnsi="inherit"/>
            <w:sz w:val="24"/>
            <w:szCs w:val="24"/>
          </w:rPr>
          <w:delText>or</w:delText>
        </w:r>
      </w:del>
      <w:r w:rsidRPr="00B92EEC">
        <w:rPr>
          <w:rFonts w:ascii="inherit" w:hAnsi="inherit"/>
          <w:sz w:val="24"/>
          <w:szCs w:val="24"/>
        </w:rPr>
        <w:t xml:space="preserve"> fault conditions, under which the HVDC converter station shall be capable of staying connected to the network and continuing stable operation after the power system has recovered following fault clearance. The voltage-against-time-profile shall express a lower limit of the actual course of the phase-to-phase voltages on the network voltage level at the connection point during a symmetrical fault, as a function of time before, during and after the fault. Any ride through period beyond t</w:t>
      </w:r>
      <w:r w:rsidRPr="00B92EEC">
        <w:rPr>
          <w:rFonts w:ascii="inherit" w:hAnsi="inherit"/>
          <w:sz w:val="24"/>
          <w:szCs w:val="24"/>
          <w:vertAlign w:val="subscript"/>
        </w:rPr>
        <w:t xml:space="preserve">rec2 </w:t>
      </w:r>
      <w:r w:rsidRPr="00B92EEC">
        <w:rPr>
          <w:rFonts w:ascii="inherit" w:hAnsi="inherit"/>
          <w:sz w:val="24"/>
          <w:szCs w:val="24"/>
        </w:rPr>
        <w:t xml:space="preserve">shall be specified by the relevant TSO consistent with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_Ref153267326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18</w:t>
      </w:r>
      <w:r w:rsidR="00057B92" w:rsidRPr="00B92EEC">
        <w:rPr>
          <w:rFonts w:ascii="inherit" w:hAnsi="inherit"/>
          <w:sz w:val="24"/>
          <w:szCs w:val="24"/>
        </w:rPr>
        <w:fldChar w:fldCharType="end"/>
      </w:r>
      <w:r w:rsidRPr="00B92EEC">
        <w:rPr>
          <w:rFonts w:ascii="inherit" w:hAnsi="inherit"/>
          <w:sz w:val="24"/>
          <w:szCs w:val="24"/>
        </w:rPr>
        <w:t>.</w:t>
      </w:r>
    </w:p>
    <w:p w14:paraId="6A3DD9BD" w14:textId="56DB549D" w:rsidR="00AE476A" w:rsidRPr="00B92EEC" w:rsidRDefault="00BF5202" w:rsidP="00D70247">
      <w:pPr>
        <w:numPr>
          <w:ilvl w:val="0"/>
          <w:numId w:val="32"/>
        </w:numPr>
        <w:spacing w:after="271"/>
        <w:rPr>
          <w:rFonts w:ascii="inherit" w:hAnsi="inherit"/>
          <w:sz w:val="24"/>
          <w:szCs w:val="24"/>
        </w:rPr>
      </w:pPr>
      <w:r w:rsidRPr="00B92EEC">
        <w:rPr>
          <w:rFonts w:ascii="inherit" w:hAnsi="inherit"/>
          <w:sz w:val="24"/>
          <w:szCs w:val="24"/>
        </w:rPr>
        <w:t xml:space="preserve">On request by the HVDC system owner, the relevant system operator shall provide the pre-fault and post-fault conditions as provided for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_Ref153266804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32</w:t>
      </w:r>
      <w:r w:rsidR="00057B92" w:rsidRPr="00B92EEC">
        <w:rPr>
          <w:rFonts w:ascii="inherit" w:hAnsi="inherit"/>
          <w:sz w:val="24"/>
          <w:szCs w:val="24"/>
        </w:rPr>
        <w:fldChar w:fldCharType="end"/>
      </w:r>
      <w:r w:rsidRPr="00B92EEC">
        <w:rPr>
          <w:rFonts w:ascii="inherit" w:hAnsi="inherit"/>
          <w:sz w:val="24"/>
          <w:szCs w:val="24"/>
        </w:rPr>
        <w:t xml:space="preserve"> regarding: </w:t>
      </w:r>
    </w:p>
    <w:p w14:paraId="61D7082B" w14:textId="77777777" w:rsidR="00AE476A" w:rsidRPr="00B92EEC" w:rsidRDefault="00BF5202" w:rsidP="00D70247">
      <w:pPr>
        <w:numPr>
          <w:ilvl w:val="0"/>
          <w:numId w:val="33"/>
        </w:numPr>
        <w:spacing w:after="263"/>
        <w:ind w:hanging="295"/>
        <w:rPr>
          <w:rFonts w:ascii="inherit" w:hAnsi="inherit"/>
          <w:sz w:val="24"/>
          <w:szCs w:val="24"/>
        </w:rPr>
      </w:pPr>
      <w:r w:rsidRPr="00B92EEC">
        <w:rPr>
          <w:rFonts w:ascii="inherit" w:hAnsi="inherit"/>
          <w:sz w:val="24"/>
          <w:szCs w:val="24"/>
        </w:rPr>
        <w:t xml:space="preserve">pre-fault minimum short circuit capacity at each connection point expressed in MVA; </w:t>
      </w:r>
    </w:p>
    <w:p w14:paraId="116131AA" w14:textId="77777777" w:rsidR="00AE476A" w:rsidRPr="00B92EEC" w:rsidRDefault="00BF5202" w:rsidP="00D70247">
      <w:pPr>
        <w:numPr>
          <w:ilvl w:val="0"/>
          <w:numId w:val="33"/>
        </w:numPr>
        <w:spacing w:after="271"/>
        <w:ind w:hanging="295"/>
        <w:rPr>
          <w:rFonts w:ascii="inherit" w:hAnsi="inherit"/>
          <w:sz w:val="24"/>
          <w:szCs w:val="24"/>
        </w:rPr>
      </w:pPr>
      <w:r w:rsidRPr="00B92EEC">
        <w:rPr>
          <w:rFonts w:ascii="inherit" w:hAnsi="inherit"/>
          <w:sz w:val="24"/>
          <w:szCs w:val="24"/>
        </w:rPr>
        <w:t xml:space="preserve">pre-fault operating point of the HVDC converter station expressed as active power output and reactive power output at the connection point and voltage at the connection point; and </w:t>
      </w:r>
    </w:p>
    <w:p w14:paraId="58BB0AA4" w14:textId="77777777" w:rsidR="00AE476A" w:rsidRPr="00B92EEC" w:rsidRDefault="00BF5202" w:rsidP="00D70247">
      <w:pPr>
        <w:numPr>
          <w:ilvl w:val="0"/>
          <w:numId w:val="33"/>
        </w:numPr>
        <w:spacing w:after="263"/>
        <w:ind w:hanging="295"/>
        <w:rPr>
          <w:rFonts w:ascii="inherit" w:hAnsi="inherit"/>
          <w:sz w:val="24"/>
          <w:szCs w:val="24"/>
        </w:rPr>
      </w:pPr>
      <w:r w:rsidRPr="00B92EEC">
        <w:rPr>
          <w:rFonts w:ascii="inherit" w:hAnsi="inherit"/>
          <w:sz w:val="24"/>
          <w:szCs w:val="24"/>
        </w:rPr>
        <w:t xml:space="preserve">post-fault minimum short circuit capacity at each connection point expressed in MVA. </w:t>
      </w:r>
    </w:p>
    <w:p w14:paraId="1A942526" w14:textId="0F00DCD1" w:rsidR="00AE476A" w:rsidRPr="00B92EEC" w:rsidRDefault="00BF5202">
      <w:pPr>
        <w:spacing w:after="423"/>
        <w:ind w:left="-3"/>
        <w:rPr>
          <w:rFonts w:ascii="inherit" w:hAnsi="inherit"/>
          <w:sz w:val="24"/>
          <w:szCs w:val="24"/>
        </w:rPr>
      </w:pPr>
      <w:r w:rsidRPr="00B92EEC">
        <w:rPr>
          <w:rFonts w:ascii="inherit" w:hAnsi="inherit"/>
          <w:sz w:val="24"/>
          <w:szCs w:val="24"/>
        </w:rPr>
        <w:lastRenderedPageBreak/>
        <w:t>Alternatively, generic values for the above conditions derived from typical cases may be provided by the relevant system operator.</w:t>
      </w:r>
    </w:p>
    <w:p w14:paraId="4061E80A" w14:textId="2706B190" w:rsidR="00AE476A" w:rsidRPr="005B3720" w:rsidRDefault="00BF5202" w:rsidP="00DD3588">
      <w:pPr>
        <w:numPr>
          <w:ilvl w:val="0"/>
          <w:numId w:val="34"/>
        </w:numPr>
        <w:spacing w:after="434"/>
        <w:ind w:left="0" w:firstLine="0"/>
        <w:rPr>
          <w:rFonts w:ascii="inherit" w:hAnsi="inherit"/>
          <w:sz w:val="24"/>
          <w:szCs w:val="24"/>
        </w:rPr>
      </w:pPr>
      <w:r w:rsidRPr="00B92EEC">
        <w:rPr>
          <w:rFonts w:ascii="inherit" w:hAnsi="inherit"/>
          <w:sz w:val="24"/>
          <w:szCs w:val="24"/>
        </w:rPr>
        <w:t xml:space="preserve">The HVDC converter station shall be capable of staying connected to the network and continue stable operation when the actual course of the phase-to-phase voltages on the network voltage level at the connection point during a symmetrical fault, given the pre-fault and post-fault conditions provided for in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_Ref153266804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32</w:t>
      </w:r>
      <w:r w:rsidR="00E963F1" w:rsidRPr="00B92EEC">
        <w:rPr>
          <w:rFonts w:ascii="inherit" w:hAnsi="inherit"/>
          <w:sz w:val="24"/>
          <w:szCs w:val="24"/>
        </w:rPr>
        <w:fldChar w:fldCharType="end"/>
      </w:r>
      <w:r w:rsidRPr="00B92EEC">
        <w:rPr>
          <w:rFonts w:ascii="inherit" w:hAnsi="inherit"/>
          <w:sz w:val="24"/>
          <w:szCs w:val="24"/>
        </w:rPr>
        <w:t>, remain above</w:t>
      </w:r>
      <w:r w:rsidRPr="005B3720">
        <w:rPr>
          <w:rFonts w:ascii="inherit" w:hAnsi="inherit"/>
          <w:sz w:val="24"/>
          <w:szCs w:val="24"/>
        </w:rPr>
        <w:t xml:space="preserve"> the lower limit set out in the figure in Annex V, unless the protection scheme for internal faults requires the disconnection of the HVDC converter station from the network. The protection schemes and settings for internal faults shall be designed not to jeopardise fault-ride-through performance.</w:t>
      </w:r>
    </w:p>
    <w:p w14:paraId="070F9B2F" w14:textId="7C1350CC" w:rsidR="00AE476A" w:rsidRPr="005B3720" w:rsidRDefault="00BF5202" w:rsidP="00DD3588">
      <w:pPr>
        <w:numPr>
          <w:ilvl w:val="0"/>
          <w:numId w:val="34"/>
        </w:numPr>
        <w:spacing w:after="422"/>
        <w:ind w:left="0" w:firstLine="0"/>
        <w:rPr>
          <w:rFonts w:ascii="inherit" w:hAnsi="inherit"/>
          <w:sz w:val="24"/>
          <w:szCs w:val="24"/>
        </w:rPr>
      </w:pPr>
      <w:r w:rsidRPr="005B3720">
        <w:rPr>
          <w:rFonts w:ascii="inherit" w:hAnsi="inherit"/>
          <w:sz w:val="24"/>
          <w:szCs w:val="24"/>
        </w:rPr>
        <w:t>The relevant TSO may specify voltages (U</w:t>
      </w:r>
      <w:r w:rsidRPr="005B3720">
        <w:rPr>
          <w:rFonts w:ascii="inherit" w:hAnsi="inherit"/>
          <w:sz w:val="24"/>
          <w:szCs w:val="24"/>
          <w:vertAlign w:val="subscript"/>
        </w:rPr>
        <w:t>block</w:t>
      </w:r>
      <w:r w:rsidRPr="005B3720">
        <w:rPr>
          <w:rFonts w:ascii="inherit" w:hAnsi="inherit"/>
          <w:sz w:val="24"/>
          <w:szCs w:val="24"/>
        </w:rPr>
        <w:t>) at the connection points under specific network conditions whereby the HVDC system is allowed to block. Blocking means remaining connected to the network with no active and reactive power contribution for a time frame that shall be as short as technically feasible and which shall be agreed between the relevant TSOs and the HVDC system owner.</w:t>
      </w:r>
    </w:p>
    <w:p w14:paraId="7CC0FB7D" w14:textId="13A967A4" w:rsidR="00AE476A" w:rsidRPr="00B92EEC" w:rsidRDefault="00BF5202" w:rsidP="00DD3588">
      <w:pPr>
        <w:numPr>
          <w:ilvl w:val="0"/>
          <w:numId w:val="34"/>
        </w:numPr>
        <w:spacing w:after="423"/>
        <w:ind w:left="0" w:firstLine="0"/>
        <w:rPr>
          <w:rFonts w:ascii="inherit" w:hAnsi="inherit"/>
          <w:sz w:val="24"/>
          <w:szCs w:val="24"/>
        </w:rPr>
      </w:pPr>
      <w:r w:rsidRPr="005B3720">
        <w:rPr>
          <w:rFonts w:ascii="inherit" w:hAnsi="inherit"/>
          <w:sz w:val="24"/>
          <w:szCs w:val="24"/>
        </w:rPr>
        <w:t xml:space="preserve">In </w:t>
      </w:r>
      <w:r w:rsidRPr="00B92EEC">
        <w:rPr>
          <w:rFonts w:ascii="inherit" w:hAnsi="inherit"/>
          <w:sz w:val="24"/>
          <w:szCs w:val="24"/>
        </w:rPr>
        <w:t xml:space="preserve">accordance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_Ref153267473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34</w:t>
      </w:r>
      <w:r w:rsidR="00E963F1" w:rsidRPr="00B92EEC">
        <w:rPr>
          <w:rFonts w:ascii="inherit" w:hAnsi="inherit"/>
          <w:sz w:val="24"/>
          <w:szCs w:val="24"/>
        </w:rPr>
        <w:fldChar w:fldCharType="end"/>
      </w:r>
      <w:r w:rsidRPr="00B92EEC">
        <w:rPr>
          <w:rFonts w:ascii="inherit" w:hAnsi="inherit"/>
          <w:sz w:val="24"/>
          <w:szCs w:val="24"/>
        </w:rPr>
        <w:t xml:space="preserve">, undervoltage protection shall be set by the HVDC system owner to the widest possible technical capability of the HVDC converter station. The relevant system operator, in coordination with the relevant TSO, may specify narrower settings pursuant to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_Ref153267473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34</w:t>
      </w:r>
      <w:r w:rsidR="00E963F1" w:rsidRPr="00B92EEC">
        <w:rPr>
          <w:rFonts w:ascii="inherit" w:hAnsi="inherit"/>
          <w:sz w:val="24"/>
          <w:szCs w:val="24"/>
        </w:rPr>
        <w:fldChar w:fldCharType="end"/>
      </w:r>
      <w:r w:rsidRPr="00B92EEC">
        <w:rPr>
          <w:rFonts w:ascii="inherit" w:hAnsi="inherit"/>
          <w:sz w:val="24"/>
          <w:szCs w:val="24"/>
        </w:rPr>
        <w:t>.</w:t>
      </w:r>
    </w:p>
    <w:p w14:paraId="7F16A460" w14:textId="706E37DC" w:rsidR="000B2FAB" w:rsidRDefault="00BF5202" w:rsidP="0060211D">
      <w:pPr>
        <w:numPr>
          <w:ilvl w:val="0"/>
          <w:numId w:val="34"/>
        </w:numPr>
        <w:spacing w:after="821"/>
        <w:ind w:left="0" w:firstLine="0"/>
        <w:rPr>
          <w:ins w:id="730" w:author="Author"/>
          <w:rFonts w:ascii="inherit" w:hAnsi="inherit"/>
          <w:sz w:val="24"/>
          <w:szCs w:val="24"/>
        </w:rPr>
      </w:pPr>
      <w:r w:rsidRPr="005B3720">
        <w:rPr>
          <w:rFonts w:ascii="inherit" w:hAnsi="inherit"/>
          <w:sz w:val="24"/>
          <w:szCs w:val="24"/>
        </w:rPr>
        <w:t>The relevant TSO shall specify fault-ride-through capabilities in case of asymmetrical faults.</w:t>
      </w:r>
    </w:p>
    <w:p w14:paraId="5C9FF4C5" w14:textId="76711B51" w:rsidR="00C21F7C" w:rsidRDefault="0060211D" w:rsidP="00C21F7C">
      <w:pPr>
        <w:numPr>
          <w:ilvl w:val="0"/>
          <w:numId w:val="34"/>
        </w:numPr>
        <w:spacing w:after="821"/>
        <w:ind w:left="0" w:firstLine="0"/>
        <w:rPr>
          <w:ins w:id="731" w:author="Author"/>
          <w:rFonts w:ascii="inherit" w:hAnsi="inherit"/>
          <w:sz w:val="24"/>
          <w:szCs w:val="24"/>
        </w:rPr>
      </w:pPr>
      <w:bookmarkStart w:id="732" w:name="_Hlk173327475"/>
      <w:commentRangeStart w:id="733"/>
      <w:ins w:id="734" w:author="Author">
        <w:r>
          <w:rPr>
            <w:rFonts w:ascii="inherit" w:hAnsi="inherit"/>
            <w:sz w:val="24"/>
            <w:szCs w:val="24"/>
          </w:rPr>
          <w:t>The</w:t>
        </w:r>
        <w:r w:rsidRPr="00B92EEC">
          <w:rPr>
            <w:rFonts w:ascii="inherit" w:hAnsi="inherit"/>
            <w:sz w:val="24"/>
            <w:szCs w:val="24"/>
          </w:rPr>
          <w:t xml:space="preserve"> HVDC converter station shall be capable </w:t>
        </w:r>
        <w:r w:rsidRPr="000B2FAB">
          <w:rPr>
            <w:rFonts w:ascii="inherit" w:hAnsi="inherit"/>
            <w:sz w:val="24"/>
            <w:szCs w:val="24"/>
          </w:rPr>
          <w:t xml:space="preserve">of operating stably without disconnecting from the network, if none of the phase -to -phase voltages exceeds the voltage-against-time-profile </w:t>
        </w:r>
        <w:r>
          <w:rPr>
            <w:rFonts w:ascii="inherit" w:hAnsi="inherit"/>
            <w:sz w:val="24"/>
            <w:szCs w:val="24"/>
          </w:rPr>
          <w:t xml:space="preserve">as </w:t>
        </w:r>
        <w:r w:rsidRPr="000B2FAB">
          <w:rPr>
            <w:rFonts w:ascii="inherit" w:hAnsi="inherit"/>
            <w:sz w:val="24"/>
            <w:szCs w:val="24"/>
          </w:rPr>
          <w:t xml:space="preserve">defined </w:t>
        </w:r>
        <w:r>
          <w:rPr>
            <w:rFonts w:ascii="inherit" w:hAnsi="inherit"/>
            <w:sz w:val="24"/>
            <w:szCs w:val="24"/>
          </w:rPr>
          <w:t>by the relevant TSO</w:t>
        </w:r>
        <w:del w:id="735" w:author="Author">
          <w:r w:rsidRPr="000B2FAB" w:rsidDel="00050CD7">
            <w:rPr>
              <w:rFonts w:ascii="inherit" w:hAnsi="inherit"/>
              <w:sz w:val="24"/>
              <w:szCs w:val="24"/>
            </w:rPr>
            <w:delText>.</w:delText>
          </w:r>
        </w:del>
        <w:r w:rsidRPr="0060211D">
          <w:rPr>
            <w:rFonts w:ascii="inherit" w:hAnsi="inherit"/>
            <w:sz w:val="24"/>
            <w:szCs w:val="24"/>
          </w:rPr>
          <w:t>.</w:t>
        </w:r>
        <w:r w:rsidR="00C21F7C">
          <w:rPr>
            <w:rFonts w:ascii="inherit" w:hAnsi="inherit"/>
            <w:sz w:val="24"/>
            <w:szCs w:val="24"/>
          </w:rPr>
          <w:t xml:space="preserve"> </w:t>
        </w:r>
        <w:r w:rsidR="00C21F7C" w:rsidRPr="00C76511">
          <w:rPr>
            <w:rFonts w:ascii="inherit" w:hAnsi="inherit"/>
            <w:sz w:val="24"/>
            <w:szCs w:val="24"/>
          </w:rPr>
          <w:t>In any case, the HVDC system shall withstand a fault clearance leading to overvoltages in the network.</w:t>
        </w:r>
      </w:ins>
      <w:commentRangeEnd w:id="733"/>
      <w:r w:rsidR="00050CD7">
        <w:rPr>
          <w:rStyle w:val="CommentReference"/>
        </w:rPr>
        <w:commentReference w:id="733"/>
      </w:r>
    </w:p>
    <w:p w14:paraId="264BB795" w14:textId="4AD3506D" w:rsidR="00C76511" w:rsidDel="00C21F7C" w:rsidRDefault="00C76511">
      <w:pPr>
        <w:spacing w:after="434"/>
        <w:ind w:left="0" w:firstLine="0"/>
        <w:rPr>
          <w:del w:id="736" w:author="Author"/>
          <w:rFonts w:ascii="inherit" w:hAnsi="inherit"/>
          <w:sz w:val="24"/>
          <w:szCs w:val="24"/>
        </w:rPr>
        <w:pPrChange w:id="737" w:author="Author">
          <w:pPr>
            <w:numPr>
              <w:numId w:val="34"/>
            </w:numPr>
            <w:spacing w:after="821"/>
            <w:ind w:left="0" w:firstLine="0"/>
          </w:pPr>
        </w:pPrChange>
      </w:pPr>
    </w:p>
    <w:bookmarkEnd w:id="732"/>
    <w:p w14:paraId="3285E05A" w14:textId="77777777" w:rsidR="0060211D" w:rsidRPr="00C21F7C" w:rsidRDefault="0060211D">
      <w:pPr>
        <w:spacing w:after="434"/>
        <w:ind w:left="0" w:firstLine="0"/>
        <w:rPr>
          <w:ins w:id="738" w:author="Author"/>
          <w:rFonts w:ascii="inherit" w:hAnsi="inherit"/>
          <w:sz w:val="24"/>
          <w:szCs w:val="24"/>
        </w:rPr>
        <w:pPrChange w:id="739" w:author="Author">
          <w:pPr>
            <w:numPr>
              <w:numId w:val="34"/>
            </w:numPr>
            <w:spacing w:after="821"/>
            <w:ind w:left="0" w:firstLine="0"/>
          </w:pPr>
        </w:pPrChange>
      </w:pPr>
    </w:p>
    <w:p w14:paraId="5D529A01" w14:textId="34BA4D23" w:rsidR="00AE476A" w:rsidRPr="005B3720" w:rsidRDefault="00BF5202" w:rsidP="00754D6A">
      <w:pPr>
        <w:pStyle w:val="Heading2"/>
      </w:pPr>
      <w:bookmarkStart w:id="740" w:name="_Ref153265469"/>
      <w:r w:rsidRPr="005B3720">
        <w:t>Article 26</w:t>
      </w:r>
      <w:bookmarkEnd w:id="740"/>
    </w:p>
    <w:p w14:paraId="44EB065C" w14:textId="21EA8BC5" w:rsidR="00AE476A" w:rsidRPr="00754D6A" w:rsidRDefault="00BF5202" w:rsidP="00754D6A">
      <w:pPr>
        <w:jc w:val="center"/>
        <w:rPr>
          <w:rFonts w:ascii="inherit" w:hAnsi="inherit"/>
          <w:b/>
          <w:bCs/>
          <w:sz w:val="24"/>
          <w:szCs w:val="24"/>
        </w:rPr>
      </w:pPr>
      <w:r w:rsidRPr="00754D6A">
        <w:rPr>
          <w:rFonts w:ascii="inherit" w:hAnsi="inherit"/>
          <w:b/>
          <w:bCs/>
          <w:sz w:val="24"/>
          <w:szCs w:val="24"/>
        </w:rPr>
        <w:t>Post fault active power recovery</w:t>
      </w:r>
    </w:p>
    <w:p w14:paraId="075FC3C7" w14:textId="4DC4381D" w:rsidR="00AE476A" w:rsidRPr="00B92EEC" w:rsidRDefault="00BF5202" w:rsidP="00754D6A">
      <w:pPr>
        <w:spacing w:after="240"/>
        <w:ind w:left="0" w:hanging="11"/>
        <w:rPr>
          <w:rFonts w:ascii="inherit" w:hAnsi="inherit"/>
          <w:sz w:val="24"/>
          <w:szCs w:val="24"/>
        </w:rPr>
      </w:pPr>
      <w:r w:rsidRPr="005B3720">
        <w:rPr>
          <w:rFonts w:ascii="inherit" w:hAnsi="inherit"/>
          <w:sz w:val="24"/>
          <w:szCs w:val="24"/>
        </w:rPr>
        <w:t xml:space="preserve">The relevant TSO shall specify the magnitude and time profile of active power recovery that the HVDC system shall be capable of providing, in </w:t>
      </w:r>
      <w:r w:rsidRPr="00B92EEC">
        <w:rPr>
          <w:rFonts w:ascii="inherit" w:hAnsi="inherit"/>
          <w:sz w:val="24"/>
          <w:szCs w:val="24"/>
        </w:rPr>
        <w:t xml:space="preserve">accordance with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_Ref153267034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25</w:t>
      </w:r>
      <w:r w:rsidR="00E963F1" w:rsidRPr="00B92EEC">
        <w:rPr>
          <w:rFonts w:ascii="inherit" w:hAnsi="inherit"/>
          <w:sz w:val="24"/>
          <w:szCs w:val="24"/>
        </w:rPr>
        <w:fldChar w:fldCharType="end"/>
      </w:r>
      <w:r w:rsidRPr="00B92EEC">
        <w:rPr>
          <w:rFonts w:ascii="inherit" w:hAnsi="inherit"/>
          <w:sz w:val="24"/>
          <w:szCs w:val="24"/>
        </w:rPr>
        <w:t>.</w:t>
      </w:r>
    </w:p>
    <w:p w14:paraId="7FE66049" w14:textId="5D08C6AA" w:rsidR="00AE476A" w:rsidRPr="005B3720" w:rsidRDefault="00BF5202" w:rsidP="00754D6A">
      <w:pPr>
        <w:pStyle w:val="Heading2"/>
      </w:pPr>
      <w:r w:rsidRPr="005B3720">
        <w:lastRenderedPageBreak/>
        <w:t>Article 27</w:t>
      </w:r>
    </w:p>
    <w:p w14:paraId="4408DD29" w14:textId="50155272" w:rsidR="00AE476A" w:rsidRPr="00754D6A" w:rsidRDefault="00BF5202" w:rsidP="00754D6A">
      <w:pPr>
        <w:jc w:val="center"/>
        <w:rPr>
          <w:rFonts w:ascii="inherit" w:hAnsi="inherit"/>
          <w:b/>
          <w:bCs/>
          <w:sz w:val="24"/>
          <w:szCs w:val="24"/>
        </w:rPr>
      </w:pPr>
      <w:r w:rsidRPr="00754D6A">
        <w:rPr>
          <w:rFonts w:ascii="inherit" w:hAnsi="inherit"/>
          <w:b/>
          <w:bCs/>
          <w:sz w:val="24"/>
          <w:szCs w:val="24"/>
        </w:rPr>
        <w:t>Fast recovery from DC faults</w:t>
      </w:r>
    </w:p>
    <w:p w14:paraId="2319457D" w14:textId="0B8D037F" w:rsidR="00AE476A" w:rsidRPr="00B92EEC" w:rsidRDefault="00BF5202">
      <w:pPr>
        <w:spacing w:after="763"/>
        <w:ind w:left="-3"/>
        <w:rPr>
          <w:rFonts w:ascii="inherit" w:hAnsi="inherit"/>
          <w:sz w:val="24"/>
          <w:szCs w:val="24"/>
        </w:rPr>
      </w:pPr>
      <w:r w:rsidRPr="005B3720">
        <w:rPr>
          <w:rFonts w:ascii="inherit" w:hAnsi="inherit"/>
          <w:sz w:val="24"/>
          <w:szCs w:val="24"/>
        </w:rPr>
        <w:t xml:space="preserve">HVDC systems, including DC overhead lines, shall be capable of fast recovery from transient faults within the HVDC system. Details of this capability shall be subject to coordination and agreements on protection schemes and settings </w:t>
      </w:r>
      <w:r w:rsidRPr="00B92EEC">
        <w:rPr>
          <w:rFonts w:ascii="inherit" w:hAnsi="inherit"/>
          <w:sz w:val="24"/>
          <w:szCs w:val="24"/>
        </w:rPr>
        <w:t xml:space="preserve">pursuant to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_Ref153267473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34</w:t>
      </w:r>
      <w:r w:rsidR="00E963F1" w:rsidRPr="00B92EEC">
        <w:rPr>
          <w:rFonts w:ascii="inherit" w:hAnsi="inherit"/>
          <w:sz w:val="24"/>
          <w:szCs w:val="24"/>
        </w:rPr>
        <w:fldChar w:fldCharType="end"/>
      </w:r>
      <w:r w:rsidRPr="00B92EEC">
        <w:rPr>
          <w:rFonts w:ascii="inherit" w:hAnsi="inherit"/>
          <w:sz w:val="24"/>
          <w:szCs w:val="24"/>
        </w:rPr>
        <w:t>.</w:t>
      </w:r>
    </w:p>
    <w:p w14:paraId="1B8B8CDA" w14:textId="2A8017FC" w:rsidR="00AE476A" w:rsidRPr="005B3720" w:rsidRDefault="00BF5202">
      <w:pPr>
        <w:spacing w:after="292" w:line="265" w:lineRule="auto"/>
        <w:ind w:right="2"/>
        <w:jc w:val="center"/>
        <w:rPr>
          <w:rFonts w:ascii="inherit" w:hAnsi="inherit"/>
          <w:sz w:val="24"/>
          <w:szCs w:val="24"/>
        </w:rPr>
      </w:pPr>
      <w:r w:rsidRPr="005B3720">
        <w:rPr>
          <w:rFonts w:ascii="inherit" w:hAnsi="inherit"/>
          <w:i/>
          <w:sz w:val="24"/>
          <w:szCs w:val="24"/>
        </w:rPr>
        <w:t>CHAPTER 4</w:t>
      </w:r>
    </w:p>
    <w:p w14:paraId="53A742C3" w14:textId="5AD7A87E" w:rsidR="00AE476A" w:rsidRPr="005B3720" w:rsidRDefault="00BF5202">
      <w:pPr>
        <w:spacing w:after="424" w:line="268" w:lineRule="auto"/>
        <w:jc w:val="center"/>
        <w:rPr>
          <w:rFonts w:ascii="inherit" w:hAnsi="inherit"/>
          <w:sz w:val="24"/>
          <w:szCs w:val="24"/>
        </w:rPr>
      </w:pPr>
      <w:r w:rsidRPr="005B3720">
        <w:rPr>
          <w:rFonts w:ascii="inherit" w:hAnsi="inherit"/>
          <w:b/>
          <w:i/>
          <w:sz w:val="24"/>
          <w:szCs w:val="24"/>
        </w:rPr>
        <w:t>Requirements for control</w:t>
      </w:r>
    </w:p>
    <w:p w14:paraId="52B91C30" w14:textId="1E67D287" w:rsidR="00AE476A" w:rsidRPr="005B3720" w:rsidRDefault="00BF5202" w:rsidP="00465C96">
      <w:pPr>
        <w:pStyle w:val="Heading2"/>
      </w:pPr>
      <w:r w:rsidRPr="005B3720">
        <w:t>Article 28</w:t>
      </w:r>
    </w:p>
    <w:p w14:paraId="227B461D" w14:textId="100435F9" w:rsidR="00AE476A" w:rsidRPr="00465C96" w:rsidRDefault="00BF5202" w:rsidP="00465C96">
      <w:pPr>
        <w:jc w:val="center"/>
        <w:rPr>
          <w:rFonts w:ascii="inherit" w:hAnsi="inherit"/>
          <w:b/>
          <w:bCs/>
          <w:sz w:val="24"/>
          <w:szCs w:val="24"/>
        </w:rPr>
      </w:pPr>
      <w:r w:rsidRPr="00465C96">
        <w:rPr>
          <w:rFonts w:ascii="inherit" w:hAnsi="inherit"/>
          <w:b/>
          <w:bCs/>
          <w:sz w:val="24"/>
          <w:szCs w:val="24"/>
        </w:rPr>
        <w:t>Energisation and synchronisation of HVDC converter stations</w:t>
      </w:r>
    </w:p>
    <w:p w14:paraId="6E3D96DB" w14:textId="3456C97C" w:rsidR="00AE476A" w:rsidRPr="005B3720" w:rsidRDefault="00BF5202">
      <w:pPr>
        <w:spacing w:after="939"/>
        <w:ind w:left="-3"/>
        <w:rPr>
          <w:rFonts w:ascii="inherit" w:hAnsi="inherit"/>
          <w:sz w:val="24"/>
          <w:szCs w:val="24"/>
        </w:rPr>
      </w:pPr>
      <w:r w:rsidRPr="005B3720">
        <w:rPr>
          <w:rFonts w:ascii="inherit" w:hAnsi="inherit"/>
          <w:sz w:val="24"/>
          <w:szCs w:val="24"/>
        </w:rPr>
        <w:t>Unless otherwise instructed by the relevant system operator, during the energisation or synchronisation of an HVDC converter station to the AC network or during the connection of an energised HVDC converter station to an HVDC system, the HVDC converter station shall have the capability to limit any voltage changes to a steady-state level specified by the relevant system operator in coordination with the relevant TSO. The level specified shall not exceed 5 per cent of the pre-synchronisation voltage. The relevant system operator, in coordination with the relevant TSO, shall specify the maximum magnitude, duration and measurement window of the voltage transients.</w:t>
      </w:r>
    </w:p>
    <w:p w14:paraId="4BD144F9" w14:textId="63D33A39" w:rsidR="00AE476A" w:rsidRPr="005B3720" w:rsidRDefault="00BF5202" w:rsidP="00465C96">
      <w:pPr>
        <w:pStyle w:val="Heading2"/>
      </w:pPr>
      <w:bookmarkStart w:id="741" w:name="_Ref153263121"/>
      <w:r w:rsidRPr="005B3720">
        <w:t>Article 29</w:t>
      </w:r>
      <w:bookmarkEnd w:id="741"/>
    </w:p>
    <w:p w14:paraId="364FD036" w14:textId="1AE801E4" w:rsidR="00AE476A" w:rsidRPr="00465C96" w:rsidRDefault="00BF5202" w:rsidP="00465C96">
      <w:pPr>
        <w:jc w:val="center"/>
        <w:rPr>
          <w:rFonts w:ascii="inherit" w:hAnsi="inherit"/>
          <w:b/>
          <w:bCs/>
          <w:sz w:val="24"/>
          <w:szCs w:val="24"/>
        </w:rPr>
      </w:pPr>
      <w:r w:rsidRPr="00465C96">
        <w:rPr>
          <w:rFonts w:ascii="inherit" w:hAnsi="inherit"/>
          <w:b/>
          <w:bCs/>
          <w:sz w:val="24"/>
          <w:szCs w:val="24"/>
        </w:rPr>
        <w:t>Interaction between HVDC systems or other plants and equipment</w:t>
      </w:r>
    </w:p>
    <w:p w14:paraId="2EF37399" w14:textId="7F191ABA" w:rsidR="00AE476A" w:rsidRPr="005B3720" w:rsidRDefault="00BF5202" w:rsidP="00D70247">
      <w:pPr>
        <w:numPr>
          <w:ilvl w:val="0"/>
          <w:numId w:val="35"/>
        </w:numPr>
        <w:spacing w:after="479"/>
        <w:rPr>
          <w:rFonts w:ascii="inherit" w:hAnsi="inherit"/>
          <w:sz w:val="24"/>
          <w:szCs w:val="24"/>
        </w:rPr>
      </w:pPr>
      <w:bookmarkStart w:id="742" w:name="_Ref153282086"/>
      <w:r w:rsidRPr="005B3720">
        <w:rPr>
          <w:rFonts w:ascii="inherit" w:hAnsi="inherit"/>
          <w:sz w:val="24"/>
          <w:szCs w:val="24"/>
        </w:rPr>
        <w:t>When several HVDC converter stations or other plants and equipment are within close electrical proximity, the relevant TSO may specify that a study is required, and the scope and extent of that study, to demonstrate that no adverse interaction will occur. If adverse interaction is identified, the studies shall identify possible mitigating actions to be implemented to ensure compliance with the requirements of this Regulation.</w:t>
      </w:r>
      <w:bookmarkEnd w:id="742"/>
    </w:p>
    <w:p w14:paraId="4CA66F1A" w14:textId="30ADDF7E" w:rsidR="00AE476A" w:rsidRPr="005B3720" w:rsidRDefault="00BF5202" w:rsidP="00D70247">
      <w:pPr>
        <w:numPr>
          <w:ilvl w:val="0"/>
          <w:numId w:val="35"/>
        </w:numPr>
        <w:spacing w:after="479"/>
        <w:rPr>
          <w:rFonts w:ascii="inherit" w:hAnsi="inherit"/>
          <w:sz w:val="24"/>
          <w:szCs w:val="24"/>
        </w:rPr>
      </w:pPr>
      <w:bookmarkStart w:id="743" w:name="_Ref153282113"/>
      <w:r w:rsidRPr="005B3720">
        <w:rPr>
          <w:rFonts w:ascii="inherit" w:hAnsi="inherit"/>
          <w:sz w:val="24"/>
          <w:szCs w:val="24"/>
        </w:rPr>
        <w:t>The studies shall be carried out by the connecting HVDC system owner with the participation of all other parties identified by the TSOs as relevant to each connection point. Member States may provide that the responsibility for undertaking the studies in accordance with this Article lies with the TSO. All parties shall be informed of the results of the studies.</w:t>
      </w:r>
      <w:bookmarkEnd w:id="743"/>
    </w:p>
    <w:p w14:paraId="28010CF7" w14:textId="43783967" w:rsidR="00AE476A" w:rsidRPr="00B92EEC" w:rsidRDefault="00BF5202" w:rsidP="00D70247">
      <w:pPr>
        <w:numPr>
          <w:ilvl w:val="0"/>
          <w:numId w:val="35"/>
        </w:numPr>
        <w:spacing w:after="477"/>
        <w:rPr>
          <w:rFonts w:ascii="inherit" w:hAnsi="inherit"/>
          <w:sz w:val="24"/>
          <w:szCs w:val="24"/>
        </w:rPr>
      </w:pPr>
      <w:r w:rsidRPr="005B3720">
        <w:rPr>
          <w:rFonts w:ascii="inherit" w:hAnsi="inherit"/>
          <w:sz w:val="24"/>
          <w:szCs w:val="24"/>
        </w:rPr>
        <w:t xml:space="preserve">All parties identified by the relevant TSO as relevant to each connection point, including the relevant TSO, shall contribute to the studies and shall provide all relevant data and models as reasonably required to meet the purposes of the studies. The relevant TSO </w:t>
      </w:r>
      <w:r w:rsidRPr="005B3720">
        <w:rPr>
          <w:rFonts w:ascii="inherit" w:hAnsi="inherit"/>
          <w:sz w:val="24"/>
          <w:szCs w:val="24"/>
        </w:rPr>
        <w:lastRenderedPageBreak/>
        <w:t xml:space="preserve">shall collect this input and, where applicable, pass it on to the party responsible for the studies in accordance </w:t>
      </w:r>
      <w:r w:rsidRPr="00B92EEC">
        <w:rPr>
          <w:rFonts w:ascii="inherit" w:hAnsi="inherit"/>
          <w:sz w:val="24"/>
          <w:szCs w:val="24"/>
        </w:rPr>
        <w:t xml:space="preserve">with </w:t>
      </w:r>
      <w:r w:rsidR="00820522" w:rsidRPr="00B92EEC">
        <w:rPr>
          <w:rFonts w:ascii="inherit" w:hAnsi="inherit"/>
          <w:sz w:val="24"/>
          <w:szCs w:val="24"/>
        </w:rPr>
        <w:fldChar w:fldCharType="begin"/>
      </w:r>
      <w:r w:rsidR="00820522" w:rsidRPr="00B92EEC">
        <w:rPr>
          <w:rFonts w:ascii="inherit" w:hAnsi="inherit"/>
          <w:sz w:val="24"/>
          <w:szCs w:val="24"/>
        </w:rPr>
        <w:instrText xml:space="preserve"> REF _Ref153268164 \h </w:instrText>
      </w:r>
      <w:r w:rsidR="00B92EEC" w:rsidRPr="00B92EEC">
        <w:rPr>
          <w:rFonts w:ascii="inherit" w:hAnsi="inherit"/>
          <w:sz w:val="24"/>
          <w:szCs w:val="24"/>
        </w:rPr>
        <w:instrText xml:space="preserve"> \* MERGEFORMAT </w:instrText>
      </w:r>
      <w:r w:rsidR="00820522" w:rsidRPr="00B92EEC">
        <w:rPr>
          <w:rFonts w:ascii="inherit" w:hAnsi="inherit"/>
          <w:sz w:val="24"/>
          <w:szCs w:val="24"/>
        </w:rPr>
      </w:r>
      <w:r w:rsidR="00820522" w:rsidRPr="00B92EEC">
        <w:rPr>
          <w:rFonts w:ascii="inherit" w:hAnsi="inherit"/>
          <w:sz w:val="24"/>
          <w:szCs w:val="24"/>
        </w:rPr>
        <w:fldChar w:fldCharType="separate"/>
      </w:r>
      <w:r w:rsidR="000830C9" w:rsidRPr="000830C9">
        <w:rPr>
          <w:rFonts w:ascii="inherit" w:hAnsi="inherit"/>
          <w:sz w:val="24"/>
          <w:szCs w:val="24"/>
        </w:rPr>
        <w:t>Article 10</w:t>
      </w:r>
      <w:r w:rsidR="00820522" w:rsidRPr="00B92EEC">
        <w:rPr>
          <w:rFonts w:ascii="inherit" w:hAnsi="inherit"/>
          <w:sz w:val="24"/>
          <w:szCs w:val="24"/>
        </w:rPr>
        <w:fldChar w:fldCharType="end"/>
      </w:r>
      <w:r w:rsidRPr="00B92EEC">
        <w:rPr>
          <w:rFonts w:ascii="inherit" w:hAnsi="inherit"/>
          <w:sz w:val="24"/>
          <w:szCs w:val="24"/>
        </w:rPr>
        <w:t>.</w:t>
      </w:r>
    </w:p>
    <w:p w14:paraId="4B5B3560" w14:textId="609F4FFA" w:rsidR="00AE476A" w:rsidRPr="005B3720" w:rsidRDefault="00BF5202" w:rsidP="00D70247">
      <w:pPr>
        <w:numPr>
          <w:ilvl w:val="0"/>
          <w:numId w:val="35"/>
        </w:numPr>
        <w:spacing w:after="478"/>
        <w:rPr>
          <w:rFonts w:ascii="inherit" w:hAnsi="inherit"/>
          <w:sz w:val="24"/>
          <w:szCs w:val="24"/>
        </w:rPr>
      </w:pPr>
      <w:bookmarkStart w:id="744" w:name="_Ref153263477"/>
      <w:r w:rsidRPr="005B3720">
        <w:rPr>
          <w:rFonts w:ascii="inherit" w:hAnsi="inherit"/>
          <w:sz w:val="24"/>
          <w:szCs w:val="24"/>
        </w:rPr>
        <w:t xml:space="preserve">The relevant TSO shall assess the result of the studies based on their scope and extent as specified in accordance with paragraph </w:t>
      </w:r>
      <w:r w:rsidR="001C5CC7">
        <w:rPr>
          <w:rFonts w:ascii="inherit" w:hAnsi="inherit"/>
          <w:sz w:val="24"/>
          <w:szCs w:val="24"/>
        </w:rPr>
        <w:fldChar w:fldCharType="begin"/>
      </w:r>
      <w:r w:rsidR="001C5CC7">
        <w:rPr>
          <w:rFonts w:ascii="inherit" w:hAnsi="inherit"/>
          <w:sz w:val="24"/>
          <w:szCs w:val="24"/>
        </w:rPr>
        <w:instrText xml:space="preserve"> REF _Ref153282086 \r \h </w:instrText>
      </w:r>
      <w:r w:rsidR="001C5CC7">
        <w:rPr>
          <w:rFonts w:ascii="inherit" w:hAnsi="inherit"/>
          <w:sz w:val="24"/>
          <w:szCs w:val="24"/>
        </w:rPr>
      </w:r>
      <w:r w:rsidR="001C5CC7">
        <w:rPr>
          <w:rFonts w:ascii="inherit" w:hAnsi="inherit"/>
          <w:sz w:val="24"/>
          <w:szCs w:val="24"/>
        </w:rPr>
        <w:fldChar w:fldCharType="separate"/>
      </w:r>
      <w:r w:rsidR="000830C9">
        <w:rPr>
          <w:rFonts w:ascii="inherit" w:hAnsi="inherit"/>
          <w:sz w:val="24"/>
          <w:szCs w:val="24"/>
        </w:rPr>
        <w:t>1</w:t>
      </w:r>
      <w:r w:rsidR="001C5CC7">
        <w:rPr>
          <w:rFonts w:ascii="inherit" w:hAnsi="inherit"/>
          <w:sz w:val="24"/>
          <w:szCs w:val="24"/>
        </w:rPr>
        <w:fldChar w:fldCharType="end"/>
      </w:r>
      <w:r w:rsidRPr="005B3720">
        <w:rPr>
          <w:rFonts w:ascii="inherit" w:hAnsi="inherit"/>
          <w:sz w:val="24"/>
          <w:szCs w:val="24"/>
        </w:rPr>
        <w:t xml:space="preserve">. If necessary for the assessment, the relevant TSO may request the HVDC system owner to perform further studies in line with the scope and extent specified in accordance with paragraph </w:t>
      </w:r>
      <w:r w:rsidR="001C5CC7">
        <w:rPr>
          <w:rFonts w:ascii="inherit" w:hAnsi="inherit"/>
          <w:sz w:val="24"/>
          <w:szCs w:val="24"/>
        </w:rPr>
        <w:fldChar w:fldCharType="begin"/>
      </w:r>
      <w:r w:rsidR="001C5CC7">
        <w:rPr>
          <w:rFonts w:ascii="inherit" w:hAnsi="inherit"/>
          <w:sz w:val="24"/>
          <w:szCs w:val="24"/>
        </w:rPr>
        <w:instrText xml:space="preserve"> REF _Ref153282086 \r \h </w:instrText>
      </w:r>
      <w:r w:rsidR="001C5CC7">
        <w:rPr>
          <w:rFonts w:ascii="inherit" w:hAnsi="inherit"/>
          <w:sz w:val="24"/>
          <w:szCs w:val="24"/>
        </w:rPr>
      </w:r>
      <w:r w:rsidR="001C5CC7">
        <w:rPr>
          <w:rFonts w:ascii="inherit" w:hAnsi="inherit"/>
          <w:sz w:val="24"/>
          <w:szCs w:val="24"/>
        </w:rPr>
        <w:fldChar w:fldCharType="separate"/>
      </w:r>
      <w:r w:rsidR="000830C9">
        <w:rPr>
          <w:rFonts w:ascii="inherit" w:hAnsi="inherit"/>
          <w:sz w:val="24"/>
          <w:szCs w:val="24"/>
        </w:rPr>
        <w:t>1</w:t>
      </w:r>
      <w:r w:rsidR="001C5CC7">
        <w:rPr>
          <w:rFonts w:ascii="inherit" w:hAnsi="inherit"/>
          <w:sz w:val="24"/>
          <w:szCs w:val="24"/>
        </w:rPr>
        <w:fldChar w:fldCharType="end"/>
      </w:r>
      <w:r w:rsidRPr="005B3720">
        <w:rPr>
          <w:rFonts w:ascii="inherit" w:hAnsi="inherit"/>
          <w:sz w:val="24"/>
          <w:szCs w:val="24"/>
        </w:rPr>
        <w:t>.</w:t>
      </w:r>
      <w:bookmarkEnd w:id="744"/>
    </w:p>
    <w:p w14:paraId="051B6EF5" w14:textId="1BAA0D2B" w:rsidR="00AE476A" w:rsidRPr="005B3720" w:rsidRDefault="00BF5202" w:rsidP="00D70247">
      <w:pPr>
        <w:numPr>
          <w:ilvl w:val="0"/>
          <w:numId w:val="35"/>
        </w:numPr>
        <w:rPr>
          <w:rFonts w:ascii="inherit" w:hAnsi="inherit"/>
          <w:sz w:val="24"/>
          <w:szCs w:val="24"/>
        </w:rPr>
      </w:pPr>
      <w:bookmarkStart w:id="745" w:name="_Ref153263492"/>
      <w:r w:rsidRPr="005B3720">
        <w:rPr>
          <w:rFonts w:ascii="inherit" w:hAnsi="inherit"/>
          <w:sz w:val="24"/>
          <w:szCs w:val="24"/>
        </w:rPr>
        <w:t>The relevant TSO may review or replicate some or all of the studies. The HVDC system owner shall provide the relevant TSO all relevant data and models that allow such study to be performed.</w:t>
      </w:r>
      <w:bookmarkEnd w:id="745"/>
    </w:p>
    <w:p w14:paraId="087C60A2" w14:textId="09F54320" w:rsidR="00AE476A" w:rsidRPr="005B3720" w:rsidRDefault="00BF5202" w:rsidP="00D70247">
      <w:pPr>
        <w:numPr>
          <w:ilvl w:val="0"/>
          <w:numId w:val="35"/>
        </w:numPr>
        <w:spacing w:after="522"/>
        <w:rPr>
          <w:rFonts w:ascii="inherit" w:hAnsi="inherit"/>
          <w:sz w:val="24"/>
          <w:szCs w:val="24"/>
        </w:rPr>
      </w:pPr>
      <w:r w:rsidRPr="005B3720">
        <w:rPr>
          <w:rFonts w:ascii="inherit" w:hAnsi="inherit"/>
          <w:sz w:val="24"/>
          <w:szCs w:val="24"/>
        </w:rPr>
        <w:t xml:space="preserve">Any necessary mitigating actions identified by the studies carried out in accordance with paragraphs </w:t>
      </w:r>
      <w:r w:rsidR="001C5CC7">
        <w:rPr>
          <w:rFonts w:ascii="inherit" w:hAnsi="inherit"/>
          <w:sz w:val="24"/>
          <w:szCs w:val="24"/>
        </w:rPr>
        <w:fldChar w:fldCharType="begin"/>
      </w:r>
      <w:r w:rsidR="001C5CC7">
        <w:rPr>
          <w:rFonts w:ascii="inherit" w:hAnsi="inherit"/>
          <w:sz w:val="24"/>
          <w:szCs w:val="24"/>
        </w:rPr>
        <w:instrText xml:space="preserve"> REF _Ref153282113 \r \h </w:instrText>
      </w:r>
      <w:r w:rsidR="001C5CC7">
        <w:rPr>
          <w:rFonts w:ascii="inherit" w:hAnsi="inherit"/>
          <w:sz w:val="24"/>
          <w:szCs w:val="24"/>
        </w:rPr>
      </w:r>
      <w:r w:rsidR="001C5CC7">
        <w:rPr>
          <w:rFonts w:ascii="inherit" w:hAnsi="inherit"/>
          <w:sz w:val="24"/>
          <w:szCs w:val="24"/>
        </w:rPr>
        <w:fldChar w:fldCharType="separate"/>
      </w:r>
      <w:r w:rsidR="000830C9">
        <w:rPr>
          <w:rFonts w:ascii="inherit" w:hAnsi="inherit"/>
          <w:sz w:val="24"/>
          <w:szCs w:val="24"/>
        </w:rPr>
        <w:t>2</w:t>
      </w:r>
      <w:r w:rsidR="001C5CC7">
        <w:rPr>
          <w:rFonts w:ascii="inherit" w:hAnsi="inherit"/>
          <w:sz w:val="24"/>
          <w:szCs w:val="24"/>
        </w:rPr>
        <w:fldChar w:fldCharType="end"/>
      </w:r>
      <w:r w:rsidRPr="005B3720">
        <w:rPr>
          <w:rFonts w:ascii="inherit" w:hAnsi="inherit"/>
          <w:sz w:val="24"/>
          <w:szCs w:val="24"/>
        </w:rPr>
        <w:t xml:space="preserve"> to </w:t>
      </w:r>
      <w:r w:rsidR="003E63DD">
        <w:rPr>
          <w:rFonts w:ascii="inherit" w:hAnsi="inherit"/>
          <w:sz w:val="24"/>
          <w:szCs w:val="24"/>
        </w:rPr>
        <w:fldChar w:fldCharType="begin"/>
      </w:r>
      <w:r w:rsidR="003E63DD">
        <w:rPr>
          <w:rFonts w:ascii="inherit" w:hAnsi="inherit"/>
          <w:sz w:val="24"/>
          <w:szCs w:val="24"/>
        </w:rPr>
        <w:instrText xml:space="preserve"> REF _Ref153263492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5</w:t>
      </w:r>
      <w:r w:rsidR="003E63DD">
        <w:rPr>
          <w:rFonts w:ascii="inherit" w:hAnsi="inherit"/>
          <w:sz w:val="24"/>
          <w:szCs w:val="24"/>
        </w:rPr>
        <w:fldChar w:fldCharType="end"/>
      </w:r>
      <w:r w:rsidRPr="005B3720">
        <w:rPr>
          <w:rFonts w:ascii="inherit" w:hAnsi="inherit"/>
          <w:sz w:val="24"/>
          <w:szCs w:val="24"/>
        </w:rPr>
        <w:t xml:space="preserve"> and reviewed by the relevant TSO shall be undertaken by the HVDC system owner as part of the connection of the new HVDC converter station.</w:t>
      </w:r>
    </w:p>
    <w:p w14:paraId="2693E019" w14:textId="42F0309A" w:rsidR="00AE476A" w:rsidRPr="005B3720" w:rsidRDefault="00BF5202" w:rsidP="00D70247">
      <w:pPr>
        <w:numPr>
          <w:ilvl w:val="0"/>
          <w:numId w:val="35"/>
        </w:numPr>
        <w:spacing w:after="1025"/>
        <w:rPr>
          <w:rFonts w:ascii="inherit" w:hAnsi="inherit"/>
          <w:sz w:val="24"/>
          <w:szCs w:val="24"/>
        </w:rPr>
      </w:pPr>
      <w:r w:rsidRPr="005B3720">
        <w:rPr>
          <w:rFonts w:ascii="inherit" w:hAnsi="inherit"/>
          <w:sz w:val="24"/>
          <w:szCs w:val="24"/>
        </w:rPr>
        <w:t>The relevant TSO may specify transient levels of performance associated with events for the individual HVDC system or collectively across commonly impacted HVDC systems. This specification may be provided to protect the integrity of both TSO equipment and that of grid users in a manner consistent with its national code.</w:t>
      </w:r>
    </w:p>
    <w:p w14:paraId="1208F03C" w14:textId="332D6D57" w:rsidR="00AE476A" w:rsidRPr="005B3720" w:rsidRDefault="00BF5202" w:rsidP="005324B2">
      <w:pPr>
        <w:pStyle w:val="Heading2"/>
      </w:pPr>
      <w:bookmarkStart w:id="746" w:name="_Ref153269313"/>
      <w:r w:rsidRPr="005B3720">
        <w:t>Article 30</w:t>
      </w:r>
      <w:bookmarkEnd w:id="746"/>
    </w:p>
    <w:p w14:paraId="7BF4D668" w14:textId="5A8B4181" w:rsidR="00AE476A" w:rsidRPr="005324B2" w:rsidRDefault="00BF5202" w:rsidP="005324B2">
      <w:pPr>
        <w:jc w:val="center"/>
        <w:rPr>
          <w:rFonts w:ascii="inherit" w:hAnsi="inherit"/>
          <w:b/>
          <w:bCs/>
          <w:sz w:val="24"/>
          <w:szCs w:val="24"/>
        </w:rPr>
      </w:pPr>
      <w:r w:rsidRPr="005324B2">
        <w:rPr>
          <w:rFonts w:ascii="inherit" w:hAnsi="inherit"/>
          <w:b/>
          <w:bCs/>
          <w:sz w:val="24"/>
          <w:szCs w:val="24"/>
        </w:rPr>
        <w:t>Power oscillation damping capability</w:t>
      </w:r>
    </w:p>
    <w:p w14:paraId="7AD23EDA" w14:textId="77777777" w:rsidR="00AE476A" w:rsidRDefault="00BF5202">
      <w:pPr>
        <w:spacing w:after="1026"/>
        <w:ind w:left="-3"/>
        <w:rPr>
          <w:ins w:id="747" w:author="Author"/>
          <w:rFonts w:ascii="inherit" w:hAnsi="inherit"/>
          <w:sz w:val="24"/>
          <w:szCs w:val="24"/>
        </w:rPr>
      </w:pPr>
      <w:r w:rsidRPr="005B3720">
        <w:rPr>
          <w:rFonts w:ascii="inherit" w:hAnsi="inherit"/>
          <w:sz w:val="24"/>
          <w:szCs w:val="24"/>
        </w:rPr>
        <w:t xml:space="preserve">The HVDC system shall be capable of contributing to the damping of power oscillations in connected AC networks. The control system of the HVDC system shall not reduce the damping of power oscillations. The relevant TSO shall specify a frequency range of oscillations that the control scheme shall positively damp and the network conditions when this occurs, at least accounting for any dynamic stability assessment studies undertaken by TSOs to identify the stability limits and potential stability problems in their transmission systems. The selection of the control parameter settings shall be agreed between the relevant TSO and the HVDC system owner. </w:t>
      </w:r>
    </w:p>
    <w:p w14:paraId="173E65D3" w14:textId="20F9CBAE" w:rsidR="000616C0" w:rsidRPr="005B3720" w:rsidRDefault="000616C0" w:rsidP="000616C0">
      <w:pPr>
        <w:pStyle w:val="Heading2"/>
        <w:rPr>
          <w:ins w:id="748" w:author="Author"/>
        </w:rPr>
      </w:pPr>
      <w:commentRangeStart w:id="749"/>
      <w:ins w:id="750" w:author="Author">
        <w:r w:rsidRPr="005B3720">
          <w:t>Article 30</w:t>
        </w:r>
        <w:r>
          <w:t>b</w:t>
        </w:r>
        <w:commentRangeEnd w:id="749"/>
        <w:r w:rsidR="009D5921">
          <w:rPr>
            <w:rStyle w:val="CommentReference"/>
            <w:rFonts w:ascii="Calibri" w:hAnsi="Calibri"/>
            <w:bCs w:val="0"/>
            <w:i w:val="0"/>
            <w:iCs w:val="0"/>
          </w:rPr>
          <w:commentReference w:id="749"/>
        </w:r>
      </w:ins>
    </w:p>
    <w:p w14:paraId="4FD4FC50" w14:textId="37D75912" w:rsidR="000616C0" w:rsidRPr="005324B2" w:rsidRDefault="000616C0" w:rsidP="00146B8A">
      <w:pPr>
        <w:jc w:val="center"/>
        <w:rPr>
          <w:ins w:id="751" w:author="Author"/>
          <w:rFonts w:ascii="inherit" w:hAnsi="inherit"/>
          <w:b/>
          <w:bCs/>
          <w:sz w:val="24"/>
          <w:szCs w:val="24"/>
        </w:rPr>
      </w:pPr>
      <w:ins w:id="752" w:author="Author">
        <w:r>
          <w:rPr>
            <w:rFonts w:ascii="inherit" w:hAnsi="inherit"/>
            <w:b/>
            <w:bCs/>
            <w:sz w:val="24"/>
            <w:szCs w:val="24"/>
          </w:rPr>
          <w:t>HVDC System passivity</w:t>
        </w:r>
      </w:ins>
    </w:p>
    <w:p w14:paraId="7C947AB8" w14:textId="74C91F39" w:rsidR="000616C0" w:rsidRPr="005B3720" w:rsidRDefault="00146B8A">
      <w:pPr>
        <w:spacing w:after="1026"/>
        <w:ind w:left="-3"/>
        <w:jc w:val="center"/>
        <w:rPr>
          <w:rFonts w:ascii="inherit" w:hAnsi="inherit"/>
          <w:sz w:val="24"/>
          <w:szCs w:val="24"/>
        </w:rPr>
        <w:pPrChange w:id="753" w:author="Author">
          <w:pPr>
            <w:spacing w:after="1026"/>
            <w:ind w:left="-3"/>
          </w:pPr>
        </w:pPrChange>
      </w:pPr>
      <w:ins w:id="754" w:author="Author">
        <w:r>
          <w:rPr>
            <w:rFonts w:ascii="inherit" w:hAnsi="inherit"/>
            <w:sz w:val="24"/>
            <w:szCs w:val="24"/>
          </w:rPr>
          <w:t>(</w:t>
        </w:r>
        <w:r w:rsidR="000616C0">
          <w:rPr>
            <w:rFonts w:ascii="inherit" w:hAnsi="inherit"/>
            <w:sz w:val="24"/>
            <w:szCs w:val="24"/>
          </w:rPr>
          <w:t xml:space="preserve">Legal text </w:t>
        </w:r>
        <w:r w:rsidR="00B06647">
          <w:rPr>
            <w:rFonts w:ascii="inherit" w:hAnsi="inherit"/>
            <w:sz w:val="24"/>
            <w:szCs w:val="24"/>
          </w:rPr>
          <w:t xml:space="preserve">proposal proposed </w:t>
        </w:r>
        <w:r w:rsidR="000616C0">
          <w:rPr>
            <w:rFonts w:ascii="inherit" w:hAnsi="inherit"/>
            <w:sz w:val="24"/>
            <w:szCs w:val="24"/>
          </w:rPr>
          <w:t>by</w:t>
        </w:r>
        <w:r>
          <w:rPr>
            <w:rFonts w:ascii="inherit" w:hAnsi="inherit"/>
            <w:sz w:val="24"/>
            <w:szCs w:val="24"/>
          </w:rPr>
          <w:t xml:space="preserve"> ENTSO-E)</w:t>
        </w:r>
      </w:ins>
    </w:p>
    <w:p w14:paraId="6EC220C3" w14:textId="16C2330E" w:rsidR="00AE476A" w:rsidRPr="005B3720" w:rsidRDefault="00BF5202" w:rsidP="005324B2">
      <w:pPr>
        <w:pStyle w:val="Heading2"/>
      </w:pPr>
      <w:bookmarkStart w:id="755" w:name="_Ref153263541"/>
      <w:r w:rsidRPr="005B3720">
        <w:lastRenderedPageBreak/>
        <w:t>Article 31</w:t>
      </w:r>
      <w:bookmarkEnd w:id="755"/>
    </w:p>
    <w:p w14:paraId="286FC483" w14:textId="405D5938" w:rsidR="00AE476A" w:rsidRPr="005324B2" w:rsidRDefault="00BF5202" w:rsidP="005324B2">
      <w:pPr>
        <w:jc w:val="center"/>
        <w:rPr>
          <w:rFonts w:ascii="inherit" w:hAnsi="inherit"/>
          <w:b/>
          <w:bCs/>
          <w:sz w:val="24"/>
          <w:szCs w:val="24"/>
        </w:rPr>
      </w:pPr>
      <w:r w:rsidRPr="005324B2">
        <w:rPr>
          <w:rFonts w:ascii="inherit" w:hAnsi="inherit"/>
          <w:b/>
          <w:bCs/>
          <w:sz w:val="24"/>
          <w:szCs w:val="24"/>
        </w:rPr>
        <w:t>Subsynchronous torsional interaction damping capability</w:t>
      </w:r>
    </w:p>
    <w:p w14:paraId="62D2B02D" w14:textId="77777777" w:rsidR="00AE476A" w:rsidRPr="005B3720" w:rsidRDefault="00BF5202" w:rsidP="00D70247">
      <w:pPr>
        <w:numPr>
          <w:ilvl w:val="0"/>
          <w:numId w:val="36"/>
        </w:numPr>
        <w:spacing w:after="521"/>
        <w:rPr>
          <w:rFonts w:ascii="inherit" w:hAnsi="inherit"/>
          <w:sz w:val="24"/>
          <w:szCs w:val="24"/>
        </w:rPr>
      </w:pPr>
      <w:r w:rsidRPr="005B3720">
        <w:rPr>
          <w:rFonts w:ascii="inherit" w:hAnsi="inherit"/>
          <w:sz w:val="24"/>
          <w:szCs w:val="24"/>
        </w:rPr>
        <w:t xml:space="preserve">With regard to subsynchronous torsional interaction (SSTI) damping control, the HVDC system shall be capable of contributing to electrical damping of torsional frequencies. </w:t>
      </w:r>
    </w:p>
    <w:p w14:paraId="47BD9F57" w14:textId="77777777" w:rsidR="00AE476A" w:rsidRPr="005B3720" w:rsidRDefault="00BF5202" w:rsidP="00D70247">
      <w:pPr>
        <w:numPr>
          <w:ilvl w:val="0"/>
          <w:numId w:val="36"/>
        </w:numPr>
        <w:spacing w:after="522"/>
        <w:rPr>
          <w:rFonts w:ascii="inherit" w:hAnsi="inherit"/>
          <w:sz w:val="24"/>
          <w:szCs w:val="24"/>
        </w:rPr>
      </w:pPr>
      <w:bookmarkStart w:id="756" w:name="_Ref153282192"/>
      <w:r w:rsidRPr="005B3720">
        <w:rPr>
          <w:rFonts w:ascii="inherit" w:hAnsi="inherit"/>
          <w:sz w:val="24"/>
          <w:szCs w:val="24"/>
        </w:rPr>
        <w:t>The relevant TSO shall specify the necessary extent of SSTI studies and provide input parameters, to the extent available, related to the equipment and relevant system conditions in its network. The SSTI studies shall be provided by the HVDC system owner. The studies shall identify the conditions, if any, where SSTI exists and propose any necessary mitigation procedure. Member States may provide that the responsibility for undertaking the studies in accordance with this Article lies with the TSO. All parties shall be informed of the results of the studies.</w:t>
      </w:r>
      <w:bookmarkEnd w:id="756"/>
      <w:r w:rsidRPr="005B3720">
        <w:rPr>
          <w:rFonts w:ascii="inherit" w:hAnsi="inherit"/>
          <w:sz w:val="24"/>
          <w:szCs w:val="24"/>
        </w:rPr>
        <w:t xml:space="preserve"> </w:t>
      </w:r>
    </w:p>
    <w:p w14:paraId="5096A326" w14:textId="62DCBE85" w:rsidR="00AE476A" w:rsidRPr="005B3720" w:rsidRDefault="00BF5202" w:rsidP="00D70247">
      <w:pPr>
        <w:numPr>
          <w:ilvl w:val="0"/>
          <w:numId w:val="36"/>
        </w:numPr>
        <w:spacing w:after="522"/>
        <w:rPr>
          <w:rFonts w:ascii="inherit" w:hAnsi="inherit"/>
          <w:sz w:val="24"/>
          <w:szCs w:val="24"/>
        </w:rPr>
      </w:pPr>
      <w:r w:rsidRPr="005B3720">
        <w:rPr>
          <w:rFonts w:ascii="inherit" w:hAnsi="inherit"/>
          <w:sz w:val="24"/>
          <w:szCs w:val="24"/>
        </w:rPr>
        <w:t xml:space="preserve">All parties identified by the relevant TSO as relevant to each connection point, including the relevant TSO, shall contribute to the studies and shall provide all relevant data and models as reasonably required to meet the purposes of the studies. The relevant TSO shall collect this input and, where applicable, pass it on to the party responsible for the studies in accordance </w:t>
      </w:r>
      <w:r w:rsidRPr="00B92EEC">
        <w:rPr>
          <w:rFonts w:ascii="inherit" w:hAnsi="inherit"/>
          <w:sz w:val="24"/>
          <w:szCs w:val="24"/>
        </w:rPr>
        <w:t xml:space="preserve">with </w:t>
      </w:r>
      <w:r w:rsidR="00820522" w:rsidRPr="00B92EEC">
        <w:rPr>
          <w:rFonts w:ascii="inherit" w:hAnsi="inherit"/>
          <w:sz w:val="24"/>
          <w:szCs w:val="24"/>
        </w:rPr>
        <w:fldChar w:fldCharType="begin"/>
      </w:r>
      <w:r w:rsidR="00820522" w:rsidRPr="00B92EEC">
        <w:rPr>
          <w:rFonts w:ascii="inherit" w:hAnsi="inherit"/>
          <w:sz w:val="24"/>
          <w:szCs w:val="24"/>
        </w:rPr>
        <w:instrText xml:space="preserve"> REF _Ref153268164 \h </w:instrText>
      </w:r>
      <w:r w:rsidR="00B92EEC" w:rsidRPr="00B92EEC">
        <w:rPr>
          <w:rFonts w:ascii="inherit" w:hAnsi="inherit"/>
          <w:sz w:val="24"/>
          <w:szCs w:val="24"/>
        </w:rPr>
        <w:instrText xml:space="preserve"> \* MERGEFORMAT </w:instrText>
      </w:r>
      <w:r w:rsidR="00820522" w:rsidRPr="00B92EEC">
        <w:rPr>
          <w:rFonts w:ascii="inherit" w:hAnsi="inherit"/>
          <w:sz w:val="24"/>
          <w:szCs w:val="24"/>
        </w:rPr>
      </w:r>
      <w:r w:rsidR="00820522" w:rsidRPr="00B92EEC">
        <w:rPr>
          <w:rFonts w:ascii="inherit" w:hAnsi="inherit"/>
          <w:sz w:val="24"/>
          <w:szCs w:val="24"/>
        </w:rPr>
        <w:fldChar w:fldCharType="separate"/>
      </w:r>
      <w:r w:rsidR="000830C9" w:rsidRPr="000830C9">
        <w:rPr>
          <w:rFonts w:ascii="inherit" w:hAnsi="inherit"/>
          <w:sz w:val="24"/>
          <w:szCs w:val="24"/>
        </w:rPr>
        <w:t>Article 10</w:t>
      </w:r>
      <w:r w:rsidR="00820522" w:rsidRPr="00B92EEC">
        <w:rPr>
          <w:rFonts w:ascii="inherit" w:hAnsi="inherit"/>
          <w:sz w:val="24"/>
          <w:szCs w:val="24"/>
        </w:rPr>
        <w:fldChar w:fldCharType="end"/>
      </w:r>
      <w:r w:rsidRPr="00B92EEC">
        <w:rPr>
          <w:rFonts w:ascii="inherit" w:hAnsi="inherit"/>
          <w:sz w:val="24"/>
          <w:szCs w:val="24"/>
        </w:rPr>
        <w:t>.</w:t>
      </w:r>
      <w:r w:rsidRPr="005B3720">
        <w:rPr>
          <w:rFonts w:ascii="inherit" w:hAnsi="inherit"/>
          <w:sz w:val="24"/>
          <w:szCs w:val="24"/>
        </w:rPr>
        <w:t xml:space="preserve"> </w:t>
      </w:r>
    </w:p>
    <w:p w14:paraId="3DFDBAC7" w14:textId="77777777" w:rsidR="00AE476A" w:rsidRPr="005B3720" w:rsidRDefault="00BF5202" w:rsidP="00D70247">
      <w:pPr>
        <w:numPr>
          <w:ilvl w:val="0"/>
          <w:numId w:val="36"/>
        </w:numPr>
        <w:spacing w:after="522"/>
        <w:rPr>
          <w:rFonts w:ascii="inherit" w:hAnsi="inherit"/>
          <w:sz w:val="24"/>
          <w:szCs w:val="24"/>
        </w:rPr>
      </w:pPr>
      <w:bookmarkStart w:id="757" w:name="_Ref153282207"/>
      <w:r w:rsidRPr="005B3720">
        <w:rPr>
          <w:rFonts w:ascii="inherit" w:hAnsi="inherit"/>
          <w:sz w:val="24"/>
          <w:szCs w:val="24"/>
        </w:rPr>
        <w:t>The relevant TSO shall assess the result of the SSTI studies. If necessary for the assessment, the relevant TSO may request that the HVDC system owner perform further SSTI studies in line with this same scope and extent.</w:t>
      </w:r>
      <w:bookmarkEnd w:id="757"/>
      <w:r w:rsidRPr="005B3720">
        <w:rPr>
          <w:rFonts w:ascii="inherit" w:hAnsi="inherit"/>
          <w:sz w:val="24"/>
          <w:szCs w:val="24"/>
        </w:rPr>
        <w:t xml:space="preserve"> </w:t>
      </w:r>
    </w:p>
    <w:p w14:paraId="49F33331" w14:textId="77777777" w:rsidR="00AE476A" w:rsidRPr="005B3720" w:rsidRDefault="00BF5202" w:rsidP="00D70247">
      <w:pPr>
        <w:numPr>
          <w:ilvl w:val="0"/>
          <w:numId w:val="36"/>
        </w:numPr>
        <w:spacing w:after="522"/>
        <w:rPr>
          <w:rFonts w:ascii="inherit" w:hAnsi="inherit"/>
          <w:sz w:val="24"/>
          <w:szCs w:val="24"/>
        </w:rPr>
      </w:pPr>
      <w:bookmarkStart w:id="758" w:name="_Ref153263639"/>
      <w:r w:rsidRPr="005B3720">
        <w:rPr>
          <w:rFonts w:ascii="inherit" w:hAnsi="inherit"/>
          <w:sz w:val="24"/>
          <w:szCs w:val="24"/>
        </w:rPr>
        <w:t>The relevant TSO may review or replicate the study. The HVDC system owner shall provide the relevant TSO all relevant data and models that allow such study to be performed.</w:t>
      </w:r>
      <w:bookmarkEnd w:id="758"/>
      <w:r w:rsidRPr="005B3720">
        <w:rPr>
          <w:rFonts w:ascii="inherit" w:hAnsi="inherit"/>
          <w:sz w:val="24"/>
          <w:szCs w:val="24"/>
        </w:rPr>
        <w:t xml:space="preserve"> </w:t>
      </w:r>
    </w:p>
    <w:p w14:paraId="11FFC2E8" w14:textId="26AC51DE" w:rsidR="00AE476A" w:rsidRPr="005B3720" w:rsidRDefault="00BF5202" w:rsidP="00D70247">
      <w:pPr>
        <w:numPr>
          <w:ilvl w:val="0"/>
          <w:numId w:val="36"/>
        </w:numPr>
        <w:spacing w:after="360"/>
        <w:ind w:left="11"/>
        <w:rPr>
          <w:rFonts w:ascii="inherit" w:hAnsi="inherit"/>
          <w:sz w:val="24"/>
          <w:szCs w:val="24"/>
        </w:rPr>
      </w:pPr>
      <w:r w:rsidRPr="005B3720">
        <w:rPr>
          <w:rFonts w:ascii="inherit" w:hAnsi="inherit"/>
          <w:sz w:val="24"/>
          <w:szCs w:val="24"/>
        </w:rPr>
        <w:t xml:space="preserve">Any necessary mitigating actions identified by the studies carried out in accordance with paragraphs </w:t>
      </w:r>
      <w:r w:rsidR="003E63DD">
        <w:rPr>
          <w:rFonts w:ascii="inherit" w:hAnsi="inherit"/>
          <w:sz w:val="24"/>
          <w:szCs w:val="24"/>
        </w:rPr>
        <w:fldChar w:fldCharType="begin"/>
      </w:r>
      <w:r w:rsidR="003E63DD">
        <w:rPr>
          <w:rFonts w:ascii="inherit" w:hAnsi="inherit"/>
          <w:sz w:val="24"/>
          <w:szCs w:val="24"/>
        </w:rPr>
        <w:instrText xml:space="preserve"> REF _Ref153282192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2</w:t>
      </w:r>
      <w:r w:rsidR="003E63DD">
        <w:rPr>
          <w:rFonts w:ascii="inherit" w:hAnsi="inherit"/>
          <w:sz w:val="24"/>
          <w:szCs w:val="24"/>
        </w:rPr>
        <w:fldChar w:fldCharType="end"/>
      </w:r>
      <w:r w:rsidRPr="005B3720">
        <w:rPr>
          <w:rFonts w:ascii="inherit" w:hAnsi="inherit"/>
          <w:sz w:val="24"/>
          <w:szCs w:val="24"/>
        </w:rPr>
        <w:t xml:space="preserve"> or </w:t>
      </w:r>
      <w:r w:rsidR="003E63DD">
        <w:rPr>
          <w:rFonts w:ascii="inherit" w:hAnsi="inherit"/>
          <w:sz w:val="24"/>
          <w:szCs w:val="24"/>
        </w:rPr>
        <w:fldChar w:fldCharType="begin"/>
      </w:r>
      <w:r w:rsidR="003E63DD">
        <w:rPr>
          <w:rFonts w:ascii="inherit" w:hAnsi="inherit"/>
          <w:sz w:val="24"/>
          <w:szCs w:val="24"/>
        </w:rPr>
        <w:instrText xml:space="preserve"> REF _Ref153282207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4</w:t>
      </w:r>
      <w:r w:rsidR="003E63DD">
        <w:rPr>
          <w:rFonts w:ascii="inherit" w:hAnsi="inherit"/>
          <w:sz w:val="24"/>
          <w:szCs w:val="24"/>
        </w:rPr>
        <w:fldChar w:fldCharType="end"/>
      </w:r>
      <w:r w:rsidRPr="005B3720">
        <w:rPr>
          <w:rFonts w:ascii="inherit" w:hAnsi="inherit"/>
          <w:sz w:val="24"/>
          <w:szCs w:val="24"/>
        </w:rPr>
        <w:t xml:space="preserve">, and reviewed by the relevant TSOs, shall be undertaken by the HVDC system owner as part of the connection of the new HVDC converter station. </w:t>
      </w:r>
    </w:p>
    <w:p w14:paraId="1BE50B89" w14:textId="3EADBFA1" w:rsidR="00AE476A" w:rsidRPr="005B3720" w:rsidRDefault="00BF5202" w:rsidP="003F2D35">
      <w:pPr>
        <w:pStyle w:val="Heading2"/>
      </w:pPr>
      <w:bookmarkStart w:id="759" w:name="_Ref153266804"/>
      <w:r w:rsidRPr="005B3720">
        <w:t>Article 32</w:t>
      </w:r>
      <w:bookmarkEnd w:id="759"/>
    </w:p>
    <w:p w14:paraId="3CF844A9" w14:textId="33A189C1" w:rsidR="00AE476A" w:rsidRPr="003F2D35" w:rsidRDefault="00BF5202" w:rsidP="003F2D35">
      <w:pPr>
        <w:jc w:val="center"/>
        <w:rPr>
          <w:rFonts w:ascii="inherit" w:hAnsi="inherit"/>
          <w:b/>
          <w:bCs/>
          <w:sz w:val="24"/>
          <w:szCs w:val="24"/>
        </w:rPr>
      </w:pPr>
      <w:r w:rsidRPr="003F2D35">
        <w:rPr>
          <w:rFonts w:ascii="inherit" w:hAnsi="inherit"/>
          <w:b/>
          <w:bCs/>
          <w:sz w:val="24"/>
          <w:szCs w:val="24"/>
        </w:rPr>
        <w:t>Network characteristics</w:t>
      </w:r>
    </w:p>
    <w:p w14:paraId="1B6EE296" w14:textId="77777777" w:rsidR="00AE476A" w:rsidRPr="005B3720" w:rsidRDefault="00BF5202" w:rsidP="00D70247">
      <w:pPr>
        <w:numPr>
          <w:ilvl w:val="0"/>
          <w:numId w:val="37"/>
        </w:numPr>
        <w:spacing w:after="410"/>
        <w:rPr>
          <w:rFonts w:ascii="inherit" w:hAnsi="inherit"/>
          <w:sz w:val="24"/>
          <w:szCs w:val="24"/>
        </w:rPr>
      </w:pPr>
      <w:r w:rsidRPr="005B3720">
        <w:rPr>
          <w:rFonts w:ascii="inherit" w:hAnsi="inherit"/>
          <w:sz w:val="24"/>
          <w:szCs w:val="24"/>
        </w:rPr>
        <w:t xml:space="preserve">The relevant system operator shall specify and make publicly available the method and the pre-fault and post-fault conditions for the calculation of at least the minimum and maximum short circuit power at the connection points. </w:t>
      </w:r>
    </w:p>
    <w:p w14:paraId="07F74A25" w14:textId="77777777" w:rsidR="00AE476A" w:rsidRPr="005B3720" w:rsidRDefault="00BF5202" w:rsidP="00D70247">
      <w:pPr>
        <w:numPr>
          <w:ilvl w:val="0"/>
          <w:numId w:val="37"/>
        </w:numPr>
        <w:spacing w:after="410"/>
        <w:rPr>
          <w:rFonts w:ascii="inherit" w:hAnsi="inherit"/>
          <w:sz w:val="24"/>
          <w:szCs w:val="24"/>
        </w:rPr>
      </w:pPr>
      <w:bookmarkStart w:id="760" w:name="_Ref153266902"/>
      <w:r w:rsidRPr="005B3720">
        <w:rPr>
          <w:rFonts w:ascii="inherit" w:hAnsi="inherit"/>
          <w:sz w:val="24"/>
          <w:szCs w:val="24"/>
        </w:rPr>
        <w:t>The HVDC system shall be capable of operating within the range of short circuit power and network characteristics specified by the relevant system operator.</w:t>
      </w:r>
      <w:bookmarkEnd w:id="760"/>
      <w:r w:rsidRPr="005B3720">
        <w:rPr>
          <w:rFonts w:ascii="inherit" w:hAnsi="inherit"/>
          <w:sz w:val="24"/>
          <w:szCs w:val="24"/>
        </w:rPr>
        <w:t xml:space="preserve"> </w:t>
      </w:r>
    </w:p>
    <w:p w14:paraId="34E42304" w14:textId="77777777" w:rsidR="00AE476A" w:rsidRPr="005B3720" w:rsidRDefault="00BF5202" w:rsidP="00D70247">
      <w:pPr>
        <w:numPr>
          <w:ilvl w:val="0"/>
          <w:numId w:val="37"/>
        </w:numPr>
        <w:spacing w:after="805"/>
        <w:rPr>
          <w:rFonts w:ascii="inherit" w:hAnsi="inherit"/>
          <w:sz w:val="24"/>
          <w:szCs w:val="24"/>
        </w:rPr>
      </w:pPr>
      <w:r w:rsidRPr="005B3720">
        <w:rPr>
          <w:rFonts w:ascii="inherit" w:hAnsi="inherit"/>
          <w:sz w:val="24"/>
          <w:szCs w:val="24"/>
        </w:rPr>
        <w:lastRenderedPageBreak/>
        <w:t xml:space="preserve">Each relevant system operator shall provide the HVDC system owner with network equivalents describing the behaviour of the network at the connection point, enabling the HVDC system owners to design their system with regard to at least, but not limited to, harmonics and dynamic stability over the lifetime of the HVDC system. </w:t>
      </w:r>
    </w:p>
    <w:p w14:paraId="2F20256C" w14:textId="2A9D6186" w:rsidR="00AE476A" w:rsidRPr="005B3720" w:rsidRDefault="00BF5202" w:rsidP="003F2D35">
      <w:pPr>
        <w:pStyle w:val="Heading2"/>
      </w:pPr>
      <w:bookmarkStart w:id="761" w:name="_Ref153265478"/>
      <w:r w:rsidRPr="005B3720">
        <w:t>Article 33</w:t>
      </w:r>
      <w:bookmarkEnd w:id="761"/>
    </w:p>
    <w:p w14:paraId="7F487952" w14:textId="5EC41241" w:rsidR="00AE476A" w:rsidRPr="003F2D35" w:rsidRDefault="00BF5202" w:rsidP="003F2D35">
      <w:pPr>
        <w:jc w:val="center"/>
        <w:rPr>
          <w:rFonts w:ascii="inherit" w:hAnsi="inherit"/>
          <w:b/>
          <w:bCs/>
          <w:sz w:val="24"/>
          <w:szCs w:val="24"/>
        </w:rPr>
      </w:pPr>
      <w:r w:rsidRPr="003F2D35">
        <w:rPr>
          <w:rFonts w:ascii="inherit" w:hAnsi="inherit"/>
          <w:b/>
          <w:bCs/>
          <w:sz w:val="24"/>
          <w:szCs w:val="24"/>
        </w:rPr>
        <w:t>HVDC system robustness</w:t>
      </w:r>
    </w:p>
    <w:p w14:paraId="1A633DDF" w14:textId="22FD3F47" w:rsidR="00AE476A" w:rsidRPr="005B3720" w:rsidRDefault="00BF5202" w:rsidP="00D70247">
      <w:pPr>
        <w:numPr>
          <w:ilvl w:val="0"/>
          <w:numId w:val="38"/>
        </w:numPr>
        <w:spacing w:after="412"/>
        <w:rPr>
          <w:rFonts w:ascii="inherit" w:hAnsi="inherit"/>
          <w:sz w:val="24"/>
          <w:szCs w:val="24"/>
        </w:rPr>
      </w:pPr>
      <w:r w:rsidRPr="005B3720">
        <w:rPr>
          <w:rFonts w:ascii="inherit" w:hAnsi="inherit"/>
          <w:sz w:val="24"/>
          <w:szCs w:val="24"/>
        </w:rPr>
        <w:t>The HVDC system shall be capable of finding stable operation points with a minimum change in active power flow and voltage level, during and after any planned or unplanned change in the HVDC system or AC network to which it is connected. The relevant TSO shall specify the changes in the system conditions for which the HVDC systems shall remain in stable operation.</w:t>
      </w:r>
    </w:p>
    <w:p w14:paraId="6C4949E2" w14:textId="6BA348FC" w:rsidR="00AE476A" w:rsidRDefault="00BF5202" w:rsidP="00D70247">
      <w:pPr>
        <w:numPr>
          <w:ilvl w:val="0"/>
          <w:numId w:val="38"/>
        </w:numPr>
        <w:spacing w:after="410"/>
        <w:rPr>
          <w:ins w:id="762" w:author="Author"/>
          <w:rFonts w:ascii="inherit" w:hAnsi="inherit"/>
          <w:sz w:val="24"/>
          <w:szCs w:val="24"/>
        </w:rPr>
      </w:pPr>
      <w:r w:rsidRPr="005B3720">
        <w:rPr>
          <w:rFonts w:ascii="inherit" w:hAnsi="inherit"/>
          <w:sz w:val="24"/>
          <w:szCs w:val="24"/>
        </w:rPr>
        <w:t xml:space="preserve">The HVDC system owner shall ensure that the tripping or disconnection of an HVDC converter station, </w:t>
      </w:r>
      <w:del w:id="763" w:author="Author">
        <w:r w:rsidRPr="005B3720" w:rsidDel="005B4B14">
          <w:rPr>
            <w:rFonts w:ascii="inherit" w:hAnsi="inherit"/>
            <w:sz w:val="24"/>
            <w:szCs w:val="24"/>
          </w:rPr>
          <w:delText>as part</w:delText>
        </w:r>
      </w:del>
      <w:ins w:id="764" w:author="Author">
        <w:del w:id="765" w:author="Author">
          <w:r w:rsidRPr="005B3720" w:rsidDel="005B4B14">
            <w:rPr>
              <w:rFonts w:ascii="inherit" w:hAnsi="inherit"/>
              <w:sz w:val="24"/>
              <w:szCs w:val="24"/>
            </w:rPr>
            <w:delText xml:space="preserve"> of </w:delText>
          </w:r>
        </w:del>
      </w:ins>
      <w:del w:id="766" w:author="Author">
        <w:r w:rsidRPr="005B3720" w:rsidDel="005B4B14">
          <w:rPr>
            <w:rFonts w:ascii="inherit" w:hAnsi="inherit"/>
            <w:sz w:val="24"/>
            <w:szCs w:val="24"/>
          </w:rPr>
          <w:delText xml:space="preserve"> of any </w:delText>
        </w:r>
        <w:commentRangeStart w:id="767"/>
        <w:r w:rsidRPr="005B3720" w:rsidDel="005B4B14">
          <w:rPr>
            <w:rFonts w:ascii="inherit" w:hAnsi="inherit"/>
            <w:sz w:val="24"/>
            <w:szCs w:val="24"/>
          </w:rPr>
          <w:delText xml:space="preserve">multi-terminal </w:delText>
        </w:r>
        <w:commentRangeEnd w:id="767"/>
        <w:r w:rsidR="005B4B14" w:rsidDel="005B4B14">
          <w:rPr>
            <w:rStyle w:val="CommentReference"/>
          </w:rPr>
          <w:commentReference w:id="767"/>
        </w:r>
        <w:r w:rsidRPr="005B3720" w:rsidDel="005B4B14">
          <w:rPr>
            <w:rFonts w:ascii="inherit" w:hAnsi="inherit"/>
            <w:sz w:val="24"/>
            <w:szCs w:val="24"/>
          </w:rPr>
          <w:delText xml:space="preserve">or embedded HVDC system, </w:delText>
        </w:r>
      </w:del>
      <w:r w:rsidRPr="005B3720">
        <w:rPr>
          <w:rFonts w:ascii="inherit" w:hAnsi="inherit"/>
          <w:sz w:val="24"/>
          <w:szCs w:val="24"/>
        </w:rPr>
        <w:t>does not result in transients at the connection point beyond the limit specified by the relevant TSO.</w:t>
      </w:r>
    </w:p>
    <w:p w14:paraId="5A3B8CEF" w14:textId="3FA1FCB0" w:rsidR="00B00053" w:rsidRPr="005B3720" w:rsidRDefault="00B00053" w:rsidP="00D70247">
      <w:pPr>
        <w:numPr>
          <w:ilvl w:val="0"/>
          <w:numId w:val="38"/>
        </w:numPr>
        <w:spacing w:after="410"/>
        <w:rPr>
          <w:rFonts w:ascii="inherit" w:hAnsi="inherit"/>
          <w:sz w:val="24"/>
          <w:szCs w:val="24"/>
        </w:rPr>
      </w:pPr>
      <w:commentRangeStart w:id="768"/>
      <w:ins w:id="769" w:author="Author">
        <w:r>
          <w:rPr>
            <w:rFonts w:ascii="inherit" w:hAnsi="inherit"/>
            <w:sz w:val="24"/>
            <w:szCs w:val="24"/>
          </w:rPr>
          <w:t xml:space="preserve">If specified by the relevant TSO, the </w:t>
        </w:r>
        <w:r w:rsidRPr="005B3720">
          <w:rPr>
            <w:rFonts w:ascii="inherit" w:hAnsi="inherit"/>
            <w:sz w:val="24"/>
            <w:szCs w:val="24"/>
          </w:rPr>
          <w:t>HVDC system owner shall ensure that</w:t>
        </w:r>
        <w:r>
          <w:rPr>
            <w:rFonts w:ascii="inherit" w:hAnsi="inherit"/>
            <w:sz w:val="24"/>
            <w:szCs w:val="24"/>
          </w:rPr>
          <w:t xml:space="preserve"> an HVDC converter station being part of a</w:t>
        </w:r>
        <w:r w:rsidR="00F22A72">
          <w:rPr>
            <w:rFonts w:ascii="inherit" w:hAnsi="inherit"/>
            <w:sz w:val="24"/>
            <w:szCs w:val="24"/>
          </w:rPr>
          <w:t>n</w:t>
        </w:r>
        <w:r>
          <w:rPr>
            <w:rFonts w:ascii="inherit" w:hAnsi="inherit"/>
            <w:sz w:val="24"/>
            <w:szCs w:val="24"/>
          </w:rPr>
          <w:t xml:space="preserve"> HVDC system, shall be capable </w:t>
        </w:r>
        <w:r w:rsidR="00F22A72">
          <w:rPr>
            <w:rFonts w:ascii="inherit" w:hAnsi="inherit"/>
            <w:sz w:val="24"/>
            <w:szCs w:val="24"/>
          </w:rPr>
          <w:t>of</w:t>
        </w:r>
        <w:r>
          <w:rPr>
            <w:rFonts w:ascii="inherit" w:hAnsi="inherit"/>
            <w:sz w:val="24"/>
            <w:szCs w:val="24"/>
          </w:rPr>
          <w:t xml:space="preserve"> switch</w:t>
        </w:r>
        <w:r w:rsidR="00F22A72">
          <w:rPr>
            <w:rFonts w:ascii="inherit" w:hAnsi="inherit"/>
            <w:sz w:val="24"/>
            <w:szCs w:val="24"/>
          </w:rPr>
          <w:t xml:space="preserve">ing </w:t>
        </w:r>
        <w:r w:rsidR="00CD64B3">
          <w:rPr>
            <w:rFonts w:ascii="inherit" w:hAnsi="inherit"/>
            <w:sz w:val="24"/>
            <w:szCs w:val="24"/>
          </w:rPr>
          <w:t>continuously</w:t>
        </w:r>
        <w:r>
          <w:rPr>
            <w:rFonts w:ascii="inherit" w:hAnsi="inherit"/>
            <w:sz w:val="24"/>
            <w:szCs w:val="24"/>
          </w:rPr>
          <w:t xml:space="preserve"> to </w:t>
        </w:r>
        <w:del w:id="770" w:author="Author">
          <w:r>
            <w:rPr>
              <w:rFonts w:ascii="inherit" w:hAnsi="inherit"/>
              <w:sz w:val="24"/>
              <w:szCs w:val="24"/>
            </w:rPr>
            <w:delText>Statcom</w:delText>
          </w:r>
          <w:r w:rsidR="00D03FAE" w:rsidDel="00B43762">
            <w:rPr>
              <w:rFonts w:ascii="inherit" w:hAnsi="inherit"/>
              <w:sz w:val="24"/>
              <w:szCs w:val="24"/>
            </w:rPr>
            <w:delText>compensator</w:delText>
          </w:r>
        </w:del>
        <w:r w:rsidR="00696B08">
          <w:rPr>
            <w:rFonts w:ascii="inherit" w:hAnsi="inherit"/>
            <w:sz w:val="24"/>
            <w:szCs w:val="24"/>
          </w:rPr>
          <w:t xml:space="preserve"> </w:t>
        </w:r>
        <w:r>
          <w:rPr>
            <w:rFonts w:ascii="inherit" w:hAnsi="inherit"/>
            <w:sz w:val="24"/>
            <w:szCs w:val="24"/>
          </w:rPr>
          <w:t xml:space="preserve"> </w:t>
        </w:r>
        <w:r w:rsidR="00696B08" w:rsidRPr="00696B08">
          <w:rPr>
            <w:rFonts w:ascii="inherit" w:hAnsi="inherit"/>
            <w:sz w:val="24"/>
            <w:szCs w:val="24"/>
          </w:rPr>
          <w:t>Static Synchronous Compensator (STATCOM)</w:t>
        </w:r>
        <w:r w:rsidR="00696B08">
          <w:rPr>
            <w:rFonts w:ascii="inherit" w:hAnsi="inherit"/>
            <w:sz w:val="24"/>
            <w:szCs w:val="24"/>
          </w:rPr>
          <w:t xml:space="preserve"> </w:t>
        </w:r>
        <w:r>
          <w:rPr>
            <w:rFonts w:ascii="inherit" w:hAnsi="inherit"/>
            <w:sz w:val="24"/>
            <w:szCs w:val="24"/>
          </w:rPr>
          <w:t xml:space="preserve">operation mode when subject to DC disturbances. </w:t>
        </w:r>
      </w:ins>
      <w:commentRangeEnd w:id="768"/>
      <w:r w:rsidR="00472908">
        <w:rPr>
          <w:rStyle w:val="CommentReference"/>
        </w:rPr>
        <w:commentReference w:id="768"/>
      </w:r>
    </w:p>
    <w:p w14:paraId="52A453F1" w14:textId="5B4B156F" w:rsidR="00AE476A" w:rsidRPr="005B3720" w:rsidRDefault="00BF5202" w:rsidP="00D70247">
      <w:pPr>
        <w:numPr>
          <w:ilvl w:val="0"/>
          <w:numId w:val="38"/>
        </w:numPr>
        <w:spacing w:after="412"/>
        <w:rPr>
          <w:rFonts w:ascii="inherit" w:hAnsi="inherit"/>
          <w:sz w:val="24"/>
          <w:szCs w:val="24"/>
        </w:rPr>
      </w:pPr>
      <w:r w:rsidRPr="005B3720">
        <w:rPr>
          <w:rFonts w:ascii="inherit" w:hAnsi="inherit"/>
          <w:sz w:val="24"/>
          <w:szCs w:val="24"/>
        </w:rPr>
        <w:t>The HVDC system shall withstand transient faults on HVAC lines in the network adjacent or close to the HVDC system, and shall not cause any of the equipment in the HVDC system to disconnect from the network due to auto- reclosure of lines in the network.</w:t>
      </w:r>
    </w:p>
    <w:p w14:paraId="053533AC" w14:textId="78DF4073" w:rsidR="00AE476A" w:rsidRPr="005B3720" w:rsidRDefault="00BF5202" w:rsidP="00D70247">
      <w:pPr>
        <w:numPr>
          <w:ilvl w:val="0"/>
          <w:numId w:val="38"/>
        </w:numPr>
        <w:spacing w:after="652"/>
        <w:rPr>
          <w:rFonts w:ascii="inherit" w:hAnsi="inherit"/>
          <w:sz w:val="24"/>
          <w:szCs w:val="24"/>
        </w:rPr>
      </w:pPr>
      <w:r w:rsidRPr="005B3720">
        <w:rPr>
          <w:rFonts w:ascii="inherit" w:hAnsi="inherit"/>
          <w:sz w:val="24"/>
          <w:szCs w:val="24"/>
        </w:rPr>
        <w:t xml:space="preserve">The HVDC system owner shall provide information to the relevant system operator on the resilience of the HVDC system to AC </w:t>
      </w:r>
      <w:ins w:id="771" w:author="Author">
        <w:r w:rsidR="00F22A72">
          <w:rPr>
            <w:rFonts w:ascii="inherit" w:hAnsi="inherit"/>
            <w:sz w:val="24"/>
            <w:szCs w:val="24"/>
          </w:rPr>
          <w:t xml:space="preserve">and DC </w:t>
        </w:r>
      </w:ins>
      <w:r w:rsidRPr="005B3720">
        <w:rPr>
          <w:rFonts w:ascii="inherit" w:hAnsi="inherit"/>
          <w:sz w:val="24"/>
          <w:szCs w:val="24"/>
        </w:rPr>
        <w:t>system disturbances.</w:t>
      </w:r>
    </w:p>
    <w:p w14:paraId="650C0F45" w14:textId="20011F43"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CHAPTER 5</w:t>
      </w:r>
    </w:p>
    <w:p w14:paraId="1AB2B657" w14:textId="66192228"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Requirements for protection devices and settings</w:t>
      </w:r>
    </w:p>
    <w:p w14:paraId="5509ED23" w14:textId="6D404A0C" w:rsidR="00AE476A" w:rsidRPr="005B3720" w:rsidRDefault="00BF5202" w:rsidP="003F2D35">
      <w:pPr>
        <w:pStyle w:val="Heading2"/>
      </w:pPr>
      <w:bookmarkStart w:id="772" w:name="_Ref153267473"/>
      <w:r w:rsidRPr="005B3720">
        <w:t>Article 34</w:t>
      </w:r>
      <w:bookmarkEnd w:id="772"/>
    </w:p>
    <w:p w14:paraId="78DB4721" w14:textId="56658F51" w:rsidR="00AE476A" w:rsidRPr="003F2D35" w:rsidRDefault="00BF5202" w:rsidP="003F2D35">
      <w:pPr>
        <w:jc w:val="center"/>
        <w:rPr>
          <w:rFonts w:ascii="inherit" w:hAnsi="inherit"/>
          <w:b/>
          <w:bCs/>
          <w:sz w:val="24"/>
          <w:szCs w:val="24"/>
        </w:rPr>
      </w:pPr>
      <w:r w:rsidRPr="003F2D35">
        <w:rPr>
          <w:rFonts w:ascii="inherit" w:hAnsi="inherit"/>
          <w:b/>
          <w:bCs/>
          <w:sz w:val="24"/>
          <w:szCs w:val="24"/>
        </w:rPr>
        <w:t>Electrical protection schemes and settings</w:t>
      </w:r>
    </w:p>
    <w:p w14:paraId="0F44C104" w14:textId="435EDE3A" w:rsidR="00AE476A" w:rsidRPr="005B3720" w:rsidRDefault="00BF5202" w:rsidP="00D70247">
      <w:pPr>
        <w:numPr>
          <w:ilvl w:val="0"/>
          <w:numId w:val="39"/>
        </w:numPr>
        <w:spacing w:after="412"/>
        <w:rPr>
          <w:rFonts w:ascii="inherit" w:hAnsi="inherit"/>
          <w:sz w:val="24"/>
          <w:szCs w:val="24"/>
        </w:rPr>
      </w:pPr>
      <w:r w:rsidRPr="005B3720">
        <w:rPr>
          <w:rFonts w:ascii="inherit" w:hAnsi="inherit"/>
          <w:sz w:val="24"/>
          <w:szCs w:val="24"/>
        </w:rPr>
        <w:t>The relevant system operator shall specify, in coordination with the relevant TSO, the schemes and settings necessary to protect the network taking into account the characteristics of the HVDC system. Protection schemes relevant for the HVDC system and the network, and settings relevant for the HVDC system, shall be coordinated and agreed between the relevant system operator, the relevant TSO and the HVDC system owner. The protection schemes and settings for internal electrical faults shall be designed so as not to jeopardise the performance of the HVDC system in accordance with this Regulation.</w:t>
      </w:r>
    </w:p>
    <w:p w14:paraId="5BAD6C07" w14:textId="29801EA1" w:rsidR="00AE476A" w:rsidRPr="005B3720" w:rsidRDefault="00BF5202" w:rsidP="00D70247">
      <w:pPr>
        <w:numPr>
          <w:ilvl w:val="0"/>
          <w:numId w:val="39"/>
        </w:numPr>
        <w:rPr>
          <w:rFonts w:ascii="inherit" w:hAnsi="inherit"/>
          <w:sz w:val="24"/>
          <w:szCs w:val="24"/>
        </w:rPr>
      </w:pPr>
      <w:r w:rsidRPr="005B3720">
        <w:rPr>
          <w:rFonts w:ascii="inherit" w:hAnsi="inherit"/>
          <w:sz w:val="24"/>
          <w:szCs w:val="24"/>
        </w:rPr>
        <w:lastRenderedPageBreak/>
        <w:t>Electrical protection of the HVDC system shall take precedence over operational controls taking into account system security, health and safety of staff and the public and mitigation of the damage to the HVDC system.</w:t>
      </w:r>
    </w:p>
    <w:p w14:paraId="27161D83" w14:textId="3323CBDF" w:rsidR="00AE476A" w:rsidRPr="005B3720" w:rsidRDefault="00BF5202" w:rsidP="00D70247">
      <w:pPr>
        <w:numPr>
          <w:ilvl w:val="0"/>
          <w:numId w:val="39"/>
        </w:numPr>
        <w:spacing w:after="715"/>
        <w:rPr>
          <w:rFonts w:ascii="inherit" w:hAnsi="inherit"/>
          <w:sz w:val="24"/>
          <w:szCs w:val="24"/>
        </w:rPr>
      </w:pPr>
      <w:r w:rsidRPr="005B3720">
        <w:rPr>
          <w:rFonts w:ascii="inherit" w:hAnsi="inherit"/>
          <w:sz w:val="24"/>
          <w:szCs w:val="24"/>
        </w:rPr>
        <w:t>Any change to the protection schemes or their settings relevant to the HVDC system and the network shall be agreed between the relevant system operator, the relevant TSO and the HVDC system owner before being implemented by the HVDC system owner.</w:t>
      </w:r>
    </w:p>
    <w:p w14:paraId="167703AF" w14:textId="72B329F1" w:rsidR="00AE476A" w:rsidRPr="005B3720" w:rsidRDefault="00BF5202" w:rsidP="003F2D35">
      <w:pPr>
        <w:pStyle w:val="Heading2"/>
      </w:pPr>
      <w:bookmarkStart w:id="773" w:name="_Ref153276174"/>
      <w:r w:rsidRPr="005B3720">
        <w:t>Article 35</w:t>
      </w:r>
      <w:bookmarkEnd w:id="773"/>
    </w:p>
    <w:p w14:paraId="6ED502EC" w14:textId="15560AA4" w:rsidR="00AE476A" w:rsidRPr="003F2D35" w:rsidRDefault="00BF5202" w:rsidP="003F2D35">
      <w:pPr>
        <w:jc w:val="center"/>
        <w:rPr>
          <w:rFonts w:ascii="inherit" w:hAnsi="inherit"/>
          <w:b/>
          <w:bCs/>
          <w:sz w:val="24"/>
          <w:szCs w:val="24"/>
        </w:rPr>
      </w:pPr>
      <w:r w:rsidRPr="003F2D35">
        <w:rPr>
          <w:rFonts w:ascii="inherit" w:hAnsi="inherit"/>
          <w:b/>
          <w:bCs/>
          <w:sz w:val="24"/>
          <w:szCs w:val="24"/>
        </w:rPr>
        <w:t>Priority ranking of protection and control</w:t>
      </w:r>
    </w:p>
    <w:p w14:paraId="7CDE1A55" w14:textId="77777777" w:rsidR="00AE476A" w:rsidRPr="005B3720" w:rsidRDefault="00BF5202" w:rsidP="00D70247">
      <w:pPr>
        <w:numPr>
          <w:ilvl w:val="0"/>
          <w:numId w:val="40"/>
        </w:numPr>
        <w:spacing w:after="366"/>
        <w:rPr>
          <w:rFonts w:ascii="inherit" w:hAnsi="inherit"/>
          <w:sz w:val="24"/>
          <w:szCs w:val="24"/>
        </w:rPr>
      </w:pPr>
      <w:r w:rsidRPr="005B3720">
        <w:rPr>
          <w:rFonts w:ascii="inherit" w:hAnsi="inherit"/>
          <w:sz w:val="24"/>
          <w:szCs w:val="24"/>
        </w:rPr>
        <w:t xml:space="preserve">A control scheme, specified by the HVDC system owner consisting of different control modes, including the settings of the specific parameters, shall be coordinated and agreed between the relevant TSO, the relevant system operator and the HVDC system owner. </w:t>
      </w:r>
    </w:p>
    <w:p w14:paraId="6FA51FCB" w14:textId="1AA6C716" w:rsidR="00AE476A" w:rsidRPr="005B3720" w:rsidRDefault="00BF5202" w:rsidP="00D70247">
      <w:pPr>
        <w:numPr>
          <w:ilvl w:val="0"/>
          <w:numId w:val="40"/>
        </w:numPr>
        <w:rPr>
          <w:rFonts w:ascii="inherit" w:hAnsi="inherit"/>
          <w:sz w:val="24"/>
          <w:szCs w:val="24"/>
        </w:rPr>
      </w:pPr>
      <w:r w:rsidRPr="005B3720">
        <w:rPr>
          <w:rFonts w:ascii="inherit" w:hAnsi="inherit"/>
          <w:sz w:val="24"/>
          <w:szCs w:val="24"/>
        </w:rPr>
        <w:t xml:space="preserve">With regard to priority ranking of protection and control, the HVDC system owner shall organise its protections and control devices in compliance with the following priority ranking, listed in decreasing order of importance, unless otherwise specified by the relevant TSOs, in coordination with the relevant system operator: </w:t>
      </w:r>
    </w:p>
    <w:p w14:paraId="2CC1A4C2" w14:textId="15919E6E" w:rsidR="00AE476A" w:rsidRPr="005B3720" w:rsidRDefault="00BF5202" w:rsidP="00D70247">
      <w:pPr>
        <w:numPr>
          <w:ilvl w:val="0"/>
          <w:numId w:val="41"/>
        </w:numPr>
        <w:ind w:hanging="295"/>
        <w:rPr>
          <w:rFonts w:ascii="inherit" w:hAnsi="inherit"/>
          <w:sz w:val="24"/>
          <w:szCs w:val="24"/>
        </w:rPr>
      </w:pPr>
      <w:r w:rsidRPr="005B3720">
        <w:rPr>
          <w:rFonts w:ascii="inherit" w:hAnsi="inherit"/>
          <w:sz w:val="24"/>
          <w:szCs w:val="24"/>
        </w:rPr>
        <w:t>network system and HVDC system protection;</w:t>
      </w:r>
    </w:p>
    <w:p w14:paraId="1BDA839D" w14:textId="407F0F98" w:rsidR="00AE476A" w:rsidRPr="005B3720" w:rsidRDefault="00DE47AC" w:rsidP="00D70247">
      <w:pPr>
        <w:numPr>
          <w:ilvl w:val="0"/>
          <w:numId w:val="41"/>
        </w:numPr>
        <w:ind w:hanging="295"/>
        <w:rPr>
          <w:rFonts w:ascii="inherit" w:hAnsi="inherit"/>
          <w:sz w:val="24"/>
          <w:szCs w:val="24"/>
        </w:rPr>
      </w:pPr>
      <w:r>
        <w:rPr>
          <w:rFonts w:ascii="inherit" w:hAnsi="inherit"/>
          <w:sz w:val="24"/>
          <w:szCs w:val="24"/>
        </w:rPr>
        <w:t xml:space="preserve">grid forming capability as defined in </w:t>
      </w:r>
      <w:ins w:id="774" w:author="Author">
        <w:r w:rsidRPr="06E76953">
          <w:rPr>
            <w:rFonts w:ascii="inherit" w:hAnsi="inherit"/>
            <w:sz w:val="24"/>
            <w:szCs w:val="24"/>
          </w:rPr>
          <w:fldChar w:fldCharType="begin"/>
        </w:r>
        <w:r w:rsidRPr="06E76953">
          <w:rPr>
            <w:rFonts w:ascii="inherit" w:hAnsi="inherit"/>
            <w:sz w:val="24"/>
            <w:szCs w:val="24"/>
          </w:rPr>
          <w:instrText xml:space="preserve"> REF _Ref153269218 \h  \* MERGEFORMAT </w:instrText>
        </w:r>
      </w:ins>
      <w:r w:rsidRPr="06E76953">
        <w:rPr>
          <w:rFonts w:ascii="inherit" w:hAnsi="inherit"/>
          <w:sz w:val="24"/>
          <w:szCs w:val="24"/>
        </w:rPr>
      </w:r>
      <w:ins w:id="775" w:author="Author">
        <w:r w:rsidRPr="06E76953">
          <w:rPr>
            <w:rFonts w:ascii="inherit" w:hAnsi="inherit"/>
            <w:sz w:val="24"/>
            <w:szCs w:val="24"/>
          </w:rPr>
          <w:fldChar w:fldCharType="separate"/>
        </w:r>
      </w:ins>
      <w:r w:rsidR="000830C9" w:rsidRPr="000830C9">
        <w:rPr>
          <w:rFonts w:ascii="inherit" w:hAnsi="inherit"/>
          <w:sz w:val="24"/>
          <w:szCs w:val="24"/>
        </w:rPr>
        <w:t>Article 14</w:t>
      </w:r>
      <w:ins w:id="776" w:author="Author">
        <w:r w:rsidRPr="06E76953">
          <w:rPr>
            <w:rFonts w:ascii="inherit" w:hAnsi="inherit"/>
            <w:sz w:val="24"/>
            <w:szCs w:val="24"/>
          </w:rPr>
          <w:fldChar w:fldCharType="end"/>
        </w:r>
      </w:ins>
      <w:r>
        <w:rPr>
          <w:rFonts w:ascii="inherit" w:hAnsi="inherit"/>
          <w:sz w:val="24"/>
          <w:szCs w:val="24"/>
        </w:rPr>
        <w:t>(</w:t>
      </w:r>
      <w:ins w:id="777" w:author="Author">
        <w:r w:rsidRPr="06E76953">
          <w:rPr>
            <w:rFonts w:ascii="inherit" w:hAnsi="inherit"/>
            <w:sz w:val="24"/>
            <w:szCs w:val="24"/>
          </w:rPr>
          <w:fldChar w:fldCharType="begin"/>
        </w:r>
        <w:r w:rsidRPr="06E76953">
          <w:rPr>
            <w:rFonts w:ascii="inherit" w:hAnsi="inherit"/>
            <w:sz w:val="24"/>
            <w:szCs w:val="24"/>
          </w:rPr>
          <w:instrText xml:space="preserve"> REF _Ref155965874 \r \h </w:instrText>
        </w:r>
      </w:ins>
      <w:r w:rsidRPr="06E76953">
        <w:rPr>
          <w:rFonts w:ascii="inherit" w:hAnsi="inherit"/>
          <w:sz w:val="24"/>
          <w:szCs w:val="24"/>
        </w:rPr>
      </w:r>
      <w:r w:rsidRPr="06E76953">
        <w:rPr>
          <w:rFonts w:ascii="inherit" w:hAnsi="inherit"/>
          <w:sz w:val="24"/>
          <w:szCs w:val="24"/>
        </w:rPr>
        <w:fldChar w:fldCharType="separate"/>
      </w:r>
      <w:r w:rsidR="000830C9">
        <w:rPr>
          <w:rFonts w:ascii="inherit" w:hAnsi="inherit"/>
          <w:sz w:val="24"/>
          <w:szCs w:val="24"/>
        </w:rPr>
        <w:t>1</w:t>
      </w:r>
      <w:ins w:id="778" w:author="Author">
        <w:r w:rsidRPr="06E76953">
          <w:rPr>
            <w:rFonts w:ascii="inherit" w:hAnsi="inherit"/>
            <w:sz w:val="24"/>
            <w:szCs w:val="24"/>
          </w:rPr>
          <w:fldChar w:fldCharType="end"/>
        </w:r>
      </w:ins>
      <w:r>
        <w:rPr>
          <w:rFonts w:ascii="inherit" w:hAnsi="inherit"/>
          <w:sz w:val="24"/>
          <w:szCs w:val="24"/>
        </w:rPr>
        <w:t xml:space="preserve">) to </w:t>
      </w:r>
      <w:ins w:id="779" w:author="Author">
        <w:del w:id="780" w:author="Author">
          <w:r w:rsidRPr="00287DBB" w:rsidDel="00B8720F">
            <w:rPr>
              <w:rFonts w:ascii="inherit" w:hAnsi="inherit"/>
              <w:sz w:val="24"/>
              <w:szCs w:val="24"/>
            </w:rPr>
            <w:fldChar w:fldCharType="begin"/>
          </w:r>
          <w:r w:rsidRPr="00287DBB" w:rsidDel="00B8720F">
            <w:rPr>
              <w:rFonts w:ascii="inherit" w:hAnsi="inherit"/>
              <w:sz w:val="24"/>
              <w:szCs w:val="24"/>
            </w:rPr>
            <w:delInstrText xml:space="preserve"> REF _Ref153269218 \h  \* MERGEFORMAT </w:delInstrText>
          </w:r>
        </w:del>
      </w:ins>
      <w:del w:id="781" w:author="Author">
        <w:r w:rsidRPr="00287DBB" w:rsidDel="00B8720F">
          <w:rPr>
            <w:rFonts w:ascii="inherit" w:hAnsi="inherit"/>
            <w:sz w:val="24"/>
            <w:szCs w:val="24"/>
          </w:rPr>
        </w:r>
      </w:del>
      <w:ins w:id="782" w:author="Author">
        <w:del w:id="783" w:author="Author">
          <w:r w:rsidRPr="00287DBB" w:rsidDel="00B8720F">
            <w:rPr>
              <w:rFonts w:ascii="inherit" w:hAnsi="inherit"/>
              <w:sz w:val="24"/>
              <w:szCs w:val="24"/>
            </w:rPr>
            <w:fldChar w:fldCharType="separate"/>
          </w:r>
        </w:del>
      </w:ins>
      <w:r w:rsidRPr="001B5604" w:rsidDel="00B8720F">
        <w:rPr>
          <w:rFonts w:ascii="inherit" w:hAnsi="inherit"/>
          <w:sz w:val="24"/>
          <w:szCs w:val="24"/>
        </w:rPr>
        <w:t>Article 14</w:t>
      </w:r>
      <w:ins w:id="784" w:author="Author">
        <w:del w:id="785" w:author="Author">
          <w:r w:rsidRPr="00287DBB" w:rsidDel="00B8720F">
            <w:rPr>
              <w:rFonts w:ascii="inherit" w:hAnsi="inherit"/>
              <w:sz w:val="24"/>
              <w:szCs w:val="24"/>
            </w:rPr>
            <w:fldChar w:fldCharType="end"/>
          </w:r>
        </w:del>
      </w:ins>
      <w:r>
        <w:rPr>
          <w:rFonts w:ascii="inherit" w:hAnsi="inherit"/>
          <w:sz w:val="24"/>
          <w:szCs w:val="24"/>
        </w:rPr>
        <w:t>(</w:t>
      </w:r>
      <w:ins w:id="786" w:author="Author">
        <w:del w:id="787" w:author="Author">
          <w:r w:rsidRPr="06E76953" w:rsidDel="007C75B4">
            <w:rPr>
              <w:rFonts w:ascii="inherit" w:hAnsi="inherit"/>
              <w:sz w:val="24"/>
              <w:szCs w:val="24"/>
            </w:rPr>
            <w:fldChar w:fldCharType="begin"/>
          </w:r>
          <w:r w:rsidRPr="06E76953" w:rsidDel="007C75B4">
            <w:rPr>
              <w:rFonts w:ascii="inherit" w:hAnsi="inherit"/>
              <w:sz w:val="24"/>
              <w:szCs w:val="24"/>
            </w:rPr>
            <w:delInstrText xml:space="preserve"> REF _Ref155965919 \r \h </w:delInstrText>
          </w:r>
        </w:del>
      </w:ins>
      <w:del w:id="788" w:author="Author">
        <w:r w:rsidRPr="06E76953" w:rsidDel="007C75B4">
          <w:rPr>
            <w:rFonts w:ascii="inherit" w:hAnsi="inherit"/>
            <w:sz w:val="24"/>
            <w:szCs w:val="24"/>
          </w:rPr>
        </w:r>
        <w:r w:rsidRPr="06E76953" w:rsidDel="007C75B4">
          <w:rPr>
            <w:rFonts w:ascii="inherit" w:hAnsi="inherit"/>
            <w:sz w:val="24"/>
            <w:szCs w:val="24"/>
          </w:rPr>
          <w:fldChar w:fldCharType="separate"/>
        </w:r>
        <w:r w:rsidR="000830C9" w:rsidDel="007C75B4">
          <w:rPr>
            <w:rFonts w:ascii="inherit" w:hAnsi="inherit"/>
            <w:sz w:val="24"/>
            <w:szCs w:val="24"/>
          </w:rPr>
          <w:delText>5</w:delText>
        </w:r>
      </w:del>
      <w:ins w:id="789" w:author="Author">
        <w:del w:id="790" w:author="Author">
          <w:r w:rsidRPr="06E76953" w:rsidDel="007C75B4">
            <w:rPr>
              <w:rFonts w:ascii="inherit" w:hAnsi="inherit"/>
              <w:sz w:val="24"/>
              <w:szCs w:val="24"/>
            </w:rPr>
            <w:fldChar w:fldCharType="end"/>
          </w:r>
        </w:del>
        <w:r w:rsidR="007C75B4">
          <w:rPr>
            <w:rFonts w:ascii="inherit" w:hAnsi="inherit"/>
            <w:sz w:val="24"/>
            <w:szCs w:val="24"/>
          </w:rPr>
          <w:t>3</w:t>
        </w:r>
      </w:ins>
      <w:r>
        <w:rPr>
          <w:rFonts w:ascii="inherit" w:hAnsi="inherit"/>
          <w:sz w:val="24"/>
          <w:szCs w:val="24"/>
        </w:rPr>
        <w:t>), if applicable</w:t>
      </w:r>
      <w:ins w:id="791" w:author="Author">
        <w:r w:rsidR="00836210">
          <w:rPr>
            <w:rFonts w:ascii="inherit" w:hAnsi="inherit"/>
            <w:sz w:val="24"/>
            <w:szCs w:val="24"/>
          </w:rPr>
          <w:t xml:space="preserve"> </w:t>
        </w:r>
      </w:ins>
      <w:r w:rsidR="00BF5202" w:rsidRPr="005B3720" w:rsidDel="00C728E6">
        <w:rPr>
          <w:rFonts w:ascii="inherit" w:hAnsi="inherit"/>
          <w:sz w:val="24"/>
          <w:szCs w:val="24"/>
        </w:rPr>
        <w:t>active power control for emergency assistance</w:t>
      </w:r>
      <w:r w:rsidR="00BF5202" w:rsidRPr="005B3720">
        <w:rPr>
          <w:rFonts w:ascii="inherit" w:hAnsi="inherit"/>
          <w:sz w:val="24"/>
          <w:szCs w:val="24"/>
        </w:rPr>
        <w:t>;</w:t>
      </w:r>
    </w:p>
    <w:p w14:paraId="28F7EF69" w14:textId="40CEC745" w:rsidR="00AE476A" w:rsidRPr="005B3720" w:rsidRDefault="00BF5202" w:rsidP="00D70247">
      <w:pPr>
        <w:numPr>
          <w:ilvl w:val="0"/>
          <w:numId w:val="41"/>
        </w:numPr>
        <w:ind w:hanging="295"/>
        <w:rPr>
          <w:rFonts w:ascii="inherit" w:hAnsi="inherit"/>
          <w:sz w:val="24"/>
          <w:szCs w:val="24"/>
        </w:rPr>
      </w:pPr>
      <w:commentRangeStart w:id="792"/>
      <w:del w:id="793" w:author="Author">
        <w:r w:rsidRPr="005B3720" w:rsidDel="00C728E6">
          <w:rPr>
            <w:rFonts w:ascii="inherit" w:hAnsi="inherit"/>
            <w:sz w:val="24"/>
            <w:szCs w:val="24"/>
          </w:rPr>
          <w:delText xml:space="preserve">synthetic </w:delText>
        </w:r>
      </w:del>
      <w:ins w:id="794" w:author="Author">
        <w:r w:rsidR="007C75B4">
          <w:rPr>
            <w:rFonts w:ascii="inherit" w:hAnsi="inherit"/>
            <w:sz w:val="24"/>
            <w:szCs w:val="24"/>
          </w:rPr>
          <w:t xml:space="preserve"> synthetic </w:t>
        </w:r>
      </w:ins>
      <w:r w:rsidRPr="005B3720">
        <w:rPr>
          <w:rFonts w:ascii="inherit" w:hAnsi="inherit"/>
          <w:sz w:val="24"/>
          <w:szCs w:val="24"/>
        </w:rPr>
        <w:t>inertia</w:t>
      </w:r>
      <w:ins w:id="795" w:author="Author">
        <w:del w:id="796" w:author="Author">
          <w:r w:rsidR="00C728E6" w:rsidDel="00472908">
            <w:rPr>
              <w:rFonts w:ascii="inherit" w:hAnsi="inherit"/>
              <w:sz w:val="24"/>
              <w:szCs w:val="24"/>
            </w:rPr>
            <w:delText xml:space="preserve">l </w:delText>
          </w:r>
          <w:r w:rsidR="00C728E6">
            <w:rPr>
              <w:rFonts w:ascii="inherit" w:hAnsi="inherit"/>
              <w:sz w:val="24"/>
              <w:szCs w:val="24"/>
            </w:rPr>
            <w:delText>response</w:delText>
          </w:r>
        </w:del>
        <w:r w:rsidR="00C728E6">
          <w:rPr>
            <w:rFonts w:ascii="inherit" w:hAnsi="inherit"/>
            <w:sz w:val="24"/>
            <w:szCs w:val="24"/>
          </w:rPr>
          <w:t xml:space="preserve"> as in </w:t>
        </w:r>
        <w:r w:rsidR="00C728E6" w:rsidRPr="00287DBB">
          <w:rPr>
            <w:rFonts w:ascii="inherit" w:hAnsi="inherit"/>
            <w:sz w:val="24"/>
            <w:szCs w:val="24"/>
          </w:rPr>
          <w:fldChar w:fldCharType="begin"/>
        </w:r>
        <w:r w:rsidR="00C728E6" w:rsidRPr="00287DBB">
          <w:rPr>
            <w:rFonts w:ascii="inherit" w:hAnsi="inherit"/>
            <w:sz w:val="24"/>
            <w:szCs w:val="24"/>
          </w:rPr>
          <w:instrText xml:space="preserve"> REF _Ref153269218 \h  \* MERGEFORMAT </w:instrText>
        </w:r>
      </w:ins>
      <w:r w:rsidR="00C728E6" w:rsidRPr="00287DBB">
        <w:rPr>
          <w:rFonts w:ascii="inherit" w:hAnsi="inherit"/>
          <w:sz w:val="24"/>
          <w:szCs w:val="24"/>
        </w:rPr>
      </w:r>
      <w:ins w:id="797" w:author="Author">
        <w:r w:rsidR="00C728E6" w:rsidRPr="00287DBB">
          <w:rPr>
            <w:rFonts w:ascii="inherit" w:hAnsi="inherit"/>
            <w:sz w:val="24"/>
            <w:szCs w:val="24"/>
          </w:rPr>
          <w:fldChar w:fldCharType="separate"/>
        </w:r>
      </w:ins>
      <w:r w:rsidR="000830C9" w:rsidRPr="000830C9">
        <w:rPr>
          <w:rFonts w:ascii="inherit" w:hAnsi="inherit"/>
          <w:sz w:val="24"/>
          <w:szCs w:val="24"/>
        </w:rPr>
        <w:t>Article 14</w:t>
      </w:r>
      <w:ins w:id="798" w:author="Author">
        <w:r w:rsidR="00C728E6" w:rsidRPr="00287DBB">
          <w:rPr>
            <w:rFonts w:ascii="inherit" w:hAnsi="inherit"/>
            <w:sz w:val="24"/>
            <w:szCs w:val="24"/>
          </w:rPr>
          <w:fldChar w:fldCharType="end"/>
        </w:r>
        <w:r w:rsidR="00DE47AC">
          <w:rPr>
            <w:rFonts w:ascii="inherit" w:hAnsi="inherit"/>
            <w:sz w:val="24"/>
            <w:szCs w:val="24"/>
          </w:rPr>
          <w:t>(</w:t>
        </w:r>
        <w:del w:id="799" w:author="Author">
          <w:r w:rsidR="00DE47AC" w:rsidDel="003D2A58">
            <w:rPr>
              <w:rFonts w:ascii="inherit" w:hAnsi="inherit"/>
              <w:sz w:val="24"/>
              <w:szCs w:val="24"/>
            </w:rPr>
            <w:fldChar w:fldCharType="begin"/>
          </w:r>
          <w:r w:rsidR="00DE47AC" w:rsidDel="003D2A58">
            <w:rPr>
              <w:rFonts w:ascii="inherit" w:hAnsi="inherit"/>
              <w:sz w:val="24"/>
              <w:szCs w:val="24"/>
            </w:rPr>
            <w:delInstrText xml:space="preserve"> REF _Ref155965717 \r \h </w:delInstrText>
          </w:r>
        </w:del>
      </w:ins>
      <w:del w:id="800" w:author="Author">
        <w:r w:rsidR="00DE47AC" w:rsidDel="003D2A58">
          <w:rPr>
            <w:rFonts w:ascii="inherit" w:hAnsi="inherit"/>
            <w:sz w:val="24"/>
            <w:szCs w:val="24"/>
          </w:rPr>
        </w:r>
        <w:r w:rsidR="00DE47AC" w:rsidDel="003D2A58">
          <w:rPr>
            <w:rFonts w:ascii="inherit" w:hAnsi="inherit"/>
            <w:sz w:val="24"/>
            <w:szCs w:val="24"/>
          </w:rPr>
          <w:fldChar w:fldCharType="separate"/>
        </w:r>
        <w:r w:rsidR="000830C9" w:rsidDel="003D2A58">
          <w:rPr>
            <w:rFonts w:ascii="inherit" w:hAnsi="inherit"/>
            <w:sz w:val="24"/>
            <w:szCs w:val="24"/>
          </w:rPr>
          <w:delText>6</w:delText>
        </w:r>
      </w:del>
      <w:ins w:id="801" w:author="Author">
        <w:del w:id="802" w:author="Author">
          <w:r w:rsidR="00DE47AC" w:rsidDel="003D2A58">
            <w:rPr>
              <w:rFonts w:ascii="inherit" w:hAnsi="inherit"/>
              <w:sz w:val="24"/>
              <w:szCs w:val="24"/>
            </w:rPr>
            <w:fldChar w:fldCharType="end"/>
          </w:r>
        </w:del>
        <w:r w:rsidR="007C75B4">
          <w:rPr>
            <w:rFonts w:ascii="inherit" w:hAnsi="inherit"/>
            <w:sz w:val="24"/>
            <w:szCs w:val="24"/>
          </w:rPr>
          <w:t>4</w:t>
        </w:r>
        <w:r w:rsidR="00DE47AC">
          <w:rPr>
            <w:rFonts w:ascii="inherit" w:hAnsi="inherit"/>
            <w:sz w:val="24"/>
            <w:szCs w:val="24"/>
          </w:rPr>
          <w:t>)</w:t>
        </w:r>
      </w:ins>
      <w:r w:rsidRPr="005B3720">
        <w:rPr>
          <w:rFonts w:ascii="inherit" w:hAnsi="inherit"/>
          <w:sz w:val="24"/>
          <w:szCs w:val="24"/>
        </w:rPr>
        <w:t>, if applicable</w:t>
      </w:r>
      <w:ins w:id="803" w:author="Author">
        <w:r w:rsidR="007E73B8">
          <w:rPr>
            <w:rFonts w:ascii="inherit" w:hAnsi="inherit"/>
            <w:sz w:val="24"/>
            <w:szCs w:val="24"/>
          </w:rPr>
          <w:t xml:space="preserve"> or fast </w:t>
        </w:r>
        <w:r w:rsidR="00D71409">
          <w:rPr>
            <w:rFonts w:ascii="inherit" w:hAnsi="inherit"/>
            <w:sz w:val="24"/>
            <w:szCs w:val="24"/>
          </w:rPr>
          <w:t>frequency control capability as specified in Article 14b</w:t>
        </w:r>
      </w:ins>
      <w:r w:rsidRPr="005B3720">
        <w:rPr>
          <w:rFonts w:ascii="inherit" w:hAnsi="inherit"/>
          <w:sz w:val="24"/>
          <w:szCs w:val="24"/>
        </w:rPr>
        <w:t>;</w:t>
      </w:r>
      <w:commentRangeEnd w:id="792"/>
      <w:r w:rsidR="00472908">
        <w:rPr>
          <w:rStyle w:val="CommentReference"/>
        </w:rPr>
        <w:commentReference w:id="792"/>
      </w:r>
    </w:p>
    <w:p w14:paraId="4AA84CA9" w14:textId="633762F9" w:rsidR="00AE476A" w:rsidRPr="00B92EEC" w:rsidRDefault="00C728E6" w:rsidP="00D70247">
      <w:pPr>
        <w:numPr>
          <w:ilvl w:val="0"/>
          <w:numId w:val="41"/>
        </w:numPr>
        <w:ind w:hanging="295"/>
        <w:rPr>
          <w:rFonts w:ascii="inherit" w:hAnsi="inherit"/>
          <w:sz w:val="24"/>
          <w:szCs w:val="24"/>
        </w:rPr>
      </w:pPr>
      <w:r w:rsidRPr="005B3720">
        <w:rPr>
          <w:rFonts w:ascii="inherit" w:hAnsi="inherit"/>
          <w:sz w:val="24"/>
          <w:szCs w:val="24"/>
        </w:rPr>
        <w:t>active power control for emergency assistance</w:t>
      </w:r>
      <w:ins w:id="804" w:author="Author">
        <w:del w:id="805" w:author="Author">
          <w:r w:rsidR="00836210" w:rsidDel="00601D59">
            <w:rPr>
              <w:rFonts w:ascii="inherit" w:hAnsi="inherit"/>
              <w:sz w:val="24"/>
              <w:szCs w:val="24"/>
            </w:rPr>
            <w:delText xml:space="preserve"> </w:delText>
          </w:r>
        </w:del>
      </w:ins>
      <w:commentRangeStart w:id="806"/>
      <w:del w:id="807" w:author="Author">
        <w:r w:rsidR="00BF5202" w:rsidRPr="005B3720" w:rsidDel="00601D59">
          <w:rPr>
            <w:rFonts w:ascii="inherit" w:hAnsi="inherit"/>
            <w:sz w:val="24"/>
            <w:szCs w:val="24"/>
          </w:rPr>
          <w:delText xml:space="preserve">automatic remedial actions as specified </w:delText>
        </w:r>
        <w:r w:rsidR="00BF5202" w:rsidRPr="00B92EEC" w:rsidDel="00601D59">
          <w:rPr>
            <w:rFonts w:ascii="inherit" w:hAnsi="inherit"/>
            <w:sz w:val="24"/>
            <w:szCs w:val="24"/>
          </w:rPr>
          <w:delText xml:space="preserve">in </w:delText>
        </w:r>
        <w:r w:rsidRPr="06E76953" w:rsidDel="00601D59">
          <w:rPr>
            <w:rFonts w:ascii="inherit" w:hAnsi="inherit"/>
            <w:sz w:val="24"/>
            <w:szCs w:val="24"/>
          </w:rPr>
          <w:fldChar w:fldCharType="begin"/>
        </w:r>
        <w:r w:rsidRPr="06E76953" w:rsidDel="00601D59">
          <w:rPr>
            <w:rFonts w:ascii="inherit" w:hAnsi="inherit"/>
            <w:sz w:val="24"/>
            <w:szCs w:val="24"/>
          </w:rPr>
          <w:delInstrText xml:space="preserve"> REF _Ref153268239 \h  \* MERGEFORMAT </w:delInstrText>
        </w:r>
        <w:r w:rsidRPr="06E76953" w:rsidDel="00601D59">
          <w:rPr>
            <w:rFonts w:ascii="inherit" w:hAnsi="inherit"/>
            <w:sz w:val="24"/>
            <w:szCs w:val="24"/>
          </w:rPr>
        </w:r>
        <w:r w:rsidRPr="06E76953" w:rsidDel="00601D59">
          <w:rPr>
            <w:rFonts w:ascii="inherit" w:hAnsi="inherit"/>
            <w:sz w:val="24"/>
            <w:szCs w:val="24"/>
          </w:rPr>
          <w:fldChar w:fldCharType="separate"/>
        </w:r>
        <w:r w:rsidR="00820522" w:rsidRPr="00B92EEC" w:rsidDel="00601D59">
          <w:rPr>
            <w:rFonts w:ascii="inherit" w:hAnsi="inherit"/>
            <w:sz w:val="24"/>
            <w:szCs w:val="24"/>
          </w:rPr>
          <w:delText>Article 13</w:delText>
        </w:r>
        <w:r w:rsidRPr="06E76953" w:rsidDel="00601D59">
          <w:rPr>
            <w:rFonts w:ascii="inherit" w:hAnsi="inherit"/>
            <w:sz w:val="24"/>
            <w:szCs w:val="24"/>
          </w:rPr>
          <w:fldChar w:fldCharType="end"/>
        </w:r>
        <w:r w:rsidR="00BF5202" w:rsidRPr="00B92EEC" w:rsidDel="00601D59">
          <w:rPr>
            <w:rFonts w:ascii="inherit" w:hAnsi="inherit"/>
            <w:sz w:val="24"/>
            <w:szCs w:val="24"/>
          </w:rPr>
          <w:delText>(</w:delText>
        </w:r>
        <w:r w:rsidRPr="06E76953" w:rsidDel="00601D59">
          <w:rPr>
            <w:rFonts w:ascii="inherit" w:hAnsi="inherit"/>
            <w:sz w:val="24"/>
            <w:szCs w:val="24"/>
          </w:rPr>
          <w:fldChar w:fldCharType="begin"/>
        </w:r>
        <w:r w:rsidRPr="06E76953" w:rsidDel="00601D59">
          <w:rPr>
            <w:rFonts w:ascii="inherit" w:hAnsi="inherit"/>
            <w:sz w:val="24"/>
            <w:szCs w:val="24"/>
          </w:rPr>
          <w:delInstrText xml:space="preserve"> REF _Ref153268340 \r \h  \* MERGEFORMAT </w:delInstrText>
        </w:r>
        <w:r w:rsidRPr="06E76953" w:rsidDel="00601D59">
          <w:rPr>
            <w:rFonts w:ascii="inherit" w:hAnsi="inherit"/>
            <w:sz w:val="24"/>
            <w:szCs w:val="24"/>
          </w:rPr>
        </w:r>
        <w:r w:rsidRPr="06E76953" w:rsidDel="00601D59">
          <w:rPr>
            <w:rFonts w:ascii="inherit" w:hAnsi="inherit"/>
            <w:sz w:val="24"/>
            <w:szCs w:val="24"/>
          </w:rPr>
          <w:fldChar w:fldCharType="separate"/>
        </w:r>
        <w:r w:rsidR="00820522" w:rsidRPr="00B92EEC" w:rsidDel="00601D59">
          <w:rPr>
            <w:rFonts w:ascii="inherit" w:hAnsi="inherit"/>
            <w:sz w:val="24"/>
            <w:szCs w:val="24"/>
          </w:rPr>
          <w:delText>3</w:delText>
        </w:r>
        <w:r w:rsidRPr="06E76953" w:rsidDel="00601D59">
          <w:rPr>
            <w:rFonts w:ascii="inherit" w:hAnsi="inherit"/>
            <w:sz w:val="24"/>
            <w:szCs w:val="24"/>
          </w:rPr>
          <w:fldChar w:fldCharType="end"/>
        </w:r>
        <w:r w:rsidR="00BF5202" w:rsidRPr="00B92EEC" w:rsidDel="00601D59">
          <w:rPr>
            <w:rFonts w:ascii="inherit" w:hAnsi="inherit"/>
            <w:sz w:val="24"/>
            <w:szCs w:val="24"/>
          </w:rPr>
          <w:delText>)</w:delText>
        </w:r>
      </w:del>
      <w:r w:rsidR="00BF5202" w:rsidRPr="00B92EEC">
        <w:rPr>
          <w:rFonts w:ascii="inherit" w:hAnsi="inherit"/>
          <w:sz w:val="24"/>
          <w:szCs w:val="24"/>
        </w:rPr>
        <w:t>;</w:t>
      </w:r>
      <w:commentRangeEnd w:id="806"/>
      <w:r w:rsidR="0065357C">
        <w:rPr>
          <w:rStyle w:val="CommentReference"/>
        </w:rPr>
        <w:commentReference w:id="806"/>
      </w:r>
    </w:p>
    <w:p w14:paraId="3591CE1B" w14:textId="14557DBA" w:rsidR="00AE476A" w:rsidRPr="005B3720" w:rsidRDefault="00C728E6" w:rsidP="00D70247">
      <w:pPr>
        <w:numPr>
          <w:ilvl w:val="0"/>
          <w:numId w:val="41"/>
        </w:numPr>
        <w:ind w:hanging="295"/>
        <w:rPr>
          <w:rFonts w:ascii="inherit" w:hAnsi="inherit"/>
          <w:sz w:val="24"/>
          <w:szCs w:val="24"/>
        </w:rPr>
      </w:pPr>
      <w:ins w:id="808" w:author="Author">
        <w:r w:rsidRPr="005B3720">
          <w:rPr>
            <w:rFonts w:ascii="inherit" w:hAnsi="inherit"/>
            <w:sz w:val="24"/>
            <w:szCs w:val="24"/>
          </w:rPr>
          <w:t xml:space="preserve">automatic remedial actions as specified </w:t>
        </w:r>
        <w:r w:rsidRPr="00B92EEC">
          <w:rPr>
            <w:rFonts w:ascii="inherit" w:hAnsi="inherit"/>
            <w:sz w:val="24"/>
            <w:szCs w:val="24"/>
          </w:rPr>
          <w:t xml:space="preserve">in </w:t>
        </w:r>
        <w:r w:rsidRPr="00B92EEC">
          <w:rPr>
            <w:rFonts w:ascii="inherit" w:hAnsi="inherit"/>
            <w:sz w:val="24"/>
            <w:szCs w:val="24"/>
          </w:rPr>
          <w:fldChar w:fldCharType="begin"/>
        </w:r>
        <w:r w:rsidRPr="00B92EEC">
          <w:rPr>
            <w:rFonts w:ascii="inherit" w:hAnsi="inherit"/>
            <w:sz w:val="24"/>
            <w:szCs w:val="24"/>
          </w:rPr>
          <w:instrText xml:space="preserve"> REF _Ref153268239 \h  \* MERGEFORMAT </w:instrText>
        </w:r>
      </w:ins>
      <w:r w:rsidRPr="00B92EEC">
        <w:rPr>
          <w:rFonts w:ascii="inherit" w:hAnsi="inherit"/>
          <w:sz w:val="24"/>
          <w:szCs w:val="24"/>
        </w:rPr>
      </w:r>
      <w:ins w:id="809" w:author="Author">
        <w:r w:rsidRPr="00B92EEC">
          <w:rPr>
            <w:rFonts w:ascii="inherit" w:hAnsi="inherit"/>
            <w:sz w:val="24"/>
            <w:szCs w:val="24"/>
          </w:rPr>
          <w:fldChar w:fldCharType="separate"/>
        </w:r>
      </w:ins>
      <w:r w:rsidR="000830C9" w:rsidRPr="000830C9">
        <w:rPr>
          <w:rFonts w:ascii="inherit" w:hAnsi="inherit"/>
          <w:sz w:val="24"/>
          <w:szCs w:val="24"/>
        </w:rPr>
        <w:t>Article 13</w:t>
      </w:r>
      <w:ins w:id="810" w:author="Author">
        <w:r w:rsidRPr="00B92EEC">
          <w:rPr>
            <w:rFonts w:ascii="inherit" w:hAnsi="inherit"/>
            <w:sz w:val="24"/>
            <w:szCs w:val="24"/>
          </w:rPr>
          <w:fldChar w:fldCharType="end"/>
        </w:r>
        <w:r w:rsidRPr="00B92EEC">
          <w:rPr>
            <w:rFonts w:ascii="inherit" w:hAnsi="inherit"/>
            <w:sz w:val="24"/>
            <w:szCs w:val="24"/>
          </w:rPr>
          <w:t>(</w:t>
        </w:r>
        <w:r w:rsidRPr="00B92EEC">
          <w:rPr>
            <w:rFonts w:ascii="inherit" w:hAnsi="inherit"/>
            <w:sz w:val="24"/>
            <w:szCs w:val="24"/>
          </w:rPr>
          <w:fldChar w:fldCharType="begin"/>
        </w:r>
        <w:r w:rsidRPr="00B92EEC">
          <w:rPr>
            <w:rFonts w:ascii="inherit" w:hAnsi="inherit"/>
            <w:sz w:val="24"/>
            <w:szCs w:val="24"/>
          </w:rPr>
          <w:instrText xml:space="preserve"> REF _Ref153268340 \r \h  \* MERGEFORMAT </w:instrText>
        </w:r>
      </w:ins>
      <w:r w:rsidRPr="00B92EEC">
        <w:rPr>
          <w:rFonts w:ascii="inherit" w:hAnsi="inherit"/>
          <w:sz w:val="24"/>
          <w:szCs w:val="24"/>
        </w:rPr>
      </w:r>
      <w:ins w:id="811" w:author="Author">
        <w:r w:rsidRPr="00B92EEC">
          <w:rPr>
            <w:rFonts w:ascii="inherit" w:hAnsi="inherit"/>
            <w:sz w:val="24"/>
            <w:szCs w:val="24"/>
          </w:rPr>
          <w:fldChar w:fldCharType="separate"/>
        </w:r>
      </w:ins>
      <w:r w:rsidR="000830C9">
        <w:rPr>
          <w:rFonts w:ascii="inherit" w:hAnsi="inherit"/>
          <w:sz w:val="24"/>
          <w:szCs w:val="24"/>
        </w:rPr>
        <w:t>3</w:t>
      </w:r>
      <w:ins w:id="812" w:author="Author">
        <w:r w:rsidRPr="00B92EEC">
          <w:rPr>
            <w:rFonts w:ascii="inherit" w:hAnsi="inherit"/>
            <w:sz w:val="24"/>
            <w:szCs w:val="24"/>
          </w:rPr>
          <w:fldChar w:fldCharType="end"/>
        </w:r>
        <w:r w:rsidRPr="00B92EEC">
          <w:rPr>
            <w:rFonts w:ascii="inherit" w:hAnsi="inherit"/>
            <w:sz w:val="24"/>
            <w:szCs w:val="24"/>
          </w:rPr>
          <w:t>)</w:t>
        </w:r>
      </w:ins>
      <w:del w:id="813" w:author="Author">
        <w:r w:rsidR="00BF5202" w:rsidRPr="005B3720" w:rsidDel="00C728E6">
          <w:rPr>
            <w:rFonts w:ascii="inherit" w:hAnsi="inherit"/>
            <w:sz w:val="24"/>
            <w:szCs w:val="24"/>
          </w:rPr>
          <w:delText>LFSM</w:delText>
        </w:r>
      </w:del>
      <w:r w:rsidR="00BF5202" w:rsidRPr="005B3720">
        <w:rPr>
          <w:rFonts w:ascii="inherit" w:hAnsi="inherit"/>
          <w:sz w:val="24"/>
          <w:szCs w:val="24"/>
        </w:rPr>
        <w:t>;</w:t>
      </w:r>
    </w:p>
    <w:p w14:paraId="48692318" w14:textId="3B2700AB" w:rsidR="003F2D35" w:rsidRDefault="00BF5202" w:rsidP="00D70247">
      <w:pPr>
        <w:numPr>
          <w:ilvl w:val="0"/>
          <w:numId w:val="41"/>
        </w:numPr>
        <w:ind w:hanging="295"/>
        <w:rPr>
          <w:rFonts w:ascii="inherit" w:hAnsi="inherit"/>
          <w:sz w:val="24"/>
          <w:szCs w:val="24"/>
        </w:rPr>
      </w:pPr>
      <w:r w:rsidRPr="005B3720">
        <w:rPr>
          <w:rFonts w:ascii="inherit" w:hAnsi="inherit"/>
          <w:sz w:val="24"/>
          <w:szCs w:val="24"/>
        </w:rPr>
        <w:t xml:space="preserve">FSM and </w:t>
      </w:r>
      <w:del w:id="814" w:author="Author">
        <w:r w:rsidRPr="005B3720" w:rsidDel="00C728E6">
          <w:rPr>
            <w:rFonts w:ascii="inherit" w:hAnsi="inherit"/>
            <w:sz w:val="24"/>
            <w:szCs w:val="24"/>
          </w:rPr>
          <w:delText>frequency control</w:delText>
        </w:r>
      </w:del>
      <w:ins w:id="815" w:author="Author">
        <w:r w:rsidR="00C728E6">
          <w:rPr>
            <w:rFonts w:ascii="inherit" w:hAnsi="inherit"/>
            <w:sz w:val="24"/>
            <w:szCs w:val="24"/>
          </w:rPr>
          <w:t>LFSM-O/U</w:t>
        </w:r>
      </w:ins>
      <w:r w:rsidRPr="005B3720">
        <w:rPr>
          <w:rFonts w:ascii="inherit" w:hAnsi="inherit"/>
          <w:sz w:val="24"/>
          <w:szCs w:val="24"/>
        </w:rPr>
        <w:t>; and</w:t>
      </w:r>
    </w:p>
    <w:p w14:paraId="359CAC10" w14:textId="0474389F" w:rsidR="00AE476A" w:rsidRPr="005B3720" w:rsidRDefault="00BF5202" w:rsidP="00D70247">
      <w:pPr>
        <w:numPr>
          <w:ilvl w:val="0"/>
          <w:numId w:val="41"/>
        </w:numPr>
        <w:spacing w:after="361" w:line="463" w:lineRule="auto"/>
        <w:ind w:hanging="295"/>
        <w:rPr>
          <w:rFonts w:ascii="inherit" w:hAnsi="inherit"/>
          <w:sz w:val="24"/>
          <w:szCs w:val="24"/>
        </w:rPr>
      </w:pPr>
      <w:r w:rsidRPr="005B3720">
        <w:rPr>
          <w:rFonts w:ascii="inherit" w:hAnsi="inherit"/>
          <w:sz w:val="24"/>
          <w:szCs w:val="24"/>
        </w:rPr>
        <w:t>power gradient constraint.</w:t>
      </w:r>
    </w:p>
    <w:p w14:paraId="5681BBE0" w14:textId="5E5D01B4" w:rsidR="00AE476A" w:rsidRPr="005B3720" w:rsidRDefault="00BF5202" w:rsidP="00AE2AC7">
      <w:pPr>
        <w:pStyle w:val="Heading2"/>
      </w:pPr>
      <w:r w:rsidRPr="005B3720">
        <w:t>Article 36</w:t>
      </w:r>
    </w:p>
    <w:p w14:paraId="4A1166F4" w14:textId="41F0FB49" w:rsidR="00AE476A" w:rsidRPr="00AE2AC7" w:rsidRDefault="00BF5202" w:rsidP="00AE2AC7">
      <w:pPr>
        <w:jc w:val="center"/>
        <w:rPr>
          <w:rFonts w:ascii="inherit" w:hAnsi="inherit"/>
          <w:b/>
          <w:bCs/>
          <w:sz w:val="24"/>
          <w:szCs w:val="24"/>
        </w:rPr>
      </w:pPr>
      <w:r w:rsidRPr="00AE2AC7">
        <w:rPr>
          <w:rFonts w:ascii="inherit" w:hAnsi="inherit"/>
          <w:b/>
          <w:bCs/>
          <w:sz w:val="24"/>
          <w:szCs w:val="24"/>
        </w:rPr>
        <w:t>Changes to protection and control schemes and settings</w:t>
      </w:r>
    </w:p>
    <w:p w14:paraId="18A76BAB" w14:textId="55345379" w:rsidR="00AE476A" w:rsidRPr="005B3720" w:rsidRDefault="00BF5202" w:rsidP="00D70247">
      <w:pPr>
        <w:numPr>
          <w:ilvl w:val="0"/>
          <w:numId w:val="42"/>
        </w:numPr>
        <w:spacing w:after="366"/>
        <w:rPr>
          <w:rFonts w:ascii="inherit" w:hAnsi="inherit"/>
          <w:sz w:val="24"/>
          <w:szCs w:val="24"/>
        </w:rPr>
      </w:pPr>
      <w:r w:rsidRPr="005B3720">
        <w:rPr>
          <w:rFonts w:ascii="inherit" w:hAnsi="inherit"/>
          <w:sz w:val="24"/>
          <w:szCs w:val="24"/>
        </w:rPr>
        <w:t>The parameters of the different control modes and the protection settings of the HVDC system shall be able to be changed</w:t>
      </w:r>
      <w:del w:id="816" w:author="Author">
        <w:r w:rsidRPr="005B3720" w:rsidDel="004A7D5C">
          <w:rPr>
            <w:rFonts w:ascii="inherit" w:hAnsi="inherit"/>
            <w:sz w:val="24"/>
            <w:szCs w:val="24"/>
          </w:rPr>
          <w:delText xml:space="preserve"> in the HVDC converter station</w:delText>
        </w:r>
      </w:del>
      <w:r w:rsidRPr="005B3720">
        <w:rPr>
          <w:rFonts w:ascii="inherit" w:hAnsi="inherit"/>
          <w:sz w:val="24"/>
          <w:szCs w:val="24"/>
        </w:rPr>
        <w:t xml:space="preserve">, if required by the relevant system operator or the relevant TSO, and in accordance with paragraph </w:t>
      </w:r>
      <w:r w:rsidR="003E63DD">
        <w:rPr>
          <w:rFonts w:ascii="inherit" w:hAnsi="inherit"/>
          <w:sz w:val="24"/>
          <w:szCs w:val="24"/>
        </w:rPr>
        <w:fldChar w:fldCharType="begin"/>
      </w:r>
      <w:r w:rsidR="003E63DD">
        <w:rPr>
          <w:rFonts w:ascii="inherit" w:hAnsi="inherit"/>
          <w:sz w:val="24"/>
          <w:szCs w:val="24"/>
        </w:rPr>
        <w:instrText xml:space="preserve"> REF _Ref153282267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3</w:t>
      </w:r>
      <w:r w:rsidR="003E63DD">
        <w:rPr>
          <w:rFonts w:ascii="inherit" w:hAnsi="inherit"/>
          <w:sz w:val="24"/>
          <w:szCs w:val="24"/>
        </w:rPr>
        <w:fldChar w:fldCharType="end"/>
      </w:r>
      <w:r w:rsidRPr="005B3720">
        <w:rPr>
          <w:rFonts w:ascii="inherit" w:hAnsi="inherit"/>
          <w:sz w:val="24"/>
          <w:szCs w:val="24"/>
        </w:rPr>
        <w:t>.</w:t>
      </w:r>
    </w:p>
    <w:p w14:paraId="69DA4E78" w14:textId="7CAAE132" w:rsidR="00AE476A" w:rsidRPr="005B3720" w:rsidRDefault="00BF5202" w:rsidP="00D70247">
      <w:pPr>
        <w:numPr>
          <w:ilvl w:val="0"/>
          <w:numId w:val="42"/>
        </w:numPr>
        <w:spacing w:after="366"/>
        <w:rPr>
          <w:rFonts w:ascii="inherit" w:hAnsi="inherit"/>
          <w:sz w:val="24"/>
          <w:szCs w:val="24"/>
        </w:rPr>
      </w:pPr>
      <w:r w:rsidRPr="005B3720">
        <w:rPr>
          <w:rFonts w:ascii="inherit" w:hAnsi="inherit"/>
          <w:sz w:val="24"/>
          <w:szCs w:val="24"/>
        </w:rPr>
        <w:t xml:space="preserve">Any change to the schemes or settings of parameters of the different control modes and protection of the HVDC system, including the procedure, shall be coordinated and agreed between the relevant system operator, the relevant TSO and the HVDC system </w:t>
      </w:r>
      <w:r w:rsidRPr="005B3720">
        <w:rPr>
          <w:rFonts w:ascii="inherit" w:hAnsi="inherit"/>
          <w:sz w:val="24"/>
          <w:szCs w:val="24"/>
        </w:rPr>
        <w:lastRenderedPageBreak/>
        <w:t>owner</w:t>
      </w:r>
      <w:ins w:id="817" w:author="Author">
        <w:r w:rsidR="004A7D5C" w:rsidRPr="00BF27E0">
          <w:rPr>
            <w:rFonts w:ascii="inherit" w:hAnsi="inherit"/>
            <w:sz w:val="24"/>
            <w:szCs w:val="24"/>
          </w:rPr>
          <w:t>,</w:t>
        </w:r>
        <w:r w:rsidR="004A7D5C" w:rsidRPr="00BF27E0">
          <w:t xml:space="preserve"> </w:t>
        </w:r>
        <w:r w:rsidR="00775231" w:rsidRPr="00BF27E0">
          <w:rPr>
            <w:rFonts w:ascii="inherit" w:hAnsi="inherit"/>
            <w:sz w:val="24"/>
            <w:szCs w:val="24"/>
          </w:rPr>
          <w:t xml:space="preserve">and </w:t>
        </w:r>
        <w:r w:rsidR="004A7D5C" w:rsidRPr="004A7D5C">
          <w:rPr>
            <w:rFonts w:ascii="inherit" w:hAnsi="inherit"/>
            <w:sz w:val="24"/>
            <w:szCs w:val="24"/>
          </w:rPr>
          <w:t>in particular if the schemes and settings of the different control devices are necessary for transmission system stability and for taking emergency action</w:t>
        </w:r>
      </w:ins>
      <w:r w:rsidRPr="005B3720">
        <w:rPr>
          <w:rFonts w:ascii="inherit" w:hAnsi="inherit"/>
          <w:sz w:val="24"/>
          <w:szCs w:val="24"/>
        </w:rPr>
        <w:t>.</w:t>
      </w:r>
    </w:p>
    <w:p w14:paraId="77013924" w14:textId="00FEA634" w:rsidR="00AE476A" w:rsidRPr="005B3720" w:rsidRDefault="00BF5202" w:rsidP="00D70247">
      <w:pPr>
        <w:numPr>
          <w:ilvl w:val="0"/>
          <w:numId w:val="42"/>
        </w:numPr>
        <w:spacing w:after="577"/>
        <w:rPr>
          <w:rFonts w:ascii="inherit" w:hAnsi="inherit"/>
          <w:sz w:val="24"/>
          <w:szCs w:val="24"/>
        </w:rPr>
      </w:pPr>
      <w:bookmarkStart w:id="818" w:name="_Ref153282267"/>
      <w:r w:rsidRPr="005B3720">
        <w:rPr>
          <w:rFonts w:ascii="inherit" w:hAnsi="inherit"/>
          <w:sz w:val="24"/>
          <w:szCs w:val="24"/>
        </w:rPr>
        <w:t>The control modes and associated setpoints of the HVDC system shall be capable of being changed remotely, as specified by the relevant system operator, in coordination with the relevant TSO.</w:t>
      </w:r>
      <w:bookmarkEnd w:id="818"/>
    </w:p>
    <w:p w14:paraId="04FA1B55" w14:textId="77777777"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 xml:space="preserve">CHAPTER 6 </w:t>
      </w:r>
    </w:p>
    <w:p w14:paraId="09F74C19" w14:textId="3F26E4B2" w:rsidR="00AE476A" w:rsidRPr="005B3720" w:rsidRDefault="00BF5202">
      <w:pPr>
        <w:spacing w:after="313" w:line="268" w:lineRule="auto"/>
        <w:ind w:right="3"/>
        <w:jc w:val="center"/>
        <w:rPr>
          <w:rFonts w:ascii="inherit" w:hAnsi="inherit"/>
          <w:sz w:val="24"/>
          <w:szCs w:val="24"/>
        </w:rPr>
      </w:pPr>
      <w:r w:rsidRPr="005B3720">
        <w:rPr>
          <w:rFonts w:ascii="inherit" w:hAnsi="inherit"/>
          <w:b/>
          <w:i/>
          <w:sz w:val="24"/>
          <w:szCs w:val="24"/>
        </w:rPr>
        <w:t>Requirements for power system restoration</w:t>
      </w:r>
    </w:p>
    <w:p w14:paraId="6F2F01BE" w14:textId="443ACB78" w:rsidR="00AE476A" w:rsidRPr="005B3720" w:rsidRDefault="00BF5202" w:rsidP="00AE2AC7">
      <w:pPr>
        <w:pStyle w:val="Heading2"/>
      </w:pPr>
      <w:bookmarkStart w:id="819" w:name="_Ref153271107"/>
      <w:r w:rsidRPr="005B3720">
        <w:t>Article 37</w:t>
      </w:r>
      <w:bookmarkEnd w:id="819"/>
    </w:p>
    <w:p w14:paraId="7962CBBC" w14:textId="3707BE93" w:rsidR="00AE476A" w:rsidRPr="00AE2AC7" w:rsidRDefault="00BF5202" w:rsidP="00AE2AC7">
      <w:pPr>
        <w:jc w:val="center"/>
        <w:rPr>
          <w:rFonts w:ascii="inherit" w:hAnsi="inherit"/>
          <w:b/>
          <w:bCs/>
          <w:sz w:val="24"/>
          <w:szCs w:val="24"/>
        </w:rPr>
      </w:pPr>
      <w:r w:rsidRPr="00AE2AC7">
        <w:rPr>
          <w:rFonts w:ascii="inherit" w:hAnsi="inherit"/>
          <w:b/>
          <w:bCs/>
          <w:sz w:val="24"/>
          <w:szCs w:val="24"/>
        </w:rPr>
        <w:t>Black start</w:t>
      </w:r>
    </w:p>
    <w:p w14:paraId="5E2ED2EC" w14:textId="09DF850D" w:rsidR="00AE476A" w:rsidRPr="005B3720" w:rsidRDefault="00BF5202" w:rsidP="00DD3588">
      <w:pPr>
        <w:numPr>
          <w:ilvl w:val="0"/>
          <w:numId w:val="43"/>
        </w:numPr>
        <w:ind w:left="0" w:firstLine="0"/>
        <w:rPr>
          <w:rFonts w:ascii="inherit" w:hAnsi="inherit"/>
          <w:sz w:val="24"/>
          <w:szCs w:val="24"/>
        </w:rPr>
      </w:pPr>
      <w:r w:rsidRPr="005B3720">
        <w:rPr>
          <w:rFonts w:ascii="inherit" w:hAnsi="inherit"/>
          <w:sz w:val="24"/>
          <w:szCs w:val="24"/>
        </w:rPr>
        <w:t>The relevant TSO may obtain a quote for black start capability from an HVDC system owner.</w:t>
      </w:r>
    </w:p>
    <w:p w14:paraId="455E89AA" w14:textId="3E4F6614" w:rsidR="00AE476A" w:rsidRPr="005B3720" w:rsidRDefault="00BF5202" w:rsidP="00DD3588">
      <w:pPr>
        <w:numPr>
          <w:ilvl w:val="0"/>
          <w:numId w:val="43"/>
        </w:numPr>
        <w:spacing w:after="479"/>
        <w:ind w:left="0" w:firstLine="0"/>
        <w:rPr>
          <w:rFonts w:ascii="inherit" w:hAnsi="inherit"/>
          <w:sz w:val="24"/>
          <w:szCs w:val="24"/>
        </w:rPr>
      </w:pPr>
      <w:bookmarkStart w:id="820" w:name="_Ref153271343"/>
      <w:r w:rsidRPr="005B3720">
        <w:rPr>
          <w:rFonts w:ascii="inherit" w:hAnsi="inherit"/>
          <w:sz w:val="24"/>
          <w:szCs w:val="24"/>
        </w:rPr>
        <w:t xml:space="preserve">An HVDC system with black start capability shall be able, in case one converter station is energised, to energise the busbar of the AC-substation to which another converter station is connected, within a timeframe after shut down of the HVDC system determined by the relevant TSOs. The HVDC system shall be able to synchronise within the frequency limits set </w:t>
      </w:r>
      <w:r w:rsidRPr="00B92EEC">
        <w:rPr>
          <w:rFonts w:ascii="inherit" w:hAnsi="inherit"/>
          <w:sz w:val="24"/>
          <w:szCs w:val="24"/>
        </w:rPr>
        <w:t xml:space="preserve">out in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_Ref153268403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11</w:t>
      </w:r>
      <w:r w:rsidR="00F5546F" w:rsidRPr="00B92EEC">
        <w:rPr>
          <w:rFonts w:ascii="inherit" w:hAnsi="inherit"/>
          <w:sz w:val="24"/>
          <w:szCs w:val="24"/>
        </w:rPr>
        <w:fldChar w:fldCharType="end"/>
      </w:r>
      <w:r w:rsidRPr="00B92EEC">
        <w:rPr>
          <w:rFonts w:ascii="inherit" w:hAnsi="inherit"/>
          <w:sz w:val="24"/>
          <w:szCs w:val="24"/>
        </w:rPr>
        <w:t xml:space="preserve"> and within the voltage limits specified by the relevant TSO or as provided for in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_Ref153267326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18</w:t>
      </w:r>
      <w:r w:rsidR="00F5546F" w:rsidRPr="00B92EEC">
        <w:rPr>
          <w:rFonts w:ascii="inherit" w:hAnsi="inherit"/>
          <w:sz w:val="24"/>
          <w:szCs w:val="24"/>
        </w:rPr>
        <w:fldChar w:fldCharType="end"/>
      </w:r>
      <w:r w:rsidRPr="00B92EEC">
        <w:rPr>
          <w:rFonts w:ascii="inherit" w:hAnsi="inherit"/>
          <w:sz w:val="24"/>
          <w:szCs w:val="24"/>
        </w:rPr>
        <w:t>, where</w:t>
      </w:r>
      <w:r w:rsidRPr="005B3720">
        <w:rPr>
          <w:rFonts w:ascii="inherit" w:hAnsi="inherit"/>
          <w:sz w:val="24"/>
          <w:szCs w:val="24"/>
        </w:rPr>
        <w:t xml:space="preserve"> applicable. Wider frequency and voltage ranges can be specified by the relevant TSO where needed in order to restore system security.</w:t>
      </w:r>
      <w:bookmarkEnd w:id="820"/>
    </w:p>
    <w:p w14:paraId="56D4281B" w14:textId="068F88EC" w:rsidR="00AE476A" w:rsidRPr="005B3720" w:rsidRDefault="00BF5202" w:rsidP="00DD3588">
      <w:pPr>
        <w:numPr>
          <w:ilvl w:val="0"/>
          <w:numId w:val="43"/>
        </w:numPr>
        <w:spacing w:after="765"/>
        <w:ind w:left="0" w:firstLine="0"/>
        <w:rPr>
          <w:rFonts w:ascii="inherit" w:hAnsi="inherit"/>
          <w:sz w:val="24"/>
          <w:szCs w:val="24"/>
        </w:rPr>
      </w:pPr>
      <w:bookmarkStart w:id="821" w:name="_Ref153271356"/>
      <w:r w:rsidRPr="005B3720">
        <w:rPr>
          <w:rFonts w:ascii="inherit" w:hAnsi="inherit"/>
          <w:sz w:val="24"/>
          <w:szCs w:val="24"/>
        </w:rPr>
        <w:t>The relevant TSO and the HVDC system owner shall agree on the capacity and availability of the black start capability and the operational procedure.</w:t>
      </w:r>
      <w:bookmarkEnd w:id="821"/>
    </w:p>
    <w:p w14:paraId="24137C7C" w14:textId="4B846FC5" w:rsidR="00AE476A" w:rsidRPr="005B3720" w:rsidRDefault="00BF5202">
      <w:pPr>
        <w:spacing w:after="274" w:line="265" w:lineRule="auto"/>
        <w:ind w:left="3844" w:right="3836"/>
        <w:jc w:val="center"/>
        <w:rPr>
          <w:rFonts w:ascii="inherit" w:hAnsi="inherit"/>
          <w:sz w:val="24"/>
          <w:szCs w:val="24"/>
        </w:rPr>
      </w:pPr>
      <w:r w:rsidRPr="005B3720">
        <w:rPr>
          <w:rFonts w:ascii="inherit" w:hAnsi="inherit"/>
          <w:sz w:val="24"/>
          <w:szCs w:val="24"/>
        </w:rPr>
        <w:t>TITLE III</w:t>
      </w:r>
    </w:p>
    <w:p w14:paraId="1A9B715F" w14:textId="6AABADED" w:rsidR="00AE476A" w:rsidRPr="005B3720" w:rsidRDefault="00BF5202">
      <w:pPr>
        <w:spacing w:after="595" w:line="270" w:lineRule="auto"/>
        <w:ind w:left="119" w:right="76"/>
        <w:jc w:val="center"/>
        <w:rPr>
          <w:rFonts w:ascii="inherit" w:hAnsi="inherit"/>
          <w:sz w:val="24"/>
          <w:szCs w:val="24"/>
        </w:rPr>
      </w:pPr>
      <w:r w:rsidRPr="005B3720">
        <w:rPr>
          <w:rFonts w:ascii="inherit" w:hAnsi="inherit"/>
          <w:b/>
          <w:sz w:val="24"/>
          <w:szCs w:val="24"/>
        </w:rPr>
        <w:t xml:space="preserve">REQUIREMENTS FOR </w:t>
      </w:r>
      <w:del w:id="822" w:author="Author">
        <w:r w:rsidRPr="005B3720" w:rsidDel="001969F6">
          <w:rPr>
            <w:rFonts w:ascii="inherit" w:hAnsi="inherit"/>
            <w:b/>
            <w:sz w:val="24"/>
            <w:szCs w:val="24"/>
          </w:rPr>
          <w:delText>DC-CONNECTED POWER PARK MODULES</w:delText>
        </w:r>
      </w:del>
      <w:ins w:id="823" w:author="Author">
        <w:r w:rsidR="001969F6">
          <w:rPr>
            <w:rFonts w:ascii="inherit" w:hAnsi="inherit"/>
            <w:b/>
            <w:sz w:val="24"/>
            <w:szCs w:val="24"/>
          </w:rPr>
          <w:t>ASYNCHRONOUSLY CONNECTED POWER PARK MODULES,</w:t>
        </w:r>
      </w:ins>
      <w:r w:rsidRPr="005B3720">
        <w:rPr>
          <w:rFonts w:ascii="inherit" w:hAnsi="inherit"/>
          <w:b/>
          <w:sz w:val="24"/>
          <w:szCs w:val="24"/>
        </w:rPr>
        <w:t xml:space="preserve"> </w:t>
      </w:r>
      <w:ins w:id="824" w:author="Author">
        <w:r w:rsidR="001969F6">
          <w:rPr>
            <w:rFonts w:ascii="inherit" w:hAnsi="inherit"/>
            <w:b/>
            <w:sz w:val="24"/>
            <w:szCs w:val="24"/>
          </w:rPr>
          <w:t>ASYNCHRONOUSLY CONNECTED DEMAND FACILIT</w:t>
        </w:r>
        <w:r w:rsidR="005528EA">
          <w:rPr>
            <w:rFonts w:ascii="inherit" w:hAnsi="inherit"/>
            <w:b/>
            <w:sz w:val="24"/>
            <w:szCs w:val="24"/>
          </w:rPr>
          <w:t>IES</w:t>
        </w:r>
        <w:r w:rsidR="001969F6">
          <w:rPr>
            <w:rFonts w:ascii="inherit" w:hAnsi="inherit"/>
            <w:b/>
            <w:sz w:val="24"/>
            <w:szCs w:val="24"/>
          </w:rPr>
          <w:t xml:space="preserve">, </w:t>
        </w:r>
        <w:r w:rsidR="005528EA">
          <w:rPr>
            <w:rFonts w:ascii="inherit" w:hAnsi="inherit"/>
            <w:b/>
            <w:sz w:val="24"/>
            <w:szCs w:val="24"/>
          </w:rPr>
          <w:t xml:space="preserve">ASYNCHRONOUSLY CONNECTED POWER-TO-GAS DEMAND UNITS, </w:t>
        </w:r>
        <w:r w:rsidR="001969F6">
          <w:rPr>
            <w:rFonts w:ascii="inherit" w:hAnsi="inherit"/>
            <w:b/>
            <w:sz w:val="24"/>
            <w:szCs w:val="24"/>
          </w:rPr>
          <w:t>ASYNCHRONOUSLY CONNECTED ELECTRICITY STORAGE MODULE</w:t>
        </w:r>
        <w:r w:rsidR="005528EA">
          <w:rPr>
            <w:rFonts w:ascii="inherit" w:hAnsi="inherit"/>
            <w:b/>
            <w:sz w:val="24"/>
            <w:szCs w:val="24"/>
          </w:rPr>
          <w:t>S</w:t>
        </w:r>
        <w:r w:rsidR="001969F6">
          <w:rPr>
            <w:rFonts w:ascii="inherit" w:hAnsi="inherit"/>
            <w:b/>
            <w:sz w:val="24"/>
            <w:szCs w:val="24"/>
          </w:rPr>
          <w:t xml:space="preserve"> </w:t>
        </w:r>
      </w:ins>
      <w:r w:rsidRPr="005B3720">
        <w:rPr>
          <w:rFonts w:ascii="inherit" w:hAnsi="inherit"/>
          <w:b/>
          <w:sz w:val="24"/>
          <w:szCs w:val="24"/>
        </w:rPr>
        <w:t>AND REMOTE-END HVDC CONVERTER STATIONS</w:t>
      </w:r>
    </w:p>
    <w:p w14:paraId="5859188F" w14:textId="24F6780D" w:rsidR="00AE476A" w:rsidRPr="005B3720" w:rsidRDefault="00BF5202">
      <w:pPr>
        <w:spacing w:after="292" w:line="265" w:lineRule="auto"/>
        <w:ind w:right="2"/>
        <w:jc w:val="center"/>
        <w:rPr>
          <w:rFonts w:ascii="inherit" w:hAnsi="inherit"/>
          <w:sz w:val="24"/>
          <w:szCs w:val="24"/>
        </w:rPr>
      </w:pPr>
      <w:r w:rsidRPr="005B3720">
        <w:rPr>
          <w:rFonts w:ascii="inherit" w:hAnsi="inherit"/>
          <w:i/>
          <w:sz w:val="24"/>
          <w:szCs w:val="24"/>
        </w:rPr>
        <w:t>CHAPTER 1</w:t>
      </w:r>
    </w:p>
    <w:p w14:paraId="6D1017FD" w14:textId="5035A2F3" w:rsidR="00AE476A" w:rsidRPr="005B3720" w:rsidRDefault="00BF5202">
      <w:pPr>
        <w:spacing w:after="425" w:line="268" w:lineRule="auto"/>
        <w:ind w:right="3"/>
        <w:jc w:val="center"/>
        <w:rPr>
          <w:rFonts w:ascii="inherit" w:hAnsi="inherit"/>
          <w:sz w:val="24"/>
          <w:szCs w:val="24"/>
        </w:rPr>
      </w:pPr>
      <w:r w:rsidRPr="005B3720">
        <w:rPr>
          <w:rFonts w:ascii="inherit" w:hAnsi="inherit"/>
          <w:b/>
          <w:i/>
          <w:sz w:val="24"/>
          <w:szCs w:val="24"/>
        </w:rPr>
        <w:t xml:space="preserve">Requirements for </w:t>
      </w:r>
      <w:del w:id="825" w:author="Author">
        <w:r w:rsidRPr="005B3720" w:rsidDel="005528EA">
          <w:rPr>
            <w:rFonts w:ascii="inherit" w:hAnsi="inherit"/>
            <w:b/>
            <w:i/>
            <w:sz w:val="24"/>
            <w:szCs w:val="24"/>
          </w:rPr>
          <w:delText>DC-</w:delText>
        </w:r>
      </w:del>
      <w:ins w:id="826" w:author="Author">
        <w:r w:rsidR="005528EA">
          <w:rPr>
            <w:rFonts w:ascii="inherit" w:hAnsi="inherit"/>
            <w:b/>
            <w:i/>
            <w:sz w:val="24"/>
            <w:szCs w:val="24"/>
          </w:rPr>
          <w:t xml:space="preserve">asynchronously </w:t>
        </w:r>
      </w:ins>
      <w:r w:rsidRPr="005B3720">
        <w:rPr>
          <w:rFonts w:ascii="inherit" w:hAnsi="inherit"/>
          <w:b/>
          <w:i/>
          <w:sz w:val="24"/>
          <w:szCs w:val="24"/>
        </w:rPr>
        <w:t>connected power park modules</w:t>
      </w:r>
      <w:ins w:id="827" w:author="Author">
        <w:r w:rsidR="005528EA">
          <w:rPr>
            <w:rFonts w:ascii="inherit" w:hAnsi="inherit"/>
            <w:b/>
            <w:i/>
            <w:sz w:val="24"/>
            <w:szCs w:val="24"/>
          </w:rPr>
          <w:t xml:space="preserve">, </w:t>
        </w:r>
        <w:bookmarkStart w:id="828" w:name="_Hlk158798149"/>
        <w:r w:rsidR="005528EA">
          <w:rPr>
            <w:rFonts w:ascii="inherit" w:hAnsi="inherit"/>
            <w:b/>
            <w:i/>
            <w:sz w:val="24"/>
            <w:szCs w:val="24"/>
          </w:rPr>
          <w:t xml:space="preserve">asynchronously connected demand facilities, asynchronously connected power-to-gas demand units and asynchronously </w:t>
        </w:r>
        <w:r w:rsidR="005528EA" w:rsidRPr="005B3720">
          <w:rPr>
            <w:rFonts w:ascii="inherit" w:hAnsi="inherit"/>
            <w:b/>
            <w:i/>
            <w:sz w:val="24"/>
            <w:szCs w:val="24"/>
          </w:rPr>
          <w:t xml:space="preserve">connected </w:t>
        </w:r>
        <w:r w:rsidR="005528EA">
          <w:rPr>
            <w:rFonts w:ascii="inherit" w:hAnsi="inherit"/>
            <w:b/>
            <w:i/>
            <w:sz w:val="24"/>
            <w:szCs w:val="24"/>
          </w:rPr>
          <w:t>electricity storage</w:t>
        </w:r>
        <w:r w:rsidR="005528EA" w:rsidRPr="005B3720">
          <w:rPr>
            <w:rFonts w:ascii="inherit" w:hAnsi="inherit"/>
            <w:b/>
            <w:i/>
            <w:sz w:val="24"/>
            <w:szCs w:val="24"/>
          </w:rPr>
          <w:t xml:space="preserve"> modules</w:t>
        </w:r>
      </w:ins>
      <w:bookmarkEnd w:id="828"/>
    </w:p>
    <w:p w14:paraId="1D753049" w14:textId="22D5FD4B" w:rsidR="00AE476A" w:rsidRPr="005B3720" w:rsidRDefault="00BF5202" w:rsidP="00AE2AC7">
      <w:pPr>
        <w:pStyle w:val="Heading2"/>
      </w:pPr>
      <w:bookmarkStart w:id="829" w:name="_Ref153270212"/>
      <w:r w:rsidRPr="005B3720">
        <w:lastRenderedPageBreak/>
        <w:t>Article 38</w:t>
      </w:r>
      <w:bookmarkEnd w:id="829"/>
    </w:p>
    <w:p w14:paraId="33CA1F3C" w14:textId="1E9704BD" w:rsidR="00AE476A" w:rsidRPr="00AE2AC7" w:rsidRDefault="00BF5202" w:rsidP="00AE2AC7">
      <w:pPr>
        <w:jc w:val="center"/>
        <w:rPr>
          <w:rFonts w:ascii="inherit" w:hAnsi="inherit"/>
          <w:b/>
          <w:bCs/>
          <w:sz w:val="24"/>
          <w:szCs w:val="24"/>
        </w:rPr>
      </w:pPr>
      <w:r w:rsidRPr="00AE2AC7">
        <w:rPr>
          <w:rFonts w:ascii="inherit" w:hAnsi="inherit"/>
          <w:b/>
          <w:bCs/>
          <w:sz w:val="24"/>
          <w:szCs w:val="24"/>
        </w:rPr>
        <w:t>Scope</w:t>
      </w:r>
    </w:p>
    <w:p w14:paraId="6C1D1BE8" w14:textId="4BE1D12B" w:rsidR="00AE476A" w:rsidRPr="005B3720" w:rsidRDefault="00BF5202">
      <w:pPr>
        <w:spacing w:after="941"/>
        <w:ind w:left="-3"/>
        <w:rPr>
          <w:rFonts w:ascii="inherit" w:hAnsi="inherit"/>
          <w:sz w:val="24"/>
          <w:szCs w:val="24"/>
        </w:rPr>
      </w:pPr>
      <w:r w:rsidRPr="005B3720">
        <w:rPr>
          <w:rFonts w:ascii="inherit" w:hAnsi="inherit"/>
          <w:sz w:val="24"/>
          <w:szCs w:val="24"/>
        </w:rPr>
        <w:t>The requirements applicable to offshore power park modules under Articles 13 to 22</w:t>
      </w:r>
      <w:ins w:id="830" w:author="Author">
        <w:r w:rsidR="00563DE4">
          <w:rPr>
            <w:rFonts w:ascii="inherit" w:hAnsi="inherit"/>
            <w:sz w:val="24"/>
            <w:szCs w:val="24"/>
          </w:rPr>
          <w:t>, except Articles 13a and 14a,</w:t>
        </w:r>
      </w:ins>
      <w:r w:rsidRPr="005B3720">
        <w:rPr>
          <w:rFonts w:ascii="inherit" w:hAnsi="inherit"/>
          <w:sz w:val="24"/>
          <w:szCs w:val="24"/>
        </w:rPr>
        <w:t xml:space="preserve"> of </w:t>
      </w:r>
      <w:ins w:id="831" w:author="Author">
        <w:r w:rsidR="00332630">
          <w:rPr>
            <w:rFonts w:ascii="inherit" w:hAnsi="inherit"/>
            <w:sz w:val="24"/>
            <w:szCs w:val="24"/>
          </w:rPr>
          <w:t>RfG 2.0</w:t>
        </w:r>
        <w:r w:rsidR="00DE1470">
          <w:rPr>
            <w:rFonts w:ascii="inherit" w:hAnsi="inherit"/>
            <w:sz w:val="24"/>
            <w:szCs w:val="24"/>
          </w:rPr>
          <w:t xml:space="preserve"> </w:t>
        </w:r>
      </w:ins>
      <w:del w:id="832" w:author="Author">
        <w:r w:rsidRPr="005B3720" w:rsidDel="00332630">
          <w:rPr>
            <w:rFonts w:ascii="inherit" w:hAnsi="inherit"/>
            <w:sz w:val="24"/>
            <w:szCs w:val="24"/>
          </w:rPr>
          <w:delText>Regulation (EU) 20</w:delText>
        </w:r>
      </w:del>
      <w:ins w:id="833" w:author="Author">
        <w:del w:id="834" w:author="Author">
          <w:r w:rsidR="00B621F8" w:rsidDel="00332630">
            <w:rPr>
              <w:rFonts w:ascii="inherit" w:hAnsi="inherit"/>
              <w:sz w:val="24"/>
              <w:szCs w:val="24"/>
            </w:rPr>
            <w:delText>2-</w:delText>
          </w:r>
        </w:del>
      </w:ins>
      <w:del w:id="835" w:author="Author">
        <w:r w:rsidRPr="005B3720" w:rsidDel="00332630">
          <w:rPr>
            <w:rFonts w:ascii="inherit" w:hAnsi="inherit"/>
            <w:sz w:val="24"/>
            <w:szCs w:val="24"/>
          </w:rPr>
          <w:delText>16/</w:delText>
        </w:r>
      </w:del>
      <w:ins w:id="836" w:author="Author">
        <w:del w:id="837" w:author="Author">
          <w:r w:rsidR="00B621F8" w:rsidDel="00332630">
            <w:rPr>
              <w:rFonts w:ascii="inherit" w:hAnsi="inherit"/>
              <w:sz w:val="24"/>
              <w:szCs w:val="24"/>
            </w:rPr>
            <w:delText>---</w:delText>
          </w:r>
        </w:del>
      </w:ins>
      <w:del w:id="838" w:author="Author">
        <w:r w:rsidRPr="005B3720" w:rsidDel="00332630">
          <w:rPr>
            <w:rFonts w:ascii="inherit" w:hAnsi="inherit"/>
            <w:sz w:val="24"/>
            <w:szCs w:val="24"/>
          </w:rPr>
          <w:delText xml:space="preserve">631 </w:delText>
        </w:r>
      </w:del>
      <w:r w:rsidRPr="005B3720">
        <w:rPr>
          <w:rFonts w:ascii="inherit" w:hAnsi="inherit"/>
          <w:sz w:val="24"/>
          <w:szCs w:val="24"/>
        </w:rPr>
        <w:t xml:space="preserve">shall apply to </w:t>
      </w:r>
      <w:del w:id="839" w:author="Author">
        <w:r w:rsidRPr="005B3720" w:rsidDel="008C1416">
          <w:rPr>
            <w:rFonts w:ascii="inherit" w:hAnsi="inherit"/>
            <w:sz w:val="24"/>
            <w:szCs w:val="24"/>
          </w:rPr>
          <w:delText>DC-</w:delText>
        </w:r>
      </w:del>
      <w:ins w:id="840" w:author="Author">
        <w:r w:rsidR="008C1416">
          <w:rPr>
            <w:rFonts w:ascii="inherit" w:hAnsi="inherit"/>
            <w:sz w:val="24"/>
            <w:szCs w:val="24"/>
          </w:rPr>
          <w:t xml:space="preserve">asynchronously </w:t>
        </w:r>
      </w:ins>
      <w:r w:rsidRPr="005B3720">
        <w:rPr>
          <w:rFonts w:ascii="inherit" w:hAnsi="inherit"/>
          <w:sz w:val="24"/>
          <w:szCs w:val="24"/>
        </w:rPr>
        <w:t xml:space="preserve">connected power park modules </w:t>
      </w:r>
      <w:ins w:id="841" w:author="Author">
        <w:r w:rsidR="008C1416">
          <w:rPr>
            <w:rFonts w:ascii="inherit" w:hAnsi="inherit"/>
            <w:sz w:val="24"/>
            <w:szCs w:val="24"/>
          </w:rPr>
          <w:t xml:space="preserve">and asynchronously connected electricity storage modules </w:t>
        </w:r>
      </w:ins>
      <w:r w:rsidRPr="005B3720">
        <w:rPr>
          <w:rFonts w:ascii="inherit" w:hAnsi="inherit"/>
          <w:sz w:val="24"/>
          <w:szCs w:val="24"/>
        </w:rPr>
        <w:t xml:space="preserve">subject to specific requirements provided for </w:t>
      </w:r>
      <w:r w:rsidRPr="00B92EEC">
        <w:rPr>
          <w:rFonts w:ascii="inherit" w:hAnsi="inherit"/>
          <w:sz w:val="24"/>
          <w:szCs w:val="24"/>
        </w:rPr>
        <w:t xml:space="preserve">in </w:t>
      </w:r>
      <w:ins w:id="842" w:author="Author">
        <w:r w:rsidR="00862590" w:rsidRPr="00862590">
          <w:rPr>
            <w:rFonts w:ascii="inherit" w:hAnsi="inherit"/>
            <w:sz w:val="24"/>
            <w:szCs w:val="24"/>
          </w:rPr>
          <w:fldChar w:fldCharType="begin"/>
        </w:r>
        <w:r w:rsidR="00862590" w:rsidRPr="00862590">
          <w:rPr>
            <w:rFonts w:ascii="inherit" w:hAnsi="inherit"/>
            <w:sz w:val="24"/>
            <w:szCs w:val="24"/>
          </w:rPr>
          <w:instrText xml:space="preserve"> REF _Ref153263925 \h </w:instrText>
        </w:r>
      </w:ins>
      <w:r w:rsidR="00862590" w:rsidRPr="00862590">
        <w:rPr>
          <w:rFonts w:ascii="inherit" w:hAnsi="inherit"/>
          <w:sz w:val="24"/>
          <w:szCs w:val="24"/>
        </w:rPr>
        <w:instrText xml:space="preserve">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39</w:t>
      </w:r>
      <w:ins w:id="843" w:author="Autho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_Ref153269113 \h </w:instrText>
        </w:r>
      </w:ins>
      <w:r w:rsidR="00862590" w:rsidRPr="00862590">
        <w:rPr>
          <w:rFonts w:ascii="inherit" w:hAnsi="inherit"/>
          <w:sz w:val="24"/>
          <w:szCs w:val="24"/>
        </w:rPr>
        <w:instrText xml:space="preserve">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w:t>
      </w:r>
      <w:ins w:id="844" w:author="Autho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_Ref164174762 \h </w:instrText>
        </w:r>
      </w:ins>
      <w:r w:rsidR="00862590" w:rsidRPr="00862590">
        <w:rPr>
          <w:rFonts w:ascii="inherit" w:hAnsi="inherit"/>
          <w:sz w:val="24"/>
          <w:szCs w:val="24"/>
        </w:rPr>
        <w:instrText xml:space="preserve"> \* MERGEFORMAT </w:instrText>
      </w:r>
      <w:r w:rsidR="00862590" w:rsidRPr="00862590">
        <w:rPr>
          <w:rFonts w:ascii="inherit" w:hAnsi="inherit"/>
          <w:sz w:val="24"/>
          <w:szCs w:val="24"/>
        </w:rPr>
      </w:r>
      <w:r w:rsidR="00862590" w:rsidRPr="00862590">
        <w:rPr>
          <w:rFonts w:ascii="inherit" w:hAnsi="inherit"/>
          <w:sz w:val="24"/>
          <w:szCs w:val="24"/>
        </w:rPr>
        <w:fldChar w:fldCharType="separate"/>
      </w:r>
      <w:ins w:id="845" w:author="Author">
        <w:r w:rsidR="000830C9" w:rsidRPr="000830C9">
          <w:rPr>
            <w:rFonts w:ascii="inherit" w:hAnsi="inherit"/>
            <w:sz w:val="24"/>
            <w:szCs w:val="24"/>
          </w:rPr>
          <w:t>Article 40a</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_Ref164174769 \h </w:instrText>
        </w:r>
      </w:ins>
      <w:r w:rsidR="00862590" w:rsidRPr="00862590">
        <w:rPr>
          <w:rFonts w:ascii="inherit" w:hAnsi="inherit"/>
          <w:sz w:val="24"/>
          <w:szCs w:val="24"/>
        </w:rPr>
        <w:instrText xml:space="preserve"> \* MERGEFORMAT </w:instrText>
      </w:r>
      <w:r w:rsidR="00862590" w:rsidRPr="00862590">
        <w:rPr>
          <w:rFonts w:ascii="inherit" w:hAnsi="inherit"/>
          <w:sz w:val="24"/>
          <w:szCs w:val="24"/>
        </w:rPr>
      </w:r>
      <w:r w:rsidR="00862590" w:rsidRPr="00862590">
        <w:rPr>
          <w:rFonts w:ascii="inherit" w:hAnsi="inherit"/>
          <w:sz w:val="24"/>
          <w:szCs w:val="24"/>
        </w:rPr>
        <w:fldChar w:fldCharType="separate"/>
      </w:r>
      <w:ins w:id="846" w:author="Author">
        <w:r w:rsidR="000830C9" w:rsidRPr="000830C9">
          <w:rPr>
            <w:rFonts w:ascii="inherit" w:hAnsi="inherit"/>
            <w:sz w:val="24"/>
            <w:szCs w:val="24"/>
          </w:rPr>
          <w:t>Article 40b</w:t>
        </w:r>
        <w:r w:rsidR="00862590" w:rsidRPr="00862590">
          <w:rPr>
            <w:rFonts w:ascii="inherit" w:hAnsi="inherit"/>
            <w:sz w:val="24"/>
            <w:szCs w:val="24"/>
          </w:rPr>
          <w:fldChar w:fldCharType="end"/>
        </w:r>
        <w:r w:rsidR="00862590" w:rsidRPr="000830C9">
          <w:rPr>
            <w:rFonts w:ascii="inherit" w:hAnsi="inherit"/>
            <w:sz w:val="24"/>
            <w:szCs w:val="24"/>
          </w:rPr>
          <w:t xml:space="preserve">, </w:t>
        </w:r>
      </w:ins>
      <w:r w:rsidR="000830C9" w:rsidRPr="000830C9">
        <w:rPr>
          <w:rFonts w:ascii="inherit" w:hAnsi="inherit"/>
          <w:sz w:val="24"/>
          <w:szCs w:val="24"/>
        </w:rPr>
        <w:fldChar w:fldCharType="begin"/>
      </w:r>
      <w:r w:rsidR="000830C9" w:rsidRPr="000830C9">
        <w:rPr>
          <w:rFonts w:ascii="inherit" w:hAnsi="inherit"/>
          <w:sz w:val="24"/>
          <w:szCs w:val="24"/>
        </w:rPr>
        <w:instrText xml:space="preserve"> REF _Ref164410966 \h  \* MERGEFORMAT </w:instrText>
      </w:r>
      <w:r w:rsidR="000830C9" w:rsidRPr="000830C9">
        <w:rPr>
          <w:rFonts w:ascii="inherit" w:hAnsi="inherit"/>
          <w:sz w:val="24"/>
          <w:szCs w:val="24"/>
        </w:rPr>
      </w:r>
      <w:r w:rsidR="000830C9" w:rsidRPr="000830C9">
        <w:rPr>
          <w:rFonts w:ascii="inherit" w:hAnsi="inherit"/>
          <w:sz w:val="24"/>
          <w:szCs w:val="24"/>
        </w:rPr>
        <w:fldChar w:fldCharType="separate"/>
      </w:r>
      <w:r w:rsidR="000830C9" w:rsidRPr="000830C9">
        <w:rPr>
          <w:rFonts w:ascii="inherit" w:hAnsi="inherit"/>
          <w:sz w:val="24"/>
          <w:szCs w:val="24"/>
        </w:rPr>
        <w:t>Article 41</w:t>
      </w:r>
      <w:r w:rsidR="000830C9" w:rsidRPr="000830C9">
        <w:rPr>
          <w:rFonts w:ascii="inherit" w:hAnsi="inherit"/>
          <w:sz w:val="24"/>
          <w:szCs w:val="24"/>
        </w:rPr>
        <w:fldChar w:fldCharType="end"/>
      </w:r>
      <w:r w:rsidR="00F5546F" w:rsidRPr="000830C9">
        <w:rPr>
          <w:rFonts w:ascii="inherit" w:hAnsi="inherit"/>
          <w:sz w:val="24"/>
          <w:szCs w:val="24"/>
        </w:rPr>
        <w:t xml:space="preserve"> </w:t>
      </w:r>
      <w:r w:rsidR="00F5546F" w:rsidRPr="000830C9">
        <w:rPr>
          <w:rFonts w:ascii="inherit" w:hAnsi="inherit"/>
          <w:sz w:val="24"/>
          <w:szCs w:val="24"/>
        </w:rPr>
        <w:fldChar w:fldCharType="begin"/>
      </w:r>
      <w:r w:rsidR="00F5546F" w:rsidRPr="000830C9">
        <w:rPr>
          <w:rFonts w:ascii="inherit" w:hAnsi="inherit"/>
          <w:sz w:val="24"/>
          <w:szCs w:val="24"/>
        </w:rPr>
        <w:instrText xml:space="preserve"> REF _Ref153268494 \h </w:instrText>
      </w:r>
      <w:r w:rsidR="00B92EEC" w:rsidRPr="000830C9">
        <w:rPr>
          <w:rFonts w:ascii="inherit" w:hAnsi="inherit"/>
          <w:sz w:val="24"/>
          <w:szCs w:val="24"/>
        </w:rPr>
        <w:instrText xml:space="preserve"> \* MERGEFORMAT </w:instrText>
      </w:r>
      <w:r w:rsidR="00F5546F" w:rsidRPr="000830C9">
        <w:rPr>
          <w:rFonts w:ascii="inherit" w:hAnsi="inherit"/>
          <w:sz w:val="24"/>
          <w:szCs w:val="24"/>
        </w:rPr>
      </w:r>
      <w:r w:rsidR="00F5546F" w:rsidRPr="000830C9">
        <w:rPr>
          <w:rFonts w:ascii="inherit" w:hAnsi="inherit"/>
          <w:sz w:val="24"/>
          <w:szCs w:val="24"/>
        </w:rPr>
        <w:fldChar w:fldCharType="separate"/>
      </w:r>
      <w:r w:rsidR="000830C9" w:rsidRPr="000830C9">
        <w:rPr>
          <w:rFonts w:ascii="inherit" w:hAnsi="inherit"/>
          <w:sz w:val="24"/>
          <w:szCs w:val="24"/>
        </w:rPr>
        <w:t>Article 42</w:t>
      </w:r>
      <w:r w:rsidR="00F5546F" w:rsidRPr="000830C9">
        <w:rPr>
          <w:rFonts w:ascii="inherit" w:hAnsi="inherit"/>
          <w:sz w:val="24"/>
          <w:szCs w:val="24"/>
        </w:rPr>
        <w:fldChar w:fldCharType="end"/>
      </w:r>
      <w:r w:rsidR="00F5546F" w:rsidRPr="00B92EEC">
        <w:rPr>
          <w:rFonts w:ascii="inherit" w:hAnsi="inherit"/>
          <w:sz w:val="24"/>
          <w:szCs w:val="24"/>
        </w:rPr>
        <w:t xml:space="preserve">,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_Ref153268498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43</w:t>
      </w:r>
      <w:r w:rsidR="00F5546F" w:rsidRPr="00B92EEC">
        <w:rPr>
          <w:rFonts w:ascii="inherit" w:hAnsi="inherit"/>
          <w:sz w:val="24"/>
          <w:szCs w:val="24"/>
        </w:rPr>
        <w:fldChar w:fldCharType="end"/>
      </w:r>
      <w:r w:rsidR="00F5546F" w:rsidRPr="00B92EEC">
        <w:rPr>
          <w:rFonts w:ascii="inherit" w:hAnsi="inherit"/>
          <w:sz w:val="24"/>
          <w:szCs w:val="24"/>
        </w:rPr>
        <w:t xml:space="preserve">,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_Ref153268500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44</w:t>
      </w:r>
      <w:r w:rsidR="00F5546F" w:rsidRPr="00B92EEC">
        <w:rPr>
          <w:rFonts w:ascii="inherit" w:hAnsi="inherit"/>
          <w:sz w:val="24"/>
          <w:szCs w:val="24"/>
        </w:rPr>
        <w:fldChar w:fldCharType="end"/>
      </w:r>
      <w:r w:rsidR="00F5546F" w:rsidRPr="00B92EEC">
        <w:rPr>
          <w:rFonts w:ascii="inherit" w:hAnsi="inherit"/>
          <w:sz w:val="24"/>
          <w:szCs w:val="24"/>
        </w:rPr>
        <w:t xml:space="preserve"> and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_Ref153268502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45</w:t>
      </w:r>
      <w:r w:rsidR="00F5546F" w:rsidRPr="00B92EEC">
        <w:rPr>
          <w:rFonts w:ascii="inherit" w:hAnsi="inherit"/>
          <w:sz w:val="24"/>
          <w:szCs w:val="24"/>
        </w:rPr>
        <w:fldChar w:fldCharType="end"/>
      </w:r>
      <w:r w:rsidRPr="00B92EEC">
        <w:rPr>
          <w:rFonts w:ascii="inherit" w:hAnsi="inherit"/>
          <w:sz w:val="24"/>
          <w:szCs w:val="24"/>
        </w:rPr>
        <w:t xml:space="preserve"> of this Regulation. </w:t>
      </w:r>
      <w:ins w:id="847" w:author="Author">
        <w:r w:rsidR="00594060" w:rsidRPr="005B3720">
          <w:rPr>
            <w:rFonts w:ascii="inherit" w:hAnsi="inherit"/>
            <w:sz w:val="24"/>
            <w:szCs w:val="24"/>
          </w:rPr>
          <w:t>The requirements applicable to offshore power park modules under Article 2</w:t>
        </w:r>
        <w:r w:rsidR="00594060">
          <w:rPr>
            <w:rFonts w:ascii="inherit" w:hAnsi="inherit"/>
            <w:sz w:val="24"/>
            <w:szCs w:val="24"/>
          </w:rPr>
          <w:t>6(2)</w:t>
        </w:r>
        <w:r w:rsidR="00594060" w:rsidRPr="005B3720">
          <w:rPr>
            <w:rFonts w:ascii="inherit" w:hAnsi="inherit"/>
            <w:sz w:val="24"/>
            <w:szCs w:val="24"/>
          </w:rPr>
          <w:t xml:space="preserve"> of R</w:t>
        </w:r>
        <w:r w:rsidR="00332630">
          <w:rPr>
            <w:rFonts w:ascii="inherit" w:hAnsi="inherit"/>
            <w:sz w:val="24"/>
            <w:szCs w:val="24"/>
          </w:rPr>
          <w:t>fG</w:t>
        </w:r>
        <w:r w:rsidR="00DE1470">
          <w:rPr>
            <w:rFonts w:ascii="inherit" w:hAnsi="inherit"/>
            <w:sz w:val="24"/>
            <w:szCs w:val="24"/>
          </w:rPr>
          <w:t xml:space="preserve"> </w:t>
        </w:r>
        <w:r w:rsidR="00332630">
          <w:rPr>
            <w:rFonts w:ascii="inherit" w:hAnsi="inherit"/>
            <w:sz w:val="24"/>
            <w:szCs w:val="24"/>
          </w:rPr>
          <w:t>2.0</w:t>
        </w:r>
        <w:del w:id="848" w:author="Author">
          <w:r w:rsidR="00594060" w:rsidRPr="005B3720" w:rsidDel="00332630">
            <w:rPr>
              <w:rFonts w:ascii="inherit" w:hAnsi="inherit"/>
              <w:sz w:val="24"/>
              <w:szCs w:val="24"/>
            </w:rPr>
            <w:delText>egulation (EU) 20</w:delText>
          </w:r>
          <w:r w:rsidR="00594060" w:rsidDel="00332630">
            <w:rPr>
              <w:rFonts w:ascii="inherit" w:hAnsi="inherit"/>
              <w:sz w:val="24"/>
              <w:szCs w:val="24"/>
            </w:rPr>
            <w:delText>2-</w:delText>
          </w:r>
          <w:r w:rsidR="00594060" w:rsidRPr="005B3720" w:rsidDel="00332630">
            <w:rPr>
              <w:rFonts w:ascii="inherit" w:hAnsi="inherit"/>
              <w:sz w:val="24"/>
              <w:szCs w:val="24"/>
            </w:rPr>
            <w:delText>/</w:delText>
          </w:r>
          <w:r w:rsidR="00594060" w:rsidDel="00332630">
            <w:rPr>
              <w:rFonts w:ascii="inherit" w:hAnsi="inherit"/>
              <w:sz w:val="24"/>
              <w:szCs w:val="24"/>
            </w:rPr>
            <w:delText>---</w:delText>
          </w:r>
        </w:del>
        <w:r w:rsidR="00594060" w:rsidRPr="005B3720">
          <w:rPr>
            <w:rFonts w:ascii="inherit" w:hAnsi="inherit"/>
            <w:sz w:val="24"/>
            <w:szCs w:val="24"/>
          </w:rPr>
          <w:t xml:space="preserve"> shall apply to </w:t>
        </w:r>
        <w:r w:rsidR="00594060">
          <w:rPr>
            <w:rFonts w:ascii="inherit" w:hAnsi="inherit"/>
            <w:sz w:val="24"/>
            <w:szCs w:val="24"/>
          </w:rPr>
          <w:t xml:space="preserve">asynchronously </w:t>
        </w:r>
        <w:r w:rsidR="00594060" w:rsidRPr="005B3720">
          <w:rPr>
            <w:rFonts w:ascii="inherit" w:hAnsi="inherit"/>
            <w:sz w:val="24"/>
            <w:szCs w:val="24"/>
          </w:rPr>
          <w:t>connected power park modules</w:t>
        </w:r>
        <w:r w:rsidR="00594060">
          <w:rPr>
            <w:rFonts w:ascii="inherit" w:hAnsi="inherit"/>
            <w:sz w:val="24"/>
            <w:szCs w:val="24"/>
          </w:rPr>
          <w:t xml:space="preserve">. </w:t>
        </w:r>
        <w:r w:rsidR="008C1416" w:rsidRPr="00B92EEC">
          <w:rPr>
            <w:rFonts w:ascii="inherit" w:hAnsi="inherit"/>
            <w:sz w:val="24"/>
            <w:szCs w:val="24"/>
          </w:rPr>
          <w:t>The categorisation in Article</w:t>
        </w:r>
        <w:r w:rsidR="008C1416" w:rsidRPr="005B3720">
          <w:rPr>
            <w:rFonts w:ascii="inherit" w:hAnsi="inherit"/>
            <w:sz w:val="24"/>
            <w:szCs w:val="24"/>
          </w:rPr>
          <w:t xml:space="preserve"> 5 of R</w:t>
        </w:r>
        <w:r w:rsidR="00332630">
          <w:rPr>
            <w:rFonts w:ascii="inherit" w:hAnsi="inherit"/>
            <w:sz w:val="24"/>
            <w:szCs w:val="24"/>
          </w:rPr>
          <w:t>fG 2.0</w:t>
        </w:r>
        <w:del w:id="849" w:author="Author">
          <w:r w:rsidR="008C1416" w:rsidRPr="005B3720" w:rsidDel="00332630">
            <w:rPr>
              <w:rFonts w:ascii="inherit" w:hAnsi="inherit"/>
              <w:sz w:val="24"/>
              <w:szCs w:val="24"/>
            </w:rPr>
            <w:delText>egulation (EU) 20</w:delText>
          </w:r>
          <w:r w:rsidR="00B621F8" w:rsidDel="00332630">
            <w:rPr>
              <w:rFonts w:ascii="inherit" w:hAnsi="inherit"/>
              <w:sz w:val="24"/>
              <w:szCs w:val="24"/>
            </w:rPr>
            <w:delText>2-</w:delText>
          </w:r>
          <w:r w:rsidR="008C1416" w:rsidRPr="005B3720" w:rsidDel="00332630">
            <w:rPr>
              <w:rFonts w:ascii="inherit" w:hAnsi="inherit"/>
              <w:sz w:val="24"/>
              <w:szCs w:val="24"/>
            </w:rPr>
            <w:delText>/</w:delText>
          </w:r>
          <w:r w:rsidR="00B621F8" w:rsidDel="00332630">
            <w:rPr>
              <w:rFonts w:ascii="inherit" w:hAnsi="inherit"/>
              <w:sz w:val="24"/>
              <w:szCs w:val="24"/>
            </w:rPr>
            <w:delText>--</w:delText>
          </w:r>
        </w:del>
        <w:r w:rsidR="008C1416" w:rsidRPr="005B3720">
          <w:rPr>
            <w:rFonts w:ascii="inherit" w:hAnsi="inherit"/>
            <w:sz w:val="24"/>
            <w:szCs w:val="24"/>
          </w:rPr>
          <w:t xml:space="preserve"> shall apply to </w:t>
        </w:r>
        <w:r w:rsidR="008C1416" w:rsidRPr="008C1416">
          <w:rPr>
            <w:rFonts w:ascii="inherit" w:hAnsi="inherit"/>
            <w:sz w:val="24"/>
            <w:szCs w:val="24"/>
          </w:rPr>
          <w:t xml:space="preserve">asynchronously connected </w:t>
        </w:r>
        <w:r w:rsidR="008C1416">
          <w:rPr>
            <w:rFonts w:ascii="inherit" w:hAnsi="inherit"/>
            <w:sz w:val="24"/>
            <w:szCs w:val="24"/>
          </w:rPr>
          <w:t>p</w:t>
        </w:r>
        <w:r w:rsidR="008C1416" w:rsidRPr="008C1416">
          <w:rPr>
            <w:rFonts w:ascii="inherit" w:hAnsi="inherit"/>
            <w:sz w:val="24"/>
            <w:szCs w:val="24"/>
          </w:rPr>
          <w:t xml:space="preserve">ower </w:t>
        </w:r>
        <w:r w:rsidR="008C1416">
          <w:rPr>
            <w:rFonts w:ascii="inherit" w:hAnsi="inherit"/>
            <w:sz w:val="24"/>
            <w:szCs w:val="24"/>
          </w:rPr>
          <w:t>p</w:t>
        </w:r>
        <w:r w:rsidR="008C1416" w:rsidRPr="008C1416">
          <w:rPr>
            <w:rFonts w:ascii="inherit" w:hAnsi="inherit"/>
            <w:sz w:val="24"/>
            <w:szCs w:val="24"/>
          </w:rPr>
          <w:t xml:space="preserve">ark </w:t>
        </w:r>
        <w:r w:rsidR="008C1416">
          <w:rPr>
            <w:rFonts w:ascii="inherit" w:hAnsi="inherit"/>
            <w:sz w:val="24"/>
            <w:szCs w:val="24"/>
          </w:rPr>
          <w:t>m</w:t>
        </w:r>
        <w:r w:rsidR="008C1416" w:rsidRPr="008C1416">
          <w:rPr>
            <w:rFonts w:ascii="inherit" w:hAnsi="inherit"/>
            <w:sz w:val="24"/>
            <w:szCs w:val="24"/>
          </w:rPr>
          <w:t xml:space="preserve">odules and asynchronously connected </w:t>
        </w:r>
        <w:r w:rsidR="008C1416">
          <w:rPr>
            <w:rFonts w:ascii="inherit" w:hAnsi="inherit"/>
            <w:sz w:val="24"/>
            <w:szCs w:val="24"/>
          </w:rPr>
          <w:t>e</w:t>
        </w:r>
        <w:r w:rsidR="008C1416" w:rsidRPr="008C1416">
          <w:rPr>
            <w:rFonts w:ascii="inherit" w:hAnsi="inherit"/>
            <w:sz w:val="24"/>
            <w:szCs w:val="24"/>
          </w:rPr>
          <w:t xml:space="preserve">lectricity </w:t>
        </w:r>
        <w:r w:rsidR="008C1416">
          <w:rPr>
            <w:rFonts w:ascii="inherit" w:hAnsi="inherit"/>
            <w:sz w:val="24"/>
            <w:szCs w:val="24"/>
          </w:rPr>
          <w:t>s</w:t>
        </w:r>
        <w:r w:rsidR="008C1416" w:rsidRPr="008C1416">
          <w:rPr>
            <w:rFonts w:ascii="inherit" w:hAnsi="inherit"/>
            <w:sz w:val="24"/>
            <w:szCs w:val="24"/>
          </w:rPr>
          <w:t xml:space="preserve">torage </w:t>
        </w:r>
        <w:r w:rsidR="008C1416">
          <w:rPr>
            <w:rFonts w:ascii="inherit" w:hAnsi="inherit"/>
            <w:sz w:val="24"/>
            <w:szCs w:val="24"/>
          </w:rPr>
          <w:t>m</w:t>
        </w:r>
        <w:r w:rsidR="008C1416" w:rsidRPr="008C1416">
          <w:rPr>
            <w:rFonts w:ascii="inherit" w:hAnsi="inherit"/>
            <w:sz w:val="24"/>
            <w:szCs w:val="24"/>
          </w:rPr>
          <w:t>odules</w:t>
        </w:r>
        <w:r w:rsidR="008C1416" w:rsidRPr="005B3720">
          <w:rPr>
            <w:rFonts w:ascii="inherit" w:hAnsi="inherit"/>
            <w:sz w:val="24"/>
            <w:szCs w:val="24"/>
          </w:rPr>
          <w:t>.</w:t>
        </w:r>
        <w:r w:rsidR="008C1416">
          <w:rPr>
            <w:rFonts w:ascii="inherit" w:hAnsi="inherit"/>
            <w:sz w:val="24"/>
            <w:szCs w:val="24"/>
          </w:rPr>
          <w:t xml:space="preserve"> </w:t>
        </w:r>
        <w:r w:rsidR="008C1416" w:rsidRPr="008C1416">
          <w:rPr>
            <w:rFonts w:ascii="inherit" w:hAnsi="inherit"/>
            <w:sz w:val="24"/>
            <w:szCs w:val="24"/>
          </w:rPr>
          <w:t xml:space="preserve">The requirements applicable to transmission connected </w:t>
        </w:r>
        <w:r w:rsidR="008C1416">
          <w:rPr>
            <w:rFonts w:ascii="inherit" w:hAnsi="inherit"/>
            <w:sz w:val="24"/>
            <w:szCs w:val="24"/>
          </w:rPr>
          <w:t>d</w:t>
        </w:r>
        <w:r w:rsidR="008C1416" w:rsidRPr="008C1416">
          <w:rPr>
            <w:rFonts w:ascii="inherit" w:hAnsi="inherit"/>
            <w:sz w:val="24"/>
            <w:szCs w:val="24"/>
          </w:rPr>
          <w:t xml:space="preserve">emand </w:t>
        </w:r>
        <w:r w:rsidR="008C1416">
          <w:rPr>
            <w:rFonts w:ascii="inherit" w:hAnsi="inherit"/>
            <w:sz w:val="24"/>
            <w:szCs w:val="24"/>
          </w:rPr>
          <w:t>f</w:t>
        </w:r>
        <w:r w:rsidR="008C1416" w:rsidRPr="008C1416">
          <w:rPr>
            <w:rFonts w:ascii="inherit" w:hAnsi="inherit"/>
            <w:sz w:val="24"/>
            <w:szCs w:val="24"/>
          </w:rPr>
          <w:t>acilities, under Articles 14, 16, 17, 19</w:t>
        </w:r>
        <w:r w:rsidR="004B2701">
          <w:rPr>
            <w:rFonts w:ascii="inherit" w:hAnsi="inherit"/>
            <w:sz w:val="24"/>
            <w:szCs w:val="24"/>
          </w:rPr>
          <w:t>, 21</w:t>
        </w:r>
        <w:r w:rsidR="008C1416" w:rsidRPr="008C1416">
          <w:rPr>
            <w:rFonts w:ascii="inherit" w:hAnsi="inherit"/>
            <w:sz w:val="24"/>
            <w:szCs w:val="24"/>
          </w:rPr>
          <w:t xml:space="preserve">, </w:t>
        </w:r>
        <w:r w:rsidR="005F53D4">
          <w:rPr>
            <w:rFonts w:ascii="inherit" w:hAnsi="inherit"/>
            <w:sz w:val="24"/>
            <w:szCs w:val="24"/>
          </w:rPr>
          <w:t xml:space="preserve">39, </w:t>
        </w:r>
        <w:r w:rsidR="008C1416" w:rsidRPr="008C1416">
          <w:rPr>
            <w:rFonts w:ascii="inherit" w:hAnsi="inherit"/>
            <w:sz w:val="24"/>
            <w:szCs w:val="24"/>
          </w:rPr>
          <w:t>4</w:t>
        </w:r>
        <w:r w:rsidR="005F53D4">
          <w:rPr>
            <w:rFonts w:ascii="inherit" w:hAnsi="inherit"/>
            <w:sz w:val="24"/>
            <w:szCs w:val="24"/>
          </w:rPr>
          <w:t>0</w:t>
        </w:r>
        <w:r w:rsidR="008C1416" w:rsidRPr="008C1416">
          <w:rPr>
            <w:rFonts w:ascii="inherit" w:hAnsi="inherit"/>
            <w:sz w:val="24"/>
            <w:szCs w:val="24"/>
          </w:rPr>
          <w:t xml:space="preserve"> and 4</w:t>
        </w:r>
        <w:r w:rsidR="005F53D4">
          <w:rPr>
            <w:rFonts w:ascii="inherit" w:hAnsi="inherit"/>
            <w:sz w:val="24"/>
            <w:szCs w:val="24"/>
          </w:rPr>
          <w:t>4</w:t>
        </w:r>
        <w:r w:rsidR="008C1416" w:rsidRPr="008C1416">
          <w:rPr>
            <w:rFonts w:ascii="inherit" w:hAnsi="inherit"/>
            <w:sz w:val="24"/>
            <w:szCs w:val="24"/>
          </w:rPr>
          <w:t xml:space="preserve"> of </w:t>
        </w:r>
        <w:r w:rsidR="00332630">
          <w:rPr>
            <w:rFonts w:ascii="inherit" w:hAnsi="inherit"/>
            <w:sz w:val="24"/>
            <w:szCs w:val="24"/>
          </w:rPr>
          <w:t>DC 2.0</w:t>
        </w:r>
        <w:del w:id="850" w:author="Author">
          <w:r w:rsidR="008C1416" w:rsidRPr="008C1416" w:rsidDel="00332630">
            <w:rPr>
              <w:rFonts w:ascii="inherit" w:hAnsi="inherit"/>
              <w:sz w:val="24"/>
              <w:szCs w:val="24"/>
            </w:rPr>
            <w:delText>Regulation (EU) 2016/1388</w:delText>
          </w:r>
        </w:del>
        <w:r w:rsidR="008C1416" w:rsidRPr="008C1416">
          <w:rPr>
            <w:rFonts w:ascii="inherit" w:hAnsi="inherit"/>
            <w:sz w:val="24"/>
            <w:szCs w:val="24"/>
          </w:rPr>
          <w:t xml:space="preserve"> shall apply to asynchronously connected </w:t>
        </w:r>
        <w:r w:rsidR="008C1416">
          <w:rPr>
            <w:rFonts w:ascii="inherit" w:hAnsi="inherit"/>
            <w:sz w:val="24"/>
            <w:szCs w:val="24"/>
          </w:rPr>
          <w:t>d</w:t>
        </w:r>
        <w:r w:rsidR="008C1416" w:rsidRPr="008C1416">
          <w:rPr>
            <w:rFonts w:ascii="inherit" w:hAnsi="inherit"/>
            <w:sz w:val="24"/>
            <w:szCs w:val="24"/>
          </w:rPr>
          <w:t xml:space="preserve">emand </w:t>
        </w:r>
        <w:r w:rsidR="008C1416">
          <w:rPr>
            <w:rFonts w:ascii="inherit" w:hAnsi="inherit"/>
            <w:sz w:val="24"/>
            <w:szCs w:val="24"/>
          </w:rPr>
          <w:t>f</w:t>
        </w:r>
        <w:r w:rsidR="008C1416" w:rsidRPr="008C1416">
          <w:rPr>
            <w:rFonts w:ascii="inherit" w:hAnsi="inherit"/>
            <w:sz w:val="24"/>
            <w:szCs w:val="24"/>
          </w:rPr>
          <w:t>acilit</w:t>
        </w:r>
        <w:r w:rsidR="005F53D4">
          <w:rPr>
            <w:rFonts w:ascii="inherit" w:hAnsi="inherit"/>
            <w:sz w:val="24"/>
            <w:szCs w:val="24"/>
          </w:rPr>
          <w:t>ies</w:t>
        </w:r>
        <w:r w:rsidR="008C1416" w:rsidRPr="008C1416">
          <w:rPr>
            <w:rFonts w:ascii="inherit" w:hAnsi="inherit"/>
            <w:sz w:val="24"/>
            <w:szCs w:val="24"/>
          </w:rPr>
          <w:t xml:space="preserve">. </w:t>
        </w:r>
        <w:r w:rsidR="005F53D4" w:rsidRPr="008C1416">
          <w:rPr>
            <w:rFonts w:ascii="inherit" w:hAnsi="inherit"/>
            <w:sz w:val="24"/>
            <w:szCs w:val="24"/>
          </w:rPr>
          <w:t xml:space="preserve">The requirements applicable to </w:t>
        </w:r>
        <w:commentRangeStart w:id="851"/>
        <w:r w:rsidR="0065357C" w:rsidRPr="008C1416">
          <w:rPr>
            <w:rFonts w:ascii="inherit" w:hAnsi="inherit"/>
            <w:sz w:val="24"/>
            <w:szCs w:val="24"/>
          </w:rPr>
          <w:t>asynchronously connected</w:t>
        </w:r>
        <w:r w:rsidR="0065357C">
          <w:rPr>
            <w:rFonts w:ascii="inherit" w:hAnsi="inherit"/>
            <w:sz w:val="24"/>
            <w:szCs w:val="24"/>
          </w:rPr>
          <w:t xml:space="preserve"> </w:t>
        </w:r>
        <w:commentRangeEnd w:id="851"/>
        <w:r w:rsidR="0065357C">
          <w:rPr>
            <w:rStyle w:val="CommentReference"/>
          </w:rPr>
          <w:commentReference w:id="851"/>
        </w:r>
        <w:r w:rsidR="005F53D4">
          <w:rPr>
            <w:rFonts w:ascii="inherit" w:hAnsi="inherit"/>
            <w:sz w:val="24"/>
            <w:szCs w:val="24"/>
          </w:rPr>
          <w:t>power-to-gas demand units</w:t>
        </w:r>
        <w:r w:rsidR="005F53D4" w:rsidRPr="008C1416">
          <w:rPr>
            <w:rFonts w:ascii="inherit" w:hAnsi="inherit"/>
            <w:sz w:val="24"/>
            <w:szCs w:val="24"/>
          </w:rPr>
          <w:t xml:space="preserve">, under </w:t>
        </w:r>
        <w:commentRangeStart w:id="852"/>
        <w:r w:rsidR="005F53D4" w:rsidRPr="008C1416">
          <w:rPr>
            <w:rFonts w:ascii="inherit" w:hAnsi="inherit"/>
            <w:sz w:val="24"/>
            <w:szCs w:val="24"/>
          </w:rPr>
          <w:t xml:space="preserve">Articles </w:t>
        </w:r>
        <w:r w:rsidR="005F53D4">
          <w:rPr>
            <w:rFonts w:ascii="inherit" w:hAnsi="inherit"/>
            <w:sz w:val="24"/>
            <w:szCs w:val="24"/>
          </w:rPr>
          <w:t>XX, XX+1, XX+2</w:t>
        </w:r>
        <w:r w:rsidR="005F53D4" w:rsidRPr="008C1416">
          <w:rPr>
            <w:rFonts w:ascii="inherit" w:hAnsi="inherit"/>
            <w:sz w:val="24"/>
            <w:szCs w:val="24"/>
          </w:rPr>
          <w:t xml:space="preserve"> and </w:t>
        </w:r>
        <w:r w:rsidR="005F53D4">
          <w:rPr>
            <w:rFonts w:ascii="inherit" w:hAnsi="inherit"/>
            <w:sz w:val="24"/>
            <w:szCs w:val="24"/>
          </w:rPr>
          <w:t>XX+3</w:t>
        </w:r>
        <w:r w:rsidR="005F53D4" w:rsidRPr="008C1416">
          <w:rPr>
            <w:rFonts w:ascii="inherit" w:hAnsi="inherit"/>
            <w:sz w:val="24"/>
            <w:szCs w:val="24"/>
          </w:rPr>
          <w:t xml:space="preserve"> of </w:t>
        </w:r>
        <w:r w:rsidR="00332630">
          <w:rPr>
            <w:rFonts w:ascii="inherit" w:hAnsi="inherit"/>
            <w:sz w:val="24"/>
            <w:szCs w:val="24"/>
          </w:rPr>
          <w:t>DC</w:t>
        </w:r>
        <w:r w:rsidR="00DE1470">
          <w:rPr>
            <w:rFonts w:ascii="inherit" w:hAnsi="inherit"/>
            <w:sz w:val="24"/>
            <w:szCs w:val="24"/>
          </w:rPr>
          <w:t xml:space="preserve"> </w:t>
        </w:r>
        <w:del w:id="853" w:author="Author">
          <w:r w:rsidR="005F53D4" w:rsidRPr="008C1416" w:rsidDel="00332630">
            <w:rPr>
              <w:rFonts w:ascii="inherit" w:hAnsi="inherit"/>
              <w:sz w:val="24"/>
              <w:szCs w:val="24"/>
            </w:rPr>
            <w:delText>R</w:delText>
          </w:r>
        </w:del>
        <w:r w:rsidR="00332630">
          <w:rPr>
            <w:rFonts w:ascii="inherit" w:hAnsi="inherit"/>
            <w:sz w:val="24"/>
            <w:szCs w:val="24"/>
          </w:rPr>
          <w:t>2.0</w:t>
        </w:r>
        <w:r w:rsidR="001924EC">
          <w:rPr>
            <w:rFonts w:ascii="inherit" w:hAnsi="inherit"/>
            <w:sz w:val="24"/>
            <w:szCs w:val="24"/>
          </w:rPr>
          <w:t xml:space="preserve"> </w:t>
        </w:r>
      </w:ins>
      <w:commentRangeEnd w:id="852"/>
      <w:r w:rsidR="0065357C">
        <w:rPr>
          <w:rStyle w:val="CommentReference"/>
        </w:rPr>
        <w:commentReference w:id="852"/>
      </w:r>
      <w:ins w:id="854" w:author="Author">
        <w:del w:id="855" w:author="Author">
          <w:r w:rsidR="005F53D4" w:rsidRPr="008C1416" w:rsidDel="00332630">
            <w:rPr>
              <w:rFonts w:ascii="inherit" w:hAnsi="inherit"/>
              <w:sz w:val="24"/>
              <w:szCs w:val="24"/>
            </w:rPr>
            <w:delText>egulation (EU) 20</w:delText>
          </w:r>
          <w:r w:rsidR="005F53D4" w:rsidDel="00332630">
            <w:rPr>
              <w:rFonts w:ascii="inherit" w:hAnsi="inherit"/>
              <w:sz w:val="24"/>
              <w:szCs w:val="24"/>
            </w:rPr>
            <w:delText>2</w:delText>
          </w:r>
          <w:r w:rsidR="001C76D2" w:rsidDel="00332630">
            <w:rPr>
              <w:rFonts w:ascii="inherit" w:hAnsi="inherit"/>
              <w:sz w:val="24"/>
              <w:szCs w:val="24"/>
            </w:rPr>
            <w:delText>-</w:delText>
          </w:r>
          <w:r w:rsidR="005F53D4" w:rsidRPr="008C1416" w:rsidDel="00332630">
            <w:rPr>
              <w:rFonts w:ascii="inherit" w:hAnsi="inherit"/>
              <w:sz w:val="24"/>
              <w:szCs w:val="24"/>
            </w:rPr>
            <w:delText>/</w:delText>
          </w:r>
          <w:r w:rsidR="005F53D4" w:rsidDel="00332630">
            <w:rPr>
              <w:rFonts w:ascii="inherit" w:hAnsi="inherit"/>
              <w:sz w:val="24"/>
              <w:szCs w:val="24"/>
            </w:rPr>
            <w:delText>----</w:delText>
          </w:r>
          <w:r w:rsidR="005F53D4" w:rsidRPr="008C1416" w:rsidDel="00332630">
            <w:rPr>
              <w:rFonts w:ascii="inherit" w:hAnsi="inherit"/>
              <w:sz w:val="24"/>
              <w:szCs w:val="24"/>
            </w:rPr>
            <w:delText xml:space="preserve"> </w:delText>
          </w:r>
        </w:del>
        <w:r w:rsidR="005F53D4" w:rsidRPr="008C1416">
          <w:rPr>
            <w:rFonts w:ascii="inherit" w:hAnsi="inherit"/>
            <w:sz w:val="24"/>
            <w:szCs w:val="24"/>
          </w:rPr>
          <w:t xml:space="preserve">shall apply to asynchronously connected </w:t>
        </w:r>
        <w:r w:rsidR="005F53D4">
          <w:rPr>
            <w:rFonts w:ascii="inherit" w:hAnsi="inherit"/>
            <w:sz w:val="24"/>
            <w:szCs w:val="24"/>
          </w:rPr>
          <w:t>power-to-gas demand units</w:t>
        </w:r>
        <w:r w:rsidR="00862590">
          <w:rPr>
            <w:rFonts w:ascii="inherit" w:hAnsi="inherit"/>
            <w:sz w:val="24"/>
            <w:szCs w:val="24"/>
          </w:rPr>
          <w:t xml:space="preserve"> </w:t>
        </w:r>
        <w:r w:rsidR="00862590" w:rsidRPr="005B3720">
          <w:rPr>
            <w:rFonts w:ascii="inherit" w:hAnsi="inherit"/>
            <w:sz w:val="24"/>
            <w:szCs w:val="24"/>
          </w:rPr>
          <w:t xml:space="preserve">subject to specific requirements provided for </w:t>
        </w:r>
        <w:r w:rsidR="00862590" w:rsidRPr="00B92EEC">
          <w:rPr>
            <w:rFonts w:ascii="inherit" w:hAnsi="inherit"/>
            <w:sz w:val="24"/>
            <w:szCs w:val="24"/>
          </w:rPr>
          <w:t xml:space="preserve">in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_Ref153263925 \h  \* MERGEFORMAT </w:instrText>
        </w:r>
      </w:ins>
      <w:r w:rsidR="00862590" w:rsidRPr="00862590">
        <w:rPr>
          <w:rFonts w:ascii="inherit" w:hAnsi="inherit"/>
          <w:sz w:val="24"/>
          <w:szCs w:val="24"/>
        </w:rPr>
      </w:r>
      <w:ins w:id="856" w:author="Author">
        <w:r w:rsidR="00862590" w:rsidRPr="00862590">
          <w:rPr>
            <w:rFonts w:ascii="inherit" w:hAnsi="inherit"/>
            <w:sz w:val="24"/>
            <w:szCs w:val="24"/>
          </w:rPr>
          <w:fldChar w:fldCharType="separate"/>
        </w:r>
      </w:ins>
      <w:r w:rsidR="000830C9" w:rsidRPr="000830C9">
        <w:rPr>
          <w:rFonts w:ascii="inherit" w:hAnsi="inherit"/>
          <w:sz w:val="24"/>
          <w:szCs w:val="24"/>
        </w:rPr>
        <w:t>Article 39</w:t>
      </w:r>
      <w:ins w:id="857" w:author="Autho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_Ref153269113 \h  \* MERGEFORMAT </w:instrText>
        </w:r>
      </w:ins>
      <w:r w:rsidR="00862590" w:rsidRPr="00862590">
        <w:rPr>
          <w:rFonts w:ascii="inherit" w:hAnsi="inherit"/>
          <w:sz w:val="24"/>
          <w:szCs w:val="24"/>
        </w:rPr>
      </w:r>
      <w:ins w:id="858" w:author="Author">
        <w:r w:rsidR="00862590" w:rsidRPr="00862590">
          <w:rPr>
            <w:rFonts w:ascii="inherit" w:hAnsi="inherit"/>
            <w:sz w:val="24"/>
            <w:szCs w:val="24"/>
          </w:rPr>
          <w:fldChar w:fldCharType="separate"/>
        </w:r>
      </w:ins>
      <w:r w:rsidR="000830C9" w:rsidRPr="000830C9">
        <w:rPr>
          <w:rFonts w:ascii="inherit" w:hAnsi="inherit"/>
          <w:sz w:val="24"/>
          <w:szCs w:val="24"/>
        </w:rPr>
        <w:t>Article 40</w:t>
      </w:r>
      <w:ins w:id="859" w:author="Autho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_Ref164174762 \h  \* MERGEFORMAT </w:instrText>
        </w:r>
      </w:ins>
      <w:r w:rsidR="00862590" w:rsidRPr="00862590">
        <w:rPr>
          <w:rFonts w:ascii="inherit" w:hAnsi="inherit"/>
          <w:sz w:val="24"/>
          <w:szCs w:val="24"/>
        </w:rPr>
      </w:r>
      <w:ins w:id="860" w:author="Author">
        <w:r w:rsidR="00862590" w:rsidRPr="00862590">
          <w:rPr>
            <w:rFonts w:ascii="inherit" w:hAnsi="inherit"/>
            <w:sz w:val="24"/>
            <w:szCs w:val="24"/>
          </w:rPr>
          <w:fldChar w:fldCharType="separate"/>
        </w:r>
        <w:r w:rsidR="000830C9" w:rsidRPr="000830C9">
          <w:rPr>
            <w:rFonts w:ascii="inherit" w:hAnsi="inherit"/>
            <w:sz w:val="24"/>
            <w:szCs w:val="24"/>
          </w:rPr>
          <w:t>Article 40a</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_Ref164174769 \h  \* MERGEFORMAT </w:instrText>
        </w:r>
      </w:ins>
      <w:r w:rsidR="00862590" w:rsidRPr="00862590">
        <w:rPr>
          <w:rFonts w:ascii="inherit" w:hAnsi="inherit"/>
          <w:sz w:val="24"/>
          <w:szCs w:val="24"/>
        </w:rPr>
      </w:r>
      <w:ins w:id="861" w:author="Author">
        <w:r w:rsidR="00862590" w:rsidRPr="00862590">
          <w:rPr>
            <w:rFonts w:ascii="inherit" w:hAnsi="inherit"/>
            <w:sz w:val="24"/>
            <w:szCs w:val="24"/>
          </w:rPr>
          <w:fldChar w:fldCharType="separate"/>
        </w:r>
        <w:r w:rsidR="000830C9" w:rsidRPr="000830C9">
          <w:rPr>
            <w:rFonts w:ascii="inherit" w:hAnsi="inherit"/>
            <w:sz w:val="24"/>
            <w:szCs w:val="24"/>
          </w:rPr>
          <w:t>Article 40b</w:t>
        </w:r>
        <w:r w:rsidR="00862590" w:rsidRPr="00862590">
          <w:rPr>
            <w:rFonts w:ascii="inherit" w:hAnsi="inherit"/>
            <w:sz w:val="24"/>
            <w:szCs w:val="24"/>
          </w:rPr>
          <w:fldChar w:fldCharType="end"/>
        </w:r>
        <w:r w:rsidR="00862590" w:rsidRPr="000830C9">
          <w:rPr>
            <w:rFonts w:ascii="inherit" w:hAnsi="inherit"/>
            <w:sz w:val="24"/>
            <w:szCs w:val="24"/>
          </w:rPr>
          <w:t xml:space="preserve">, </w:t>
        </w:r>
        <w:r w:rsidR="000830C9" w:rsidRPr="000830C9">
          <w:rPr>
            <w:rFonts w:ascii="inherit" w:hAnsi="inherit"/>
            <w:sz w:val="24"/>
            <w:szCs w:val="24"/>
          </w:rPr>
          <w:fldChar w:fldCharType="begin"/>
        </w:r>
        <w:r w:rsidR="000830C9" w:rsidRPr="000830C9">
          <w:rPr>
            <w:rFonts w:ascii="inherit" w:hAnsi="inherit"/>
            <w:sz w:val="24"/>
            <w:szCs w:val="24"/>
          </w:rPr>
          <w:instrText xml:space="preserve"> REF _Ref164410966 \h </w:instrText>
        </w:r>
      </w:ins>
      <w:r w:rsidR="000830C9" w:rsidRPr="000830C9">
        <w:rPr>
          <w:rFonts w:ascii="inherit" w:hAnsi="inherit"/>
          <w:sz w:val="24"/>
          <w:szCs w:val="24"/>
        </w:rPr>
        <w:instrText xml:space="preserve"> \* MERGEFORMAT </w:instrText>
      </w:r>
      <w:r w:rsidR="000830C9" w:rsidRPr="000830C9">
        <w:rPr>
          <w:rFonts w:ascii="inherit" w:hAnsi="inherit"/>
          <w:sz w:val="24"/>
          <w:szCs w:val="24"/>
        </w:rPr>
      </w:r>
      <w:r w:rsidR="000830C9" w:rsidRPr="000830C9">
        <w:rPr>
          <w:rFonts w:ascii="inherit" w:hAnsi="inherit"/>
          <w:sz w:val="24"/>
          <w:szCs w:val="24"/>
        </w:rPr>
        <w:fldChar w:fldCharType="separate"/>
      </w:r>
      <w:r w:rsidR="000830C9" w:rsidRPr="000830C9">
        <w:rPr>
          <w:rFonts w:ascii="inherit" w:hAnsi="inherit"/>
          <w:sz w:val="24"/>
          <w:szCs w:val="24"/>
        </w:rPr>
        <w:t>Article 41</w:t>
      </w:r>
      <w:ins w:id="862" w:author="Author">
        <w:r w:rsidR="000830C9" w:rsidRPr="000830C9">
          <w:rPr>
            <w:rFonts w:ascii="inherit" w:hAnsi="inherit"/>
            <w:sz w:val="24"/>
            <w:szCs w:val="24"/>
          </w:rPr>
          <w:fldChar w:fldCharType="end"/>
        </w:r>
        <w:r w:rsidR="00862590" w:rsidRPr="000830C9">
          <w:rPr>
            <w:rFonts w:ascii="inherit" w:hAnsi="inherit"/>
            <w:sz w:val="24"/>
            <w:szCs w:val="24"/>
          </w:rPr>
          <w:t xml:space="preserve">, </w:t>
        </w:r>
        <w:r w:rsidR="00862590" w:rsidRPr="000830C9">
          <w:rPr>
            <w:rFonts w:ascii="inherit" w:hAnsi="inherit"/>
            <w:sz w:val="24"/>
            <w:szCs w:val="24"/>
          </w:rPr>
          <w:fldChar w:fldCharType="begin"/>
        </w:r>
        <w:r w:rsidR="00862590" w:rsidRPr="000830C9">
          <w:rPr>
            <w:rFonts w:ascii="inherit" w:hAnsi="inherit"/>
            <w:sz w:val="24"/>
            <w:szCs w:val="24"/>
          </w:rPr>
          <w:instrText xml:space="preserve"> REF _Ref153268494 \h  \* MERGEFORMAT </w:instrText>
        </w:r>
      </w:ins>
      <w:r w:rsidR="00862590" w:rsidRPr="000830C9">
        <w:rPr>
          <w:rFonts w:ascii="inherit" w:hAnsi="inherit"/>
          <w:sz w:val="24"/>
          <w:szCs w:val="24"/>
        </w:rPr>
      </w:r>
      <w:ins w:id="863" w:author="Author">
        <w:r w:rsidR="00862590" w:rsidRPr="000830C9">
          <w:rPr>
            <w:rFonts w:ascii="inherit" w:hAnsi="inherit"/>
            <w:sz w:val="24"/>
            <w:szCs w:val="24"/>
          </w:rPr>
          <w:fldChar w:fldCharType="separate"/>
        </w:r>
      </w:ins>
      <w:r w:rsidR="000830C9" w:rsidRPr="000830C9">
        <w:rPr>
          <w:rFonts w:ascii="inherit" w:hAnsi="inherit"/>
          <w:sz w:val="24"/>
          <w:szCs w:val="24"/>
        </w:rPr>
        <w:t>Article 42</w:t>
      </w:r>
      <w:ins w:id="864" w:author="Author">
        <w:r w:rsidR="00862590" w:rsidRPr="000830C9">
          <w:rPr>
            <w:rFonts w:ascii="inherit" w:hAnsi="inherit"/>
            <w:sz w:val="24"/>
            <w:szCs w:val="24"/>
          </w:rPr>
          <w:fldChar w:fldCharType="end"/>
        </w:r>
        <w:r w:rsidR="00862590" w:rsidRPr="00B92EEC">
          <w:rPr>
            <w:rFonts w:ascii="inherit" w:hAnsi="inherit"/>
            <w:sz w:val="24"/>
            <w:szCs w:val="24"/>
          </w:rPr>
          <w:t xml:space="preserve">, </w:t>
        </w:r>
        <w:r w:rsidR="00862590" w:rsidRPr="00B92EEC">
          <w:rPr>
            <w:rFonts w:ascii="inherit" w:hAnsi="inherit"/>
            <w:sz w:val="24"/>
            <w:szCs w:val="24"/>
          </w:rPr>
          <w:fldChar w:fldCharType="begin"/>
        </w:r>
        <w:r w:rsidR="00862590" w:rsidRPr="00B92EEC">
          <w:rPr>
            <w:rFonts w:ascii="inherit" w:hAnsi="inherit"/>
            <w:sz w:val="24"/>
            <w:szCs w:val="24"/>
          </w:rPr>
          <w:instrText xml:space="preserve"> REF _Ref153268498 \h  \* MERGEFORMAT </w:instrText>
        </w:r>
      </w:ins>
      <w:r w:rsidR="00862590" w:rsidRPr="00B92EEC">
        <w:rPr>
          <w:rFonts w:ascii="inherit" w:hAnsi="inherit"/>
          <w:sz w:val="24"/>
          <w:szCs w:val="24"/>
        </w:rPr>
      </w:r>
      <w:ins w:id="865" w:author="Author">
        <w:r w:rsidR="00862590" w:rsidRPr="00B92EEC">
          <w:rPr>
            <w:rFonts w:ascii="inherit" w:hAnsi="inherit"/>
            <w:sz w:val="24"/>
            <w:szCs w:val="24"/>
          </w:rPr>
          <w:fldChar w:fldCharType="separate"/>
        </w:r>
      </w:ins>
      <w:r w:rsidR="000830C9" w:rsidRPr="000830C9">
        <w:rPr>
          <w:rFonts w:ascii="inherit" w:hAnsi="inherit"/>
          <w:sz w:val="24"/>
          <w:szCs w:val="24"/>
        </w:rPr>
        <w:t>Article 43</w:t>
      </w:r>
      <w:ins w:id="866" w:author="Author">
        <w:r w:rsidR="00862590" w:rsidRPr="00B92EEC">
          <w:rPr>
            <w:rFonts w:ascii="inherit" w:hAnsi="inherit"/>
            <w:sz w:val="24"/>
            <w:szCs w:val="24"/>
          </w:rPr>
          <w:fldChar w:fldCharType="end"/>
        </w:r>
        <w:r w:rsidR="00862590" w:rsidRPr="00B92EEC">
          <w:rPr>
            <w:rFonts w:ascii="inherit" w:hAnsi="inherit"/>
            <w:sz w:val="24"/>
            <w:szCs w:val="24"/>
          </w:rPr>
          <w:t xml:space="preserve">, </w:t>
        </w:r>
        <w:r w:rsidR="00862590" w:rsidRPr="00B92EEC">
          <w:rPr>
            <w:rFonts w:ascii="inherit" w:hAnsi="inherit"/>
            <w:sz w:val="24"/>
            <w:szCs w:val="24"/>
          </w:rPr>
          <w:fldChar w:fldCharType="begin"/>
        </w:r>
        <w:r w:rsidR="00862590" w:rsidRPr="00B92EEC">
          <w:rPr>
            <w:rFonts w:ascii="inherit" w:hAnsi="inherit"/>
            <w:sz w:val="24"/>
            <w:szCs w:val="24"/>
          </w:rPr>
          <w:instrText xml:space="preserve"> REF _Ref153268500 \h  \* MERGEFORMAT </w:instrText>
        </w:r>
      </w:ins>
      <w:r w:rsidR="00862590" w:rsidRPr="00B92EEC">
        <w:rPr>
          <w:rFonts w:ascii="inherit" w:hAnsi="inherit"/>
          <w:sz w:val="24"/>
          <w:szCs w:val="24"/>
        </w:rPr>
      </w:r>
      <w:ins w:id="867" w:author="Author">
        <w:r w:rsidR="00862590" w:rsidRPr="00B92EEC">
          <w:rPr>
            <w:rFonts w:ascii="inherit" w:hAnsi="inherit"/>
            <w:sz w:val="24"/>
            <w:szCs w:val="24"/>
          </w:rPr>
          <w:fldChar w:fldCharType="separate"/>
        </w:r>
      </w:ins>
      <w:r w:rsidR="000830C9" w:rsidRPr="000830C9">
        <w:rPr>
          <w:rFonts w:ascii="inherit" w:hAnsi="inherit"/>
          <w:sz w:val="24"/>
          <w:szCs w:val="24"/>
        </w:rPr>
        <w:t>Article 44</w:t>
      </w:r>
      <w:ins w:id="868" w:author="Author">
        <w:r w:rsidR="00862590" w:rsidRPr="00B92EEC">
          <w:rPr>
            <w:rFonts w:ascii="inherit" w:hAnsi="inherit"/>
            <w:sz w:val="24"/>
            <w:szCs w:val="24"/>
          </w:rPr>
          <w:fldChar w:fldCharType="end"/>
        </w:r>
        <w:r w:rsidR="00862590" w:rsidRPr="00B92EEC">
          <w:rPr>
            <w:rFonts w:ascii="inherit" w:hAnsi="inherit"/>
            <w:sz w:val="24"/>
            <w:szCs w:val="24"/>
          </w:rPr>
          <w:t xml:space="preserve"> and </w:t>
        </w:r>
        <w:r w:rsidR="00862590" w:rsidRPr="00B92EEC">
          <w:rPr>
            <w:rFonts w:ascii="inherit" w:hAnsi="inherit"/>
            <w:sz w:val="24"/>
            <w:szCs w:val="24"/>
          </w:rPr>
          <w:fldChar w:fldCharType="begin"/>
        </w:r>
        <w:r w:rsidR="00862590" w:rsidRPr="00B92EEC">
          <w:rPr>
            <w:rFonts w:ascii="inherit" w:hAnsi="inherit"/>
            <w:sz w:val="24"/>
            <w:szCs w:val="24"/>
          </w:rPr>
          <w:instrText xml:space="preserve"> REF _Ref153268502 \h  \* MERGEFORMAT </w:instrText>
        </w:r>
      </w:ins>
      <w:r w:rsidR="00862590" w:rsidRPr="00B92EEC">
        <w:rPr>
          <w:rFonts w:ascii="inherit" w:hAnsi="inherit"/>
          <w:sz w:val="24"/>
          <w:szCs w:val="24"/>
        </w:rPr>
      </w:r>
      <w:ins w:id="869" w:author="Author">
        <w:r w:rsidR="00862590" w:rsidRPr="00B92EEC">
          <w:rPr>
            <w:rFonts w:ascii="inherit" w:hAnsi="inherit"/>
            <w:sz w:val="24"/>
            <w:szCs w:val="24"/>
          </w:rPr>
          <w:fldChar w:fldCharType="separate"/>
        </w:r>
      </w:ins>
      <w:r w:rsidR="000830C9" w:rsidRPr="000830C9">
        <w:rPr>
          <w:rFonts w:ascii="inherit" w:hAnsi="inherit"/>
          <w:sz w:val="24"/>
          <w:szCs w:val="24"/>
        </w:rPr>
        <w:t>Article 45</w:t>
      </w:r>
      <w:ins w:id="870" w:author="Author">
        <w:r w:rsidR="00862590" w:rsidRPr="00B92EEC">
          <w:rPr>
            <w:rFonts w:ascii="inherit" w:hAnsi="inherit"/>
            <w:sz w:val="24"/>
            <w:szCs w:val="24"/>
          </w:rPr>
          <w:fldChar w:fldCharType="end"/>
        </w:r>
        <w:r w:rsidR="00862590" w:rsidRPr="00B92EEC">
          <w:rPr>
            <w:rFonts w:ascii="inherit" w:hAnsi="inherit"/>
            <w:sz w:val="24"/>
            <w:szCs w:val="24"/>
          </w:rPr>
          <w:t xml:space="preserve"> of this Regulation</w:t>
        </w:r>
        <w:r w:rsidR="005F53D4" w:rsidRPr="008C1416">
          <w:rPr>
            <w:rFonts w:ascii="inherit" w:hAnsi="inherit"/>
            <w:sz w:val="24"/>
            <w:szCs w:val="24"/>
          </w:rPr>
          <w:t>.</w:t>
        </w:r>
        <w:r w:rsidR="005F53D4">
          <w:rPr>
            <w:rFonts w:ascii="inherit" w:hAnsi="inherit"/>
            <w:sz w:val="24"/>
            <w:szCs w:val="24"/>
          </w:rPr>
          <w:t xml:space="preserve"> </w:t>
        </w:r>
      </w:ins>
      <w:r w:rsidRPr="00B92EEC">
        <w:rPr>
          <w:rFonts w:ascii="inherit" w:hAnsi="inherit"/>
          <w:sz w:val="24"/>
          <w:szCs w:val="24"/>
        </w:rPr>
        <w:t xml:space="preserve">These requirements shall apply at the </w:t>
      </w:r>
      <w:del w:id="871" w:author="Author">
        <w:r w:rsidRPr="00B92EEC" w:rsidDel="008C1416">
          <w:rPr>
            <w:rFonts w:ascii="inherit" w:hAnsi="inherit"/>
            <w:sz w:val="24"/>
            <w:szCs w:val="24"/>
          </w:rPr>
          <w:delText xml:space="preserve">HVDC </w:delText>
        </w:r>
      </w:del>
      <w:r w:rsidRPr="00B92EEC">
        <w:rPr>
          <w:rFonts w:ascii="inherit" w:hAnsi="inherit"/>
          <w:sz w:val="24"/>
          <w:szCs w:val="24"/>
        </w:rPr>
        <w:t xml:space="preserve">interface points of the </w:t>
      </w:r>
      <w:ins w:id="872" w:author="Author">
        <w:r w:rsidR="008C1416">
          <w:rPr>
            <w:rFonts w:ascii="inherit" w:hAnsi="inherit"/>
            <w:sz w:val="24"/>
            <w:szCs w:val="24"/>
          </w:rPr>
          <w:t xml:space="preserve">asynchronously </w:t>
        </w:r>
        <w:r w:rsidR="008C1416" w:rsidRPr="005B3720">
          <w:rPr>
            <w:rFonts w:ascii="inherit" w:hAnsi="inherit"/>
            <w:sz w:val="24"/>
            <w:szCs w:val="24"/>
          </w:rPr>
          <w:t>connected power park module</w:t>
        </w:r>
        <w:r w:rsidR="008C1416">
          <w:rPr>
            <w:rFonts w:ascii="inherit" w:hAnsi="inherit"/>
            <w:sz w:val="24"/>
            <w:szCs w:val="24"/>
          </w:rPr>
          <w:t xml:space="preserve">, </w:t>
        </w:r>
        <w:r w:rsidR="008C1416" w:rsidRPr="008C1416">
          <w:rPr>
            <w:rFonts w:ascii="inherit" w:hAnsi="inherit"/>
            <w:sz w:val="24"/>
            <w:szCs w:val="24"/>
          </w:rPr>
          <w:t xml:space="preserve">asynchronously connected </w:t>
        </w:r>
        <w:r w:rsidR="008C1416">
          <w:rPr>
            <w:rFonts w:ascii="inherit" w:hAnsi="inherit"/>
            <w:sz w:val="24"/>
            <w:szCs w:val="24"/>
          </w:rPr>
          <w:t>d</w:t>
        </w:r>
        <w:r w:rsidR="008C1416" w:rsidRPr="008C1416">
          <w:rPr>
            <w:rFonts w:ascii="inherit" w:hAnsi="inherit"/>
            <w:sz w:val="24"/>
            <w:szCs w:val="24"/>
          </w:rPr>
          <w:t xml:space="preserve">emand </w:t>
        </w:r>
        <w:r w:rsidR="008C1416">
          <w:rPr>
            <w:rFonts w:ascii="inherit" w:hAnsi="inherit"/>
            <w:sz w:val="24"/>
            <w:szCs w:val="24"/>
          </w:rPr>
          <w:t>f</w:t>
        </w:r>
        <w:r w:rsidR="008C1416" w:rsidRPr="008C1416">
          <w:rPr>
            <w:rFonts w:ascii="inherit" w:hAnsi="inherit"/>
            <w:sz w:val="24"/>
            <w:szCs w:val="24"/>
          </w:rPr>
          <w:t>acilit</w:t>
        </w:r>
        <w:r w:rsidR="008C1416">
          <w:rPr>
            <w:rFonts w:ascii="inherit" w:hAnsi="inherit"/>
            <w:sz w:val="24"/>
            <w:szCs w:val="24"/>
          </w:rPr>
          <w:t xml:space="preserve">y, </w:t>
        </w:r>
        <w:r w:rsidR="008903AD" w:rsidRPr="008C1416">
          <w:rPr>
            <w:rFonts w:ascii="inherit" w:hAnsi="inherit"/>
            <w:sz w:val="24"/>
            <w:szCs w:val="24"/>
          </w:rPr>
          <w:t xml:space="preserve">asynchronously connected </w:t>
        </w:r>
        <w:r w:rsidR="008903AD">
          <w:rPr>
            <w:rFonts w:ascii="inherit" w:hAnsi="inherit"/>
            <w:sz w:val="24"/>
            <w:szCs w:val="24"/>
          </w:rPr>
          <w:t xml:space="preserve">power-to-gas demand unit, </w:t>
        </w:r>
        <w:r w:rsidR="008C1416">
          <w:rPr>
            <w:rFonts w:ascii="inherit" w:hAnsi="inherit"/>
            <w:sz w:val="24"/>
            <w:szCs w:val="24"/>
          </w:rPr>
          <w:t>asynchronously connected electricity storage module</w:t>
        </w:r>
      </w:ins>
      <w:del w:id="873" w:author="Author">
        <w:r w:rsidRPr="00B92EEC" w:rsidDel="008C1416">
          <w:rPr>
            <w:rFonts w:ascii="inherit" w:hAnsi="inherit"/>
            <w:sz w:val="24"/>
            <w:szCs w:val="24"/>
          </w:rPr>
          <w:delText>DC-connected power park module</w:delText>
        </w:r>
      </w:del>
      <w:r w:rsidRPr="00B92EEC">
        <w:rPr>
          <w:rFonts w:ascii="inherit" w:hAnsi="inherit"/>
          <w:sz w:val="24"/>
          <w:szCs w:val="24"/>
        </w:rPr>
        <w:t xml:space="preserve"> and the </w:t>
      </w:r>
      <w:ins w:id="874" w:author="Author">
        <w:r w:rsidR="008C1416">
          <w:rPr>
            <w:rFonts w:ascii="inherit" w:hAnsi="inherit"/>
            <w:sz w:val="24"/>
            <w:szCs w:val="24"/>
          </w:rPr>
          <w:t xml:space="preserve">remote-end </w:t>
        </w:r>
      </w:ins>
      <w:r w:rsidRPr="00B92EEC">
        <w:rPr>
          <w:rFonts w:ascii="inherit" w:hAnsi="inherit"/>
          <w:sz w:val="24"/>
          <w:szCs w:val="24"/>
        </w:rPr>
        <w:t xml:space="preserve">HVDC </w:t>
      </w:r>
      <w:del w:id="875" w:author="Author">
        <w:r w:rsidRPr="00B92EEC" w:rsidDel="008C1416">
          <w:rPr>
            <w:rFonts w:ascii="inherit" w:hAnsi="inherit"/>
            <w:sz w:val="24"/>
            <w:szCs w:val="24"/>
          </w:rPr>
          <w:delText>systems</w:delText>
        </w:r>
      </w:del>
      <w:ins w:id="876" w:author="Author">
        <w:r w:rsidR="008C1416">
          <w:rPr>
            <w:rFonts w:ascii="inherit" w:hAnsi="inherit"/>
            <w:sz w:val="24"/>
            <w:szCs w:val="24"/>
          </w:rPr>
          <w:t>converter station</w:t>
        </w:r>
      </w:ins>
      <w:r w:rsidRPr="00B92EEC">
        <w:rPr>
          <w:rFonts w:ascii="inherit" w:hAnsi="inherit"/>
          <w:sz w:val="24"/>
          <w:szCs w:val="24"/>
        </w:rPr>
        <w:t xml:space="preserve">. </w:t>
      </w:r>
      <w:del w:id="877" w:author="Author">
        <w:r w:rsidRPr="00B92EEC" w:rsidDel="008C1416">
          <w:rPr>
            <w:rFonts w:ascii="inherit" w:hAnsi="inherit"/>
            <w:sz w:val="24"/>
            <w:szCs w:val="24"/>
          </w:rPr>
          <w:delText>The categorisation in Article</w:delText>
        </w:r>
        <w:r w:rsidRPr="005B3720" w:rsidDel="008C1416">
          <w:rPr>
            <w:rFonts w:ascii="inherit" w:hAnsi="inherit"/>
            <w:sz w:val="24"/>
            <w:szCs w:val="24"/>
          </w:rPr>
          <w:delText xml:space="preserve"> 5 of Regulation (EU) 2016/631 shall apply to DC-connected power park modules.</w:delText>
        </w:r>
      </w:del>
    </w:p>
    <w:p w14:paraId="33C48EB0" w14:textId="3102C835" w:rsidR="00AE476A" w:rsidRPr="005B3720" w:rsidRDefault="00BF5202" w:rsidP="001217F6">
      <w:pPr>
        <w:pStyle w:val="Heading2"/>
      </w:pPr>
      <w:bookmarkStart w:id="878" w:name="_Ref153263925"/>
      <w:r w:rsidRPr="005B3720">
        <w:t>Article 39</w:t>
      </w:r>
      <w:bookmarkEnd w:id="878"/>
    </w:p>
    <w:p w14:paraId="16A2D613" w14:textId="7FE94318" w:rsidR="00AE476A" w:rsidRPr="006846E9" w:rsidRDefault="00BF5202" w:rsidP="006846E9">
      <w:pPr>
        <w:jc w:val="center"/>
        <w:rPr>
          <w:rFonts w:ascii="inherit" w:hAnsi="inherit"/>
          <w:b/>
          <w:bCs/>
          <w:sz w:val="24"/>
          <w:szCs w:val="24"/>
        </w:rPr>
      </w:pPr>
      <w:r w:rsidRPr="006846E9">
        <w:rPr>
          <w:rFonts w:ascii="inherit" w:hAnsi="inherit"/>
          <w:b/>
          <w:bCs/>
          <w:sz w:val="24"/>
          <w:szCs w:val="24"/>
        </w:rPr>
        <w:t>Frequency stability requirements</w:t>
      </w:r>
    </w:p>
    <w:p w14:paraId="7FFB4C19" w14:textId="2ECA4CAC" w:rsidR="00AE476A" w:rsidRPr="005B3720" w:rsidRDefault="00BF5202" w:rsidP="00B13FCD">
      <w:pPr>
        <w:numPr>
          <w:ilvl w:val="0"/>
          <w:numId w:val="164"/>
        </w:numPr>
        <w:spacing w:after="396"/>
        <w:ind w:left="0"/>
        <w:rPr>
          <w:rFonts w:ascii="inherit" w:hAnsi="inherit"/>
          <w:sz w:val="24"/>
          <w:szCs w:val="24"/>
        </w:rPr>
      </w:pPr>
      <w:bookmarkStart w:id="879" w:name="_Ref153264010"/>
      <w:r w:rsidRPr="005B3720">
        <w:rPr>
          <w:rFonts w:ascii="inherit" w:hAnsi="inherit"/>
          <w:sz w:val="24"/>
          <w:szCs w:val="24"/>
        </w:rPr>
        <w:t>With regards to frequency response:</w:t>
      </w:r>
      <w:bookmarkEnd w:id="879"/>
    </w:p>
    <w:p w14:paraId="66A359EF" w14:textId="095CAD0F" w:rsidR="00AE476A" w:rsidRPr="005B3720" w:rsidRDefault="00BF5202" w:rsidP="00D70247">
      <w:pPr>
        <w:numPr>
          <w:ilvl w:val="0"/>
          <w:numId w:val="44"/>
        </w:numPr>
        <w:spacing w:after="308"/>
        <w:ind w:hanging="295"/>
        <w:rPr>
          <w:rFonts w:ascii="inherit" w:hAnsi="inherit"/>
          <w:sz w:val="24"/>
          <w:szCs w:val="24"/>
        </w:rPr>
      </w:pPr>
      <w:bookmarkStart w:id="880" w:name="_Ref153264053"/>
      <w:r w:rsidRPr="005B3720">
        <w:rPr>
          <w:rFonts w:ascii="inherit" w:hAnsi="inherit"/>
          <w:sz w:val="24"/>
          <w:szCs w:val="24"/>
        </w:rPr>
        <w:t>a</w:t>
      </w:r>
      <w:ins w:id="881" w:author="Author">
        <w:r w:rsidR="00A000A5">
          <w:rPr>
            <w:rFonts w:ascii="inherit" w:hAnsi="inherit"/>
            <w:sz w:val="24"/>
            <w:szCs w:val="24"/>
          </w:rPr>
          <w:t>n</w:t>
        </w:r>
      </w:ins>
      <w:r w:rsidRPr="005B3720">
        <w:rPr>
          <w:rFonts w:ascii="inherit" w:hAnsi="inherit"/>
          <w:sz w:val="24"/>
          <w:szCs w:val="24"/>
        </w:rPr>
        <w:t xml:space="preserve"> </w:t>
      </w:r>
      <w:ins w:id="882" w:author="Author">
        <w:r w:rsidR="00A000A5" w:rsidRPr="00A000A5">
          <w:rPr>
            <w:rFonts w:ascii="inherit" w:hAnsi="inherit"/>
            <w:sz w:val="24"/>
            <w:szCs w:val="24"/>
          </w:rPr>
          <w:t xml:space="preserve">asynchronously connected </w:t>
        </w:r>
        <w:r w:rsidR="00A000A5">
          <w:rPr>
            <w:rFonts w:ascii="inherit" w:hAnsi="inherit"/>
            <w:sz w:val="24"/>
            <w:szCs w:val="24"/>
          </w:rPr>
          <w:t>p</w:t>
        </w:r>
        <w:r w:rsidR="00A000A5" w:rsidRPr="00A000A5">
          <w:rPr>
            <w:rFonts w:ascii="inherit" w:hAnsi="inherit"/>
            <w:sz w:val="24"/>
            <w:szCs w:val="24"/>
          </w:rPr>
          <w:t xml:space="preserve">ower </w:t>
        </w:r>
        <w:r w:rsidR="00A000A5">
          <w:rPr>
            <w:rFonts w:ascii="inherit" w:hAnsi="inherit"/>
            <w:sz w:val="24"/>
            <w:szCs w:val="24"/>
          </w:rPr>
          <w:t>p</w:t>
        </w:r>
        <w:r w:rsidR="00A000A5" w:rsidRPr="00A000A5">
          <w:rPr>
            <w:rFonts w:ascii="inherit" w:hAnsi="inherit"/>
            <w:sz w:val="24"/>
            <w:szCs w:val="24"/>
          </w:rPr>
          <w:t xml:space="preserve">ark </w:t>
        </w:r>
        <w:r w:rsidR="00A000A5">
          <w:rPr>
            <w:rFonts w:ascii="inherit" w:hAnsi="inherit"/>
            <w:sz w:val="24"/>
            <w:szCs w:val="24"/>
          </w:rPr>
          <w:t>m</w:t>
        </w:r>
        <w:r w:rsidR="00A000A5" w:rsidRPr="00A000A5">
          <w:rPr>
            <w:rFonts w:ascii="inherit" w:hAnsi="inherit"/>
            <w:sz w:val="24"/>
            <w:szCs w:val="24"/>
          </w:rPr>
          <w:t xml:space="preserve">odule, asynchronously connected </w:t>
        </w:r>
        <w:r w:rsidR="00A000A5">
          <w:rPr>
            <w:rFonts w:ascii="inherit" w:hAnsi="inherit"/>
            <w:sz w:val="24"/>
            <w:szCs w:val="24"/>
          </w:rPr>
          <w:t>p</w:t>
        </w:r>
        <w:r w:rsidR="00A000A5" w:rsidRPr="00A000A5">
          <w:rPr>
            <w:rFonts w:ascii="inherit" w:hAnsi="inherit"/>
            <w:sz w:val="24"/>
            <w:szCs w:val="24"/>
          </w:rPr>
          <w:t>ower-to-</w:t>
        </w:r>
        <w:r w:rsidR="00A000A5">
          <w:rPr>
            <w:rFonts w:ascii="inherit" w:hAnsi="inherit"/>
            <w:sz w:val="24"/>
            <w:szCs w:val="24"/>
          </w:rPr>
          <w:t>g</w:t>
        </w:r>
        <w:r w:rsidR="00A000A5" w:rsidRPr="00A000A5">
          <w:rPr>
            <w:rFonts w:ascii="inherit" w:hAnsi="inherit"/>
            <w:sz w:val="24"/>
            <w:szCs w:val="24"/>
          </w:rPr>
          <w:t xml:space="preserve">as </w:t>
        </w:r>
        <w:r w:rsidR="00A000A5">
          <w:rPr>
            <w:rFonts w:ascii="inherit" w:hAnsi="inherit"/>
            <w:sz w:val="24"/>
            <w:szCs w:val="24"/>
          </w:rPr>
          <w:t>d</w:t>
        </w:r>
        <w:r w:rsidR="00A000A5" w:rsidRPr="00A000A5">
          <w:rPr>
            <w:rFonts w:ascii="inherit" w:hAnsi="inherit"/>
            <w:sz w:val="24"/>
            <w:szCs w:val="24"/>
          </w:rPr>
          <w:t xml:space="preserve">emand </w:t>
        </w:r>
        <w:r w:rsidR="00A000A5">
          <w:rPr>
            <w:rFonts w:ascii="inherit" w:hAnsi="inherit"/>
            <w:sz w:val="24"/>
            <w:szCs w:val="24"/>
          </w:rPr>
          <w:t>u</w:t>
        </w:r>
        <w:r w:rsidR="00A000A5" w:rsidRPr="00A000A5">
          <w:rPr>
            <w:rFonts w:ascii="inherit" w:hAnsi="inherit"/>
            <w:sz w:val="24"/>
            <w:szCs w:val="24"/>
          </w:rPr>
          <w:t xml:space="preserve">nit, asynchronously connected </w:t>
        </w:r>
        <w:r w:rsidR="00065D7E">
          <w:rPr>
            <w:rFonts w:ascii="inherit" w:hAnsi="inherit"/>
            <w:sz w:val="24"/>
            <w:szCs w:val="24"/>
          </w:rPr>
          <w:t>e</w:t>
        </w:r>
        <w:r w:rsidR="00A000A5" w:rsidRPr="00A000A5">
          <w:rPr>
            <w:rFonts w:ascii="inherit" w:hAnsi="inherit"/>
            <w:sz w:val="24"/>
            <w:szCs w:val="24"/>
          </w:rPr>
          <w:t xml:space="preserve">lectricity </w:t>
        </w:r>
        <w:r w:rsidR="00065D7E">
          <w:rPr>
            <w:rFonts w:ascii="inherit" w:hAnsi="inherit"/>
            <w:sz w:val="24"/>
            <w:szCs w:val="24"/>
          </w:rPr>
          <w:t>s</w:t>
        </w:r>
        <w:r w:rsidR="00A000A5" w:rsidRPr="00A000A5">
          <w:rPr>
            <w:rFonts w:ascii="inherit" w:hAnsi="inherit"/>
            <w:sz w:val="24"/>
            <w:szCs w:val="24"/>
          </w:rPr>
          <w:t xml:space="preserve">torage </w:t>
        </w:r>
        <w:r w:rsidR="00065D7E">
          <w:rPr>
            <w:rFonts w:ascii="inherit" w:hAnsi="inherit"/>
            <w:sz w:val="24"/>
            <w:szCs w:val="24"/>
          </w:rPr>
          <w:t>m</w:t>
        </w:r>
        <w:r w:rsidR="00A000A5" w:rsidRPr="00A000A5">
          <w:rPr>
            <w:rFonts w:ascii="inherit" w:hAnsi="inherit"/>
            <w:sz w:val="24"/>
            <w:szCs w:val="24"/>
          </w:rPr>
          <w:t>odule and remote-end HVDC converter stations</w:t>
        </w:r>
        <w:r w:rsidR="00A000A5" w:rsidRPr="00A000A5" w:rsidDel="00A000A5">
          <w:rPr>
            <w:rFonts w:ascii="inherit" w:hAnsi="inherit"/>
            <w:sz w:val="24"/>
            <w:szCs w:val="24"/>
          </w:rPr>
          <w:t xml:space="preserve"> </w:t>
        </w:r>
      </w:ins>
      <w:del w:id="883" w:author="Author">
        <w:r w:rsidRPr="005B3720" w:rsidDel="00A000A5">
          <w:rPr>
            <w:rFonts w:ascii="inherit" w:hAnsi="inherit"/>
            <w:sz w:val="24"/>
            <w:szCs w:val="24"/>
          </w:rPr>
          <w:delText xml:space="preserve">DC-connected power park module </w:delText>
        </w:r>
      </w:del>
      <w:r w:rsidRPr="005B3720">
        <w:rPr>
          <w:rFonts w:ascii="inherit" w:hAnsi="inherit"/>
          <w:sz w:val="24"/>
          <w:szCs w:val="24"/>
        </w:rPr>
        <w:t xml:space="preserve">shall be capable of receiving a fast signal from a connection point in the synchronous area to which frequency response is being provided, and be able to process this signal </w:t>
      </w:r>
      <w:del w:id="884" w:author="Author">
        <w:r w:rsidRPr="005B3720" w:rsidDel="00A000A5">
          <w:rPr>
            <w:rFonts w:ascii="inherit" w:hAnsi="inherit"/>
            <w:sz w:val="24"/>
            <w:szCs w:val="24"/>
          </w:rPr>
          <w:delText xml:space="preserve">within </w:delText>
        </w:r>
      </w:del>
      <w:ins w:id="885" w:author="Author">
        <w:r w:rsidR="00A000A5">
          <w:rPr>
            <w:rFonts w:ascii="inherit" w:hAnsi="inherit"/>
            <w:sz w:val="24"/>
            <w:szCs w:val="24"/>
          </w:rPr>
          <w:t>no later than</w:t>
        </w:r>
        <w:r w:rsidR="00A000A5" w:rsidRPr="005B3720">
          <w:rPr>
            <w:rFonts w:ascii="inherit" w:hAnsi="inherit"/>
            <w:sz w:val="24"/>
            <w:szCs w:val="24"/>
          </w:rPr>
          <w:t xml:space="preserve"> </w:t>
        </w:r>
      </w:ins>
      <w:r w:rsidRPr="005B3720">
        <w:rPr>
          <w:rFonts w:ascii="inherit" w:hAnsi="inherit"/>
          <w:sz w:val="24"/>
          <w:szCs w:val="24"/>
        </w:rPr>
        <w:t xml:space="preserve">0,1 second from sending to completion of processing the signal for activation of the response. Frequency shall be measured at the connection point </w:t>
      </w:r>
      <w:ins w:id="886" w:author="Author">
        <w:r w:rsidR="00A000A5">
          <w:rPr>
            <w:rFonts w:ascii="inherit" w:hAnsi="inherit"/>
            <w:sz w:val="24"/>
            <w:szCs w:val="24"/>
          </w:rPr>
          <w:t xml:space="preserve">of the HVDC system or a predefined connection point </w:t>
        </w:r>
      </w:ins>
      <w:r w:rsidRPr="005B3720">
        <w:rPr>
          <w:rFonts w:ascii="inherit" w:hAnsi="inherit"/>
          <w:sz w:val="24"/>
          <w:szCs w:val="24"/>
        </w:rPr>
        <w:t xml:space="preserve">in </w:t>
      </w:r>
      <w:del w:id="887" w:author="Author">
        <w:r w:rsidRPr="005B3720" w:rsidDel="00A000A5">
          <w:rPr>
            <w:rFonts w:ascii="inherit" w:hAnsi="inherit"/>
            <w:sz w:val="24"/>
            <w:szCs w:val="24"/>
          </w:rPr>
          <w:delText xml:space="preserve">the </w:delText>
        </w:r>
      </w:del>
      <w:ins w:id="888" w:author="Author">
        <w:r w:rsidR="00A000A5">
          <w:rPr>
            <w:rFonts w:ascii="inherit" w:hAnsi="inherit"/>
            <w:sz w:val="24"/>
            <w:szCs w:val="24"/>
          </w:rPr>
          <w:t>a</w:t>
        </w:r>
        <w:r w:rsidR="00A000A5" w:rsidRPr="005B3720">
          <w:rPr>
            <w:rFonts w:ascii="inherit" w:hAnsi="inherit"/>
            <w:sz w:val="24"/>
            <w:szCs w:val="24"/>
          </w:rPr>
          <w:t xml:space="preserve"> </w:t>
        </w:r>
      </w:ins>
      <w:r w:rsidRPr="005B3720">
        <w:rPr>
          <w:rFonts w:ascii="inherit" w:hAnsi="inherit"/>
          <w:sz w:val="24"/>
          <w:szCs w:val="24"/>
        </w:rPr>
        <w:t>synchronous area to which frequency response is being provided;</w:t>
      </w:r>
      <w:bookmarkEnd w:id="880"/>
      <w:r w:rsidRPr="005B3720">
        <w:rPr>
          <w:rFonts w:ascii="inherit" w:hAnsi="inherit"/>
          <w:sz w:val="24"/>
          <w:szCs w:val="24"/>
        </w:rPr>
        <w:t xml:space="preserve"> </w:t>
      </w:r>
    </w:p>
    <w:p w14:paraId="23BE1399" w14:textId="7891B5D8" w:rsidR="00AE476A" w:rsidRPr="005B3720" w:rsidRDefault="6CB78795" w:rsidP="00D70247">
      <w:pPr>
        <w:numPr>
          <w:ilvl w:val="0"/>
          <w:numId w:val="44"/>
        </w:numPr>
        <w:spacing w:after="321"/>
        <w:ind w:hanging="295"/>
        <w:rPr>
          <w:rFonts w:ascii="inherit" w:hAnsi="inherit"/>
          <w:sz w:val="24"/>
          <w:szCs w:val="24"/>
        </w:rPr>
      </w:pPr>
      <w:ins w:id="889" w:author="Author">
        <w:r w:rsidRPr="4D90AB47">
          <w:rPr>
            <w:rFonts w:ascii="inherit" w:hAnsi="inherit"/>
            <w:sz w:val="24"/>
            <w:szCs w:val="24"/>
          </w:rPr>
          <w:t xml:space="preserve">asynchronously connected power park modules, asynchronously connected power-to-gas demand units and asynchronously connected electricity storage modules </w:t>
        </w:r>
      </w:ins>
      <w:del w:id="890" w:author="Author">
        <w:r w:rsidR="00065D7E" w:rsidRPr="4D90AB47" w:rsidDel="4A27420F">
          <w:rPr>
            <w:rFonts w:ascii="inherit" w:hAnsi="inherit"/>
            <w:sz w:val="24"/>
            <w:szCs w:val="24"/>
          </w:rPr>
          <w:delText xml:space="preserve">DC-connected power park modules </w:delText>
        </w:r>
      </w:del>
      <w:r w:rsidR="4A27420F" w:rsidRPr="4D90AB47">
        <w:rPr>
          <w:rFonts w:ascii="inherit" w:hAnsi="inherit"/>
          <w:sz w:val="24"/>
          <w:szCs w:val="24"/>
        </w:rPr>
        <w:t xml:space="preserve">connected via HVDC systems </w:t>
      </w:r>
      <w:del w:id="891" w:author="Author">
        <w:r w:rsidR="00065D7E" w:rsidRPr="4D90AB47" w:rsidDel="4A27420F">
          <w:rPr>
            <w:rFonts w:ascii="inherit" w:hAnsi="inherit"/>
            <w:sz w:val="24"/>
            <w:szCs w:val="24"/>
          </w:rPr>
          <w:delText>which connect with</w:delText>
        </w:r>
      </w:del>
      <w:ins w:id="892" w:author="Author">
        <w:r w:rsidRPr="4D90AB47">
          <w:rPr>
            <w:rFonts w:ascii="inherit" w:hAnsi="inherit"/>
            <w:sz w:val="24"/>
            <w:szCs w:val="24"/>
          </w:rPr>
          <w:t>to</w:t>
        </w:r>
      </w:ins>
      <w:r w:rsidR="4A27420F" w:rsidRPr="4D90AB47">
        <w:rPr>
          <w:rFonts w:ascii="inherit" w:hAnsi="inherit"/>
          <w:sz w:val="24"/>
          <w:szCs w:val="24"/>
        </w:rPr>
        <w:t xml:space="preserve"> more than one control area</w:t>
      </w:r>
      <w:ins w:id="893" w:author="Author">
        <w:del w:id="894" w:author="Author">
          <w:r w:rsidR="00065D7E" w:rsidRPr="4D90AB47" w:rsidDel="6CB78795">
            <w:rPr>
              <w:rFonts w:ascii="inherit" w:hAnsi="inherit"/>
              <w:sz w:val="24"/>
              <w:szCs w:val="24"/>
            </w:rPr>
            <w:delText>s</w:delText>
          </w:r>
        </w:del>
      </w:ins>
      <w:r w:rsidR="4A27420F" w:rsidRPr="4D90AB47">
        <w:rPr>
          <w:rFonts w:ascii="inherit" w:hAnsi="inherit"/>
          <w:sz w:val="24"/>
          <w:szCs w:val="24"/>
        </w:rPr>
        <w:t xml:space="preserve"> shall be capable of delivering coordinated frequency control as specified by the relevant TSO</w:t>
      </w:r>
      <w:ins w:id="895" w:author="Author">
        <w:r w:rsidRPr="4D90AB47">
          <w:rPr>
            <w:rFonts w:ascii="inherit" w:hAnsi="inherit"/>
            <w:sz w:val="24"/>
            <w:szCs w:val="24"/>
          </w:rPr>
          <w:t>, in coordination with adjacent TSOs</w:t>
        </w:r>
      </w:ins>
      <w:r w:rsidR="4A27420F" w:rsidRPr="4D90AB47">
        <w:rPr>
          <w:rFonts w:ascii="inherit" w:hAnsi="inherit"/>
          <w:sz w:val="24"/>
          <w:szCs w:val="24"/>
        </w:rPr>
        <w:t xml:space="preserve">. </w:t>
      </w:r>
    </w:p>
    <w:p w14:paraId="4E028C07" w14:textId="3E5B4834" w:rsidR="00AE476A" w:rsidRPr="005B3720" w:rsidRDefault="00BF5202" w:rsidP="00B13FCD">
      <w:pPr>
        <w:numPr>
          <w:ilvl w:val="0"/>
          <w:numId w:val="164"/>
        </w:numPr>
        <w:spacing w:after="396"/>
        <w:ind w:left="0"/>
        <w:rPr>
          <w:rFonts w:ascii="inherit" w:hAnsi="inherit"/>
          <w:sz w:val="24"/>
          <w:szCs w:val="24"/>
        </w:rPr>
      </w:pPr>
      <w:bookmarkStart w:id="896" w:name="_Ref153276480"/>
      <w:r w:rsidRPr="005B3720">
        <w:rPr>
          <w:rFonts w:ascii="inherit" w:hAnsi="inherit"/>
          <w:sz w:val="24"/>
          <w:szCs w:val="24"/>
        </w:rPr>
        <w:lastRenderedPageBreak/>
        <w:t>With regard to frequency ranges and response:</w:t>
      </w:r>
      <w:bookmarkEnd w:id="896"/>
      <w:r w:rsidRPr="005B3720">
        <w:rPr>
          <w:rFonts w:ascii="inherit" w:hAnsi="inherit"/>
          <w:sz w:val="24"/>
          <w:szCs w:val="24"/>
        </w:rPr>
        <w:t xml:space="preserve"> </w:t>
      </w:r>
    </w:p>
    <w:p w14:paraId="17095FDC" w14:textId="4C014FFF" w:rsidR="00AE476A" w:rsidRPr="00AA7906" w:rsidRDefault="00BF5202" w:rsidP="00AA7906">
      <w:pPr>
        <w:numPr>
          <w:ilvl w:val="0"/>
          <w:numId w:val="45"/>
        </w:numPr>
        <w:spacing w:after="120"/>
        <w:ind w:left="306" w:hanging="295"/>
        <w:rPr>
          <w:rFonts w:ascii="inherit" w:hAnsi="inherit"/>
          <w:sz w:val="24"/>
          <w:szCs w:val="24"/>
        </w:rPr>
      </w:pPr>
      <w:bookmarkStart w:id="897" w:name="_Ref153276493"/>
      <w:r w:rsidRPr="399BDA75">
        <w:rPr>
          <w:rFonts w:ascii="inherit" w:hAnsi="inherit"/>
          <w:sz w:val="24"/>
          <w:szCs w:val="24"/>
        </w:rPr>
        <w:t>a</w:t>
      </w:r>
      <w:r w:rsidR="530495CF" w:rsidRPr="399BDA75">
        <w:rPr>
          <w:rFonts w:ascii="inherit" w:hAnsi="inherit"/>
          <w:sz w:val="24"/>
          <w:szCs w:val="24"/>
        </w:rPr>
        <w:t>n</w:t>
      </w:r>
      <w:r w:rsidR="0A46E7DF" w:rsidRPr="399BDA75">
        <w:rPr>
          <w:rFonts w:ascii="inherit" w:hAnsi="inherit"/>
          <w:sz w:val="24"/>
          <w:szCs w:val="24"/>
        </w:rPr>
        <w:t xml:space="preserve"> </w:t>
      </w:r>
      <w:r w:rsidR="530495CF" w:rsidRPr="399BDA75">
        <w:rPr>
          <w:rFonts w:ascii="inherit" w:hAnsi="inherit"/>
          <w:sz w:val="24"/>
          <w:szCs w:val="24"/>
        </w:rPr>
        <w:t>asynchronously connected power park module, asynchronously connected  demand facility</w:t>
      </w:r>
      <w:ins w:id="898" w:author="Author">
        <w:r w:rsidR="005A7CD2">
          <w:rPr>
            <w:rFonts w:ascii="inherit" w:hAnsi="inherit"/>
            <w:sz w:val="24"/>
            <w:szCs w:val="24"/>
          </w:rPr>
          <w:t xml:space="preserve">, </w:t>
        </w:r>
      </w:ins>
      <w:r w:rsidR="530495CF" w:rsidRPr="399BDA75">
        <w:rPr>
          <w:rFonts w:ascii="inherit" w:hAnsi="inherit"/>
          <w:sz w:val="24"/>
          <w:szCs w:val="24"/>
        </w:rPr>
        <w:t xml:space="preserve"> </w:t>
      </w:r>
      <w:commentRangeStart w:id="899"/>
      <w:ins w:id="900" w:author="Author">
        <w:r w:rsidR="005A7CD2" w:rsidRPr="4D90AB47">
          <w:rPr>
            <w:rFonts w:ascii="inherit" w:hAnsi="inherit"/>
            <w:sz w:val="24"/>
            <w:szCs w:val="24"/>
          </w:rPr>
          <w:t>asynchronously connected power-to-gas demand units</w:t>
        </w:r>
        <w:r w:rsidR="530495CF" w:rsidRPr="399BDA75">
          <w:rPr>
            <w:rFonts w:ascii="inherit" w:hAnsi="inherit"/>
            <w:sz w:val="24"/>
            <w:szCs w:val="24"/>
          </w:rPr>
          <w:t xml:space="preserve"> </w:t>
        </w:r>
      </w:ins>
      <w:commentRangeEnd w:id="899"/>
      <w:r w:rsidR="0065357C">
        <w:rPr>
          <w:rStyle w:val="CommentReference"/>
        </w:rPr>
        <w:commentReference w:id="899"/>
      </w:r>
      <w:r w:rsidR="530495CF" w:rsidRPr="399BDA75">
        <w:rPr>
          <w:rFonts w:ascii="inherit" w:hAnsi="inherit"/>
          <w:sz w:val="24"/>
          <w:szCs w:val="24"/>
        </w:rPr>
        <w:t xml:space="preserve">and asynchronously connected electricity storage module </w:t>
      </w:r>
      <w:del w:id="901" w:author="Author">
        <w:r w:rsidR="0A46E7DF" w:rsidRPr="399BDA75" w:rsidDel="00E47351">
          <w:rPr>
            <w:rFonts w:ascii="inherit" w:hAnsi="inherit"/>
            <w:sz w:val="24"/>
            <w:szCs w:val="24"/>
          </w:rPr>
          <w:delText>DC-connected power park modul</w:delText>
        </w:r>
        <w:r w:rsidRPr="399BDA75" w:rsidDel="00E47351">
          <w:rPr>
            <w:rFonts w:ascii="inherit" w:hAnsi="inherit"/>
            <w:sz w:val="24"/>
            <w:szCs w:val="24"/>
          </w:rPr>
          <w:delText xml:space="preserve">e </w:delText>
        </w:r>
      </w:del>
      <w:r w:rsidRPr="399BDA75">
        <w:rPr>
          <w:rFonts w:ascii="inherit" w:hAnsi="inherit"/>
          <w:sz w:val="24"/>
          <w:szCs w:val="24"/>
        </w:rPr>
        <w:t xml:space="preserve">shall be capable of staying connected to the remote-end HVDC converter station </w:t>
      </w:r>
      <w:r w:rsidR="00AA7906" w:rsidRPr="399BDA75">
        <w:rPr>
          <w:rFonts w:ascii="inherit" w:hAnsi="inherit"/>
          <w:sz w:val="24"/>
          <w:szCs w:val="24"/>
        </w:rPr>
        <w:t xml:space="preserve">isolated AC </w:t>
      </w:r>
      <w:r w:rsidRPr="399BDA75">
        <w:rPr>
          <w:rFonts w:ascii="inherit" w:hAnsi="inherit"/>
          <w:sz w:val="24"/>
          <w:szCs w:val="24"/>
        </w:rPr>
        <w:t>network and operating within the frequency ranges and time periods specified in Annex VI for the 50 Hz nominal system. Where a nominal frequency other than 50 Hz, or a frequency variable by design is used, subject to agreement with the relevant TSO, the applicable frequency ranges and time periods shall be specified by the relevant</w:t>
      </w:r>
      <w:bookmarkEnd w:id="897"/>
      <w:r w:rsidRPr="399BDA75">
        <w:rPr>
          <w:rFonts w:ascii="inherit" w:hAnsi="inherit"/>
          <w:sz w:val="24"/>
          <w:szCs w:val="24"/>
        </w:rPr>
        <w:t xml:space="preserve"> TSO taking into account specificities of the system and the requirements set out in Annex VI;</w:t>
      </w:r>
    </w:p>
    <w:p w14:paraId="5DAF36A3" w14:textId="7F12FF7B" w:rsidR="00AE476A" w:rsidRPr="005B3720" w:rsidRDefault="00BF5202" w:rsidP="00D70247">
      <w:pPr>
        <w:numPr>
          <w:ilvl w:val="0"/>
          <w:numId w:val="45"/>
        </w:numPr>
        <w:spacing w:after="253"/>
        <w:ind w:hanging="295"/>
        <w:rPr>
          <w:rFonts w:ascii="inherit" w:hAnsi="inherit"/>
          <w:sz w:val="24"/>
          <w:szCs w:val="24"/>
        </w:rPr>
      </w:pPr>
      <w:r w:rsidRPr="399BDA75">
        <w:rPr>
          <w:rFonts w:ascii="inherit" w:hAnsi="inherit"/>
          <w:sz w:val="24"/>
          <w:szCs w:val="24"/>
        </w:rPr>
        <w:t xml:space="preserve">wider frequency ranges or longer minimum times for operation can be agreed between the relevant TSO and the </w:t>
      </w:r>
      <w:r w:rsidR="628ABCCD" w:rsidRPr="399BDA75">
        <w:rPr>
          <w:rFonts w:ascii="inherit" w:hAnsi="inherit"/>
          <w:sz w:val="24"/>
          <w:szCs w:val="24"/>
        </w:rPr>
        <w:t>asynchronously connected power park module owner, the asynchronously connected  demand facility owner</w:t>
      </w:r>
      <w:ins w:id="902" w:author="Author">
        <w:r w:rsidR="005A7CD2">
          <w:rPr>
            <w:rFonts w:ascii="inherit" w:hAnsi="inherit"/>
            <w:sz w:val="24"/>
            <w:szCs w:val="24"/>
          </w:rPr>
          <w:t xml:space="preserve">, the </w:t>
        </w:r>
        <w:r w:rsidR="005A7CD2" w:rsidRPr="4D90AB47">
          <w:rPr>
            <w:rFonts w:ascii="inherit" w:hAnsi="inherit"/>
            <w:sz w:val="24"/>
            <w:szCs w:val="24"/>
          </w:rPr>
          <w:t>asynchronously connected power-to-gas demand unit</w:t>
        </w:r>
        <w:r w:rsidR="005A7CD2">
          <w:rPr>
            <w:rFonts w:ascii="inherit" w:hAnsi="inherit"/>
            <w:sz w:val="24"/>
            <w:szCs w:val="24"/>
          </w:rPr>
          <w:t xml:space="preserve"> owner</w:t>
        </w:r>
      </w:ins>
      <w:r w:rsidR="628ABCCD" w:rsidRPr="399BDA75">
        <w:rPr>
          <w:rFonts w:ascii="inherit" w:hAnsi="inherit"/>
          <w:sz w:val="24"/>
          <w:szCs w:val="24"/>
        </w:rPr>
        <w:t xml:space="preserve"> and the asynchronously connected electricity storage module </w:t>
      </w:r>
      <w:del w:id="903" w:author="Author">
        <w:r w:rsidR="0A46E7DF" w:rsidRPr="399BDA75">
          <w:rPr>
            <w:rFonts w:ascii="inherit" w:hAnsi="inherit"/>
            <w:sz w:val="24"/>
            <w:szCs w:val="24"/>
          </w:rPr>
          <w:delText xml:space="preserve">DC-connected power park module </w:delText>
        </w:r>
      </w:del>
      <w:r w:rsidRPr="399BDA75">
        <w:rPr>
          <w:rFonts w:ascii="inherit" w:hAnsi="inherit"/>
          <w:sz w:val="24"/>
          <w:szCs w:val="24"/>
        </w:rPr>
        <w:t xml:space="preserve">owner to ensure the best use of the technical capabilities of a DC-connected power park module if needed to preserve or to restore system security. If wider frequency ranges or longer minimum times for operation are economically and technically feasible, the </w:t>
      </w:r>
      <w:r w:rsidR="00017373" w:rsidRPr="399BDA75">
        <w:rPr>
          <w:rFonts w:ascii="inherit" w:hAnsi="inherit"/>
          <w:sz w:val="24"/>
          <w:szCs w:val="24"/>
        </w:rPr>
        <w:t>asynchronously connected power park module owner,</w:t>
      </w:r>
      <w:ins w:id="904" w:author="Author">
        <w:r w:rsidR="00017373" w:rsidRPr="399BDA75">
          <w:rPr>
            <w:rFonts w:ascii="inherit" w:hAnsi="inherit"/>
            <w:sz w:val="24"/>
            <w:szCs w:val="24"/>
          </w:rPr>
          <w:t xml:space="preserve"> the asynchronously connected </w:t>
        </w:r>
        <w:r w:rsidR="005A7CD2" w:rsidRPr="4D90AB47">
          <w:rPr>
            <w:rFonts w:ascii="inherit" w:hAnsi="inherit"/>
            <w:sz w:val="24"/>
            <w:szCs w:val="24"/>
          </w:rPr>
          <w:t>power-to-gas demand unit</w:t>
        </w:r>
        <w:r w:rsidR="005A7CD2">
          <w:rPr>
            <w:rFonts w:ascii="inherit" w:hAnsi="inherit"/>
            <w:sz w:val="24"/>
            <w:szCs w:val="24"/>
          </w:rPr>
          <w:t xml:space="preserve"> owner and</w:t>
        </w:r>
      </w:ins>
      <w:r w:rsidR="00017373" w:rsidRPr="399BDA75">
        <w:rPr>
          <w:rFonts w:ascii="inherit" w:hAnsi="inherit"/>
          <w:sz w:val="24"/>
          <w:szCs w:val="24"/>
        </w:rPr>
        <w:t xml:space="preserve"> the asynchronously connected demand facility owner and the asynchronously connected electricity storage module owner </w:t>
      </w:r>
      <w:del w:id="905" w:author="Author">
        <w:r w:rsidRPr="399BDA75" w:rsidDel="00AC4474">
          <w:rPr>
            <w:rFonts w:ascii="inherit" w:hAnsi="inherit"/>
            <w:sz w:val="24"/>
            <w:szCs w:val="24"/>
          </w:rPr>
          <w:delText xml:space="preserve">DC-connected power park module </w:delText>
        </w:r>
      </w:del>
      <w:r w:rsidRPr="399BDA75">
        <w:rPr>
          <w:rFonts w:ascii="inherit" w:hAnsi="inherit"/>
          <w:sz w:val="24"/>
          <w:szCs w:val="24"/>
        </w:rPr>
        <w:t xml:space="preserve">owner shall not unreasonably withhold consent; </w:t>
      </w:r>
    </w:p>
    <w:p w14:paraId="25D00281" w14:textId="7C8A7822" w:rsidR="00AE476A" w:rsidRPr="005B3720" w:rsidRDefault="00BF5202" w:rsidP="00D70247">
      <w:pPr>
        <w:numPr>
          <w:ilvl w:val="0"/>
          <w:numId w:val="45"/>
        </w:numPr>
        <w:spacing w:after="264"/>
        <w:ind w:hanging="295"/>
        <w:rPr>
          <w:rFonts w:ascii="inherit" w:hAnsi="inherit"/>
          <w:sz w:val="24"/>
          <w:szCs w:val="24"/>
        </w:rPr>
      </w:pPr>
      <w:r w:rsidRPr="005B3720">
        <w:rPr>
          <w:rFonts w:ascii="inherit" w:hAnsi="inherit"/>
          <w:sz w:val="24"/>
          <w:szCs w:val="24"/>
        </w:rPr>
        <w:t xml:space="preserve">while respecting the provisions of point </w:t>
      </w:r>
      <w:r w:rsidR="003E63DD">
        <w:rPr>
          <w:rFonts w:ascii="inherit" w:hAnsi="inherit"/>
          <w:sz w:val="24"/>
          <w:szCs w:val="24"/>
        </w:rPr>
        <w:fldChar w:fldCharType="begin"/>
      </w:r>
      <w:r w:rsidR="003E63DD">
        <w:rPr>
          <w:rFonts w:ascii="inherit" w:hAnsi="inherit"/>
          <w:sz w:val="24"/>
          <w:szCs w:val="24"/>
        </w:rPr>
        <w:instrText xml:space="preserve"> REF _Ref153276493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(a)</w:t>
      </w:r>
      <w:r w:rsidR="003E63DD">
        <w:rPr>
          <w:rFonts w:ascii="inherit" w:hAnsi="inherit"/>
          <w:sz w:val="24"/>
          <w:szCs w:val="24"/>
        </w:rPr>
        <w:fldChar w:fldCharType="end"/>
      </w:r>
      <w:r w:rsidRPr="005B3720">
        <w:rPr>
          <w:rFonts w:ascii="inherit" w:hAnsi="inherit"/>
          <w:sz w:val="24"/>
          <w:szCs w:val="24"/>
        </w:rPr>
        <w:t xml:space="preserve"> of paragraph </w:t>
      </w:r>
      <w:r w:rsidR="003E63DD">
        <w:rPr>
          <w:rFonts w:ascii="inherit" w:hAnsi="inherit"/>
          <w:sz w:val="24"/>
          <w:szCs w:val="24"/>
        </w:rPr>
        <w:fldChar w:fldCharType="begin"/>
      </w:r>
      <w:r w:rsidR="003E63DD">
        <w:rPr>
          <w:rFonts w:ascii="inherit" w:hAnsi="inherit"/>
          <w:sz w:val="24"/>
          <w:szCs w:val="24"/>
        </w:rPr>
        <w:instrText xml:space="preserve"> REF _Ref153276480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2</w:t>
      </w:r>
      <w:r w:rsidR="003E63DD">
        <w:rPr>
          <w:rFonts w:ascii="inherit" w:hAnsi="inherit"/>
          <w:sz w:val="24"/>
          <w:szCs w:val="24"/>
        </w:rPr>
        <w:fldChar w:fldCharType="end"/>
      </w:r>
      <w:r w:rsidRPr="005B3720">
        <w:rPr>
          <w:rFonts w:ascii="inherit" w:hAnsi="inherit"/>
          <w:sz w:val="24"/>
          <w:szCs w:val="24"/>
        </w:rPr>
        <w:t>, a</w:t>
      </w:r>
      <w:ins w:id="906" w:author="Author">
        <w:r w:rsidR="00DB6B18" w:rsidRPr="60B8B2D8">
          <w:rPr>
            <w:rFonts w:ascii="inherit" w:hAnsi="inherit"/>
            <w:sz w:val="24"/>
            <w:szCs w:val="24"/>
          </w:rPr>
          <w:t>n</w:t>
        </w:r>
      </w:ins>
      <w:r w:rsidRPr="005B3720">
        <w:rPr>
          <w:rFonts w:ascii="inherit" w:hAnsi="inherit"/>
          <w:sz w:val="24"/>
          <w:szCs w:val="24"/>
        </w:rPr>
        <w:t xml:space="preserve"> </w:t>
      </w:r>
      <w:ins w:id="907" w:author="Author">
        <w:r w:rsidR="000162CB" w:rsidRPr="60B8B2D8">
          <w:rPr>
            <w:rFonts w:ascii="inherit" w:hAnsi="inherit"/>
            <w:sz w:val="24"/>
            <w:szCs w:val="24"/>
          </w:rPr>
          <w:t>asynchronously connected power park module, asynchronously connected demand facility</w:t>
        </w:r>
        <w:r w:rsidR="005A7CD2">
          <w:rPr>
            <w:rFonts w:ascii="inherit" w:hAnsi="inherit"/>
            <w:sz w:val="24"/>
            <w:szCs w:val="24"/>
          </w:rPr>
          <w:t xml:space="preserve">, the </w:t>
        </w:r>
        <w:r w:rsidR="005A7CD2" w:rsidRPr="4D90AB47">
          <w:rPr>
            <w:rFonts w:ascii="inherit" w:hAnsi="inherit"/>
            <w:sz w:val="24"/>
            <w:szCs w:val="24"/>
          </w:rPr>
          <w:t>asynchronously connected power-to-gas demand unit</w:t>
        </w:r>
        <w:r w:rsidR="005A7CD2">
          <w:rPr>
            <w:rFonts w:ascii="inherit" w:hAnsi="inherit"/>
            <w:sz w:val="24"/>
            <w:szCs w:val="24"/>
          </w:rPr>
          <w:t xml:space="preserve"> </w:t>
        </w:r>
        <w:del w:id="908" w:author="Author">
          <w:r w:rsidR="000162CB" w:rsidRPr="60B8B2D8">
            <w:rPr>
              <w:rFonts w:ascii="inherit" w:hAnsi="inherit"/>
              <w:sz w:val="24"/>
              <w:szCs w:val="24"/>
            </w:rPr>
            <w:delText xml:space="preserve"> </w:delText>
          </w:r>
        </w:del>
        <w:r w:rsidR="000162CB" w:rsidRPr="60B8B2D8">
          <w:rPr>
            <w:rFonts w:ascii="inherit" w:hAnsi="inherit"/>
            <w:sz w:val="24"/>
            <w:szCs w:val="24"/>
          </w:rPr>
          <w:t>and asynchronously connected electricity storage module</w:t>
        </w:r>
      </w:ins>
      <w:del w:id="909" w:author="Author">
        <w:r w:rsidRPr="60B8B2D8" w:rsidDel="00BF5202">
          <w:rPr>
            <w:rFonts w:ascii="inherit" w:hAnsi="inherit"/>
            <w:sz w:val="24"/>
            <w:szCs w:val="24"/>
          </w:rPr>
          <w:delText>DC-connected power park module</w:delText>
        </w:r>
      </w:del>
      <w:r w:rsidRPr="005B3720">
        <w:rPr>
          <w:rFonts w:ascii="inherit" w:hAnsi="inherit"/>
          <w:sz w:val="24"/>
          <w:szCs w:val="24"/>
        </w:rPr>
        <w:t xml:space="preserve"> shall be capable of automatic disconnection at specified frequencies, if specified by the relevant TSO. Terms and settings for automatic disconnection shall be agreed </w:t>
      </w:r>
      <w:ins w:id="910" w:author="Author">
        <w:r w:rsidR="000162CB" w:rsidRPr="60B8B2D8">
          <w:rPr>
            <w:rFonts w:ascii="inherit" w:hAnsi="inherit"/>
            <w:sz w:val="24"/>
            <w:szCs w:val="24"/>
          </w:rPr>
          <w:t xml:space="preserve">separately </w:t>
        </w:r>
      </w:ins>
      <w:r w:rsidRPr="005B3720">
        <w:rPr>
          <w:rFonts w:ascii="inherit" w:hAnsi="inherit"/>
          <w:sz w:val="24"/>
          <w:szCs w:val="24"/>
        </w:rPr>
        <w:t xml:space="preserve">between the relevant TSO and the </w:t>
      </w:r>
      <w:ins w:id="911" w:author="Author">
        <w:r w:rsidR="000162CB" w:rsidRPr="60B8B2D8">
          <w:rPr>
            <w:rFonts w:ascii="inherit" w:hAnsi="inherit"/>
            <w:sz w:val="24"/>
            <w:szCs w:val="24"/>
          </w:rPr>
          <w:t xml:space="preserve">asynchronously connected power park module owner, the asynchronously connected demand facility owner and the asynchronously connected electricity storage module </w:t>
        </w:r>
      </w:ins>
      <w:del w:id="912" w:author="Author">
        <w:r w:rsidRPr="60B8B2D8" w:rsidDel="00BF5202">
          <w:rPr>
            <w:rFonts w:ascii="inherit" w:hAnsi="inherit"/>
            <w:sz w:val="24"/>
            <w:szCs w:val="24"/>
          </w:rPr>
          <w:delText xml:space="preserve">DC-connected power park module </w:delText>
        </w:r>
      </w:del>
      <w:r w:rsidRPr="005B3720">
        <w:rPr>
          <w:rFonts w:ascii="inherit" w:hAnsi="inherit"/>
          <w:sz w:val="24"/>
          <w:szCs w:val="24"/>
        </w:rPr>
        <w:t xml:space="preserve">owner. </w:t>
      </w:r>
    </w:p>
    <w:p w14:paraId="37FCC8EF" w14:textId="42A92F30" w:rsidR="00AE476A" w:rsidRPr="005B3720" w:rsidRDefault="00BF5202" w:rsidP="00B13FCD">
      <w:pPr>
        <w:numPr>
          <w:ilvl w:val="0"/>
          <w:numId w:val="164"/>
        </w:numPr>
        <w:spacing w:after="396"/>
        <w:ind w:left="0"/>
        <w:rPr>
          <w:rFonts w:ascii="inherit" w:hAnsi="inherit"/>
          <w:sz w:val="24"/>
          <w:szCs w:val="24"/>
        </w:rPr>
      </w:pPr>
      <w:bookmarkStart w:id="913" w:name="_Ref153282579"/>
      <w:r w:rsidRPr="005B3720">
        <w:rPr>
          <w:rFonts w:ascii="inherit" w:hAnsi="inherit"/>
          <w:sz w:val="24"/>
          <w:szCs w:val="24"/>
        </w:rPr>
        <w:t>With regard</w:t>
      </w:r>
      <w:del w:id="914" w:author="Author">
        <w:r w:rsidRPr="005B3720" w:rsidDel="00BA296F">
          <w:rPr>
            <w:rFonts w:ascii="inherit" w:hAnsi="inherit"/>
            <w:sz w:val="24"/>
            <w:szCs w:val="24"/>
          </w:rPr>
          <w:delText>s</w:delText>
        </w:r>
      </w:del>
      <w:r w:rsidRPr="005B3720">
        <w:rPr>
          <w:rFonts w:ascii="inherit" w:hAnsi="inherit"/>
          <w:sz w:val="24"/>
          <w:szCs w:val="24"/>
        </w:rPr>
        <w:t xml:space="preserve"> to rate-of-change-of-frequency withstand capability, a</w:t>
      </w:r>
      <w:ins w:id="915" w:author="Author">
        <w:r w:rsidR="00414621">
          <w:rPr>
            <w:rFonts w:ascii="inherit" w:hAnsi="inherit"/>
            <w:sz w:val="24"/>
            <w:szCs w:val="24"/>
          </w:rPr>
          <w:t>n</w:t>
        </w:r>
      </w:ins>
      <w:r w:rsidRPr="005B3720">
        <w:rPr>
          <w:rFonts w:ascii="inherit" w:hAnsi="inherit"/>
          <w:sz w:val="24"/>
          <w:szCs w:val="24"/>
        </w:rPr>
        <w:t xml:space="preserve"> </w:t>
      </w:r>
      <w:ins w:id="916" w:author="Author">
        <w:r w:rsidR="00414621" w:rsidRPr="00414621">
          <w:rPr>
            <w:rFonts w:ascii="inherit" w:hAnsi="inherit"/>
            <w:sz w:val="24"/>
            <w:szCs w:val="24"/>
          </w:rPr>
          <w:t xml:space="preserve">asynchronously connected </w:t>
        </w:r>
        <w:r w:rsidR="00414621">
          <w:rPr>
            <w:rFonts w:ascii="inherit" w:hAnsi="inherit"/>
            <w:sz w:val="24"/>
            <w:szCs w:val="24"/>
          </w:rPr>
          <w:t>p</w:t>
        </w:r>
        <w:r w:rsidR="00414621" w:rsidRPr="00414621">
          <w:rPr>
            <w:rFonts w:ascii="inherit" w:hAnsi="inherit"/>
            <w:sz w:val="24"/>
            <w:szCs w:val="24"/>
          </w:rPr>
          <w:t xml:space="preserve">ower </w:t>
        </w:r>
        <w:r w:rsidR="00414621">
          <w:rPr>
            <w:rFonts w:ascii="inherit" w:hAnsi="inherit"/>
            <w:sz w:val="24"/>
            <w:szCs w:val="24"/>
          </w:rPr>
          <w:t>p</w:t>
        </w:r>
        <w:r w:rsidR="00414621" w:rsidRPr="00414621">
          <w:rPr>
            <w:rFonts w:ascii="inherit" w:hAnsi="inherit"/>
            <w:sz w:val="24"/>
            <w:szCs w:val="24"/>
          </w:rPr>
          <w:t xml:space="preserve">ark </w:t>
        </w:r>
        <w:r w:rsidR="00414621">
          <w:rPr>
            <w:rFonts w:ascii="inherit" w:hAnsi="inherit"/>
            <w:sz w:val="24"/>
            <w:szCs w:val="24"/>
          </w:rPr>
          <w:t>m</w:t>
        </w:r>
        <w:r w:rsidR="00414621" w:rsidRPr="00414621">
          <w:rPr>
            <w:rFonts w:ascii="inherit" w:hAnsi="inherit"/>
            <w:sz w:val="24"/>
            <w:szCs w:val="24"/>
          </w:rPr>
          <w:t xml:space="preserve">odule, an asynchronously connected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f</w:t>
        </w:r>
        <w:r w:rsidR="00414621" w:rsidRPr="00414621">
          <w:rPr>
            <w:rFonts w:ascii="inherit" w:hAnsi="inherit"/>
            <w:sz w:val="24"/>
            <w:szCs w:val="24"/>
          </w:rPr>
          <w:t xml:space="preserve">acility, an asynchronously connected </w:t>
        </w:r>
        <w:r w:rsidR="00414621">
          <w:rPr>
            <w:rFonts w:ascii="inherit" w:hAnsi="inherit"/>
            <w:sz w:val="24"/>
            <w:szCs w:val="24"/>
          </w:rPr>
          <w:t>p</w:t>
        </w:r>
        <w:r w:rsidR="00414621" w:rsidRPr="00414621">
          <w:rPr>
            <w:rFonts w:ascii="inherit" w:hAnsi="inherit"/>
            <w:sz w:val="24"/>
            <w:szCs w:val="24"/>
          </w:rPr>
          <w:t>ower-to-</w:t>
        </w:r>
        <w:r w:rsidR="00414621">
          <w:rPr>
            <w:rFonts w:ascii="inherit" w:hAnsi="inherit"/>
            <w:sz w:val="24"/>
            <w:szCs w:val="24"/>
          </w:rPr>
          <w:t>g</w:t>
        </w:r>
        <w:r w:rsidR="00414621" w:rsidRPr="00414621">
          <w:rPr>
            <w:rFonts w:ascii="inherit" w:hAnsi="inherit"/>
            <w:sz w:val="24"/>
            <w:szCs w:val="24"/>
          </w:rPr>
          <w:t xml:space="preserve">as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u</w:t>
        </w:r>
        <w:r w:rsidR="00414621" w:rsidRPr="00414621">
          <w:rPr>
            <w:rFonts w:ascii="inherit" w:hAnsi="inherit"/>
            <w:sz w:val="24"/>
            <w:szCs w:val="24"/>
          </w:rPr>
          <w:t xml:space="preserve">nit and an asynchronously connected </w:t>
        </w:r>
        <w:r w:rsidR="00414621">
          <w:rPr>
            <w:rFonts w:ascii="inherit" w:hAnsi="inherit"/>
            <w:sz w:val="24"/>
            <w:szCs w:val="24"/>
          </w:rPr>
          <w:t>e</w:t>
        </w:r>
        <w:r w:rsidR="00414621" w:rsidRPr="00414621">
          <w:rPr>
            <w:rFonts w:ascii="inherit" w:hAnsi="inherit"/>
            <w:sz w:val="24"/>
            <w:szCs w:val="24"/>
          </w:rPr>
          <w:t xml:space="preserve">lectricity </w:t>
        </w:r>
        <w:r w:rsidR="00414621">
          <w:rPr>
            <w:rFonts w:ascii="inherit" w:hAnsi="inherit"/>
            <w:sz w:val="24"/>
            <w:szCs w:val="24"/>
          </w:rPr>
          <w:t>s</w:t>
        </w:r>
        <w:r w:rsidR="00414621" w:rsidRPr="00414621">
          <w:rPr>
            <w:rFonts w:ascii="inherit" w:hAnsi="inherit"/>
            <w:sz w:val="24"/>
            <w:szCs w:val="24"/>
          </w:rPr>
          <w:t>torage</w:t>
        </w:r>
      </w:ins>
      <w:del w:id="917" w:author="Author">
        <w:r w:rsidRPr="005B3720" w:rsidDel="00414621">
          <w:rPr>
            <w:rFonts w:ascii="inherit" w:hAnsi="inherit"/>
            <w:sz w:val="24"/>
            <w:szCs w:val="24"/>
          </w:rPr>
          <w:delText>DC-connected power park</w:delText>
        </w:r>
      </w:del>
      <w:r w:rsidRPr="005B3720">
        <w:rPr>
          <w:rFonts w:ascii="inherit" w:hAnsi="inherit"/>
          <w:sz w:val="24"/>
          <w:szCs w:val="24"/>
        </w:rPr>
        <w:t xml:space="preserve"> module shall be capable of staying connected to the remote-end HVDC converter station </w:t>
      </w:r>
      <w:ins w:id="918" w:author="Author">
        <w:r w:rsidR="00414621">
          <w:rPr>
            <w:rFonts w:ascii="inherit" w:hAnsi="inherit"/>
            <w:sz w:val="24"/>
            <w:szCs w:val="24"/>
          </w:rPr>
          <w:t xml:space="preserve">isolated AC </w:t>
        </w:r>
      </w:ins>
      <w:r w:rsidRPr="005B3720">
        <w:rPr>
          <w:rFonts w:ascii="inherit" w:hAnsi="inherit"/>
          <w:sz w:val="24"/>
          <w:szCs w:val="24"/>
        </w:rPr>
        <w:t xml:space="preserve">network and operable if the system frequency changes at a rate up to +/– 2 Hz/s (measured at any point in time as an average of the rate of change of frequency for the previous 1 second) at the </w:t>
      </w:r>
      <w:del w:id="919" w:author="Author">
        <w:r w:rsidRPr="005B3720" w:rsidDel="00414621">
          <w:rPr>
            <w:rFonts w:ascii="inherit" w:hAnsi="inherit"/>
            <w:sz w:val="24"/>
            <w:szCs w:val="24"/>
          </w:rPr>
          <w:delText xml:space="preserve">HVDC </w:delText>
        </w:r>
      </w:del>
      <w:r w:rsidRPr="005B3720">
        <w:rPr>
          <w:rFonts w:ascii="inherit" w:hAnsi="inherit"/>
          <w:sz w:val="24"/>
          <w:szCs w:val="24"/>
        </w:rPr>
        <w:t xml:space="preserve">interface point of the </w:t>
      </w:r>
      <w:ins w:id="920" w:author="Author">
        <w:r w:rsidR="00414621" w:rsidRPr="00414621">
          <w:rPr>
            <w:rFonts w:ascii="inherit" w:hAnsi="inherit"/>
            <w:sz w:val="24"/>
            <w:szCs w:val="24"/>
          </w:rPr>
          <w:t xml:space="preserve">asynchronously connected </w:t>
        </w:r>
        <w:r w:rsidR="00414621">
          <w:rPr>
            <w:rFonts w:ascii="inherit" w:hAnsi="inherit"/>
            <w:sz w:val="24"/>
            <w:szCs w:val="24"/>
          </w:rPr>
          <w:t>p</w:t>
        </w:r>
        <w:r w:rsidR="00414621" w:rsidRPr="00414621">
          <w:rPr>
            <w:rFonts w:ascii="inherit" w:hAnsi="inherit"/>
            <w:sz w:val="24"/>
            <w:szCs w:val="24"/>
          </w:rPr>
          <w:t xml:space="preserve">ower </w:t>
        </w:r>
        <w:r w:rsidR="00414621">
          <w:rPr>
            <w:rFonts w:ascii="inherit" w:hAnsi="inherit"/>
            <w:sz w:val="24"/>
            <w:szCs w:val="24"/>
          </w:rPr>
          <w:t>p</w:t>
        </w:r>
        <w:r w:rsidR="00414621" w:rsidRPr="00414621">
          <w:rPr>
            <w:rFonts w:ascii="inherit" w:hAnsi="inherit"/>
            <w:sz w:val="24"/>
            <w:szCs w:val="24"/>
          </w:rPr>
          <w:t xml:space="preserve">ark </w:t>
        </w:r>
        <w:r w:rsidR="00414621">
          <w:rPr>
            <w:rFonts w:ascii="inherit" w:hAnsi="inherit"/>
            <w:sz w:val="24"/>
            <w:szCs w:val="24"/>
          </w:rPr>
          <w:t>m</w:t>
        </w:r>
        <w:r w:rsidR="00414621" w:rsidRPr="00414621">
          <w:rPr>
            <w:rFonts w:ascii="inherit" w:hAnsi="inherit"/>
            <w:sz w:val="24"/>
            <w:szCs w:val="24"/>
          </w:rPr>
          <w:t xml:space="preserve">odule, </w:t>
        </w:r>
        <w:r w:rsidR="00414621">
          <w:rPr>
            <w:rFonts w:ascii="inherit" w:hAnsi="inherit"/>
            <w:sz w:val="24"/>
            <w:szCs w:val="24"/>
          </w:rPr>
          <w:t>the</w:t>
        </w:r>
        <w:r w:rsidR="00414621" w:rsidRPr="00414621">
          <w:rPr>
            <w:rFonts w:ascii="inherit" w:hAnsi="inherit"/>
            <w:sz w:val="24"/>
            <w:szCs w:val="24"/>
          </w:rPr>
          <w:t xml:space="preserve"> asynchronously connected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f</w:t>
        </w:r>
        <w:r w:rsidR="00414621" w:rsidRPr="00414621">
          <w:rPr>
            <w:rFonts w:ascii="inherit" w:hAnsi="inherit"/>
            <w:sz w:val="24"/>
            <w:szCs w:val="24"/>
          </w:rPr>
          <w:t xml:space="preserve">acility, </w:t>
        </w:r>
        <w:r w:rsidR="00414621">
          <w:rPr>
            <w:rFonts w:ascii="inherit" w:hAnsi="inherit"/>
            <w:sz w:val="24"/>
            <w:szCs w:val="24"/>
          </w:rPr>
          <w:t>the</w:t>
        </w:r>
        <w:r w:rsidR="00414621" w:rsidRPr="00414621">
          <w:rPr>
            <w:rFonts w:ascii="inherit" w:hAnsi="inherit"/>
            <w:sz w:val="24"/>
            <w:szCs w:val="24"/>
          </w:rPr>
          <w:t xml:space="preserve"> asynchronously connected </w:t>
        </w:r>
        <w:r w:rsidR="00414621">
          <w:rPr>
            <w:rFonts w:ascii="inherit" w:hAnsi="inherit"/>
            <w:sz w:val="24"/>
            <w:szCs w:val="24"/>
          </w:rPr>
          <w:t>p</w:t>
        </w:r>
        <w:r w:rsidR="00414621" w:rsidRPr="00414621">
          <w:rPr>
            <w:rFonts w:ascii="inherit" w:hAnsi="inherit"/>
            <w:sz w:val="24"/>
            <w:szCs w:val="24"/>
          </w:rPr>
          <w:t>ower-to-</w:t>
        </w:r>
        <w:r w:rsidR="00414621">
          <w:rPr>
            <w:rFonts w:ascii="inherit" w:hAnsi="inherit"/>
            <w:sz w:val="24"/>
            <w:szCs w:val="24"/>
          </w:rPr>
          <w:t>g</w:t>
        </w:r>
        <w:r w:rsidR="00414621" w:rsidRPr="00414621">
          <w:rPr>
            <w:rFonts w:ascii="inherit" w:hAnsi="inherit"/>
            <w:sz w:val="24"/>
            <w:szCs w:val="24"/>
          </w:rPr>
          <w:t xml:space="preserve">as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u</w:t>
        </w:r>
        <w:r w:rsidR="00414621" w:rsidRPr="00414621">
          <w:rPr>
            <w:rFonts w:ascii="inherit" w:hAnsi="inherit"/>
            <w:sz w:val="24"/>
            <w:szCs w:val="24"/>
          </w:rPr>
          <w:t xml:space="preserve">nit and </w:t>
        </w:r>
        <w:r w:rsidR="00414621">
          <w:rPr>
            <w:rFonts w:ascii="inherit" w:hAnsi="inherit"/>
            <w:sz w:val="24"/>
            <w:szCs w:val="24"/>
          </w:rPr>
          <w:t>the</w:t>
        </w:r>
        <w:r w:rsidR="00414621" w:rsidRPr="00414621">
          <w:rPr>
            <w:rFonts w:ascii="inherit" w:hAnsi="inherit"/>
            <w:sz w:val="24"/>
            <w:szCs w:val="24"/>
          </w:rPr>
          <w:t xml:space="preserve"> asynchronously connected </w:t>
        </w:r>
        <w:r w:rsidR="00414621">
          <w:rPr>
            <w:rFonts w:ascii="inherit" w:hAnsi="inherit"/>
            <w:sz w:val="24"/>
            <w:szCs w:val="24"/>
          </w:rPr>
          <w:t>e</w:t>
        </w:r>
        <w:r w:rsidR="00414621" w:rsidRPr="00414621">
          <w:rPr>
            <w:rFonts w:ascii="inherit" w:hAnsi="inherit"/>
            <w:sz w:val="24"/>
            <w:szCs w:val="24"/>
          </w:rPr>
          <w:t xml:space="preserve">lectricity </w:t>
        </w:r>
        <w:r w:rsidR="00414621">
          <w:rPr>
            <w:rFonts w:ascii="inherit" w:hAnsi="inherit"/>
            <w:sz w:val="24"/>
            <w:szCs w:val="24"/>
          </w:rPr>
          <w:t>s</w:t>
        </w:r>
        <w:r w:rsidR="00414621" w:rsidRPr="00414621">
          <w:rPr>
            <w:rFonts w:ascii="inherit" w:hAnsi="inherit"/>
            <w:sz w:val="24"/>
            <w:szCs w:val="24"/>
          </w:rPr>
          <w:t>torage</w:t>
        </w:r>
        <w:r w:rsidR="00414621">
          <w:rPr>
            <w:rFonts w:ascii="inherit" w:hAnsi="inherit"/>
            <w:sz w:val="24"/>
            <w:szCs w:val="24"/>
          </w:rPr>
          <w:t xml:space="preserve"> </w:t>
        </w:r>
        <w:r w:rsidR="004C337C">
          <w:rPr>
            <w:rFonts w:ascii="inherit" w:hAnsi="inherit"/>
            <w:sz w:val="24"/>
            <w:szCs w:val="24"/>
          </w:rPr>
          <w:t>module</w:t>
        </w:r>
        <w:r w:rsidR="0078769B">
          <w:rPr>
            <w:rFonts w:ascii="inherit" w:hAnsi="inherit"/>
            <w:sz w:val="24"/>
            <w:szCs w:val="24"/>
          </w:rPr>
          <w:t xml:space="preserve"> </w:t>
        </w:r>
      </w:ins>
      <w:del w:id="921" w:author="Author">
        <w:r w:rsidRPr="005B3720" w:rsidDel="00414621">
          <w:rPr>
            <w:rFonts w:ascii="inherit" w:hAnsi="inherit"/>
            <w:sz w:val="24"/>
            <w:szCs w:val="24"/>
          </w:rPr>
          <w:delText xml:space="preserve">DC-connected power park module </w:delText>
        </w:r>
        <w:r w:rsidRPr="005B3720" w:rsidDel="004C337C">
          <w:rPr>
            <w:rFonts w:ascii="inherit" w:hAnsi="inherit"/>
            <w:sz w:val="24"/>
            <w:szCs w:val="24"/>
          </w:rPr>
          <w:delText xml:space="preserve">at the remote end HVDC converter station </w:delText>
        </w:r>
      </w:del>
      <w:r w:rsidRPr="005B3720">
        <w:rPr>
          <w:rFonts w:ascii="inherit" w:hAnsi="inherit"/>
          <w:sz w:val="24"/>
          <w:szCs w:val="24"/>
        </w:rPr>
        <w:t>for the 50 Hz nominal system.</w:t>
      </w:r>
      <w:bookmarkEnd w:id="913"/>
      <w:r w:rsidRPr="005B3720">
        <w:rPr>
          <w:rFonts w:ascii="inherit" w:hAnsi="inherit"/>
          <w:sz w:val="24"/>
          <w:szCs w:val="24"/>
        </w:rPr>
        <w:t xml:space="preserve"> </w:t>
      </w:r>
    </w:p>
    <w:p w14:paraId="77B549E5" w14:textId="46CEBBF3" w:rsidR="00AE476A" w:rsidRPr="005B3720" w:rsidRDefault="009A300B" w:rsidP="00B13FCD">
      <w:pPr>
        <w:numPr>
          <w:ilvl w:val="0"/>
          <w:numId w:val="164"/>
        </w:numPr>
        <w:spacing w:after="396"/>
        <w:ind w:left="0"/>
        <w:rPr>
          <w:rFonts w:ascii="inherit" w:hAnsi="inherit"/>
          <w:sz w:val="24"/>
          <w:szCs w:val="24"/>
        </w:rPr>
      </w:pPr>
      <w:ins w:id="922" w:author="Author">
        <w:r>
          <w:rPr>
            <w:rFonts w:ascii="inherit" w:hAnsi="inherit"/>
            <w:sz w:val="24"/>
            <w:szCs w:val="24"/>
          </w:rPr>
          <w:t>A</w:t>
        </w:r>
        <w:r w:rsidRPr="00414621">
          <w:rPr>
            <w:rFonts w:ascii="inherit" w:hAnsi="inherit"/>
            <w:sz w:val="24"/>
            <w:szCs w:val="24"/>
          </w:rPr>
          <w:t xml:space="preserve">synchronously connected </w:t>
        </w:r>
        <w:r>
          <w:rPr>
            <w:rFonts w:ascii="inherit" w:hAnsi="inherit"/>
            <w:sz w:val="24"/>
            <w:szCs w:val="24"/>
          </w:rPr>
          <w:t>p</w:t>
        </w:r>
        <w:r w:rsidRPr="00414621">
          <w:rPr>
            <w:rFonts w:ascii="inherit" w:hAnsi="inherit"/>
            <w:sz w:val="24"/>
            <w:szCs w:val="24"/>
          </w:rPr>
          <w:t xml:space="preserve">ower </w:t>
        </w:r>
        <w:r>
          <w:rPr>
            <w:rFonts w:ascii="inherit" w:hAnsi="inherit"/>
            <w:sz w:val="24"/>
            <w:szCs w:val="24"/>
          </w:rPr>
          <w:t>p</w:t>
        </w:r>
        <w:r w:rsidRPr="00414621">
          <w:rPr>
            <w:rFonts w:ascii="inherit" w:hAnsi="inherit"/>
            <w:sz w:val="24"/>
            <w:szCs w:val="24"/>
          </w:rPr>
          <w:t xml:space="preserve">ark </w:t>
        </w:r>
        <w:r>
          <w:rPr>
            <w:rFonts w:ascii="inherit" w:hAnsi="inherit"/>
            <w:sz w:val="24"/>
            <w:szCs w:val="24"/>
          </w:rPr>
          <w:t>m</w:t>
        </w:r>
        <w:r w:rsidRPr="00414621">
          <w:rPr>
            <w:rFonts w:ascii="inherit" w:hAnsi="inherit"/>
            <w:sz w:val="24"/>
            <w:szCs w:val="24"/>
          </w:rPr>
          <w:t>odule</w:t>
        </w:r>
        <w:r>
          <w:rPr>
            <w:rFonts w:ascii="inherit" w:hAnsi="inherit"/>
            <w:sz w:val="24"/>
            <w:szCs w:val="24"/>
          </w:rPr>
          <w:t>s</w:t>
        </w:r>
        <w:r w:rsidRPr="00414621">
          <w:rPr>
            <w:rFonts w:ascii="inherit" w:hAnsi="inherit"/>
            <w:sz w:val="24"/>
            <w:szCs w:val="24"/>
          </w:rPr>
          <w:t xml:space="preserve"> and asynchronously connected </w:t>
        </w:r>
        <w:r>
          <w:rPr>
            <w:rFonts w:ascii="inherit" w:hAnsi="inherit"/>
            <w:sz w:val="24"/>
            <w:szCs w:val="24"/>
          </w:rPr>
          <w:t>e</w:t>
        </w:r>
        <w:r w:rsidRPr="00414621">
          <w:rPr>
            <w:rFonts w:ascii="inherit" w:hAnsi="inherit"/>
            <w:sz w:val="24"/>
            <w:szCs w:val="24"/>
          </w:rPr>
          <w:t xml:space="preserve">lectricity </w:t>
        </w:r>
        <w:r>
          <w:rPr>
            <w:rFonts w:ascii="inherit" w:hAnsi="inherit"/>
            <w:sz w:val="24"/>
            <w:szCs w:val="24"/>
          </w:rPr>
          <w:t>s</w:t>
        </w:r>
        <w:r w:rsidRPr="00414621">
          <w:rPr>
            <w:rFonts w:ascii="inherit" w:hAnsi="inherit"/>
            <w:sz w:val="24"/>
            <w:szCs w:val="24"/>
          </w:rPr>
          <w:t>torage</w:t>
        </w:r>
        <w:r w:rsidRPr="005B3720">
          <w:rPr>
            <w:rFonts w:ascii="inherit" w:hAnsi="inherit"/>
            <w:sz w:val="24"/>
            <w:szCs w:val="24"/>
          </w:rPr>
          <w:t xml:space="preserve"> module</w:t>
        </w:r>
        <w:r>
          <w:rPr>
            <w:rFonts w:ascii="inherit" w:hAnsi="inherit"/>
            <w:sz w:val="24"/>
            <w:szCs w:val="24"/>
          </w:rPr>
          <w:t>s</w:t>
        </w:r>
        <w:r w:rsidRPr="005B3720">
          <w:rPr>
            <w:rFonts w:ascii="inherit" w:hAnsi="inherit"/>
            <w:sz w:val="24"/>
            <w:szCs w:val="24"/>
          </w:rPr>
          <w:t xml:space="preserve"> </w:t>
        </w:r>
      </w:ins>
      <w:del w:id="923" w:author="Author">
        <w:r w:rsidR="00BF5202" w:rsidRPr="005B3720" w:rsidDel="009A300B">
          <w:rPr>
            <w:rFonts w:ascii="inherit" w:hAnsi="inherit"/>
            <w:sz w:val="24"/>
            <w:szCs w:val="24"/>
          </w:rPr>
          <w:delText xml:space="preserve">DC-connected power park modules </w:delText>
        </w:r>
      </w:del>
      <w:r w:rsidR="00BF5202" w:rsidRPr="005B3720">
        <w:rPr>
          <w:rFonts w:ascii="inherit" w:hAnsi="inherit"/>
          <w:sz w:val="24"/>
          <w:szCs w:val="24"/>
        </w:rPr>
        <w:t>shall have limited frequency sensitive mode — overfrequency (LFSM-O) capability in accordance with Article 13(</w:t>
      </w:r>
      <w:ins w:id="924" w:author="Author">
        <w:r w:rsidR="00C91712">
          <w:rPr>
            <w:rFonts w:ascii="inherit" w:hAnsi="inherit"/>
            <w:sz w:val="24"/>
            <w:szCs w:val="24"/>
          </w:rPr>
          <w:t>3</w:t>
        </w:r>
      </w:ins>
      <w:del w:id="925" w:author="Author">
        <w:r w:rsidR="00BF5202" w:rsidRPr="005B3720" w:rsidDel="00C91712">
          <w:rPr>
            <w:rFonts w:ascii="inherit" w:hAnsi="inherit"/>
            <w:sz w:val="24"/>
            <w:szCs w:val="24"/>
          </w:rPr>
          <w:delText>2</w:delText>
        </w:r>
      </w:del>
      <w:r w:rsidR="00BF5202" w:rsidRPr="005B3720">
        <w:rPr>
          <w:rFonts w:ascii="inherit" w:hAnsi="inherit"/>
          <w:sz w:val="24"/>
          <w:szCs w:val="24"/>
        </w:rPr>
        <w:t>) of R</w:t>
      </w:r>
      <w:ins w:id="926" w:author="Author">
        <w:r w:rsidR="00BA296F">
          <w:rPr>
            <w:rFonts w:ascii="inherit" w:hAnsi="inherit"/>
            <w:sz w:val="24"/>
            <w:szCs w:val="24"/>
          </w:rPr>
          <w:t>fG</w:t>
        </w:r>
        <w:r w:rsidR="00DE1470">
          <w:rPr>
            <w:rFonts w:ascii="inherit" w:hAnsi="inherit"/>
            <w:sz w:val="24"/>
            <w:szCs w:val="24"/>
          </w:rPr>
          <w:t xml:space="preserve"> </w:t>
        </w:r>
        <w:r w:rsidR="00BA296F">
          <w:rPr>
            <w:rFonts w:ascii="inherit" w:hAnsi="inherit"/>
            <w:sz w:val="24"/>
            <w:szCs w:val="24"/>
          </w:rPr>
          <w:t>2.0</w:t>
        </w:r>
      </w:ins>
      <w:del w:id="927" w:author="Author">
        <w:r w:rsidR="00BF5202" w:rsidRPr="005B3720" w:rsidDel="00BA296F">
          <w:rPr>
            <w:rFonts w:ascii="inherit" w:hAnsi="inherit"/>
            <w:sz w:val="24"/>
            <w:szCs w:val="24"/>
          </w:rPr>
          <w:delText>egulation (EU) 2016/631,</w:delText>
        </w:r>
      </w:del>
      <w:r w:rsidR="00BF5202" w:rsidRPr="005B3720">
        <w:rPr>
          <w:rFonts w:ascii="inherit" w:hAnsi="inherit"/>
          <w:sz w:val="24"/>
          <w:szCs w:val="24"/>
        </w:rPr>
        <w:t xml:space="preserve"> subject to fast signal response as specified in paragraph </w:t>
      </w:r>
      <w:r w:rsidR="003E63DD">
        <w:rPr>
          <w:rFonts w:ascii="inherit" w:hAnsi="inherit"/>
          <w:sz w:val="24"/>
          <w:szCs w:val="24"/>
        </w:rPr>
        <w:fldChar w:fldCharType="begin"/>
      </w:r>
      <w:r w:rsidR="003E63DD">
        <w:rPr>
          <w:rFonts w:ascii="inherit" w:hAnsi="inherit"/>
          <w:sz w:val="24"/>
          <w:szCs w:val="24"/>
        </w:rPr>
        <w:instrText xml:space="preserve"> REF _Ref153264010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1</w:t>
      </w:r>
      <w:r w:rsidR="003E63DD">
        <w:rPr>
          <w:rFonts w:ascii="inherit" w:hAnsi="inherit"/>
          <w:sz w:val="24"/>
          <w:szCs w:val="24"/>
        </w:rPr>
        <w:fldChar w:fldCharType="end"/>
      </w:r>
      <w:r w:rsidR="00BF5202" w:rsidRPr="005B3720">
        <w:rPr>
          <w:rFonts w:ascii="inherit" w:hAnsi="inherit"/>
          <w:sz w:val="24"/>
          <w:szCs w:val="24"/>
        </w:rPr>
        <w:t xml:space="preserve"> for the 50 Hz nominal system. </w:t>
      </w:r>
    </w:p>
    <w:p w14:paraId="00E0C491" w14:textId="155B5E99" w:rsidR="00AE476A" w:rsidRPr="005B3720" w:rsidRDefault="00BF5202" w:rsidP="00B13FCD">
      <w:pPr>
        <w:numPr>
          <w:ilvl w:val="0"/>
          <w:numId w:val="164"/>
        </w:numPr>
        <w:spacing w:after="395"/>
        <w:ind w:left="0"/>
        <w:rPr>
          <w:rFonts w:ascii="inherit" w:hAnsi="inherit"/>
          <w:sz w:val="24"/>
          <w:szCs w:val="24"/>
        </w:rPr>
      </w:pPr>
      <w:r w:rsidRPr="005B3720">
        <w:rPr>
          <w:rFonts w:ascii="inherit" w:hAnsi="inherit"/>
          <w:sz w:val="24"/>
          <w:szCs w:val="24"/>
        </w:rPr>
        <w:lastRenderedPageBreak/>
        <w:t xml:space="preserve">A capability for </w:t>
      </w:r>
      <w:ins w:id="928" w:author="Author">
        <w:r w:rsidR="005A416F">
          <w:rPr>
            <w:rFonts w:ascii="inherit" w:hAnsi="inherit"/>
            <w:sz w:val="24"/>
            <w:szCs w:val="24"/>
          </w:rPr>
          <w:t>a</w:t>
        </w:r>
        <w:r w:rsidR="005A416F" w:rsidRPr="00414621">
          <w:rPr>
            <w:rFonts w:ascii="inherit" w:hAnsi="inherit"/>
            <w:sz w:val="24"/>
            <w:szCs w:val="24"/>
          </w:rPr>
          <w:t xml:space="preserve">synchronously connected </w:t>
        </w:r>
        <w:r w:rsidR="005A416F">
          <w:rPr>
            <w:rFonts w:ascii="inherit" w:hAnsi="inherit"/>
            <w:sz w:val="24"/>
            <w:szCs w:val="24"/>
          </w:rPr>
          <w:t>p</w:t>
        </w:r>
        <w:r w:rsidR="005A416F" w:rsidRPr="00414621">
          <w:rPr>
            <w:rFonts w:ascii="inherit" w:hAnsi="inherit"/>
            <w:sz w:val="24"/>
            <w:szCs w:val="24"/>
          </w:rPr>
          <w:t xml:space="preserve">ower </w:t>
        </w:r>
        <w:r w:rsidR="005A416F">
          <w:rPr>
            <w:rFonts w:ascii="inherit" w:hAnsi="inherit"/>
            <w:sz w:val="24"/>
            <w:szCs w:val="24"/>
          </w:rPr>
          <w:t>p</w:t>
        </w:r>
        <w:r w:rsidR="005A416F" w:rsidRPr="00414621">
          <w:rPr>
            <w:rFonts w:ascii="inherit" w:hAnsi="inherit"/>
            <w:sz w:val="24"/>
            <w:szCs w:val="24"/>
          </w:rPr>
          <w:t xml:space="preserve">ark </w:t>
        </w:r>
        <w:r w:rsidR="005A416F">
          <w:rPr>
            <w:rFonts w:ascii="inherit" w:hAnsi="inherit"/>
            <w:sz w:val="24"/>
            <w:szCs w:val="24"/>
          </w:rPr>
          <w:t>m</w:t>
        </w:r>
        <w:r w:rsidR="005A416F" w:rsidRPr="00414621">
          <w:rPr>
            <w:rFonts w:ascii="inherit" w:hAnsi="inherit"/>
            <w:sz w:val="24"/>
            <w:szCs w:val="24"/>
          </w:rPr>
          <w:t>odule</w:t>
        </w:r>
        <w:r w:rsidR="005A416F">
          <w:rPr>
            <w:rFonts w:ascii="inherit" w:hAnsi="inherit"/>
            <w:sz w:val="24"/>
            <w:szCs w:val="24"/>
          </w:rPr>
          <w:t>s</w:t>
        </w:r>
        <w:r w:rsidR="005A416F" w:rsidRPr="00414621">
          <w:rPr>
            <w:rFonts w:ascii="inherit" w:hAnsi="inherit"/>
            <w:sz w:val="24"/>
            <w:szCs w:val="24"/>
          </w:rPr>
          <w:t xml:space="preserve"> and asynchronously connected </w:t>
        </w:r>
        <w:r w:rsidR="005A416F">
          <w:rPr>
            <w:rFonts w:ascii="inherit" w:hAnsi="inherit"/>
            <w:sz w:val="24"/>
            <w:szCs w:val="24"/>
          </w:rPr>
          <w:t>e</w:t>
        </w:r>
        <w:r w:rsidR="005A416F" w:rsidRPr="00414621">
          <w:rPr>
            <w:rFonts w:ascii="inherit" w:hAnsi="inherit"/>
            <w:sz w:val="24"/>
            <w:szCs w:val="24"/>
          </w:rPr>
          <w:t xml:space="preserve">lectricity </w:t>
        </w:r>
        <w:r w:rsidR="005A416F">
          <w:rPr>
            <w:rFonts w:ascii="inherit" w:hAnsi="inherit"/>
            <w:sz w:val="24"/>
            <w:szCs w:val="24"/>
          </w:rPr>
          <w:t>s</w:t>
        </w:r>
        <w:r w:rsidR="005A416F" w:rsidRPr="00414621">
          <w:rPr>
            <w:rFonts w:ascii="inherit" w:hAnsi="inherit"/>
            <w:sz w:val="24"/>
            <w:szCs w:val="24"/>
          </w:rPr>
          <w:t>torage</w:t>
        </w:r>
        <w:r w:rsidR="005A416F" w:rsidRPr="005B3720">
          <w:rPr>
            <w:rFonts w:ascii="inherit" w:hAnsi="inherit"/>
            <w:sz w:val="24"/>
            <w:szCs w:val="24"/>
          </w:rPr>
          <w:t xml:space="preserve"> module</w:t>
        </w:r>
        <w:r w:rsidR="005A416F">
          <w:rPr>
            <w:rFonts w:ascii="inherit" w:hAnsi="inherit"/>
            <w:sz w:val="24"/>
            <w:szCs w:val="24"/>
          </w:rPr>
          <w:t>s</w:t>
        </w:r>
        <w:r w:rsidR="005A416F" w:rsidRPr="005B3720">
          <w:rPr>
            <w:rFonts w:ascii="inherit" w:hAnsi="inherit"/>
            <w:sz w:val="24"/>
            <w:szCs w:val="24"/>
          </w:rPr>
          <w:t xml:space="preserve"> </w:t>
        </w:r>
      </w:ins>
      <w:del w:id="929" w:author="Author">
        <w:r w:rsidRPr="005B3720" w:rsidDel="005A416F">
          <w:rPr>
            <w:rFonts w:ascii="inherit" w:hAnsi="inherit"/>
            <w:sz w:val="24"/>
            <w:szCs w:val="24"/>
          </w:rPr>
          <w:delText xml:space="preserve">DC-connected power park modules </w:delText>
        </w:r>
      </w:del>
      <w:r w:rsidRPr="005B3720">
        <w:rPr>
          <w:rFonts w:ascii="inherit" w:hAnsi="inherit"/>
          <w:sz w:val="24"/>
          <w:szCs w:val="24"/>
        </w:rPr>
        <w:t>to maintain constant power shall be determined in accordance with Article 13(</w:t>
      </w:r>
      <w:ins w:id="930" w:author="Author">
        <w:r w:rsidR="005F158C">
          <w:rPr>
            <w:rFonts w:ascii="inherit" w:hAnsi="inherit"/>
            <w:sz w:val="24"/>
            <w:szCs w:val="24"/>
          </w:rPr>
          <w:t>4</w:t>
        </w:r>
      </w:ins>
      <w:del w:id="931" w:author="Author">
        <w:r w:rsidRPr="005B3720" w:rsidDel="005F158C">
          <w:rPr>
            <w:rFonts w:ascii="inherit" w:hAnsi="inherit"/>
            <w:sz w:val="24"/>
            <w:szCs w:val="24"/>
          </w:rPr>
          <w:delText>3</w:delText>
        </w:r>
      </w:del>
      <w:r w:rsidRPr="005B3720">
        <w:rPr>
          <w:rFonts w:ascii="inherit" w:hAnsi="inherit"/>
          <w:sz w:val="24"/>
          <w:szCs w:val="24"/>
        </w:rPr>
        <w:t>) of R</w:t>
      </w:r>
      <w:ins w:id="932" w:author="Author">
        <w:r w:rsidR="00BA296F">
          <w:rPr>
            <w:rFonts w:ascii="inherit" w:hAnsi="inherit"/>
            <w:sz w:val="24"/>
            <w:szCs w:val="24"/>
          </w:rPr>
          <w:t>fG</w:t>
        </w:r>
        <w:r w:rsidR="00DA61AF">
          <w:rPr>
            <w:rFonts w:ascii="inherit" w:hAnsi="inherit"/>
            <w:sz w:val="24"/>
            <w:szCs w:val="24"/>
          </w:rPr>
          <w:t xml:space="preserve"> </w:t>
        </w:r>
        <w:r w:rsidR="00BA296F">
          <w:rPr>
            <w:rFonts w:ascii="inherit" w:hAnsi="inherit"/>
            <w:sz w:val="24"/>
            <w:szCs w:val="24"/>
          </w:rPr>
          <w:t>2.0</w:t>
        </w:r>
        <w:r w:rsidR="00DA61AF">
          <w:rPr>
            <w:rFonts w:ascii="inherit" w:hAnsi="inherit"/>
            <w:sz w:val="24"/>
            <w:szCs w:val="24"/>
          </w:rPr>
          <w:t xml:space="preserve"> </w:t>
        </w:r>
      </w:ins>
      <w:del w:id="933" w:author="Author">
        <w:r w:rsidRPr="005B3720" w:rsidDel="00BA296F">
          <w:rPr>
            <w:rFonts w:ascii="inherit" w:hAnsi="inherit"/>
            <w:sz w:val="24"/>
            <w:szCs w:val="24"/>
          </w:rPr>
          <w:delText>egulation (EU) 20</w:delText>
        </w:r>
      </w:del>
      <w:ins w:id="934" w:author="Author">
        <w:del w:id="935" w:author="Author">
          <w:r w:rsidR="005F158C" w:rsidDel="00BA296F">
            <w:rPr>
              <w:rFonts w:ascii="inherit" w:hAnsi="inherit"/>
              <w:sz w:val="24"/>
              <w:szCs w:val="24"/>
            </w:rPr>
            <w:delText>2-</w:delText>
          </w:r>
        </w:del>
      </w:ins>
      <w:del w:id="936" w:author="Author">
        <w:r w:rsidRPr="005B3720" w:rsidDel="005F158C">
          <w:rPr>
            <w:rFonts w:ascii="inherit" w:hAnsi="inherit"/>
            <w:sz w:val="24"/>
            <w:szCs w:val="24"/>
          </w:rPr>
          <w:delText>16</w:delText>
        </w:r>
        <w:r w:rsidRPr="005B3720" w:rsidDel="00BA296F">
          <w:rPr>
            <w:rFonts w:ascii="inherit" w:hAnsi="inherit"/>
            <w:sz w:val="24"/>
            <w:szCs w:val="24"/>
          </w:rPr>
          <w:delText>/</w:delText>
        </w:r>
      </w:del>
      <w:ins w:id="937" w:author="Author">
        <w:del w:id="938" w:author="Author">
          <w:r w:rsidR="005F158C" w:rsidDel="00BA296F">
            <w:rPr>
              <w:rFonts w:ascii="inherit" w:hAnsi="inherit"/>
              <w:sz w:val="24"/>
              <w:szCs w:val="24"/>
            </w:rPr>
            <w:delText>---</w:delText>
          </w:r>
        </w:del>
      </w:ins>
      <w:del w:id="939" w:author="Author">
        <w:r w:rsidRPr="005B3720" w:rsidDel="005F158C">
          <w:rPr>
            <w:rFonts w:ascii="inherit" w:hAnsi="inherit"/>
            <w:sz w:val="24"/>
            <w:szCs w:val="24"/>
          </w:rPr>
          <w:delText>631</w:delText>
        </w:r>
        <w:r w:rsidRPr="005B3720" w:rsidDel="00BA296F">
          <w:rPr>
            <w:rFonts w:ascii="inherit" w:hAnsi="inherit"/>
            <w:sz w:val="24"/>
            <w:szCs w:val="24"/>
          </w:rPr>
          <w:delText xml:space="preserve"> f</w:delText>
        </w:r>
      </w:del>
      <w:r w:rsidRPr="005B3720">
        <w:rPr>
          <w:rFonts w:ascii="inherit" w:hAnsi="inherit"/>
          <w:sz w:val="24"/>
          <w:szCs w:val="24"/>
        </w:rPr>
        <w:t xml:space="preserve">or the 50 Hz nominal system. </w:t>
      </w:r>
    </w:p>
    <w:p w14:paraId="49E19138" w14:textId="7F649DBB" w:rsidR="00AE476A" w:rsidRPr="005B3720" w:rsidRDefault="00BF5202" w:rsidP="00B13FCD">
      <w:pPr>
        <w:numPr>
          <w:ilvl w:val="0"/>
          <w:numId w:val="164"/>
        </w:numPr>
        <w:spacing w:after="395"/>
        <w:ind w:left="0"/>
        <w:rPr>
          <w:rFonts w:ascii="inherit" w:hAnsi="inherit"/>
          <w:sz w:val="24"/>
          <w:szCs w:val="24"/>
        </w:rPr>
      </w:pPr>
      <w:r w:rsidRPr="005B3720">
        <w:rPr>
          <w:rFonts w:ascii="inherit" w:hAnsi="inherit"/>
          <w:sz w:val="24"/>
          <w:szCs w:val="24"/>
        </w:rPr>
        <w:t xml:space="preserve">A capability for active power controllability of </w:t>
      </w:r>
      <w:ins w:id="940" w:author="Author">
        <w:r w:rsidR="005A416F">
          <w:rPr>
            <w:rFonts w:ascii="inherit" w:hAnsi="inherit"/>
            <w:sz w:val="24"/>
            <w:szCs w:val="24"/>
          </w:rPr>
          <w:t>a</w:t>
        </w:r>
        <w:r w:rsidR="005A416F" w:rsidRPr="00414621">
          <w:rPr>
            <w:rFonts w:ascii="inherit" w:hAnsi="inherit"/>
            <w:sz w:val="24"/>
            <w:szCs w:val="24"/>
          </w:rPr>
          <w:t xml:space="preserve">synchronously connected </w:t>
        </w:r>
        <w:r w:rsidR="005A416F">
          <w:rPr>
            <w:rFonts w:ascii="inherit" w:hAnsi="inherit"/>
            <w:sz w:val="24"/>
            <w:szCs w:val="24"/>
          </w:rPr>
          <w:t>p</w:t>
        </w:r>
        <w:r w:rsidR="005A416F" w:rsidRPr="00414621">
          <w:rPr>
            <w:rFonts w:ascii="inherit" w:hAnsi="inherit"/>
            <w:sz w:val="24"/>
            <w:szCs w:val="24"/>
          </w:rPr>
          <w:t xml:space="preserve">ower </w:t>
        </w:r>
        <w:r w:rsidR="005A416F">
          <w:rPr>
            <w:rFonts w:ascii="inherit" w:hAnsi="inherit"/>
            <w:sz w:val="24"/>
            <w:szCs w:val="24"/>
          </w:rPr>
          <w:t>p</w:t>
        </w:r>
        <w:r w:rsidR="005A416F" w:rsidRPr="00414621">
          <w:rPr>
            <w:rFonts w:ascii="inherit" w:hAnsi="inherit"/>
            <w:sz w:val="24"/>
            <w:szCs w:val="24"/>
          </w:rPr>
          <w:t xml:space="preserve">ark </w:t>
        </w:r>
        <w:r w:rsidR="005A416F">
          <w:rPr>
            <w:rFonts w:ascii="inherit" w:hAnsi="inherit"/>
            <w:sz w:val="24"/>
            <w:szCs w:val="24"/>
          </w:rPr>
          <w:t>m</w:t>
        </w:r>
        <w:r w:rsidR="005A416F" w:rsidRPr="00414621">
          <w:rPr>
            <w:rFonts w:ascii="inherit" w:hAnsi="inherit"/>
            <w:sz w:val="24"/>
            <w:szCs w:val="24"/>
          </w:rPr>
          <w:t>odule</w:t>
        </w:r>
        <w:r w:rsidR="005A416F">
          <w:rPr>
            <w:rFonts w:ascii="inherit" w:hAnsi="inherit"/>
            <w:sz w:val="24"/>
            <w:szCs w:val="24"/>
          </w:rPr>
          <w:t>s</w:t>
        </w:r>
        <w:r w:rsidR="005A416F" w:rsidRPr="00414621">
          <w:rPr>
            <w:rFonts w:ascii="inherit" w:hAnsi="inherit"/>
            <w:sz w:val="24"/>
            <w:szCs w:val="24"/>
          </w:rPr>
          <w:t xml:space="preserve"> and asynchronously connected </w:t>
        </w:r>
        <w:r w:rsidR="005A416F">
          <w:rPr>
            <w:rFonts w:ascii="inherit" w:hAnsi="inherit"/>
            <w:sz w:val="24"/>
            <w:szCs w:val="24"/>
          </w:rPr>
          <w:t>e</w:t>
        </w:r>
        <w:r w:rsidR="005A416F" w:rsidRPr="00414621">
          <w:rPr>
            <w:rFonts w:ascii="inherit" w:hAnsi="inherit"/>
            <w:sz w:val="24"/>
            <w:szCs w:val="24"/>
          </w:rPr>
          <w:t xml:space="preserve">lectricity </w:t>
        </w:r>
        <w:r w:rsidR="005A416F">
          <w:rPr>
            <w:rFonts w:ascii="inherit" w:hAnsi="inherit"/>
            <w:sz w:val="24"/>
            <w:szCs w:val="24"/>
          </w:rPr>
          <w:t>s</w:t>
        </w:r>
        <w:r w:rsidR="005A416F" w:rsidRPr="00414621">
          <w:rPr>
            <w:rFonts w:ascii="inherit" w:hAnsi="inherit"/>
            <w:sz w:val="24"/>
            <w:szCs w:val="24"/>
          </w:rPr>
          <w:t>torage</w:t>
        </w:r>
        <w:r w:rsidR="005A416F" w:rsidRPr="005B3720">
          <w:rPr>
            <w:rFonts w:ascii="inherit" w:hAnsi="inherit"/>
            <w:sz w:val="24"/>
            <w:szCs w:val="24"/>
          </w:rPr>
          <w:t xml:space="preserve"> module</w:t>
        </w:r>
        <w:r w:rsidR="005A416F">
          <w:rPr>
            <w:rFonts w:ascii="inherit" w:hAnsi="inherit"/>
            <w:sz w:val="24"/>
            <w:szCs w:val="24"/>
          </w:rPr>
          <w:t>s</w:t>
        </w:r>
        <w:r w:rsidR="005A416F" w:rsidRPr="005B3720" w:rsidDel="005A416F">
          <w:rPr>
            <w:rFonts w:ascii="inherit" w:hAnsi="inherit"/>
            <w:sz w:val="24"/>
            <w:szCs w:val="24"/>
          </w:rPr>
          <w:t xml:space="preserve"> </w:t>
        </w:r>
      </w:ins>
      <w:del w:id="941" w:author="Author">
        <w:r w:rsidRPr="005B3720" w:rsidDel="005A416F">
          <w:rPr>
            <w:rFonts w:ascii="inherit" w:hAnsi="inherit"/>
            <w:sz w:val="24"/>
            <w:szCs w:val="24"/>
          </w:rPr>
          <w:delText xml:space="preserve">DC-connected power park modules </w:delText>
        </w:r>
      </w:del>
      <w:r w:rsidRPr="005B3720">
        <w:rPr>
          <w:rFonts w:ascii="inherit" w:hAnsi="inherit"/>
          <w:sz w:val="24"/>
          <w:szCs w:val="24"/>
        </w:rPr>
        <w:t>shall be determined in accordance with Article 15(2)(a) of R</w:t>
      </w:r>
      <w:ins w:id="942" w:author="Author">
        <w:r w:rsidR="00BA296F">
          <w:rPr>
            <w:rFonts w:ascii="inherit" w:hAnsi="inherit"/>
            <w:sz w:val="24"/>
            <w:szCs w:val="24"/>
          </w:rPr>
          <w:t>fG</w:t>
        </w:r>
        <w:r w:rsidR="00DA61AF">
          <w:rPr>
            <w:rFonts w:ascii="inherit" w:hAnsi="inherit"/>
            <w:sz w:val="24"/>
            <w:szCs w:val="24"/>
          </w:rPr>
          <w:t xml:space="preserve"> </w:t>
        </w:r>
        <w:r w:rsidR="00BA296F">
          <w:rPr>
            <w:rFonts w:ascii="inherit" w:hAnsi="inherit"/>
            <w:sz w:val="24"/>
            <w:szCs w:val="24"/>
          </w:rPr>
          <w:t>2.0</w:t>
        </w:r>
        <w:r w:rsidR="00DA61AF">
          <w:rPr>
            <w:rFonts w:ascii="inherit" w:hAnsi="inherit"/>
            <w:sz w:val="24"/>
            <w:szCs w:val="24"/>
          </w:rPr>
          <w:t xml:space="preserve"> </w:t>
        </w:r>
      </w:ins>
      <w:del w:id="943" w:author="Author">
        <w:r w:rsidRPr="005B3720" w:rsidDel="00BA296F">
          <w:rPr>
            <w:rFonts w:ascii="inherit" w:hAnsi="inherit"/>
            <w:sz w:val="24"/>
            <w:szCs w:val="24"/>
          </w:rPr>
          <w:delText>egulation (EU) 20</w:delText>
        </w:r>
      </w:del>
      <w:ins w:id="944" w:author="Author">
        <w:del w:id="945" w:author="Author">
          <w:r w:rsidR="00675355" w:rsidDel="00BA296F">
            <w:rPr>
              <w:rFonts w:ascii="inherit" w:hAnsi="inherit"/>
              <w:sz w:val="24"/>
              <w:szCs w:val="24"/>
            </w:rPr>
            <w:delText>2-</w:delText>
          </w:r>
        </w:del>
      </w:ins>
      <w:del w:id="946" w:author="Author">
        <w:r w:rsidRPr="005B3720" w:rsidDel="00675355">
          <w:rPr>
            <w:rFonts w:ascii="inherit" w:hAnsi="inherit"/>
            <w:sz w:val="24"/>
            <w:szCs w:val="24"/>
          </w:rPr>
          <w:delText>16</w:delText>
        </w:r>
        <w:r w:rsidRPr="005B3720" w:rsidDel="00BA296F">
          <w:rPr>
            <w:rFonts w:ascii="inherit" w:hAnsi="inherit"/>
            <w:sz w:val="24"/>
            <w:szCs w:val="24"/>
          </w:rPr>
          <w:delText>/</w:delText>
        </w:r>
      </w:del>
      <w:ins w:id="947" w:author="Author">
        <w:del w:id="948" w:author="Author">
          <w:r w:rsidR="00675355" w:rsidDel="00BA296F">
            <w:rPr>
              <w:rFonts w:ascii="inherit" w:hAnsi="inherit"/>
              <w:sz w:val="24"/>
              <w:szCs w:val="24"/>
            </w:rPr>
            <w:delText>---</w:delText>
          </w:r>
        </w:del>
      </w:ins>
      <w:del w:id="949" w:author="Author">
        <w:r w:rsidRPr="005B3720" w:rsidDel="00675355">
          <w:rPr>
            <w:rFonts w:ascii="inherit" w:hAnsi="inherit"/>
            <w:sz w:val="24"/>
            <w:szCs w:val="24"/>
          </w:rPr>
          <w:delText>63</w:delText>
        </w:r>
        <w:r w:rsidRPr="005B3720" w:rsidDel="00BA296F">
          <w:rPr>
            <w:rFonts w:ascii="inherit" w:hAnsi="inherit"/>
            <w:sz w:val="24"/>
            <w:szCs w:val="24"/>
          </w:rPr>
          <w:delText xml:space="preserve">1 </w:delText>
        </w:r>
      </w:del>
      <w:r w:rsidRPr="005B3720">
        <w:rPr>
          <w:rFonts w:ascii="inherit" w:hAnsi="inherit"/>
          <w:sz w:val="24"/>
          <w:szCs w:val="24"/>
        </w:rPr>
        <w:t xml:space="preserve">for the 50 Hz nominal system. Manual control shall be possible in the case that remote automatic control devices are out of service. </w:t>
      </w:r>
    </w:p>
    <w:p w14:paraId="6D8CE111" w14:textId="603FA3BC" w:rsidR="00AE476A" w:rsidRDefault="00BF5202" w:rsidP="00B13FCD">
      <w:pPr>
        <w:numPr>
          <w:ilvl w:val="0"/>
          <w:numId w:val="164"/>
        </w:numPr>
        <w:spacing w:after="395"/>
        <w:ind w:left="0"/>
        <w:rPr>
          <w:ins w:id="950" w:author="Author"/>
          <w:rFonts w:ascii="inherit" w:hAnsi="inherit"/>
          <w:sz w:val="24"/>
          <w:szCs w:val="24"/>
        </w:rPr>
      </w:pPr>
      <w:r w:rsidRPr="005B3720">
        <w:rPr>
          <w:rFonts w:ascii="inherit" w:hAnsi="inherit"/>
          <w:sz w:val="24"/>
          <w:szCs w:val="24"/>
        </w:rPr>
        <w:t xml:space="preserve">A capability for limited frequency sensitive mode — underfrequency (LFSM-U) for a </w:t>
      </w:r>
      <w:ins w:id="951" w:author="Author">
        <w:r w:rsidR="00C354C4" w:rsidRPr="00C354C4">
          <w:rPr>
            <w:rFonts w:ascii="inherit" w:hAnsi="inherit"/>
            <w:sz w:val="24"/>
            <w:szCs w:val="24"/>
          </w:rPr>
          <w:t xml:space="preserve">asynchronously connected </w:t>
        </w:r>
        <w:r w:rsidR="00C354C4">
          <w:rPr>
            <w:rFonts w:ascii="inherit" w:hAnsi="inherit"/>
            <w:sz w:val="24"/>
            <w:szCs w:val="24"/>
          </w:rPr>
          <w:t>p</w:t>
        </w:r>
        <w:r w:rsidR="00C354C4" w:rsidRPr="00C354C4">
          <w:rPr>
            <w:rFonts w:ascii="inherit" w:hAnsi="inherit"/>
            <w:sz w:val="24"/>
            <w:szCs w:val="24"/>
          </w:rPr>
          <w:t xml:space="preserve">ower </w:t>
        </w:r>
        <w:r w:rsidR="00C354C4">
          <w:rPr>
            <w:rFonts w:ascii="inherit" w:hAnsi="inherit"/>
            <w:sz w:val="24"/>
            <w:szCs w:val="24"/>
          </w:rPr>
          <w:t>p</w:t>
        </w:r>
        <w:r w:rsidR="00C354C4" w:rsidRPr="00C354C4">
          <w:rPr>
            <w:rFonts w:ascii="inherit" w:hAnsi="inherit"/>
            <w:sz w:val="24"/>
            <w:szCs w:val="24"/>
          </w:rPr>
          <w:t xml:space="preserve">ark </w:t>
        </w:r>
        <w:r w:rsidR="00C354C4">
          <w:rPr>
            <w:rFonts w:ascii="inherit" w:hAnsi="inherit"/>
            <w:sz w:val="24"/>
            <w:szCs w:val="24"/>
          </w:rPr>
          <w:t>m</w:t>
        </w:r>
        <w:r w:rsidR="00C354C4" w:rsidRPr="00C354C4">
          <w:rPr>
            <w:rFonts w:ascii="inherit" w:hAnsi="inherit"/>
            <w:sz w:val="24"/>
            <w:szCs w:val="24"/>
          </w:rPr>
          <w:t xml:space="preserve">odule and asynchronously connected </w:t>
        </w:r>
        <w:r w:rsidR="00C354C4">
          <w:rPr>
            <w:rFonts w:ascii="inherit" w:hAnsi="inherit"/>
            <w:sz w:val="24"/>
            <w:szCs w:val="24"/>
          </w:rPr>
          <w:t>e</w:t>
        </w:r>
        <w:r w:rsidR="00C354C4" w:rsidRPr="00C354C4">
          <w:rPr>
            <w:rFonts w:ascii="inherit" w:hAnsi="inherit"/>
            <w:sz w:val="24"/>
            <w:szCs w:val="24"/>
          </w:rPr>
          <w:t xml:space="preserve">lectricity </w:t>
        </w:r>
        <w:r w:rsidR="00C354C4">
          <w:rPr>
            <w:rFonts w:ascii="inherit" w:hAnsi="inherit"/>
            <w:sz w:val="24"/>
            <w:szCs w:val="24"/>
          </w:rPr>
          <w:t>s</w:t>
        </w:r>
        <w:r w:rsidR="00C354C4" w:rsidRPr="00C354C4">
          <w:rPr>
            <w:rFonts w:ascii="inherit" w:hAnsi="inherit"/>
            <w:sz w:val="24"/>
            <w:szCs w:val="24"/>
          </w:rPr>
          <w:t xml:space="preserve">torage </w:t>
        </w:r>
        <w:r w:rsidR="00C354C4">
          <w:rPr>
            <w:rFonts w:ascii="inherit" w:hAnsi="inherit"/>
            <w:sz w:val="24"/>
            <w:szCs w:val="24"/>
          </w:rPr>
          <w:t>m</w:t>
        </w:r>
        <w:r w:rsidR="00C354C4" w:rsidRPr="00C354C4">
          <w:rPr>
            <w:rFonts w:ascii="inherit" w:hAnsi="inherit"/>
            <w:sz w:val="24"/>
            <w:szCs w:val="24"/>
          </w:rPr>
          <w:t>odule</w:t>
        </w:r>
        <w:r w:rsidR="00C354C4" w:rsidRPr="00C354C4" w:rsidDel="00C354C4">
          <w:rPr>
            <w:rFonts w:ascii="inherit" w:hAnsi="inherit"/>
            <w:sz w:val="24"/>
            <w:szCs w:val="24"/>
          </w:rPr>
          <w:t xml:space="preserve"> </w:t>
        </w:r>
      </w:ins>
      <w:del w:id="952" w:author="Author">
        <w:r w:rsidRPr="005B3720" w:rsidDel="00C354C4">
          <w:rPr>
            <w:rFonts w:ascii="inherit" w:hAnsi="inherit"/>
            <w:sz w:val="24"/>
            <w:szCs w:val="24"/>
          </w:rPr>
          <w:delText xml:space="preserve">DC-connected power park module </w:delText>
        </w:r>
      </w:del>
      <w:r w:rsidRPr="005B3720">
        <w:rPr>
          <w:rFonts w:ascii="inherit" w:hAnsi="inherit"/>
          <w:sz w:val="24"/>
          <w:szCs w:val="24"/>
        </w:rPr>
        <w:t>shall be determined in accordance with Article 15(2)(c) of</w:t>
      </w:r>
      <w:ins w:id="953" w:author="Author">
        <w:r w:rsidR="00BA296F">
          <w:rPr>
            <w:rFonts w:ascii="inherit" w:hAnsi="inherit"/>
            <w:sz w:val="24"/>
            <w:szCs w:val="24"/>
          </w:rPr>
          <w:t xml:space="preserve"> </w:t>
        </w:r>
      </w:ins>
      <w:del w:id="954" w:author="Author">
        <w:r w:rsidRPr="005B3720" w:rsidDel="00BA296F">
          <w:rPr>
            <w:rFonts w:ascii="inherit" w:hAnsi="inherit"/>
            <w:sz w:val="24"/>
            <w:szCs w:val="24"/>
          </w:rPr>
          <w:delText xml:space="preserve"> </w:delText>
        </w:r>
      </w:del>
      <w:ins w:id="955" w:author="Author">
        <w:r w:rsidR="00BA296F">
          <w:rPr>
            <w:rFonts w:ascii="inherit" w:hAnsi="inherit"/>
            <w:sz w:val="24"/>
            <w:szCs w:val="24"/>
          </w:rPr>
          <w:t>RfG 2.0</w:t>
        </w:r>
      </w:ins>
      <w:del w:id="956" w:author="Author">
        <w:r w:rsidRPr="005B3720" w:rsidDel="00BA296F">
          <w:rPr>
            <w:rFonts w:ascii="inherit" w:hAnsi="inherit"/>
            <w:sz w:val="24"/>
            <w:szCs w:val="24"/>
          </w:rPr>
          <w:delText>Regulation (EU) 20</w:delText>
        </w:r>
      </w:del>
      <w:ins w:id="957" w:author="Author">
        <w:del w:id="958" w:author="Author">
          <w:r w:rsidR="00386161" w:rsidDel="00BA296F">
            <w:rPr>
              <w:rFonts w:ascii="inherit" w:hAnsi="inherit"/>
              <w:sz w:val="24"/>
              <w:szCs w:val="24"/>
            </w:rPr>
            <w:delText>2-</w:delText>
          </w:r>
        </w:del>
      </w:ins>
      <w:del w:id="959" w:author="Author">
        <w:r w:rsidRPr="005B3720" w:rsidDel="00BA296F">
          <w:rPr>
            <w:rFonts w:ascii="inherit" w:hAnsi="inherit"/>
            <w:sz w:val="24"/>
            <w:szCs w:val="24"/>
          </w:rPr>
          <w:delText>16/</w:delText>
        </w:r>
      </w:del>
      <w:ins w:id="960" w:author="Author">
        <w:del w:id="961" w:author="Author">
          <w:r w:rsidR="00386161" w:rsidDel="00BA296F">
            <w:rPr>
              <w:rFonts w:ascii="inherit" w:hAnsi="inherit"/>
              <w:sz w:val="24"/>
              <w:szCs w:val="24"/>
            </w:rPr>
            <w:delText>---</w:delText>
          </w:r>
        </w:del>
      </w:ins>
      <w:del w:id="962" w:author="Author">
        <w:r w:rsidRPr="005B3720" w:rsidDel="00BA296F">
          <w:rPr>
            <w:rFonts w:ascii="inherit" w:hAnsi="inherit"/>
            <w:sz w:val="24"/>
            <w:szCs w:val="24"/>
          </w:rPr>
          <w:delText>631</w:delText>
        </w:r>
      </w:del>
      <w:r w:rsidRPr="005B3720">
        <w:rPr>
          <w:rFonts w:ascii="inherit" w:hAnsi="inherit"/>
          <w:sz w:val="24"/>
          <w:szCs w:val="24"/>
        </w:rPr>
        <w:t xml:space="preserve">, subject to fast signal response as specified in paragraph </w:t>
      </w:r>
      <w:r w:rsidR="003E63DD">
        <w:rPr>
          <w:rFonts w:ascii="inherit" w:hAnsi="inherit"/>
          <w:sz w:val="24"/>
          <w:szCs w:val="24"/>
        </w:rPr>
        <w:fldChar w:fldCharType="begin"/>
      </w:r>
      <w:r w:rsidR="003E63DD">
        <w:rPr>
          <w:rFonts w:ascii="inherit" w:hAnsi="inherit"/>
          <w:sz w:val="24"/>
          <w:szCs w:val="24"/>
        </w:rPr>
        <w:instrText xml:space="preserve"> REF _Ref153264010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1</w:t>
      </w:r>
      <w:r w:rsidR="003E63DD">
        <w:rPr>
          <w:rFonts w:ascii="inherit" w:hAnsi="inherit"/>
          <w:sz w:val="24"/>
          <w:szCs w:val="24"/>
        </w:rPr>
        <w:fldChar w:fldCharType="end"/>
      </w:r>
      <w:r w:rsidRPr="005B3720">
        <w:rPr>
          <w:rFonts w:ascii="inherit" w:hAnsi="inherit"/>
          <w:sz w:val="24"/>
          <w:szCs w:val="24"/>
        </w:rPr>
        <w:t xml:space="preserve"> for the 50 Hz nominal system. </w:t>
      </w:r>
    </w:p>
    <w:p w14:paraId="798AAA5B" w14:textId="3DDFCEB6" w:rsidR="0065705A" w:rsidRDefault="0065705A" w:rsidP="00B13FCD">
      <w:pPr>
        <w:numPr>
          <w:ilvl w:val="0"/>
          <w:numId w:val="164"/>
        </w:numPr>
        <w:spacing w:after="395"/>
        <w:ind w:left="0"/>
        <w:rPr>
          <w:rFonts w:ascii="inherit" w:hAnsi="inherit"/>
          <w:sz w:val="24"/>
          <w:szCs w:val="24"/>
        </w:rPr>
      </w:pPr>
      <w:ins w:id="963" w:author="Author">
        <w:r w:rsidRPr="0065705A">
          <w:rPr>
            <w:rFonts w:ascii="inherit" w:hAnsi="inherit"/>
            <w:sz w:val="24"/>
            <w:szCs w:val="24"/>
          </w:rPr>
          <w:t xml:space="preserve">A capability for </w:t>
        </w:r>
        <w:r>
          <w:rPr>
            <w:rFonts w:ascii="inherit" w:hAnsi="inherit"/>
            <w:sz w:val="24"/>
            <w:szCs w:val="24"/>
          </w:rPr>
          <w:t>l</w:t>
        </w:r>
        <w:r w:rsidRPr="0065705A">
          <w:rPr>
            <w:rFonts w:ascii="inherit" w:hAnsi="inherit"/>
            <w:sz w:val="24"/>
            <w:szCs w:val="24"/>
          </w:rPr>
          <w:t xml:space="preserve">imited </w:t>
        </w:r>
        <w:r>
          <w:rPr>
            <w:rFonts w:ascii="inherit" w:hAnsi="inherit"/>
            <w:sz w:val="24"/>
            <w:szCs w:val="24"/>
          </w:rPr>
          <w:t>f</w:t>
        </w:r>
        <w:r w:rsidRPr="0065705A">
          <w:rPr>
            <w:rFonts w:ascii="inherit" w:hAnsi="inherit"/>
            <w:sz w:val="24"/>
            <w:szCs w:val="24"/>
          </w:rPr>
          <w:t xml:space="preserve">requency </w:t>
        </w:r>
        <w:r>
          <w:rPr>
            <w:rFonts w:ascii="inherit" w:hAnsi="inherit"/>
            <w:sz w:val="24"/>
            <w:szCs w:val="24"/>
          </w:rPr>
          <w:t>s</w:t>
        </w:r>
        <w:r w:rsidRPr="0065705A">
          <w:rPr>
            <w:rFonts w:ascii="inherit" w:hAnsi="inherit"/>
            <w:sz w:val="24"/>
            <w:szCs w:val="24"/>
          </w:rPr>
          <w:t xml:space="preserve">ensitive </w:t>
        </w:r>
        <w:r>
          <w:rPr>
            <w:rFonts w:ascii="inherit" w:hAnsi="inherit"/>
            <w:sz w:val="24"/>
            <w:szCs w:val="24"/>
          </w:rPr>
          <w:t>m</w:t>
        </w:r>
        <w:r w:rsidRPr="0065705A">
          <w:rPr>
            <w:rFonts w:ascii="inherit" w:hAnsi="inherit"/>
            <w:sz w:val="24"/>
            <w:szCs w:val="24"/>
          </w:rPr>
          <w:t xml:space="preserve">ode — </w:t>
        </w:r>
        <w:r>
          <w:rPr>
            <w:rFonts w:ascii="inherit" w:hAnsi="inherit"/>
            <w:sz w:val="24"/>
            <w:szCs w:val="24"/>
          </w:rPr>
          <w:t>u</w:t>
        </w:r>
        <w:r w:rsidRPr="0065705A">
          <w:rPr>
            <w:rFonts w:ascii="inherit" w:hAnsi="inherit"/>
            <w:sz w:val="24"/>
            <w:szCs w:val="24"/>
          </w:rPr>
          <w:t xml:space="preserve">nderfrequency </w:t>
        </w:r>
        <w:r>
          <w:rPr>
            <w:rFonts w:ascii="inherit" w:hAnsi="inherit"/>
            <w:sz w:val="24"/>
            <w:szCs w:val="24"/>
          </w:rPr>
          <w:t>c</w:t>
        </w:r>
        <w:r w:rsidRPr="0065705A">
          <w:rPr>
            <w:rFonts w:ascii="inherit" w:hAnsi="inherit"/>
            <w:sz w:val="24"/>
            <w:szCs w:val="24"/>
          </w:rPr>
          <w:t xml:space="preserve">onsumption (LFSM-UC) for </w:t>
        </w:r>
        <w:r w:rsidR="004922CE">
          <w:rPr>
            <w:rFonts w:ascii="inherit" w:hAnsi="inherit"/>
            <w:sz w:val="24"/>
            <w:szCs w:val="24"/>
          </w:rPr>
          <w:t xml:space="preserve">an </w:t>
        </w:r>
        <w:r w:rsidRPr="0065705A">
          <w:rPr>
            <w:rFonts w:ascii="inherit" w:hAnsi="inherit"/>
            <w:sz w:val="24"/>
            <w:szCs w:val="24"/>
          </w:rPr>
          <w:t xml:space="preserve">asynchronously connected </w:t>
        </w:r>
        <w:r>
          <w:rPr>
            <w:rFonts w:ascii="inherit" w:hAnsi="inherit"/>
            <w:sz w:val="24"/>
            <w:szCs w:val="24"/>
          </w:rPr>
          <w:t>p</w:t>
        </w:r>
        <w:r w:rsidRPr="0065705A">
          <w:rPr>
            <w:rFonts w:ascii="inherit" w:hAnsi="inherit"/>
            <w:sz w:val="24"/>
            <w:szCs w:val="24"/>
          </w:rPr>
          <w:t>ower-to-</w:t>
        </w:r>
        <w:r>
          <w:rPr>
            <w:rFonts w:ascii="inherit" w:hAnsi="inherit"/>
            <w:sz w:val="24"/>
            <w:szCs w:val="24"/>
          </w:rPr>
          <w:t>g</w:t>
        </w:r>
        <w:r w:rsidRPr="0065705A">
          <w:rPr>
            <w:rFonts w:ascii="inherit" w:hAnsi="inherit"/>
            <w:sz w:val="24"/>
            <w:szCs w:val="24"/>
          </w:rPr>
          <w:t xml:space="preserve">as </w:t>
        </w:r>
        <w:r>
          <w:rPr>
            <w:rFonts w:ascii="inherit" w:hAnsi="inherit"/>
            <w:sz w:val="24"/>
            <w:szCs w:val="24"/>
          </w:rPr>
          <w:t>d</w:t>
        </w:r>
        <w:r w:rsidRPr="0065705A">
          <w:rPr>
            <w:rFonts w:ascii="inherit" w:hAnsi="inherit"/>
            <w:sz w:val="24"/>
            <w:szCs w:val="24"/>
          </w:rPr>
          <w:t xml:space="preserve">emand </w:t>
        </w:r>
        <w:r>
          <w:rPr>
            <w:rFonts w:ascii="inherit" w:hAnsi="inherit"/>
            <w:sz w:val="24"/>
            <w:szCs w:val="24"/>
          </w:rPr>
          <w:t>u</w:t>
        </w:r>
        <w:r w:rsidRPr="0065705A">
          <w:rPr>
            <w:rFonts w:ascii="inherit" w:hAnsi="inherit"/>
            <w:sz w:val="24"/>
            <w:szCs w:val="24"/>
          </w:rPr>
          <w:t xml:space="preserve">nit </w:t>
        </w:r>
        <w:r w:rsidR="004922CE">
          <w:rPr>
            <w:rFonts w:ascii="inherit" w:hAnsi="inherit"/>
            <w:sz w:val="24"/>
            <w:szCs w:val="24"/>
          </w:rPr>
          <w:t xml:space="preserve">shall be </w:t>
        </w:r>
        <w:r w:rsidRPr="0065705A">
          <w:rPr>
            <w:rFonts w:ascii="inherit" w:hAnsi="inherit"/>
            <w:sz w:val="24"/>
            <w:szCs w:val="24"/>
          </w:rPr>
          <w:t xml:space="preserve">based </w:t>
        </w:r>
        <w:r w:rsidR="00D86254" w:rsidRPr="00A25BD2">
          <w:rPr>
            <w:rFonts w:ascii="inherit" w:hAnsi="inherit"/>
            <w:sz w:val="24"/>
            <w:szCs w:val="24"/>
          </w:rPr>
          <w:t>either</w:t>
        </w:r>
        <w:r w:rsidR="00D86254">
          <w:rPr>
            <w:rFonts w:ascii="inherit" w:hAnsi="inherit"/>
            <w:sz w:val="24"/>
            <w:szCs w:val="24"/>
          </w:rPr>
          <w:t xml:space="preserve"> </w:t>
        </w:r>
        <w:r w:rsidRPr="0065705A">
          <w:rPr>
            <w:rFonts w:ascii="inherit" w:hAnsi="inherit"/>
            <w:sz w:val="24"/>
            <w:szCs w:val="24"/>
          </w:rPr>
          <w:t xml:space="preserve">on the measured frequency at the </w:t>
        </w:r>
        <w:r>
          <w:rPr>
            <w:rFonts w:ascii="inherit" w:hAnsi="inherit"/>
            <w:sz w:val="24"/>
            <w:szCs w:val="24"/>
          </w:rPr>
          <w:t>p</w:t>
        </w:r>
        <w:r w:rsidRPr="0065705A">
          <w:rPr>
            <w:rFonts w:ascii="inherit" w:hAnsi="inherit"/>
            <w:sz w:val="24"/>
            <w:szCs w:val="24"/>
          </w:rPr>
          <w:t>ower-to-</w:t>
        </w:r>
        <w:r>
          <w:rPr>
            <w:rFonts w:ascii="inherit" w:hAnsi="inherit"/>
            <w:sz w:val="24"/>
            <w:szCs w:val="24"/>
          </w:rPr>
          <w:t>g</w:t>
        </w:r>
        <w:r w:rsidRPr="0065705A">
          <w:rPr>
            <w:rFonts w:ascii="inherit" w:hAnsi="inherit"/>
            <w:sz w:val="24"/>
            <w:szCs w:val="24"/>
          </w:rPr>
          <w:t xml:space="preserve">as </w:t>
        </w:r>
        <w:r>
          <w:rPr>
            <w:rFonts w:ascii="inherit" w:hAnsi="inherit"/>
            <w:sz w:val="24"/>
            <w:szCs w:val="24"/>
          </w:rPr>
          <w:t>d</w:t>
        </w:r>
        <w:r w:rsidRPr="0065705A">
          <w:rPr>
            <w:rFonts w:ascii="inherit" w:hAnsi="inherit"/>
            <w:sz w:val="24"/>
            <w:szCs w:val="24"/>
          </w:rPr>
          <w:t xml:space="preserve">emand </w:t>
        </w:r>
        <w:r>
          <w:rPr>
            <w:rFonts w:ascii="inherit" w:hAnsi="inherit"/>
            <w:sz w:val="24"/>
            <w:szCs w:val="24"/>
          </w:rPr>
          <w:t>u</w:t>
        </w:r>
        <w:r w:rsidRPr="0065705A">
          <w:rPr>
            <w:rFonts w:ascii="inherit" w:hAnsi="inherit"/>
            <w:sz w:val="24"/>
            <w:szCs w:val="24"/>
          </w:rPr>
          <w:t xml:space="preserve">nit interface point or </w:t>
        </w:r>
        <w:del w:id="964" w:author="Author">
          <w:r w:rsidR="004922CE" w:rsidDel="00D86254">
            <w:rPr>
              <w:rFonts w:ascii="inherit" w:hAnsi="inherit"/>
              <w:sz w:val="24"/>
              <w:szCs w:val="24"/>
            </w:rPr>
            <w:delText xml:space="preserve">shall be based </w:delText>
          </w:r>
        </w:del>
        <w:r w:rsidRPr="0065705A">
          <w:rPr>
            <w:rFonts w:ascii="inherit" w:hAnsi="inherit"/>
            <w:sz w:val="24"/>
            <w:szCs w:val="24"/>
          </w:rPr>
          <w:t xml:space="preserve">on a fast signal response as specified in paragraph </w:t>
        </w:r>
        <w:r>
          <w:rPr>
            <w:rFonts w:ascii="inherit" w:hAnsi="inherit"/>
            <w:sz w:val="24"/>
            <w:szCs w:val="24"/>
          </w:rPr>
          <w:fldChar w:fldCharType="begin"/>
        </w:r>
        <w:r>
          <w:rPr>
            <w:rFonts w:ascii="inherit" w:hAnsi="inherit"/>
            <w:sz w:val="24"/>
            <w:szCs w:val="24"/>
          </w:rPr>
          <w:instrText xml:space="preserve"> REF _Ref153264010 \r \h </w:instrText>
        </w:r>
      </w:ins>
      <w:r>
        <w:rPr>
          <w:rFonts w:ascii="inherit" w:hAnsi="inherit"/>
          <w:sz w:val="24"/>
          <w:szCs w:val="24"/>
        </w:rPr>
      </w:r>
      <w:ins w:id="965" w:author="Author">
        <w:r>
          <w:rPr>
            <w:rFonts w:ascii="inherit" w:hAnsi="inherit"/>
            <w:sz w:val="24"/>
            <w:szCs w:val="24"/>
          </w:rPr>
          <w:fldChar w:fldCharType="separate"/>
        </w:r>
      </w:ins>
      <w:r w:rsidR="000830C9">
        <w:rPr>
          <w:rFonts w:ascii="inherit" w:hAnsi="inherit"/>
          <w:sz w:val="24"/>
          <w:szCs w:val="24"/>
        </w:rPr>
        <w:t>1</w:t>
      </w:r>
      <w:ins w:id="966" w:author="Author">
        <w:r>
          <w:rPr>
            <w:rFonts w:ascii="inherit" w:hAnsi="inherit"/>
            <w:sz w:val="24"/>
            <w:szCs w:val="24"/>
          </w:rPr>
          <w:fldChar w:fldCharType="end"/>
        </w:r>
        <w:r w:rsidRPr="0065705A">
          <w:rPr>
            <w:rFonts w:ascii="inherit" w:hAnsi="inherit"/>
            <w:sz w:val="24"/>
            <w:szCs w:val="24"/>
          </w:rPr>
          <w:t xml:space="preserve"> for the 50 Hz nominal system. More specifically, the following shall apply:</w:t>
        </w:r>
      </w:ins>
    </w:p>
    <w:p w14:paraId="602420CA" w14:textId="6D0BD1DA" w:rsidR="00B13FCD" w:rsidRDefault="00BB192D" w:rsidP="00B13FCD">
      <w:pPr>
        <w:pStyle w:val="ListParagraph"/>
        <w:numPr>
          <w:ilvl w:val="0"/>
          <w:numId w:val="179"/>
        </w:numPr>
        <w:spacing w:after="395"/>
        <w:ind w:left="426" w:hanging="426"/>
        <w:rPr>
          <w:rFonts w:ascii="inherit" w:hAnsi="inherit"/>
          <w:sz w:val="24"/>
          <w:szCs w:val="24"/>
        </w:rPr>
      </w:pPr>
      <w:ins w:id="967" w:author="Author">
        <w:r>
          <w:rPr>
            <w:rFonts w:ascii="inherit" w:hAnsi="inherit"/>
            <w:sz w:val="24"/>
            <w:szCs w:val="24"/>
          </w:rPr>
          <w:t>t</w:t>
        </w:r>
        <w:r w:rsidR="00B13FCD" w:rsidRPr="00B13FCD">
          <w:rPr>
            <w:rFonts w:ascii="inherit" w:hAnsi="inherit"/>
            <w:sz w:val="24"/>
            <w:szCs w:val="24"/>
          </w:rPr>
          <w:t xml:space="preserve">he </w:t>
        </w:r>
        <w:r w:rsidR="003D3E95">
          <w:rPr>
            <w:rFonts w:ascii="inherit" w:hAnsi="inherit"/>
            <w:sz w:val="24"/>
            <w:szCs w:val="24"/>
          </w:rPr>
          <w:t xml:space="preserve">asynchronously connected </w:t>
        </w:r>
        <w:r w:rsidR="00B13FCD" w:rsidRPr="00B13FCD">
          <w:rPr>
            <w:rFonts w:ascii="inherit" w:hAnsi="inherit"/>
            <w:sz w:val="24"/>
            <w:szCs w:val="24"/>
          </w:rPr>
          <w:t xml:space="preserve">power-to-gas demand unit shall be capable of reducing the consumption from the current active power input automatically down to the minimum technical operational level, according to the indicative Figure </w:t>
        </w:r>
        <w:r w:rsidR="00B13FCD">
          <w:rPr>
            <w:rFonts w:ascii="inherit" w:hAnsi="inherit"/>
            <w:sz w:val="24"/>
            <w:szCs w:val="24"/>
          </w:rPr>
          <w:t>X-c</w:t>
        </w:r>
        <w:r w:rsidR="00B13FCD" w:rsidRPr="00B13FCD">
          <w:rPr>
            <w:rFonts w:ascii="inherit" w:hAnsi="inherit"/>
            <w:sz w:val="24"/>
            <w:szCs w:val="24"/>
          </w:rPr>
          <w:t xml:space="preserve"> at a frequency threshold and with a droop setting specified by the relevant TSO</w:t>
        </w:r>
        <w:r w:rsidR="00B13FCD">
          <w:rPr>
            <w:rFonts w:ascii="inherit" w:hAnsi="inherit"/>
            <w:sz w:val="24"/>
            <w:szCs w:val="24"/>
          </w:rPr>
          <w:t>;</w:t>
        </w:r>
      </w:ins>
    </w:p>
    <w:p w14:paraId="1AC67300" w14:textId="184D7280" w:rsidR="00A012C9" w:rsidRDefault="00A012C9" w:rsidP="00A012C9">
      <w:pPr>
        <w:spacing w:after="395"/>
        <w:ind w:left="0" w:firstLine="0"/>
        <w:rPr>
          <w:ins w:id="968" w:author="Author"/>
          <w:rFonts w:ascii="inherit" w:hAnsi="inherit"/>
          <w:sz w:val="24"/>
          <w:szCs w:val="24"/>
        </w:rPr>
      </w:pPr>
      <w:ins w:id="969" w:author="Author">
        <w:r w:rsidRPr="00A012C9">
          <w:rPr>
            <w:rFonts w:ascii="inherit" w:hAnsi="inherit"/>
            <w:noProof/>
            <w:sz w:val="24"/>
            <w:szCs w:val="24"/>
          </w:rPr>
          <w:drawing>
            <wp:inline distT="0" distB="0" distL="0" distR="0" wp14:anchorId="6E2E691F" wp14:editId="0583B530">
              <wp:extent cx="5772956" cy="2981741"/>
              <wp:effectExtent l="0" t="0" r="0" b="9525"/>
              <wp:docPr id="1477289958" name="Picture 1477289958" descr="A graph of a slo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289958" name="Picture 1" descr="A graph of a slope&#10;&#10;Description automatically generated"/>
                      <pic:cNvPicPr/>
                    </pic:nvPicPr>
                    <pic:blipFill>
                      <a:blip r:embed="rId13"/>
                      <a:stretch>
                        <a:fillRect/>
                      </a:stretch>
                    </pic:blipFill>
                    <pic:spPr>
                      <a:xfrm>
                        <a:off x="0" y="0"/>
                        <a:ext cx="5772956" cy="2981741"/>
                      </a:xfrm>
                      <a:prstGeom prst="rect">
                        <a:avLst/>
                      </a:prstGeom>
                    </pic:spPr>
                  </pic:pic>
                </a:graphicData>
              </a:graphic>
            </wp:inline>
          </w:drawing>
        </w:r>
      </w:ins>
    </w:p>
    <w:p w14:paraId="1E91C523" w14:textId="050CF736" w:rsidR="00A012C9" w:rsidRDefault="00A012C9" w:rsidP="00A012C9">
      <w:pPr>
        <w:spacing w:after="395"/>
        <w:ind w:left="0" w:firstLine="0"/>
        <w:rPr>
          <w:ins w:id="970" w:author="Author"/>
          <w:rFonts w:ascii="inherit" w:hAnsi="inherit"/>
          <w:sz w:val="24"/>
          <w:szCs w:val="24"/>
        </w:rPr>
      </w:pPr>
      <w:ins w:id="971" w:author="Author">
        <w:r w:rsidRPr="00A012C9">
          <w:rPr>
            <w:rFonts w:ascii="inherit" w:hAnsi="inherit"/>
            <w:b/>
            <w:bCs/>
            <w:sz w:val="24"/>
            <w:szCs w:val="24"/>
          </w:rPr>
          <w:t>Figure X-c:</w:t>
        </w:r>
        <w:r>
          <w:rPr>
            <w:rFonts w:ascii="inherit" w:hAnsi="inherit"/>
            <w:sz w:val="24"/>
            <w:szCs w:val="24"/>
          </w:rPr>
          <w:t xml:space="preserve"> LFSM-UC curve for a power-to-gas demand unit</w:t>
        </w:r>
      </w:ins>
    </w:p>
    <w:p w14:paraId="7B5C5459" w14:textId="76342475" w:rsidR="00A012C9" w:rsidRDefault="00BB192D" w:rsidP="005A548D">
      <w:pPr>
        <w:pStyle w:val="ListParagraph"/>
        <w:numPr>
          <w:ilvl w:val="0"/>
          <w:numId w:val="179"/>
        </w:numPr>
        <w:spacing w:after="120"/>
        <w:ind w:left="426" w:hanging="426"/>
        <w:contextualSpacing w:val="0"/>
        <w:rPr>
          <w:ins w:id="972" w:author="Author"/>
          <w:rFonts w:ascii="inherit" w:hAnsi="inherit"/>
          <w:sz w:val="24"/>
          <w:szCs w:val="24"/>
        </w:rPr>
      </w:pPr>
      <w:ins w:id="973" w:author="Author">
        <w:r>
          <w:rPr>
            <w:rFonts w:ascii="inherit" w:hAnsi="inherit"/>
            <w:sz w:val="24"/>
            <w:szCs w:val="24"/>
          </w:rPr>
          <w:t>t</w:t>
        </w:r>
        <w:r w:rsidR="00877878" w:rsidRPr="00877878">
          <w:rPr>
            <w:rFonts w:ascii="inherit" w:hAnsi="inherit"/>
            <w:sz w:val="24"/>
            <w:szCs w:val="24"/>
          </w:rPr>
          <w:t>he default setting of the droop slope (%) shall be specified by the relevant TSO;</w:t>
        </w:r>
      </w:ins>
    </w:p>
    <w:p w14:paraId="261CB1AA" w14:textId="29D3AC51" w:rsidR="00877878" w:rsidRDefault="00BB192D" w:rsidP="005A548D">
      <w:pPr>
        <w:pStyle w:val="ListParagraph"/>
        <w:numPr>
          <w:ilvl w:val="0"/>
          <w:numId w:val="179"/>
        </w:numPr>
        <w:spacing w:after="120"/>
        <w:ind w:left="426" w:hanging="426"/>
        <w:contextualSpacing w:val="0"/>
        <w:rPr>
          <w:ins w:id="974" w:author="Author"/>
          <w:rFonts w:ascii="inherit" w:hAnsi="inherit"/>
          <w:sz w:val="24"/>
          <w:szCs w:val="24"/>
        </w:rPr>
      </w:pPr>
      <w:commentRangeStart w:id="975"/>
      <w:ins w:id="976" w:author="Author">
        <w:r>
          <w:rPr>
            <w:rFonts w:ascii="inherit" w:hAnsi="inherit"/>
            <w:sz w:val="24"/>
            <w:szCs w:val="24"/>
          </w:rPr>
          <w:lastRenderedPageBreak/>
          <w:t>t</w:t>
        </w:r>
        <w:r w:rsidR="00877878" w:rsidRPr="00877878">
          <w:rPr>
            <w:rFonts w:ascii="inherit" w:hAnsi="inherit"/>
            <w:sz w:val="24"/>
            <w:szCs w:val="24"/>
          </w:rPr>
          <w:t>he frequency threshold shall be 49,8 Hz (inclusive), except for synchronous area</w:t>
        </w:r>
        <w:r w:rsidR="00877878">
          <w:rPr>
            <w:rFonts w:ascii="inherit" w:hAnsi="inherit"/>
            <w:sz w:val="24"/>
            <w:szCs w:val="24"/>
          </w:rPr>
          <w:t xml:space="preserve"> </w:t>
        </w:r>
        <w:r w:rsidR="00AF55BF" w:rsidRPr="00AF55BF">
          <w:rPr>
            <w:rFonts w:ascii="inherit" w:hAnsi="inherit"/>
            <w:sz w:val="24"/>
            <w:szCs w:val="24"/>
          </w:rPr>
          <w:t xml:space="preserve">Nordic and  </w:t>
        </w:r>
        <w:r w:rsidR="00877878" w:rsidRPr="00877878">
          <w:rPr>
            <w:rFonts w:ascii="inherit" w:hAnsi="inherit"/>
            <w:sz w:val="24"/>
            <w:szCs w:val="24"/>
          </w:rPr>
          <w:t>IE and NI, where the frequency threshold shall be 49,5 Hz (inclusive);</w:t>
        </w:r>
      </w:ins>
      <w:commentRangeEnd w:id="975"/>
      <w:r w:rsidR="00AF55BF">
        <w:rPr>
          <w:rStyle w:val="CommentReference"/>
        </w:rPr>
        <w:commentReference w:id="975"/>
      </w:r>
    </w:p>
    <w:p w14:paraId="7C89F325" w14:textId="475691DC" w:rsidR="00877878" w:rsidRDefault="00BB192D" w:rsidP="005A548D">
      <w:pPr>
        <w:pStyle w:val="ListParagraph"/>
        <w:numPr>
          <w:ilvl w:val="0"/>
          <w:numId w:val="179"/>
        </w:numPr>
        <w:spacing w:after="120"/>
        <w:ind w:left="426" w:hanging="426"/>
        <w:contextualSpacing w:val="0"/>
        <w:rPr>
          <w:ins w:id="977" w:author="Author"/>
          <w:rFonts w:ascii="inherit" w:hAnsi="inherit"/>
          <w:sz w:val="24"/>
          <w:szCs w:val="24"/>
        </w:rPr>
      </w:pPr>
      <w:ins w:id="978" w:author="Author">
        <w:r>
          <w:rPr>
            <w:rFonts w:ascii="inherit" w:hAnsi="inherit"/>
            <w:sz w:val="24"/>
            <w:szCs w:val="24"/>
          </w:rPr>
          <w:t>t</w:t>
        </w:r>
        <w:r w:rsidR="00877878" w:rsidRPr="00877878">
          <w:rPr>
            <w:rFonts w:ascii="inherit" w:hAnsi="inherit"/>
            <w:sz w:val="24"/>
            <w:szCs w:val="24"/>
          </w:rPr>
          <w:t xml:space="preserve">he </w:t>
        </w:r>
        <w:r w:rsidR="00805CC9">
          <w:rPr>
            <w:rFonts w:ascii="inherit" w:hAnsi="inherit"/>
            <w:sz w:val="24"/>
            <w:szCs w:val="24"/>
          </w:rPr>
          <w:t>p</w:t>
        </w:r>
        <w:r w:rsidR="00877878" w:rsidRPr="00877878">
          <w:rPr>
            <w:rFonts w:ascii="inherit" w:hAnsi="inherit"/>
            <w:sz w:val="24"/>
            <w:szCs w:val="24"/>
          </w:rPr>
          <w:t>ower-to-</w:t>
        </w:r>
        <w:r w:rsidR="00805CC9">
          <w:rPr>
            <w:rFonts w:ascii="inherit" w:hAnsi="inherit"/>
            <w:sz w:val="24"/>
            <w:szCs w:val="24"/>
          </w:rPr>
          <w:t>g</w:t>
        </w:r>
        <w:r w:rsidR="00877878" w:rsidRPr="00877878">
          <w:rPr>
            <w:rFonts w:ascii="inherit" w:hAnsi="inherit"/>
            <w:sz w:val="24"/>
            <w:szCs w:val="24"/>
          </w:rPr>
          <w:t xml:space="preserve">as </w:t>
        </w:r>
        <w:r w:rsidR="00805CC9">
          <w:rPr>
            <w:rFonts w:ascii="inherit" w:hAnsi="inherit"/>
            <w:sz w:val="24"/>
            <w:szCs w:val="24"/>
          </w:rPr>
          <w:t>d</w:t>
        </w:r>
        <w:r w:rsidR="00877878" w:rsidRPr="00877878">
          <w:rPr>
            <w:rFonts w:ascii="inherit" w:hAnsi="inherit"/>
            <w:sz w:val="24"/>
            <w:szCs w:val="24"/>
          </w:rPr>
          <w:t xml:space="preserve">emand </w:t>
        </w:r>
        <w:r w:rsidR="00805CC9">
          <w:rPr>
            <w:rFonts w:ascii="inherit" w:hAnsi="inherit"/>
            <w:sz w:val="24"/>
            <w:szCs w:val="24"/>
          </w:rPr>
          <w:t>u</w:t>
        </w:r>
        <w:r w:rsidR="00877878" w:rsidRPr="00877878">
          <w:rPr>
            <w:rFonts w:ascii="inherit" w:hAnsi="inherit"/>
            <w:sz w:val="24"/>
            <w:szCs w:val="24"/>
          </w:rPr>
          <w:t>nit shall stay in this specific mode as long as the</w:t>
        </w:r>
        <w:r w:rsidR="00877878">
          <w:rPr>
            <w:rFonts w:ascii="inherit" w:hAnsi="inherit"/>
            <w:sz w:val="24"/>
            <w:szCs w:val="24"/>
          </w:rPr>
          <w:t xml:space="preserve"> </w:t>
        </w:r>
        <w:r w:rsidR="00877878" w:rsidRPr="00877878">
          <w:rPr>
            <w:rFonts w:ascii="inherit" w:hAnsi="inherit"/>
            <w:sz w:val="24"/>
            <w:szCs w:val="24"/>
          </w:rPr>
          <w:t>frequency is below the frequency threshold. If the frequency recovers, the</w:t>
        </w:r>
        <w:r w:rsidR="00877878">
          <w:rPr>
            <w:rFonts w:ascii="inherit" w:hAnsi="inherit"/>
            <w:sz w:val="24"/>
            <w:szCs w:val="24"/>
          </w:rPr>
          <w:t xml:space="preserve"> </w:t>
        </w:r>
        <w:del w:id="979" w:author="Author">
          <w:r w:rsidR="00877878" w:rsidDel="00C87FF3">
            <w:rPr>
              <w:rFonts w:ascii="inherit" w:hAnsi="inherit"/>
              <w:sz w:val="24"/>
              <w:szCs w:val="24"/>
            </w:rPr>
            <w:delText>electrical charging</w:delText>
          </w:r>
        </w:del>
        <w:r w:rsidR="00877878">
          <w:rPr>
            <w:rFonts w:ascii="inherit" w:hAnsi="inherit"/>
            <w:sz w:val="24"/>
            <w:szCs w:val="24"/>
          </w:rPr>
          <w:t xml:space="preserve"> </w:t>
        </w:r>
        <w:r w:rsidR="00C87FF3">
          <w:rPr>
            <w:rFonts w:ascii="inherit" w:hAnsi="inherit"/>
            <w:sz w:val="24"/>
            <w:szCs w:val="24"/>
          </w:rPr>
          <w:t xml:space="preserve">asynchronously connected power to gas </w:t>
        </w:r>
        <w:r w:rsidR="00877878">
          <w:rPr>
            <w:rFonts w:ascii="inherit" w:hAnsi="inherit"/>
            <w:sz w:val="24"/>
            <w:szCs w:val="24"/>
          </w:rPr>
          <w:t>demand unit shall follow the same power-frequency characteristic until it is back to its prior state of active power input;</w:t>
        </w:r>
      </w:ins>
    </w:p>
    <w:p w14:paraId="2CB49ADC" w14:textId="36BFF65B" w:rsidR="00877878" w:rsidRDefault="00BB192D" w:rsidP="005A548D">
      <w:pPr>
        <w:pStyle w:val="ListParagraph"/>
        <w:numPr>
          <w:ilvl w:val="0"/>
          <w:numId w:val="179"/>
        </w:numPr>
        <w:spacing w:after="120"/>
        <w:ind w:left="426" w:hanging="426"/>
        <w:contextualSpacing w:val="0"/>
        <w:rPr>
          <w:ins w:id="980" w:author="Author"/>
          <w:rFonts w:ascii="inherit" w:hAnsi="inherit"/>
          <w:sz w:val="24"/>
          <w:szCs w:val="24"/>
        </w:rPr>
      </w:pPr>
      <w:bookmarkStart w:id="981" w:name="_Ref155971911"/>
      <w:ins w:id="982" w:author="Author">
        <w:r>
          <w:rPr>
            <w:rFonts w:ascii="inherit" w:hAnsi="inherit"/>
            <w:sz w:val="24"/>
            <w:szCs w:val="24"/>
          </w:rPr>
          <w:t>i</w:t>
        </w:r>
        <w:r w:rsidR="00877878" w:rsidRPr="00877878">
          <w:rPr>
            <w:rFonts w:ascii="inherit" w:hAnsi="inherit"/>
            <w:sz w:val="24"/>
            <w:szCs w:val="24"/>
          </w:rPr>
          <w:t xml:space="preserve">f the minimum technical operating level is </w:t>
        </w:r>
        <w:commentRangeStart w:id="983"/>
        <w:r w:rsidR="00E16DB6">
          <w:rPr>
            <w:rFonts w:ascii="inherit" w:hAnsi="inherit"/>
            <w:sz w:val="24"/>
            <w:szCs w:val="24"/>
          </w:rPr>
          <w:t>between</w:t>
        </w:r>
        <w:del w:id="984" w:author="Author">
          <w:r w:rsidR="00404DDC" w:rsidDel="00E16DB6">
            <w:rPr>
              <w:rFonts w:ascii="inherit" w:hAnsi="inherit"/>
              <w:sz w:val="24"/>
              <w:szCs w:val="24"/>
            </w:rPr>
            <w:delText>larger</w:delText>
          </w:r>
          <w:r w:rsidR="00877878" w:rsidRPr="00877878" w:rsidDel="00E16DB6">
            <w:rPr>
              <w:rFonts w:ascii="inherit" w:hAnsi="inherit"/>
              <w:sz w:val="24"/>
              <w:szCs w:val="24"/>
            </w:rPr>
            <w:delText xml:space="preserve"> than </w:delText>
          </w:r>
        </w:del>
        <w:r w:rsidR="00877878" w:rsidRPr="00877878">
          <w:rPr>
            <w:rFonts w:ascii="inherit" w:hAnsi="inherit"/>
            <w:sz w:val="24"/>
            <w:szCs w:val="24"/>
          </w:rPr>
          <w:t>20%</w:t>
        </w:r>
        <w:r w:rsidR="00E16DB6">
          <w:rPr>
            <w:rFonts w:ascii="inherit" w:hAnsi="inherit"/>
            <w:sz w:val="24"/>
            <w:szCs w:val="24"/>
          </w:rPr>
          <w:t xml:space="preserve"> and 50%</w:t>
        </w:r>
        <w:r w:rsidR="00877878" w:rsidRPr="00877878">
          <w:rPr>
            <w:rFonts w:ascii="inherit" w:hAnsi="inherit"/>
            <w:sz w:val="24"/>
            <w:szCs w:val="24"/>
          </w:rPr>
          <w:t xml:space="preserve"> </w:t>
        </w:r>
      </w:ins>
      <w:commentRangeEnd w:id="983"/>
      <w:r w:rsidR="00E47351">
        <w:rPr>
          <w:rStyle w:val="CommentReference"/>
        </w:rPr>
        <w:commentReference w:id="983"/>
      </w:r>
      <w:ins w:id="985" w:author="Author">
        <w:r w:rsidR="00877878" w:rsidRPr="00877878">
          <w:rPr>
            <w:rFonts w:ascii="inherit" w:hAnsi="inherit"/>
            <w:sz w:val="24"/>
            <w:szCs w:val="24"/>
          </w:rPr>
          <w:t>of Pref the power-to-gas demand unit should disconnect when reaching its minimum technical operating level;</w:t>
        </w:r>
        <w:bookmarkEnd w:id="981"/>
      </w:ins>
    </w:p>
    <w:p w14:paraId="40305BED" w14:textId="77777777" w:rsidR="00E16DB6" w:rsidRDefault="00BB192D" w:rsidP="005A548D">
      <w:pPr>
        <w:pStyle w:val="ListParagraph"/>
        <w:numPr>
          <w:ilvl w:val="0"/>
          <w:numId w:val="179"/>
        </w:numPr>
        <w:spacing w:after="120"/>
        <w:ind w:left="426" w:hanging="426"/>
        <w:contextualSpacing w:val="0"/>
        <w:rPr>
          <w:ins w:id="986" w:author="Author"/>
          <w:rFonts w:ascii="inherit" w:hAnsi="inherit"/>
          <w:sz w:val="24"/>
          <w:szCs w:val="24"/>
        </w:rPr>
      </w:pPr>
      <w:ins w:id="987" w:author="Author">
        <w:r>
          <w:rPr>
            <w:rFonts w:ascii="inherit" w:hAnsi="inherit"/>
            <w:sz w:val="24"/>
            <w:szCs w:val="24"/>
          </w:rPr>
          <w:t>i</w:t>
        </w:r>
        <w:r w:rsidR="00877878" w:rsidRPr="00877878">
          <w:rPr>
            <w:rFonts w:ascii="inherit" w:hAnsi="inherit"/>
            <w:sz w:val="24"/>
            <w:szCs w:val="24"/>
          </w:rPr>
          <w:t xml:space="preserve">f disconnection </w:t>
        </w:r>
        <w:r w:rsidR="00D86254" w:rsidRPr="00E86A6E">
          <w:rPr>
            <w:rFonts w:ascii="inherit" w:hAnsi="inherit"/>
            <w:sz w:val="24"/>
            <w:szCs w:val="24"/>
          </w:rPr>
          <w:t>occurred</w:t>
        </w:r>
        <w:r w:rsidR="00D86254">
          <w:rPr>
            <w:rFonts w:ascii="inherit" w:hAnsi="inherit"/>
            <w:sz w:val="24"/>
            <w:szCs w:val="24"/>
          </w:rPr>
          <w:t xml:space="preserve"> </w:t>
        </w:r>
        <w:r w:rsidR="00877878" w:rsidRPr="00877878">
          <w:rPr>
            <w:rFonts w:ascii="inherit" w:hAnsi="inherit"/>
            <w:sz w:val="24"/>
            <w:szCs w:val="24"/>
          </w:rPr>
          <w:t>according to</w:t>
        </w:r>
        <w:r w:rsidR="0006574C">
          <w:rPr>
            <w:rFonts w:ascii="inherit" w:hAnsi="inherit"/>
            <w:sz w:val="24"/>
            <w:szCs w:val="24"/>
          </w:rPr>
          <w:t xml:space="preserve"> </w:t>
        </w:r>
        <w:r w:rsidR="0006574C" w:rsidRPr="00E86A6E">
          <w:rPr>
            <w:rFonts w:ascii="inherit" w:hAnsi="inherit"/>
            <w:sz w:val="24"/>
            <w:szCs w:val="24"/>
          </w:rPr>
          <w:t>subparagraph</w:t>
        </w:r>
        <w:del w:id="988" w:author="Author">
          <w:r w:rsidR="00877878" w:rsidRPr="00877878" w:rsidDel="0006574C">
            <w:rPr>
              <w:rFonts w:ascii="inherit" w:hAnsi="inherit"/>
              <w:sz w:val="24"/>
              <w:szCs w:val="24"/>
            </w:rPr>
            <w:delText xml:space="preserve"> </w:delText>
          </w:r>
          <w:r w:rsidR="00877878" w:rsidDel="0006574C">
            <w:rPr>
              <w:rFonts w:ascii="inherit" w:hAnsi="inherit"/>
              <w:sz w:val="24"/>
              <w:szCs w:val="24"/>
            </w:rPr>
            <w:delText>point</w:delText>
          </w:r>
        </w:del>
        <w:r w:rsidR="00877878" w:rsidRPr="00877878">
          <w:rPr>
            <w:rFonts w:ascii="inherit" w:hAnsi="inherit"/>
            <w:sz w:val="24"/>
            <w:szCs w:val="24"/>
          </w:rPr>
          <w:t xml:space="preserve"> </w:t>
        </w:r>
        <w:r w:rsidR="00E86A6E">
          <w:rPr>
            <w:rFonts w:ascii="inherit" w:hAnsi="inherit"/>
            <w:sz w:val="24"/>
            <w:szCs w:val="24"/>
          </w:rPr>
          <w:fldChar w:fldCharType="begin"/>
        </w:r>
        <w:r w:rsidR="00E86A6E">
          <w:rPr>
            <w:rFonts w:ascii="inherit" w:hAnsi="inherit"/>
            <w:sz w:val="24"/>
            <w:szCs w:val="24"/>
          </w:rPr>
          <w:instrText xml:space="preserve"> REF _Ref155971911 \r \h </w:instrText>
        </w:r>
      </w:ins>
      <w:r w:rsidR="00E86A6E">
        <w:rPr>
          <w:rFonts w:ascii="inherit" w:hAnsi="inherit"/>
          <w:sz w:val="24"/>
          <w:szCs w:val="24"/>
        </w:rPr>
      </w:r>
      <w:ins w:id="989" w:author="Author">
        <w:r w:rsidR="00E86A6E">
          <w:rPr>
            <w:rFonts w:ascii="inherit" w:hAnsi="inherit"/>
            <w:sz w:val="24"/>
            <w:szCs w:val="24"/>
          </w:rPr>
          <w:fldChar w:fldCharType="separate"/>
        </w:r>
        <w:r w:rsidR="00E86A6E">
          <w:rPr>
            <w:rFonts w:ascii="inherit" w:hAnsi="inherit"/>
            <w:sz w:val="24"/>
            <w:szCs w:val="24"/>
          </w:rPr>
          <w:t>(e)</w:t>
        </w:r>
        <w:r w:rsidR="00E86A6E">
          <w:rPr>
            <w:rFonts w:ascii="inherit" w:hAnsi="inherit"/>
            <w:sz w:val="24"/>
            <w:szCs w:val="24"/>
          </w:rPr>
          <w:fldChar w:fldCharType="end"/>
        </w:r>
        <w:r w:rsidR="00877878" w:rsidRPr="00877878">
          <w:rPr>
            <w:rFonts w:ascii="inherit" w:hAnsi="inherit"/>
            <w:sz w:val="24"/>
            <w:szCs w:val="24"/>
          </w:rPr>
          <w:t xml:space="preserve">, </w:t>
        </w:r>
        <w:r w:rsidR="00E16DB6">
          <w:rPr>
            <w:rFonts w:ascii="inherit" w:hAnsi="inherit"/>
            <w:sz w:val="24"/>
            <w:szCs w:val="24"/>
          </w:rPr>
          <w:t>the following shall apply:</w:t>
        </w:r>
      </w:ins>
    </w:p>
    <w:p w14:paraId="547245D6" w14:textId="013F16CD" w:rsidR="00E16DB6" w:rsidRDefault="00905F49" w:rsidP="00E16DB6">
      <w:pPr>
        <w:pStyle w:val="ListParagraph"/>
        <w:numPr>
          <w:ilvl w:val="1"/>
          <w:numId w:val="179"/>
        </w:numPr>
        <w:spacing w:after="120"/>
        <w:contextualSpacing w:val="0"/>
        <w:rPr>
          <w:ins w:id="990" w:author="Author"/>
          <w:rFonts w:ascii="inherit" w:hAnsi="inherit"/>
          <w:sz w:val="24"/>
          <w:szCs w:val="24"/>
        </w:rPr>
      </w:pPr>
      <w:ins w:id="991" w:author="Author">
        <w:r>
          <w:rPr>
            <w:rFonts w:ascii="inherit" w:hAnsi="inherit"/>
            <w:sz w:val="24"/>
            <w:szCs w:val="24"/>
          </w:rPr>
          <w:t xml:space="preserve">the frequency threshold </w:t>
        </w:r>
        <w:r w:rsidR="00544CCA">
          <w:rPr>
            <w:rFonts w:ascii="inherit" w:hAnsi="inherit"/>
            <w:sz w:val="24"/>
            <w:szCs w:val="24"/>
          </w:rPr>
          <w:t xml:space="preserve">that disconnection is allowed </w:t>
        </w:r>
        <w:r>
          <w:rPr>
            <w:rFonts w:ascii="inherit" w:hAnsi="inherit"/>
            <w:sz w:val="24"/>
            <w:szCs w:val="24"/>
          </w:rPr>
          <w:t>shall be 49 Hz</w:t>
        </w:r>
        <w:r w:rsidR="00AC4474">
          <w:rPr>
            <w:rFonts w:ascii="inherit" w:hAnsi="inherit"/>
            <w:sz w:val="24"/>
            <w:szCs w:val="24"/>
          </w:rPr>
          <w:t xml:space="preserve"> or lower</w:t>
        </w:r>
        <w:r w:rsidR="00A627B8">
          <w:rPr>
            <w:rFonts w:ascii="inherit" w:hAnsi="inherit"/>
            <w:sz w:val="24"/>
            <w:szCs w:val="24"/>
          </w:rPr>
          <w:t>;</w:t>
        </w:r>
      </w:ins>
    </w:p>
    <w:p w14:paraId="3BF23BF5" w14:textId="322399EE" w:rsidR="00A627B8" w:rsidRPr="0036209E" w:rsidRDefault="00A627B8" w:rsidP="00A627B8">
      <w:pPr>
        <w:pStyle w:val="ListParagraph"/>
        <w:numPr>
          <w:ilvl w:val="1"/>
          <w:numId w:val="179"/>
        </w:numPr>
        <w:spacing w:after="120"/>
        <w:contextualSpacing w:val="0"/>
        <w:rPr>
          <w:ins w:id="992" w:author="Author"/>
          <w:rFonts w:ascii="inherit" w:hAnsi="inherit"/>
          <w:sz w:val="24"/>
          <w:szCs w:val="24"/>
          <w:rPrChange w:id="993" w:author="Author">
            <w:rPr>
              <w:ins w:id="994" w:author="Author"/>
            </w:rPr>
          </w:rPrChange>
        </w:rPr>
      </w:pPr>
      <w:ins w:id="995" w:author="Author">
        <w:r>
          <w:rPr>
            <w:rFonts w:ascii="inherit" w:hAnsi="inherit"/>
            <w:sz w:val="24"/>
            <w:szCs w:val="24"/>
          </w:rPr>
          <w:t>the relevant TSO shall specify the time delay that the disconnection shall occur</w:t>
        </w:r>
        <w:r w:rsidR="003D3E95">
          <w:rPr>
            <w:rFonts w:ascii="inherit" w:hAnsi="inherit"/>
            <w:sz w:val="24"/>
            <w:szCs w:val="24"/>
          </w:rPr>
          <w:t>;</w:t>
        </w:r>
      </w:ins>
    </w:p>
    <w:p w14:paraId="03216653" w14:textId="70BC8254" w:rsidR="00E16DB6" w:rsidRPr="0036209E" w:rsidRDefault="00905F49">
      <w:pPr>
        <w:pStyle w:val="ListParagraph"/>
        <w:numPr>
          <w:ilvl w:val="1"/>
          <w:numId w:val="179"/>
        </w:numPr>
        <w:spacing w:after="120"/>
        <w:contextualSpacing w:val="0"/>
        <w:rPr>
          <w:ins w:id="996" w:author="Author"/>
          <w:rFonts w:ascii="inherit" w:hAnsi="inherit"/>
          <w:sz w:val="24"/>
          <w:szCs w:val="24"/>
          <w:rPrChange w:id="997" w:author="Author">
            <w:rPr>
              <w:ins w:id="998" w:author="Author"/>
            </w:rPr>
          </w:rPrChange>
        </w:rPr>
        <w:pPrChange w:id="999" w:author="Author">
          <w:pPr>
            <w:pStyle w:val="ListParagraph"/>
            <w:numPr>
              <w:numId w:val="179"/>
            </w:numPr>
            <w:spacing w:after="120"/>
            <w:ind w:left="426" w:hanging="426"/>
            <w:contextualSpacing w:val="0"/>
          </w:pPr>
        </w:pPrChange>
      </w:pPr>
      <w:ins w:id="1000" w:author="Author">
        <w:r w:rsidRPr="00877878">
          <w:rPr>
            <w:rFonts w:ascii="inherit" w:hAnsi="inherit"/>
            <w:sz w:val="24"/>
            <w:szCs w:val="24"/>
          </w:rPr>
          <w:t>O</w:t>
        </w:r>
        <w:r w:rsidR="00877878" w:rsidRPr="00877878">
          <w:rPr>
            <w:rFonts w:ascii="inherit" w:hAnsi="inherit"/>
            <w:sz w:val="24"/>
            <w:szCs w:val="24"/>
          </w:rPr>
          <w:t>n return of frequency above the frequency threshold</w:t>
        </w:r>
        <w:r w:rsidR="00544CCA">
          <w:rPr>
            <w:rFonts w:ascii="inherit" w:hAnsi="inherit"/>
            <w:sz w:val="24"/>
            <w:szCs w:val="24"/>
          </w:rPr>
          <w:t xml:space="preserve"> </w:t>
        </w:r>
        <w:r w:rsidR="00544CCA">
          <w:rPr>
            <w:rFonts w:ascii="inherit" w:hAnsi="inherit"/>
            <w:sz w:val="24"/>
            <w:szCs w:val="24"/>
            <w:lang w:val="el-GR"/>
          </w:rPr>
          <w:t>Δ</w:t>
        </w:r>
        <w:r w:rsidR="00544CCA">
          <w:rPr>
            <w:rFonts w:ascii="inherit" w:hAnsi="inherit"/>
            <w:sz w:val="24"/>
            <w:szCs w:val="24"/>
            <w:lang w:val="en-US"/>
          </w:rPr>
          <w:t>f1</w:t>
        </w:r>
        <w:r w:rsidR="00877878" w:rsidRPr="00877878">
          <w:rPr>
            <w:rFonts w:ascii="inherit" w:hAnsi="inherit"/>
            <w:sz w:val="24"/>
            <w:szCs w:val="24"/>
          </w:rPr>
          <w:t>, a random time delay of up to 5 minutes shall be initiated before normal operation resumes;</w:t>
        </w:r>
      </w:ins>
    </w:p>
    <w:p w14:paraId="25B0A247" w14:textId="7EE2CE2F" w:rsidR="00877878" w:rsidRDefault="00D86254" w:rsidP="005A548D">
      <w:pPr>
        <w:pStyle w:val="ListParagraph"/>
        <w:numPr>
          <w:ilvl w:val="0"/>
          <w:numId w:val="179"/>
        </w:numPr>
        <w:spacing w:after="120"/>
        <w:ind w:left="426" w:hanging="426"/>
        <w:contextualSpacing w:val="0"/>
        <w:rPr>
          <w:ins w:id="1001" w:author="Author"/>
          <w:rFonts w:ascii="inherit" w:hAnsi="inherit"/>
          <w:sz w:val="24"/>
          <w:szCs w:val="24"/>
        </w:rPr>
      </w:pPr>
      <w:ins w:id="1002" w:author="Author">
        <w:r w:rsidRPr="00E86A6E">
          <w:rPr>
            <w:rFonts w:ascii="inherit" w:hAnsi="inherit"/>
            <w:sz w:val="24"/>
            <w:szCs w:val="24"/>
          </w:rPr>
          <w:t>the</w:t>
        </w:r>
        <w:r>
          <w:rPr>
            <w:rFonts w:ascii="inherit" w:hAnsi="inherit"/>
            <w:sz w:val="24"/>
            <w:szCs w:val="24"/>
          </w:rPr>
          <w:t xml:space="preserve"> </w:t>
        </w:r>
        <w:r w:rsidR="00BB192D">
          <w:rPr>
            <w:rFonts w:ascii="inherit" w:hAnsi="inherit"/>
            <w:sz w:val="24"/>
            <w:szCs w:val="24"/>
          </w:rPr>
          <w:t>r</w:t>
        </w:r>
        <w:r w:rsidR="00877878" w:rsidRPr="00877878">
          <w:rPr>
            <w:rFonts w:ascii="inherit" w:hAnsi="inherit"/>
            <w:sz w:val="24"/>
            <w:szCs w:val="24"/>
          </w:rPr>
          <w:t>equirements for frequency measurement</w:t>
        </w:r>
        <w:r>
          <w:rPr>
            <w:rFonts w:ascii="inherit" w:hAnsi="inherit"/>
            <w:sz w:val="24"/>
            <w:szCs w:val="24"/>
          </w:rPr>
          <w:t xml:space="preserve"> </w:t>
        </w:r>
        <w:r w:rsidRPr="00E86A6E">
          <w:rPr>
            <w:rFonts w:ascii="inherit" w:hAnsi="inherit"/>
            <w:sz w:val="24"/>
            <w:szCs w:val="24"/>
          </w:rPr>
          <w:t>shall be</w:t>
        </w:r>
        <w:r w:rsidR="00877878" w:rsidRPr="00877878">
          <w:rPr>
            <w:rFonts w:ascii="inherit" w:hAnsi="inherit"/>
            <w:sz w:val="24"/>
            <w:szCs w:val="24"/>
          </w:rPr>
          <w:t>:</w:t>
        </w:r>
      </w:ins>
    </w:p>
    <w:p w14:paraId="48D76D26" w14:textId="55908883" w:rsidR="00877878" w:rsidRDefault="00BB192D" w:rsidP="005A548D">
      <w:pPr>
        <w:pStyle w:val="ListParagraph"/>
        <w:numPr>
          <w:ilvl w:val="0"/>
          <w:numId w:val="180"/>
        </w:numPr>
        <w:spacing w:after="120"/>
        <w:ind w:left="851" w:hanging="425"/>
        <w:contextualSpacing w:val="0"/>
        <w:rPr>
          <w:ins w:id="1003" w:author="Author"/>
          <w:rFonts w:ascii="inherit" w:hAnsi="inherit"/>
          <w:sz w:val="24"/>
          <w:szCs w:val="24"/>
        </w:rPr>
      </w:pPr>
      <w:ins w:id="1004" w:author="Author">
        <w:r>
          <w:rPr>
            <w:rFonts w:ascii="inherit" w:hAnsi="inherit"/>
            <w:sz w:val="24"/>
            <w:szCs w:val="24"/>
          </w:rPr>
          <w:t>m</w:t>
        </w:r>
        <w:r w:rsidR="005A548D" w:rsidRPr="005A548D">
          <w:rPr>
            <w:rFonts w:ascii="inherit" w:hAnsi="inherit"/>
            <w:sz w:val="24"/>
            <w:szCs w:val="24"/>
          </w:rPr>
          <w:t>aximum measuring time window: 100 ms</w:t>
        </w:r>
      </w:ins>
    </w:p>
    <w:p w14:paraId="61681A19" w14:textId="23134CC5" w:rsidR="005A548D" w:rsidRDefault="00BB192D" w:rsidP="005A548D">
      <w:pPr>
        <w:pStyle w:val="ListParagraph"/>
        <w:numPr>
          <w:ilvl w:val="0"/>
          <w:numId w:val="180"/>
        </w:numPr>
        <w:spacing w:after="120"/>
        <w:ind w:left="851" w:hanging="425"/>
        <w:contextualSpacing w:val="0"/>
        <w:rPr>
          <w:ins w:id="1005" w:author="Author"/>
          <w:rFonts w:ascii="inherit" w:hAnsi="inherit"/>
          <w:sz w:val="24"/>
          <w:szCs w:val="24"/>
        </w:rPr>
      </w:pPr>
      <w:ins w:id="1006" w:author="Author">
        <w:r>
          <w:rPr>
            <w:rFonts w:ascii="inherit" w:hAnsi="inherit"/>
            <w:sz w:val="24"/>
            <w:szCs w:val="24"/>
          </w:rPr>
          <w:t>a</w:t>
        </w:r>
        <w:r w:rsidR="005A548D" w:rsidRPr="005A548D">
          <w:rPr>
            <w:rFonts w:ascii="inherit" w:hAnsi="inherit"/>
            <w:sz w:val="24"/>
            <w:szCs w:val="24"/>
          </w:rPr>
          <w:t>ccuracy: ± 30 mHz</w:t>
        </w:r>
      </w:ins>
    </w:p>
    <w:p w14:paraId="4C146369" w14:textId="3192F8F6" w:rsidR="00877878" w:rsidRDefault="00BB192D" w:rsidP="005A548D">
      <w:pPr>
        <w:pStyle w:val="ListParagraph"/>
        <w:numPr>
          <w:ilvl w:val="0"/>
          <w:numId w:val="179"/>
        </w:numPr>
        <w:spacing w:after="120"/>
        <w:ind w:left="426" w:hanging="426"/>
        <w:contextualSpacing w:val="0"/>
        <w:rPr>
          <w:ins w:id="1007" w:author="Author"/>
          <w:rFonts w:ascii="inherit" w:hAnsi="inherit"/>
          <w:sz w:val="24"/>
          <w:szCs w:val="24"/>
        </w:rPr>
      </w:pPr>
      <w:ins w:id="1008" w:author="Author">
        <w:r>
          <w:rPr>
            <w:rFonts w:ascii="inherit" w:hAnsi="inherit"/>
            <w:sz w:val="24"/>
            <w:szCs w:val="24"/>
          </w:rPr>
          <w:t>s</w:t>
        </w:r>
        <w:r w:rsidR="00877878" w:rsidRPr="00877878">
          <w:rPr>
            <w:rFonts w:ascii="inherit" w:hAnsi="inherit"/>
            <w:sz w:val="24"/>
            <w:szCs w:val="24"/>
          </w:rPr>
          <w:t>table operation of the power-to-gas demand unit during LFSM-UC operation shall be ensured;</w:t>
        </w:r>
      </w:ins>
    </w:p>
    <w:p w14:paraId="37DD96CC" w14:textId="62F36EB1" w:rsidR="005A548D" w:rsidRPr="00A012C9" w:rsidRDefault="00BB192D" w:rsidP="005A548D">
      <w:pPr>
        <w:pStyle w:val="ListParagraph"/>
        <w:numPr>
          <w:ilvl w:val="0"/>
          <w:numId w:val="179"/>
        </w:numPr>
        <w:spacing w:after="120"/>
        <w:ind w:left="426" w:hanging="426"/>
        <w:contextualSpacing w:val="0"/>
        <w:rPr>
          <w:ins w:id="1009" w:author="Author"/>
          <w:rFonts w:ascii="inherit" w:hAnsi="inherit"/>
          <w:sz w:val="24"/>
          <w:szCs w:val="24"/>
        </w:rPr>
      </w:pPr>
      <w:ins w:id="1010" w:author="Author">
        <w:r>
          <w:rPr>
            <w:rFonts w:ascii="inherit" w:hAnsi="inherit"/>
            <w:sz w:val="24"/>
            <w:szCs w:val="24"/>
          </w:rPr>
          <w:t>t</w:t>
        </w:r>
        <w:r w:rsidR="005A548D" w:rsidRPr="005A548D">
          <w:rPr>
            <w:rFonts w:ascii="inherit" w:hAnsi="inherit"/>
            <w:sz w:val="24"/>
            <w:szCs w:val="24"/>
          </w:rPr>
          <w:t>he response time for LFSM-UC shall be less or equal to 0,5 seconds. The relevant system operator has the right to request the demonstration of technical evidence of the response time</w:t>
        </w:r>
        <w:r w:rsidR="005A548D">
          <w:rPr>
            <w:rFonts w:ascii="inherit" w:hAnsi="inherit"/>
            <w:sz w:val="24"/>
            <w:szCs w:val="24"/>
          </w:rPr>
          <w:t>.</w:t>
        </w:r>
      </w:ins>
    </w:p>
    <w:p w14:paraId="50A338AB" w14:textId="2A0D7C21" w:rsidR="00AE476A" w:rsidRPr="005B3720" w:rsidRDefault="00BF5202" w:rsidP="00B13FCD">
      <w:pPr>
        <w:numPr>
          <w:ilvl w:val="0"/>
          <w:numId w:val="164"/>
        </w:numPr>
        <w:spacing w:after="396"/>
        <w:ind w:left="0"/>
        <w:rPr>
          <w:rFonts w:ascii="inherit" w:hAnsi="inherit"/>
          <w:sz w:val="24"/>
          <w:szCs w:val="24"/>
        </w:rPr>
      </w:pPr>
      <w:r w:rsidRPr="005B3720">
        <w:rPr>
          <w:rFonts w:ascii="inherit" w:hAnsi="inherit"/>
          <w:sz w:val="24"/>
          <w:szCs w:val="24"/>
        </w:rPr>
        <w:t>A capability for frequency sensitive mode for a</w:t>
      </w:r>
      <w:ins w:id="1011" w:author="Author">
        <w:r w:rsidR="00A02E0B">
          <w:rPr>
            <w:rFonts w:ascii="inherit" w:hAnsi="inherit"/>
            <w:sz w:val="24"/>
            <w:szCs w:val="24"/>
          </w:rPr>
          <w:t>n</w:t>
        </w:r>
      </w:ins>
      <w:r w:rsidRPr="005B3720">
        <w:rPr>
          <w:rFonts w:ascii="inherit" w:hAnsi="inherit"/>
          <w:sz w:val="24"/>
          <w:szCs w:val="24"/>
        </w:rPr>
        <w:t xml:space="preserve"> </w:t>
      </w:r>
      <w:ins w:id="1012" w:author="Author">
        <w:r w:rsidR="00A02E0B" w:rsidRPr="00A02E0B">
          <w:rPr>
            <w:rFonts w:ascii="inherit" w:hAnsi="inherit"/>
            <w:sz w:val="24"/>
            <w:szCs w:val="24"/>
          </w:rPr>
          <w:t xml:space="preserve">asynchronously connected </w:t>
        </w:r>
        <w:r w:rsidR="00A02E0B">
          <w:rPr>
            <w:rFonts w:ascii="inherit" w:hAnsi="inherit"/>
            <w:sz w:val="24"/>
            <w:szCs w:val="24"/>
          </w:rPr>
          <w:t>p</w:t>
        </w:r>
        <w:r w:rsidR="00A02E0B" w:rsidRPr="00A02E0B">
          <w:rPr>
            <w:rFonts w:ascii="inherit" w:hAnsi="inherit"/>
            <w:sz w:val="24"/>
            <w:szCs w:val="24"/>
          </w:rPr>
          <w:t xml:space="preserve">ower </w:t>
        </w:r>
        <w:r w:rsidR="00A02E0B">
          <w:rPr>
            <w:rFonts w:ascii="inherit" w:hAnsi="inherit"/>
            <w:sz w:val="24"/>
            <w:szCs w:val="24"/>
          </w:rPr>
          <w:t>p</w:t>
        </w:r>
        <w:r w:rsidR="00A02E0B" w:rsidRPr="00A02E0B">
          <w:rPr>
            <w:rFonts w:ascii="inherit" w:hAnsi="inherit"/>
            <w:sz w:val="24"/>
            <w:szCs w:val="24"/>
          </w:rPr>
          <w:t xml:space="preserve">ark </w:t>
        </w:r>
        <w:r w:rsidR="00A02E0B">
          <w:rPr>
            <w:rFonts w:ascii="inherit" w:hAnsi="inherit"/>
            <w:sz w:val="24"/>
            <w:szCs w:val="24"/>
          </w:rPr>
          <w:t>m</w:t>
        </w:r>
        <w:r w:rsidR="00A02E0B" w:rsidRPr="00A02E0B">
          <w:rPr>
            <w:rFonts w:ascii="inherit" w:hAnsi="inherit"/>
            <w:sz w:val="24"/>
            <w:szCs w:val="24"/>
          </w:rPr>
          <w:t xml:space="preserve">odule and an asynchronously connected </w:t>
        </w:r>
        <w:r w:rsidR="00A02E0B">
          <w:rPr>
            <w:rFonts w:ascii="inherit" w:hAnsi="inherit"/>
            <w:sz w:val="24"/>
            <w:szCs w:val="24"/>
          </w:rPr>
          <w:t>e</w:t>
        </w:r>
        <w:r w:rsidR="00A02E0B" w:rsidRPr="00A02E0B">
          <w:rPr>
            <w:rFonts w:ascii="inherit" w:hAnsi="inherit"/>
            <w:sz w:val="24"/>
            <w:szCs w:val="24"/>
          </w:rPr>
          <w:t xml:space="preserve">lectricity </w:t>
        </w:r>
        <w:r w:rsidR="00A02E0B">
          <w:rPr>
            <w:rFonts w:ascii="inherit" w:hAnsi="inherit"/>
            <w:sz w:val="24"/>
            <w:szCs w:val="24"/>
          </w:rPr>
          <w:t>s</w:t>
        </w:r>
        <w:r w:rsidR="00A02E0B" w:rsidRPr="00A02E0B">
          <w:rPr>
            <w:rFonts w:ascii="inherit" w:hAnsi="inherit"/>
            <w:sz w:val="24"/>
            <w:szCs w:val="24"/>
          </w:rPr>
          <w:t xml:space="preserve">torage </w:t>
        </w:r>
        <w:r w:rsidR="00A02E0B">
          <w:rPr>
            <w:rFonts w:ascii="inherit" w:hAnsi="inherit"/>
            <w:sz w:val="24"/>
            <w:szCs w:val="24"/>
          </w:rPr>
          <w:t>m</w:t>
        </w:r>
        <w:r w:rsidR="00A02E0B" w:rsidRPr="00A02E0B">
          <w:rPr>
            <w:rFonts w:ascii="inherit" w:hAnsi="inherit"/>
            <w:sz w:val="24"/>
            <w:szCs w:val="24"/>
          </w:rPr>
          <w:t>odule</w:t>
        </w:r>
        <w:r w:rsidR="00A02E0B" w:rsidRPr="00A02E0B" w:rsidDel="00A02E0B">
          <w:rPr>
            <w:rFonts w:ascii="inherit" w:hAnsi="inherit"/>
            <w:sz w:val="24"/>
            <w:szCs w:val="24"/>
          </w:rPr>
          <w:t xml:space="preserve"> </w:t>
        </w:r>
      </w:ins>
      <w:del w:id="1013" w:author="Author">
        <w:r w:rsidRPr="005B3720" w:rsidDel="00A02E0B">
          <w:rPr>
            <w:rFonts w:ascii="inherit" w:hAnsi="inherit"/>
            <w:sz w:val="24"/>
            <w:szCs w:val="24"/>
          </w:rPr>
          <w:delText xml:space="preserve">DC-connected power park module </w:delText>
        </w:r>
      </w:del>
      <w:r w:rsidRPr="005B3720">
        <w:rPr>
          <w:rFonts w:ascii="inherit" w:hAnsi="inherit"/>
          <w:sz w:val="24"/>
          <w:szCs w:val="24"/>
        </w:rPr>
        <w:t xml:space="preserve">shall be determined in accordance with Article 15(2)(d) of </w:t>
      </w:r>
      <w:ins w:id="1014" w:author="Author">
        <w:r w:rsidR="00D86254" w:rsidRPr="006E3902">
          <w:rPr>
            <w:rFonts w:ascii="inherit" w:hAnsi="inherit"/>
            <w:sz w:val="24"/>
            <w:szCs w:val="24"/>
          </w:rPr>
          <w:t>RfG 2.0</w:t>
        </w:r>
      </w:ins>
      <w:del w:id="1015" w:author="Author">
        <w:r w:rsidRPr="005B3720" w:rsidDel="00D86254">
          <w:rPr>
            <w:rFonts w:ascii="inherit" w:hAnsi="inherit"/>
            <w:sz w:val="24"/>
            <w:szCs w:val="24"/>
          </w:rPr>
          <w:delText>Regulation (EU) 2016/631</w:delText>
        </w:r>
      </w:del>
      <w:r w:rsidRPr="005B3720">
        <w:rPr>
          <w:rFonts w:ascii="inherit" w:hAnsi="inherit"/>
          <w:sz w:val="24"/>
          <w:szCs w:val="24"/>
        </w:rPr>
        <w:t xml:space="preserve">, subject to a fast signal response as specified in paragraph </w:t>
      </w:r>
      <w:r w:rsidR="003E63DD">
        <w:rPr>
          <w:rFonts w:ascii="inherit" w:hAnsi="inherit"/>
          <w:sz w:val="24"/>
          <w:szCs w:val="24"/>
        </w:rPr>
        <w:fldChar w:fldCharType="begin"/>
      </w:r>
      <w:r w:rsidR="003E63DD">
        <w:rPr>
          <w:rFonts w:ascii="inherit" w:hAnsi="inherit"/>
          <w:sz w:val="24"/>
          <w:szCs w:val="24"/>
        </w:rPr>
        <w:instrText xml:space="preserve"> REF _Ref153264010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1</w:t>
      </w:r>
      <w:r w:rsidR="003E63DD">
        <w:rPr>
          <w:rFonts w:ascii="inherit" w:hAnsi="inherit"/>
          <w:sz w:val="24"/>
          <w:szCs w:val="24"/>
        </w:rPr>
        <w:fldChar w:fldCharType="end"/>
      </w:r>
      <w:r w:rsidRPr="005B3720">
        <w:rPr>
          <w:rFonts w:ascii="inherit" w:hAnsi="inherit"/>
          <w:sz w:val="24"/>
          <w:szCs w:val="24"/>
        </w:rPr>
        <w:t xml:space="preserve"> for the 50 Hz nominal system. </w:t>
      </w:r>
    </w:p>
    <w:p w14:paraId="4CEE5AA5" w14:textId="35292D7D" w:rsidR="00A02E0B" w:rsidRPr="005B3720" w:rsidRDefault="00BF5202" w:rsidP="00B13FCD">
      <w:pPr>
        <w:numPr>
          <w:ilvl w:val="0"/>
          <w:numId w:val="164"/>
        </w:numPr>
        <w:spacing w:after="396"/>
        <w:ind w:left="0"/>
        <w:rPr>
          <w:rFonts w:ascii="inherit" w:hAnsi="inherit"/>
          <w:sz w:val="24"/>
          <w:szCs w:val="24"/>
        </w:rPr>
      </w:pPr>
      <w:bookmarkStart w:id="1016" w:name="_Ref153282589"/>
      <w:r w:rsidRPr="005B3720">
        <w:rPr>
          <w:rFonts w:ascii="inherit" w:hAnsi="inherit"/>
          <w:sz w:val="24"/>
          <w:szCs w:val="24"/>
        </w:rPr>
        <w:t>A capability for frequency restoration for a</w:t>
      </w:r>
      <w:ins w:id="1017" w:author="Author">
        <w:r w:rsidR="00A02E0B">
          <w:rPr>
            <w:rFonts w:ascii="inherit" w:hAnsi="inherit"/>
            <w:sz w:val="24"/>
            <w:szCs w:val="24"/>
          </w:rPr>
          <w:t>n</w:t>
        </w:r>
      </w:ins>
      <w:r w:rsidRPr="005B3720">
        <w:rPr>
          <w:rFonts w:ascii="inherit" w:hAnsi="inherit"/>
          <w:sz w:val="24"/>
          <w:szCs w:val="24"/>
        </w:rPr>
        <w:t xml:space="preserve"> </w:t>
      </w:r>
      <w:ins w:id="1018" w:author="Author">
        <w:r w:rsidR="00A02E0B" w:rsidRPr="00A02E0B">
          <w:rPr>
            <w:rFonts w:ascii="inherit" w:hAnsi="inherit"/>
            <w:sz w:val="24"/>
            <w:szCs w:val="24"/>
          </w:rPr>
          <w:t xml:space="preserve">asynchronously connected </w:t>
        </w:r>
        <w:r w:rsidR="00A02E0B">
          <w:rPr>
            <w:rFonts w:ascii="inherit" w:hAnsi="inherit"/>
            <w:sz w:val="24"/>
            <w:szCs w:val="24"/>
          </w:rPr>
          <w:t>p</w:t>
        </w:r>
        <w:r w:rsidR="00A02E0B" w:rsidRPr="00A02E0B">
          <w:rPr>
            <w:rFonts w:ascii="inherit" w:hAnsi="inherit"/>
            <w:sz w:val="24"/>
            <w:szCs w:val="24"/>
          </w:rPr>
          <w:t xml:space="preserve">ower </w:t>
        </w:r>
        <w:r w:rsidR="00A02E0B">
          <w:rPr>
            <w:rFonts w:ascii="inherit" w:hAnsi="inherit"/>
            <w:sz w:val="24"/>
            <w:szCs w:val="24"/>
          </w:rPr>
          <w:t>p</w:t>
        </w:r>
        <w:r w:rsidR="00A02E0B" w:rsidRPr="00A02E0B">
          <w:rPr>
            <w:rFonts w:ascii="inherit" w:hAnsi="inherit"/>
            <w:sz w:val="24"/>
            <w:szCs w:val="24"/>
          </w:rPr>
          <w:t xml:space="preserve">ark </w:t>
        </w:r>
        <w:r w:rsidR="00A02E0B">
          <w:rPr>
            <w:rFonts w:ascii="inherit" w:hAnsi="inherit"/>
            <w:sz w:val="24"/>
            <w:szCs w:val="24"/>
          </w:rPr>
          <w:t>m</w:t>
        </w:r>
        <w:r w:rsidR="00A02E0B" w:rsidRPr="00A02E0B">
          <w:rPr>
            <w:rFonts w:ascii="inherit" w:hAnsi="inherit"/>
            <w:sz w:val="24"/>
            <w:szCs w:val="24"/>
          </w:rPr>
          <w:t xml:space="preserve">odule and an asynchronously connected </w:t>
        </w:r>
        <w:r w:rsidR="00A02E0B">
          <w:rPr>
            <w:rFonts w:ascii="inherit" w:hAnsi="inherit"/>
            <w:sz w:val="24"/>
            <w:szCs w:val="24"/>
          </w:rPr>
          <w:t>e</w:t>
        </w:r>
        <w:r w:rsidR="00A02E0B" w:rsidRPr="00A02E0B">
          <w:rPr>
            <w:rFonts w:ascii="inherit" w:hAnsi="inherit"/>
            <w:sz w:val="24"/>
            <w:szCs w:val="24"/>
          </w:rPr>
          <w:t xml:space="preserve">lectricity </w:t>
        </w:r>
        <w:r w:rsidR="00A02E0B">
          <w:rPr>
            <w:rFonts w:ascii="inherit" w:hAnsi="inherit"/>
            <w:sz w:val="24"/>
            <w:szCs w:val="24"/>
          </w:rPr>
          <w:t>s</w:t>
        </w:r>
        <w:r w:rsidR="00A02E0B" w:rsidRPr="00A02E0B">
          <w:rPr>
            <w:rFonts w:ascii="inherit" w:hAnsi="inherit"/>
            <w:sz w:val="24"/>
            <w:szCs w:val="24"/>
          </w:rPr>
          <w:t xml:space="preserve">torage </w:t>
        </w:r>
        <w:r w:rsidR="00A02E0B">
          <w:rPr>
            <w:rFonts w:ascii="inherit" w:hAnsi="inherit"/>
            <w:sz w:val="24"/>
            <w:szCs w:val="24"/>
          </w:rPr>
          <w:t>m</w:t>
        </w:r>
        <w:r w:rsidR="00A02E0B" w:rsidRPr="00A02E0B">
          <w:rPr>
            <w:rFonts w:ascii="inherit" w:hAnsi="inherit"/>
            <w:sz w:val="24"/>
            <w:szCs w:val="24"/>
          </w:rPr>
          <w:t>odule</w:t>
        </w:r>
        <w:r w:rsidR="00A02E0B" w:rsidRPr="00A02E0B" w:rsidDel="00A02E0B">
          <w:rPr>
            <w:rFonts w:ascii="inherit" w:hAnsi="inherit"/>
            <w:sz w:val="24"/>
            <w:szCs w:val="24"/>
          </w:rPr>
          <w:t xml:space="preserve"> </w:t>
        </w:r>
      </w:ins>
      <w:del w:id="1019" w:author="Author">
        <w:r w:rsidRPr="005B3720" w:rsidDel="00A02E0B">
          <w:rPr>
            <w:rFonts w:ascii="inherit" w:hAnsi="inherit"/>
            <w:sz w:val="24"/>
            <w:szCs w:val="24"/>
          </w:rPr>
          <w:delText xml:space="preserve">DC-connected power park module </w:delText>
        </w:r>
      </w:del>
      <w:r w:rsidRPr="005B3720">
        <w:rPr>
          <w:rFonts w:ascii="inherit" w:hAnsi="inherit"/>
          <w:sz w:val="24"/>
          <w:szCs w:val="24"/>
        </w:rPr>
        <w:t xml:space="preserve">shall be determined in accordance with Article 15(2)(e) of </w:t>
      </w:r>
      <w:ins w:id="1020" w:author="Author">
        <w:r w:rsidR="00D86254" w:rsidRPr="006E3902">
          <w:rPr>
            <w:rFonts w:ascii="inherit" w:hAnsi="inherit"/>
            <w:sz w:val="24"/>
            <w:szCs w:val="24"/>
          </w:rPr>
          <w:t>RfG 2.0.</w:t>
        </w:r>
      </w:ins>
      <w:del w:id="1021" w:author="Author">
        <w:r w:rsidRPr="005B3720" w:rsidDel="00D86254">
          <w:rPr>
            <w:rFonts w:ascii="inherit" w:hAnsi="inherit"/>
            <w:sz w:val="24"/>
            <w:szCs w:val="24"/>
          </w:rPr>
          <w:delText>Regulation (EU) 2016/631</w:delText>
        </w:r>
      </w:del>
      <w:r w:rsidRPr="005B3720">
        <w:rPr>
          <w:rFonts w:ascii="inherit" w:hAnsi="inherit"/>
          <w:sz w:val="24"/>
          <w:szCs w:val="24"/>
        </w:rPr>
        <w:t xml:space="preserve"> for the 50 Hz nominal system.</w:t>
      </w:r>
      <w:bookmarkEnd w:id="1016"/>
      <w:r w:rsidRPr="005B3720">
        <w:rPr>
          <w:rFonts w:ascii="inherit" w:hAnsi="inherit"/>
          <w:sz w:val="24"/>
          <w:szCs w:val="24"/>
        </w:rPr>
        <w:t xml:space="preserve"> </w:t>
      </w:r>
    </w:p>
    <w:p w14:paraId="483E896A" w14:textId="24A8FCE8" w:rsidR="00AE476A" w:rsidRPr="005B3720" w:rsidRDefault="00BF5202" w:rsidP="00B13FCD">
      <w:pPr>
        <w:numPr>
          <w:ilvl w:val="0"/>
          <w:numId w:val="164"/>
        </w:numPr>
        <w:spacing w:after="773"/>
        <w:ind w:left="0"/>
        <w:rPr>
          <w:rFonts w:ascii="inherit" w:hAnsi="inherit"/>
          <w:sz w:val="24"/>
          <w:szCs w:val="24"/>
        </w:rPr>
      </w:pPr>
      <w:r w:rsidRPr="005B3720">
        <w:rPr>
          <w:rFonts w:ascii="inherit" w:hAnsi="inherit"/>
          <w:sz w:val="24"/>
          <w:szCs w:val="24"/>
        </w:rPr>
        <w:t xml:space="preserve">Where a constant nominal frequency other than 50 Hz, a frequency variable by design or a DC system voltage is used, subject to the agreement of the relevant TSO, the capabilities listed in paragraphs </w:t>
      </w:r>
      <w:r w:rsidR="003E63DD">
        <w:rPr>
          <w:rFonts w:ascii="inherit" w:hAnsi="inherit"/>
          <w:sz w:val="24"/>
          <w:szCs w:val="24"/>
        </w:rPr>
        <w:fldChar w:fldCharType="begin"/>
      </w:r>
      <w:r w:rsidR="003E63DD">
        <w:rPr>
          <w:rFonts w:ascii="inherit" w:hAnsi="inherit"/>
          <w:sz w:val="24"/>
          <w:szCs w:val="24"/>
        </w:rPr>
        <w:instrText xml:space="preserve"> REF _Ref153282579 \r \h </w:instrText>
      </w:r>
      <w:r w:rsidR="003E63DD">
        <w:rPr>
          <w:rFonts w:ascii="inherit" w:hAnsi="inherit"/>
          <w:sz w:val="24"/>
          <w:szCs w:val="24"/>
        </w:rPr>
      </w:r>
      <w:r w:rsidR="003E63DD">
        <w:rPr>
          <w:rFonts w:ascii="inherit" w:hAnsi="inherit"/>
          <w:sz w:val="24"/>
          <w:szCs w:val="24"/>
        </w:rPr>
        <w:fldChar w:fldCharType="separate"/>
      </w:r>
      <w:r w:rsidR="006E3902">
        <w:rPr>
          <w:rFonts w:ascii="inherit" w:hAnsi="inherit"/>
          <w:sz w:val="24"/>
          <w:szCs w:val="24"/>
        </w:rPr>
        <w:t>3</w:t>
      </w:r>
      <w:r w:rsidR="003E63DD">
        <w:rPr>
          <w:rFonts w:ascii="inherit" w:hAnsi="inherit"/>
          <w:sz w:val="24"/>
          <w:szCs w:val="24"/>
        </w:rPr>
        <w:fldChar w:fldCharType="end"/>
      </w:r>
      <w:r w:rsidRPr="005B3720">
        <w:rPr>
          <w:rFonts w:ascii="inherit" w:hAnsi="inherit"/>
          <w:sz w:val="24"/>
          <w:szCs w:val="24"/>
        </w:rPr>
        <w:t xml:space="preserve"> </w:t>
      </w:r>
      <w:r w:rsidRPr="006E3902">
        <w:rPr>
          <w:rFonts w:ascii="inherit" w:hAnsi="inherit"/>
          <w:sz w:val="24"/>
          <w:szCs w:val="24"/>
        </w:rPr>
        <w:t xml:space="preserve">to </w:t>
      </w:r>
      <w:r w:rsidR="003E63DD" w:rsidRPr="006E3902">
        <w:rPr>
          <w:rFonts w:ascii="inherit" w:hAnsi="inherit"/>
          <w:sz w:val="24"/>
          <w:szCs w:val="24"/>
        </w:rPr>
        <w:fldChar w:fldCharType="begin"/>
      </w:r>
      <w:r w:rsidR="003E63DD" w:rsidRPr="006E3902">
        <w:rPr>
          <w:rFonts w:ascii="inherit" w:hAnsi="inherit"/>
          <w:sz w:val="24"/>
          <w:szCs w:val="24"/>
        </w:rPr>
        <w:instrText xml:space="preserve"> REF _Ref153282589 \r \h </w:instrText>
      </w:r>
      <w:r w:rsidR="00D86254" w:rsidRPr="00417C9C">
        <w:rPr>
          <w:rFonts w:ascii="inherit" w:hAnsi="inherit"/>
          <w:sz w:val="24"/>
          <w:szCs w:val="24"/>
        </w:rPr>
        <w:instrText xml:space="preserve"> \* MERGEFORMAT </w:instrText>
      </w:r>
      <w:r w:rsidR="003E63DD" w:rsidRPr="006E3902">
        <w:rPr>
          <w:rFonts w:ascii="inherit" w:hAnsi="inherit"/>
          <w:sz w:val="24"/>
          <w:szCs w:val="24"/>
        </w:rPr>
      </w:r>
      <w:r w:rsidR="003E63DD" w:rsidRPr="006E3902">
        <w:rPr>
          <w:rFonts w:ascii="inherit" w:hAnsi="inherit"/>
          <w:sz w:val="24"/>
          <w:szCs w:val="24"/>
        </w:rPr>
        <w:fldChar w:fldCharType="separate"/>
      </w:r>
      <w:r w:rsidR="006E3902" w:rsidRPr="00417C9C">
        <w:rPr>
          <w:rFonts w:ascii="inherit" w:hAnsi="inherit"/>
          <w:sz w:val="24"/>
          <w:szCs w:val="24"/>
        </w:rPr>
        <w:t>10</w:t>
      </w:r>
      <w:r w:rsidR="003E63DD" w:rsidRPr="006E3902">
        <w:rPr>
          <w:rFonts w:ascii="inherit" w:hAnsi="inherit"/>
          <w:sz w:val="24"/>
          <w:szCs w:val="24"/>
        </w:rPr>
        <w:fldChar w:fldCharType="end"/>
      </w:r>
      <w:r w:rsidRPr="006E3902">
        <w:rPr>
          <w:rFonts w:ascii="inherit" w:hAnsi="inherit"/>
          <w:sz w:val="24"/>
          <w:szCs w:val="24"/>
        </w:rPr>
        <w:t xml:space="preserve"> and</w:t>
      </w:r>
      <w:r w:rsidRPr="005B3720">
        <w:rPr>
          <w:rFonts w:ascii="inherit" w:hAnsi="inherit"/>
          <w:sz w:val="24"/>
          <w:szCs w:val="24"/>
        </w:rPr>
        <w:t xml:space="preserve"> the parameters associated with such capabilities shall be specified by the relevant TSO. </w:t>
      </w:r>
    </w:p>
    <w:p w14:paraId="222A9548" w14:textId="18E2E215" w:rsidR="00AE476A" w:rsidRPr="005B3720" w:rsidRDefault="00BF5202" w:rsidP="0043635D">
      <w:pPr>
        <w:pStyle w:val="Heading2"/>
      </w:pPr>
      <w:bookmarkStart w:id="1022" w:name="_Ref153269113"/>
      <w:r w:rsidRPr="005B3720">
        <w:t>Article 40</w:t>
      </w:r>
      <w:bookmarkEnd w:id="1022"/>
    </w:p>
    <w:p w14:paraId="56ADA29A" w14:textId="2C50F111" w:rsidR="00AE476A" w:rsidRPr="0043635D" w:rsidRDefault="00BF5202" w:rsidP="0043635D">
      <w:pPr>
        <w:jc w:val="center"/>
        <w:rPr>
          <w:rFonts w:ascii="inherit" w:hAnsi="inherit"/>
          <w:b/>
          <w:bCs/>
          <w:sz w:val="24"/>
          <w:szCs w:val="24"/>
        </w:rPr>
      </w:pPr>
      <w:r w:rsidRPr="0043635D">
        <w:rPr>
          <w:rFonts w:ascii="inherit" w:hAnsi="inherit"/>
          <w:b/>
          <w:bCs/>
          <w:sz w:val="24"/>
          <w:szCs w:val="24"/>
        </w:rPr>
        <w:t>Reactive power and voltage requirements</w:t>
      </w:r>
    </w:p>
    <w:p w14:paraId="5E43D7AB" w14:textId="448D5F8B" w:rsidR="00AE476A" w:rsidRPr="005B3720" w:rsidRDefault="00BF5202" w:rsidP="00D70247">
      <w:pPr>
        <w:numPr>
          <w:ilvl w:val="0"/>
          <w:numId w:val="48"/>
        </w:numPr>
        <w:spacing w:after="395"/>
        <w:ind w:firstLine="0"/>
        <w:rPr>
          <w:rFonts w:ascii="inherit" w:hAnsi="inherit"/>
          <w:sz w:val="24"/>
          <w:szCs w:val="24"/>
        </w:rPr>
      </w:pPr>
      <w:bookmarkStart w:id="1023" w:name="_Ref153275384"/>
      <w:r w:rsidRPr="005B3720">
        <w:rPr>
          <w:rFonts w:ascii="inherit" w:hAnsi="inherit"/>
          <w:sz w:val="24"/>
          <w:szCs w:val="24"/>
        </w:rPr>
        <w:lastRenderedPageBreak/>
        <w:t>With respect to voltage ranges:</w:t>
      </w:r>
      <w:bookmarkEnd w:id="1023"/>
    </w:p>
    <w:p w14:paraId="6BB5A046" w14:textId="00E4B0F6" w:rsidR="00AE476A" w:rsidRPr="005B3720" w:rsidRDefault="00BF5202" w:rsidP="00D70247">
      <w:pPr>
        <w:numPr>
          <w:ilvl w:val="0"/>
          <w:numId w:val="46"/>
        </w:numPr>
        <w:spacing w:after="253"/>
        <w:ind w:hanging="295"/>
        <w:rPr>
          <w:rFonts w:ascii="inherit" w:hAnsi="inherit"/>
          <w:sz w:val="24"/>
          <w:szCs w:val="24"/>
        </w:rPr>
      </w:pPr>
      <w:r w:rsidRPr="005B3720">
        <w:rPr>
          <w:rFonts w:ascii="inherit" w:hAnsi="inherit"/>
          <w:sz w:val="24"/>
          <w:szCs w:val="24"/>
        </w:rPr>
        <w:t>a</w:t>
      </w:r>
      <w:ins w:id="1024" w:author="Author">
        <w:r w:rsidR="00A32F69">
          <w:rPr>
            <w:rFonts w:ascii="inherit" w:hAnsi="inherit"/>
            <w:sz w:val="24"/>
            <w:szCs w:val="24"/>
          </w:rPr>
          <w:t>n</w:t>
        </w:r>
      </w:ins>
      <w:r w:rsidRPr="005B3720">
        <w:rPr>
          <w:rFonts w:ascii="inherit" w:hAnsi="inherit"/>
          <w:sz w:val="24"/>
          <w:szCs w:val="24"/>
        </w:rPr>
        <w:t xml:space="preserve"> </w:t>
      </w:r>
      <w:ins w:id="1025" w:author="Author">
        <w:r w:rsidR="00A32F69" w:rsidRPr="00A32F69">
          <w:rPr>
            <w:rFonts w:ascii="inherit" w:hAnsi="inherit"/>
            <w:sz w:val="24"/>
            <w:szCs w:val="24"/>
          </w:rPr>
          <w:t xml:space="preserve">asynchronously connected </w:t>
        </w:r>
        <w:r w:rsidR="00A32F69">
          <w:rPr>
            <w:rFonts w:ascii="inherit" w:hAnsi="inherit"/>
            <w:sz w:val="24"/>
            <w:szCs w:val="24"/>
          </w:rPr>
          <w:t>p</w:t>
        </w:r>
        <w:r w:rsidR="00A32F69" w:rsidRPr="00A32F69">
          <w:rPr>
            <w:rFonts w:ascii="inherit" w:hAnsi="inherit"/>
            <w:sz w:val="24"/>
            <w:szCs w:val="24"/>
          </w:rPr>
          <w:t xml:space="preserve">ower </w:t>
        </w:r>
        <w:r w:rsidR="00A32F69">
          <w:rPr>
            <w:rFonts w:ascii="inherit" w:hAnsi="inherit"/>
            <w:sz w:val="24"/>
            <w:szCs w:val="24"/>
          </w:rPr>
          <w:t>p</w:t>
        </w:r>
        <w:r w:rsidR="00A32F69" w:rsidRPr="00A32F69">
          <w:rPr>
            <w:rFonts w:ascii="inherit" w:hAnsi="inherit"/>
            <w:sz w:val="24"/>
            <w:szCs w:val="24"/>
          </w:rPr>
          <w:t xml:space="preserve">ark </w:t>
        </w:r>
        <w:r w:rsidR="00A32F69">
          <w:rPr>
            <w:rFonts w:ascii="inherit" w:hAnsi="inherit"/>
            <w:sz w:val="24"/>
            <w:szCs w:val="24"/>
          </w:rPr>
          <w:t>m</w:t>
        </w:r>
        <w:r w:rsidR="00A32F69" w:rsidRPr="00A32F69">
          <w:rPr>
            <w:rFonts w:ascii="inherit" w:hAnsi="inherit"/>
            <w:sz w:val="24"/>
            <w:szCs w:val="24"/>
          </w:rPr>
          <w:t xml:space="preserve">odule, an asynchronously connected </w:t>
        </w:r>
        <w:r w:rsidR="00A32F69">
          <w:rPr>
            <w:rFonts w:ascii="inherit" w:hAnsi="inherit"/>
            <w:sz w:val="24"/>
            <w:szCs w:val="24"/>
          </w:rPr>
          <w:t>p</w:t>
        </w:r>
        <w:r w:rsidR="00A32F69" w:rsidRPr="00A32F69">
          <w:rPr>
            <w:rFonts w:ascii="inherit" w:hAnsi="inherit"/>
            <w:sz w:val="24"/>
            <w:szCs w:val="24"/>
          </w:rPr>
          <w:t>ower-to-</w:t>
        </w:r>
        <w:r w:rsidR="00A32F69">
          <w:rPr>
            <w:rFonts w:ascii="inherit" w:hAnsi="inherit"/>
            <w:sz w:val="24"/>
            <w:szCs w:val="24"/>
          </w:rPr>
          <w:t>g</w:t>
        </w:r>
        <w:r w:rsidR="00A32F69" w:rsidRPr="00A32F69">
          <w:rPr>
            <w:rFonts w:ascii="inherit" w:hAnsi="inherit"/>
            <w:sz w:val="24"/>
            <w:szCs w:val="24"/>
          </w:rPr>
          <w:t xml:space="preserve">as </w:t>
        </w:r>
        <w:r w:rsidR="00A32F69">
          <w:rPr>
            <w:rFonts w:ascii="inherit" w:hAnsi="inherit"/>
            <w:sz w:val="24"/>
            <w:szCs w:val="24"/>
          </w:rPr>
          <w:t>d</w:t>
        </w:r>
        <w:r w:rsidR="00A32F69" w:rsidRPr="00A32F69">
          <w:rPr>
            <w:rFonts w:ascii="inherit" w:hAnsi="inherit"/>
            <w:sz w:val="24"/>
            <w:szCs w:val="24"/>
          </w:rPr>
          <w:t xml:space="preserve">emand </w:t>
        </w:r>
        <w:r w:rsidR="00A32F69">
          <w:rPr>
            <w:rFonts w:ascii="inherit" w:hAnsi="inherit"/>
            <w:sz w:val="24"/>
            <w:szCs w:val="24"/>
          </w:rPr>
          <w:t>u</w:t>
        </w:r>
        <w:r w:rsidR="00A32F69" w:rsidRPr="00A32F69">
          <w:rPr>
            <w:rFonts w:ascii="inherit" w:hAnsi="inherit"/>
            <w:sz w:val="24"/>
            <w:szCs w:val="24"/>
          </w:rPr>
          <w:t>nit</w:t>
        </w:r>
        <w:r w:rsidR="00A32F69">
          <w:rPr>
            <w:rFonts w:ascii="inherit" w:hAnsi="inherit"/>
            <w:sz w:val="24"/>
            <w:szCs w:val="24"/>
          </w:rPr>
          <w:t xml:space="preserve">, </w:t>
        </w:r>
        <w:r w:rsidR="00A32F69" w:rsidRPr="00A32F69">
          <w:rPr>
            <w:rFonts w:ascii="inherit" w:hAnsi="inherit"/>
            <w:sz w:val="24"/>
            <w:szCs w:val="24"/>
          </w:rPr>
          <w:t xml:space="preserve">an asynchronously connected </w:t>
        </w:r>
        <w:r w:rsidR="00A32F69">
          <w:rPr>
            <w:rFonts w:ascii="inherit" w:hAnsi="inherit"/>
            <w:sz w:val="24"/>
            <w:szCs w:val="24"/>
          </w:rPr>
          <w:t>d</w:t>
        </w:r>
        <w:r w:rsidR="00A32F69" w:rsidRPr="00A32F69">
          <w:rPr>
            <w:rFonts w:ascii="inherit" w:hAnsi="inherit"/>
            <w:sz w:val="24"/>
            <w:szCs w:val="24"/>
          </w:rPr>
          <w:t xml:space="preserve">emand </w:t>
        </w:r>
        <w:r w:rsidR="00A32F69">
          <w:rPr>
            <w:rFonts w:ascii="inherit" w:hAnsi="inherit"/>
            <w:sz w:val="24"/>
            <w:szCs w:val="24"/>
          </w:rPr>
          <w:t>f</w:t>
        </w:r>
        <w:r w:rsidR="00A32F69" w:rsidRPr="00A32F69">
          <w:rPr>
            <w:rFonts w:ascii="inherit" w:hAnsi="inherit"/>
            <w:sz w:val="24"/>
            <w:szCs w:val="24"/>
          </w:rPr>
          <w:t xml:space="preserve">acility and an asynchronously connected </w:t>
        </w:r>
        <w:r w:rsidR="00A32F69">
          <w:rPr>
            <w:rFonts w:ascii="inherit" w:hAnsi="inherit"/>
            <w:sz w:val="24"/>
            <w:szCs w:val="24"/>
          </w:rPr>
          <w:t>e</w:t>
        </w:r>
        <w:r w:rsidR="00A32F69" w:rsidRPr="00A32F69">
          <w:rPr>
            <w:rFonts w:ascii="inherit" w:hAnsi="inherit"/>
            <w:sz w:val="24"/>
            <w:szCs w:val="24"/>
          </w:rPr>
          <w:t xml:space="preserve">lectricity </w:t>
        </w:r>
        <w:r w:rsidR="00A32F69">
          <w:rPr>
            <w:rFonts w:ascii="inherit" w:hAnsi="inherit"/>
            <w:sz w:val="24"/>
            <w:szCs w:val="24"/>
          </w:rPr>
          <w:t>s</w:t>
        </w:r>
        <w:r w:rsidR="00A32F69" w:rsidRPr="00A32F69">
          <w:rPr>
            <w:rFonts w:ascii="inherit" w:hAnsi="inherit"/>
            <w:sz w:val="24"/>
            <w:szCs w:val="24"/>
          </w:rPr>
          <w:t xml:space="preserve">torage </w:t>
        </w:r>
        <w:r w:rsidR="00A32F69">
          <w:rPr>
            <w:rFonts w:ascii="inherit" w:hAnsi="inherit"/>
            <w:sz w:val="24"/>
            <w:szCs w:val="24"/>
          </w:rPr>
          <w:t>m</w:t>
        </w:r>
        <w:r w:rsidR="00A32F69" w:rsidRPr="00A32F69">
          <w:rPr>
            <w:rFonts w:ascii="inherit" w:hAnsi="inherit"/>
            <w:sz w:val="24"/>
            <w:szCs w:val="24"/>
          </w:rPr>
          <w:t>odule</w:t>
        </w:r>
      </w:ins>
      <w:del w:id="1026" w:author="Author">
        <w:r w:rsidRPr="005B3720" w:rsidDel="00A32F69">
          <w:rPr>
            <w:rFonts w:ascii="inherit" w:hAnsi="inherit"/>
            <w:sz w:val="24"/>
            <w:szCs w:val="24"/>
          </w:rPr>
          <w:delText xml:space="preserve">DC-connected power park module </w:delText>
        </w:r>
      </w:del>
      <w:ins w:id="1027" w:author="Author">
        <w:r w:rsidR="00A32F69">
          <w:rPr>
            <w:rFonts w:ascii="inherit" w:hAnsi="inherit"/>
            <w:sz w:val="24"/>
            <w:szCs w:val="24"/>
          </w:rPr>
          <w:t xml:space="preserve"> </w:t>
        </w:r>
      </w:ins>
      <w:r w:rsidRPr="005B3720">
        <w:rPr>
          <w:rFonts w:ascii="inherit" w:hAnsi="inherit"/>
          <w:sz w:val="24"/>
          <w:szCs w:val="24"/>
        </w:rPr>
        <w:t>shall be capable of staying connected to the remote-end HVDC converter station</w:t>
      </w:r>
      <w:ins w:id="1028" w:author="Author">
        <w:r w:rsidR="00A32F69">
          <w:rPr>
            <w:rFonts w:ascii="inherit" w:hAnsi="inherit"/>
            <w:sz w:val="24"/>
            <w:szCs w:val="24"/>
          </w:rPr>
          <w:t xml:space="preserve"> isolated AC</w:t>
        </w:r>
      </w:ins>
      <w:r w:rsidRPr="005B3720">
        <w:rPr>
          <w:rFonts w:ascii="inherit" w:hAnsi="inherit"/>
          <w:sz w:val="24"/>
          <w:szCs w:val="24"/>
        </w:rPr>
        <w:t xml:space="preserve"> network and operating within the voltage ranges (per unit), for the time periods specified in Tables 9 and 10, Annex VII. The applicable voltage range and time periods specified are selected based on the reference 1 pu voltage;</w:t>
      </w:r>
    </w:p>
    <w:p w14:paraId="31D27F83" w14:textId="5554F5D5" w:rsidR="00AE476A" w:rsidRPr="005B3720" w:rsidRDefault="00BF5202" w:rsidP="00D70247">
      <w:pPr>
        <w:numPr>
          <w:ilvl w:val="0"/>
          <w:numId w:val="46"/>
        </w:numPr>
        <w:ind w:hanging="295"/>
        <w:rPr>
          <w:rFonts w:ascii="inherit" w:hAnsi="inherit"/>
          <w:sz w:val="24"/>
          <w:szCs w:val="24"/>
        </w:rPr>
      </w:pPr>
      <w:bookmarkStart w:id="1029" w:name="_Ref153275404"/>
      <w:r w:rsidRPr="005B3720">
        <w:rPr>
          <w:rFonts w:ascii="inherit" w:hAnsi="inherit"/>
          <w:sz w:val="24"/>
          <w:szCs w:val="24"/>
        </w:rPr>
        <w:t xml:space="preserve">wider voltage ranges or longer minimum times for operation can be agreed between the relevant system operator, the relevant TSO and the </w:t>
      </w:r>
      <w:del w:id="1030" w:author="Author">
        <w:r w:rsidRPr="005B3720" w:rsidDel="002A7248">
          <w:rPr>
            <w:rFonts w:ascii="inherit" w:hAnsi="inherit"/>
            <w:sz w:val="24"/>
            <w:szCs w:val="24"/>
          </w:rPr>
          <w:delText xml:space="preserve">DC-connected power park module </w:delText>
        </w:r>
        <w:r w:rsidRPr="005B3720" w:rsidDel="00CE22BC">
          <w:rPr>
            <w:rFonts w:ascii="inherit" w:hAnsi="inherit"/>
            <w:sz w:val="24"/>
            <w:szCs w:val="24"/>
          </w:rPr>
          <w:delText>owner</w:delText>
        </w:r>
      </w:del>
      <w:ins w:id="1031" w:author="Author">
        <w:r w:rsidR="002A7248" w:rsidRPr="002A7248">
          <w:rPr>
            <w:rFonts w:ascii="inherit" w:hAnsi="inherit"/>
            <w:sz w:val="24"/>
            <w:szCs w:val="24"/>
          </w:rPr>
          <w:t>asynchronously connected power park module</w:t>
        </w:r>
        <w:r w:rsidR="00CE22BC">
          <w:rPr>
            <w:rFonts w:ascii="inherit" w:hAnsi="inherit"/>
            <w:sz w:val="24"/>
            <w:szCs w:val="24"/>
          </w:rPr>
          <w:t xml:space="preserve"> owner</w:t>
        </w:r>
        <w:r w:rsidR="002A7248" w:rsidRPr="002A7248">
          <w:rPr>
            <w:rFonts w:ascii="inherit" w:hAnsi="inherit"/>
            <w:sz w:val="24"/>
            <w:szCs w:val="24"/>
          </w:rPr>
          <w:t xml:space="preserve">, </w:t>
        </w:r>
        <w:r w:rsidR="002A7248">
          <w:rPr>
            <w:rFonts w:ascii="inherit" w:hAnsi="inherit"/>
            <w:sz w:val="24"/>
            <w:szCs w:val="24"/>
          </w:rPr>
          <w:t>the</w:t>
        </w:r>
        <w:r w:rsidR="002A7248" w:rsidRPr="002A7248">
          <w:rPr>
            <w:rFonts w:ascii="inherit" w:hAnsi="inherit"/>
            <w:sz w:val="24"/>
            <w:szCs w:val="24"/>
          </w:rPr>
          <w:t xml:space="preserve"> asynchronously connected power-to-gas demand unit</w:t>
        </w:r>
        <w:r w:rsidR="00CE22BC">
          <w:rPr>
            <w:rFonts w:ascii="inherit" w:hAnsi="inherit"/>
            <w:sz w:val="24"/>
            <w:szCs w:val="24"/>
          </w:rPr>
          <w:t xml:space="preserve"> owner</w:t>
        </w:r>
        <w:r w:rsidR="002A7248" w:rsidRPr="002A7248">
          <w:rPr>
            <w:rFonts w:ascii="inherit" w:hAnsi="inherit"/>
            <w:sz w:val="24"/>
            <w:szCs w:val="24"/>
          </w:rPr>
          <w:t xml:space="preserve">, </w:t>
        </w:r>
        <w:r w:rsidR="002A7248">
          <w:rPr>
            <w:rFonts w:ascii="inherit" w:hAnsi="inherit"/>
            <w:sz w:val="24"/>
            <w:szCs w:val="24"/>
          </w:rPr>
          <w:t>the</w:t>
        </w:r>
        <w:r w:rsidR="002A7248" w:rsidRPr="002A7248">
          <w:rPr>
            <w:rFonts w:ascii="inherit" w:hAnsi="inherit"/>
            <w:sz w:val="24"/>
            <w:szCs w:val="24"/>
          </w:rPr>
          <w:t xml:space="preserve"> asynchronously connected demand facility </w:t>
        </w:r>
        <w:r w:rsidR="00CE22BC">
          <w:rPr>
            <w:rFonts w:ascii="inherit" w:hAnsi="inherit"/>
            <w:sz w:val="24"/>
            <w:szCs w:val="24"/>
          </w:rPr>
          <w:t xml:space="preserve">owner </w:t>
        </w:r>
        <w:r w:rsidR="002A7248" w:rsidRPr="002A7248">
          <w:rPr>
            <w:rFonts w:ascii="inherit" w:hAnsi="inherit"/>
            <w:sz w:val="24"/>
            <w:szCs w:val="24"/>
          </w:rPr>
          <w:t xml:space="preserve">and </w:t>
        </w:r>
        <w:r w:rsidR="002A7248">
          <w:rPr>
            <w:rFonts w:ascii="inherit" w:hAnsi="inherit"/>
            <w:sz w:val="24"/>
            <w:szCs w:val="24"/>
          </w:rPr>
          <w:t>the</w:t>
        </w:r>
        <w:r w:rsidR="002A7248" w:rsidRPr="002A7248">
          <w:rPr>
            <w:rFonts w:ascii="inherit" w:hAnsi="inherit"/>
            <w:sz w:val="24"/>
            <w:szCs w:val="24"/>
          </w:rPr>
          <w:t xml:space="preserve"> asynchronously connected electricity storage module</w:t>
        </w:r>
      </w:ins>
      <w:r w:rsidRPr="005B3720">
        <w:rPr>
          <w:rFonts w:ascii="inherit" w:hAnsi="inherit"/>
          <w:sz w:val="24"/>
          <w:szCs w:val="24"/>
        </w:rPr>
        <w:t xml:space="preserve"> </w:t>
      </w:r>
      <w:ins w:id="1032" w:author="Author">
        <w:r w:rsidR="00CE22BC">
          <w:rPr>
            <w:rFonts w:ascii="inherit" w:hAnsi="inherit"/>
            <w:sz w:val="24"/>
            <w:szCs w:val="24"/>
          </w:rPr>
          <w:t xml:space="preserve">owner </w:t>
        </w:r>
      </w:ins>
      <w:r w:rsidRPr="005B3720">
        <w:rPr>
          <w:rFonts w:ascii="inherit" w:hAnsi="inherit"/>
          <w:sz w:val="24"/>
          <w:szCs w:val="24"/>
        </w:rPr>
        <w:t xml:space="preserve">to ensure the best use of the technical capabilities of </w:t>
      </w:r>
      <w:del w:id="1033" w:author="Author">
        <w:r w:rsidRPr="005B3720" w:rsidDel="002A7248">
          <w:rPr>
            <w:rFonts w:ascii="inherit" w:hAnsi="inherit"/>
            <w:sz w:val="24"/>
            <w:szCs w:val="24"/>
          </w:rPr>
          <w:delText xml:space="preserve">a </w:delText>
        </w:r>
      </w:del>
      <w:ins w:id="1034" w:author="Author">
        <w:r w:rsidR="002A7248">
          <w:rPr>
            <w:rFonts w:ascii="inherit" w:hAnsi="inherit"/>
            <w:sz w:val="24"/>
            <w:szCs w:val="24"/>
          </w:rPr>
          <w:t>the</w:t>
        </w:r>
        <w:r w:rsidR="002A7248" w:rsidRPr="005B3720">
          <w:rPr>
            <w:rFonts w:ascii="inherit" w:hAnsi="inherit"/>
            <w:sz w:val="24"/>
            <w:szCs w:val="24"/>
          </w:rPr>
          <w:t xml:space="preserve"> </w:t>
        </w:r>
        <w:r w:rsidR="002A7248" w:rsidRPr="00A32F69">
          <w:rPr>
            <w:rFonts w:ascii="inherit" w:hAnsi="inherit"/>
            <w:sz w:val="24"/>
            <w:szCs w:val="24"/>
          </w:rPr>
          <w:t xml:space="preserve">asynchronously connected </w:t>
        </w:r>
        <w:r w:rsidR="002A7248">
          <w:rPr>
            <w:rFonts w:ascii="inherit" w:hAnsi="inherit"/>
            <w:sz w:val="24"/>
            <w:szCs w:val="24"/>
          </w:rPr>
          <w:t>p</w:t>
        </w:r>
        <w:r w:rsidR="002A7248" w:rsidRPr="00A32F69">
          <w:rPr>
            <w:rFonts w:ascii="inherit" w:hAnsi="inherit"/>
            <w:sz w:val="24"/>
            <w:szCs w:val="24"/>
          </w:rPr>
          <w:t xml:space="preserve">ower </w:t>
        </w:r>
        <w:r w:rsidR="002A7248">
          <w:rPr>
            <w:rFonts w:ascii="inherit" w:hAnsi="inherit"/>
            <w:sz w:val="24"/>
            <w:szCs w:val="24"/>
          </w:rPr>
          <w:t>p</w:t>
        </w:r>
        <w:r w:rsidR="002A7248" w:rsidRPr="00A32F69">
          <w:rPr>
            <w:rFonts w:ascii="inherit" w:hAnsi="inherit"/>
            <w:sz w:val="24"/>
            <w:szCs w:val="24"/>
          </w:rPr>
          <w:t xml:space="preserve">ark </w:t>
        </w:r>
        <w:r w:rsidR="002A7248">
          <w:rPr>
            <w:rFonts w:ascii="inherit" w:hAnsi="inherit"/>
            <w:sz w:val="24"/>
            <w:szCs w:val="24"/>
          </w:rPr>
          <w:t>m</w:t>
        </w:r>
        <w:r w:rsidR="002A7248" w:rsidRPr="00A32F69">
          <w:rPr>
            <w:rFonts w:ascii="inherit" w:hAnsi="inherit"/>
            <w:sz w:val="24"/>
            <w:szCs w:val="24"/>
          </w:rPr>
          <w:t xml:space="preserve">odule,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p</w:t>
        </w:r>
        <w:r w:rsidR="002A7248" w:rsidRPr="00A32F69">
          <w:rPr>
            <w:rFonts w:ascii="inherit" w:hAnsi="inherit"/>
            <w:sz w:val="24"/>
            <w:szCs w:val="24"/>
          </w:rPr>
          <w:t>ower-to-</w:t>
        </w:r>
        <w:r w:rsidR="002A7248">
          <w:rPr>
            <w:rFonts w:ascii="inherit" w:hAnsi="inherit"/>
            <w:sz w:val="24"/>
            <w:szCs w:val="24"/>
          </w:rPr>
          <w:t>g</w:t>
        </w:r>
        <w:r w:rsidR="002A7248" w:rsidRPr="00A32F69">
          <w:rPr>
            <w:rFonts w:ascii="inherit" w:hAnsi="inherit"/>
            <w:sz w:val="24"/>
            <w:szCs w:val="24"/>
          </w:rPr>
          <w:t xml:space="preserve">as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u</w:t>
        </w:r>
        <w:r w:rsidR="002A7248" w:rsidRPr="00A32F69">
          <w:rPr>
            <w:rFonts w:ascii="inherit" w:hAnsi="inherit"/>
            <w:sz w:val="24"/>
            <w:szCs w:val="24"/>
          </w:rPr>
          <w:t>nit</w:t>
        </w:r>
        <w:r w:rsidR="002A7248">
          <w:rPr>
            <w:rFonts w:ascii="inherit" w:hAnsi="inherit"/>
            <w:sz w:val="24"/>
            <w:szCs w:val="24"/>
          </w:rPr>
          <w:t>, the</w:t>
        </w:r>
        <w:r w:rsidR="002A7248" w:rsidRPr="00A32F69">
          <w:rPr>
            <w:rFonts w:ascii="inherit" w:hAnsi="inherit"/>
            <w:sz w:val="24"/>
            <w:szCs w:val="24"/>
          </w:rPr>
          <w:t xml:space="preserve"> asynchronously connected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f</w:t>
        </w:r>
        <w:r w:rsidR="002A7248" w:rsidRPr="00A32F69">
          <w:rPr>
            <w:rFonts w:ascii="inherit" w:hAnsi="inherit"/>
            <w:sz w:val="24"/>
            <w:szCs w:val="24"/>
          </w:rPr>
          <w:t xml:space="preserve">acility and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e</w:t>
        </w:r>
        <w:r w:rsidR="002A7248" w:rsidRPr="00A32F69">
          <w:rPr>
            <w:rFonts w:ascii="inherit" w:hAnsi="inherit"/>
            <w:sz w:val="24"/>
            <w:szCs w:val="24"/>
          </w:rPr>
          <w:t xml:space="preserve">lectricity </w:t>
        </w:r>
        <w:r w:rsidR="002A7248">
          <w:rPr>
            <w:rFonts w:ascii="inherit" w:hAnsi="inherit"/>
            <w:sz w:val="24"/>
            <w:szCs w:val="24"/>
          </w:rPr>
          <w:t>s</w:t>
        </w:r>
        <w:r w:rsidR="002A7248" w:rsidRPr="00A32F69">
          <w:rPr>
            <w:rFonts w:ascii="inherit" w:hAnsi="inherit"/>
            <w:sz w:val="24"/>
            <w:szCs w:val="24"/>
          </w:rPr>
          <w:t xml:space="preserve">torage </w:t>
        </w:r>
        <w:r w:rsidR="002A7248">
          <w:rPr>
            <w:rFonts w:ascii="inherit" w:hAnsi="inherit"/>
            <w:sz w:val="24"/>
            <w:szCs w:val="24"/>
          </w:rPr>
          <w:t>m</w:t>
        </w:r>
        <w:r w:rsidR="002A7248" w:rsidRPr="00A32F69">
          <w:rPr>
            <w:rFonts w:ascii="inherit" w:hAnsi="inherit"/>
            <w:sz w:val="24"/>
            <w:szCs w:val="24"/>
          </w:rPr>
          <w:t>odule</w:t>
        </w:r>
      </w:ins>
      <w:del w:id="1035" w:author="Author">
        <w:r w:rsidRPr="005B3720" w:rsidDel="002A7248">
          <w:rPr>
            <w:rFonts w:ascii="inherit" w:hAnsi="inherit"/>
            <w:sz w:val="24"/>
            <w:szCs w:val="24"/>
          </w:rPr>
          <w:delText>DC-connected power park module</w:delText>
        </w:r>
      </w:del>
      <w:r w:rsidRPr="005B3720">
        <w:rPr>
          <w:rFonts w:ascii="inherit" w:hAnsi="inherit"/>
          <w:sz w:val="24"/>
          <w:szCs w:val="24"/>
        </w:rPr>
        <w:t xml:space="preserve"> if needed to preserve or to restore system security. If wider voltage ranges or longer minimum times for operation are economically and technically feasible, the </w:t>
      </w:r>
      <w:del w:id="1036" w:author="Author">
        <w:r w:rsidRPr="005B3720" w:rsidDel="002A7248">
          <w:rPr>
            <w:rFonts w:ascii="inherit" w:hAnsi="inherit"/>
            <w:sz w:val="24"/>
            <w:szCs w:val="24"/>
          </w:rPr>
          <w:delText xml:space="preserve">DC-connected power park module </w:delText>
        </w:r>
        <w:r w:rsidRPr="005B3720" w:rsidDel="00CE22BC">
          <w:rPr>
            <w:rFonts w:ascii="inherit" w:hAnsi="inherit"/>
            <w:sz w:val="24"/>
            <w:szCs w:val="24"/>
          </w:rPr>
          <w:delText>owner</w:delText>
        </w:r>
      </w:del>
      <w:ins w:id="1037" w:author="Author">
        <w:r w:rsidR="002A7248" w:rsidRPr="00A32F69">
          <w:rPr>
            <w:rFonts w:ascii="inherit" w:hAnsi="inherit"/>
            <w:sz w:val="24"/>
            <w:szCs w:val="24"/>
          </w:rPr>
          <w:t xml:space="preserve">asynchronously connected </w:t>
        </w:r>
        <w:r w:rsidR="002A7248">
          <w:rPr>
            <w:rFonts w:ascii="inherit" w:hAnsi="inherit"/>
            <w:sz w:val="24"/>
            <w:szCs w:val="24"/>
          </w:rPr>
          <w:t>p</w:t>
        </w:r>
        <w:r w:rsidR="002A7248" w:rsidRPr="00A32F69">
          <w:rPr>
            <w:rFonts w:ascii="inherit" w:hAnsi="inherit"/>
            <w:sz w:val="24"/>
            <w:szCs w:val="24"/>
          </w:rPr>
          <w:t xml:space="preserve">ower </w:t>
        </w:r>
        <w:r w:rsidR="002A7248">
          <w:rPr>
            <w:rFonts w:ascii="inherit" w:hAnsi="inherit"/>
            <w:sz w:val="24"/>
            <w:szCs w:val="24"/>
          </w:rPr>
          <w:t>p</w:t>
        </w:r>
        <w:r w:rsidR="002A7248" w:rsidRPr="00A32F69">
          <w:rPr>
            <w:rFonts w:ascii="inherit" w:hAnsi="inherit"/>
            <w:sz w:val="24"/>
            <w:szCs w:val="24"/>
          </w:rPr>
          <w:t xml:space="preserve">ark </w:t>
        </w:r>
        <w:r w:rsidR="002A7248">
          <w:rPr>
            <w:rFonts w:ascii="inherit" w:hAnsi="inherit"/>
            <w:sz w:val="24"/>
            <w:szCs w:val="24"/>
          </w:rPr>
          <w:t>m</w:t>
        </w:r>
        <w:r w:rsidR="002A7248" w:rsidRPr="00A32F69">
          <w:rPr>
            <w:rFonts w:ascii="inherit" w:hAnsi="inherit"/>
            <w:sz w:val="24"/>
            <w:szCs w:val="24"/>
          </w:rPr>
          <w:t>odule</w:t>
        </w:r>
        <w:r w:rsidR="00CE22BC">
          <w:rPr>
            <w:rFonts w:ascii="inherit" w:hAnsi="inherit"/>
            <w:sz w:val="24"/>
            <w:szCs w:val="24"/>
          </w:rPr>
          <w:t xml:space="preserve"> owner</w:t>
        </w:r>
        <w:r w:rsidR="002A7248" w:rsidRPr="00A32F69">
          <w:rPr>
            <w:rFonts w:ascii="inherit" w:hAnsi="inherit"/>
            <w:sz w:val="24"/>
            <w:szCs w:val="24"/>
          </w:rPr>
          <w:t xml:space="preserve">,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p</w:t>
        </w:r>
        <w:r w:rsidR="002A7248" w:rsidRPr="00A32F69">
          <w:rPr>
            <w:rFonts w:ascii="inherit" w:hAnsi="inherit"/>
            <w:sz w:val="24"/>
            <w:szCs w:val="24"/>
          </w:rPr>
          <w:t>ower-to-</w:t>
        </w:r>
        <w:r w:rsidR="002A7248">
          <w:rPr>
            <w:rFonts w:ascii="inherit" w:hAnsi="inherit"/>
            <w:sz w:val="24"/>
            <w:szCs w:val="24"/>
          </w:rPr>
          <w:t>g</w:t>
        </w:r>
        <w:r w:rsidR="002A7248" w:rsidRPr="00A32F69">
          <w:rPr>
            <w:rFonts w:ascii="inherit" w:hAnsi="inherit"/>
            <w:sz w:val="24"/>
            <w:szCs w:val="24"/>
          </w:rPr>
          <w:t xml:space="preserve">as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u</w:t>
        </w:r>
        <w:r w:rsidR="002A7248" w:rsidRPr="00A32F69">
          <w:rPr>
            <w:rFonts w:ascii="inherit" w:hAnsi="inherit"/>
            <w:sz w:val="24"/>
            <w:szCs w:val="24"/>
          </w:rPr>
          <w:t>nit</w:t>
        </w:r>
        <w:r w:rsidR="00CE22BC">
          <w:rPr>
            <w:rFonts w:ascii="inherit" w:hAnsi="inherit"/>
            <w:sz w:val="24"/>
            <w:szCs w:val="24"/>
          </w:rPr>
          <w:t xml:space="preserve"> owner</w:t>
        </w:r>
        <w:r w:rsidR="002A7248">
          <w:rPr>
            <w:rFonts w:ascii="inherit" w:hAnsi="inherit"/>
            <w:sz w:val="24"/>
            <w:szCs w:val="24"/>
          </w:rPr>
          <w:t>, the</w:t>
        </w:r>
        <w:r w:rsidR="002A7248" w:rsidRPr="00A32F69">
          <w:rPr>
            <w:rFonts w:ascii="inherit" w:hAnsi="inherit"/>
            <w:sz w:val="24"/>
            <w:szCs w:val="24"/>
          </w:rPr>
          <w:t xml:space="preserve"> asynchronously connected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f</w:t>
        </w:r>
        <w:r w:rsidR="002A7248" w:rsidRPr="00A32F69">
          <w:rPr>
            <w:rFonts w:ascii="inherit" w:hAnsi="inherit"/>
            <w:sz w:val="24"/>
            <w:szCs w:val="24"/>
          </w:rPr>
          <w:t xml:space="preserve">acility </w:t>
        </w:r>
        <w:r w:rsidR="00CE22BC">
          <w:rPr>
            <w:rFonts w:ascii="inherit" w:hAnsi="inherit"/>
            <w:sz w:val="24"/>
            <w:szCs w:val="24"/>
          </w:rPr>
          <w:t xml:space="preserve">owner </w:t>
        </w:r>
        <w:r w:rsidR="002A7248" w:rsidRPr="00A32F69">
          <w:rPr>
            <w:rFonts w:ascii="inherit" w:hAnsi="inherit"/>
            <w:sz w:val="24"/>
            <w:szCs w:val="24"/>
          </w:rPr>
          <w:t xml:space="preserve">and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e</w:t>
        </w:r>
        <w:r w:rsidR="002A7248" w:rsidRPr="00A32F69">
          <w:rPr>
            <w:rFonts w:ascii="inherit" w:hAnsi="inherit"/>
            <w:sz w:val="24"/>
            <w:szCs w:val="24"/>
          </w:rPr>
          <w:t xml:space="preserve">lectricity </w:t>
        </w:r>
        <w:r w:rsidR="002A7248">
          <w:rPr>
            <w:rFonts w:ascii="inherit" w:hAnsi="inherit"/>
            <w:sz w:val="24"/>
            <w:szCs w:val="24"/>
          </w:rPr>
          <w:t>s</w:t>
        </w:r>
        <w:r w:rsidR="002A7248" w:rsidRPr="00A32F69">
          <w:rPr>
            <w:rFonts w:ascii="inherit" w:hAnsi="inherit"/>
            <w:sz w:val="24"/>
            <w:szCs w:val="24"/>
          </w:rPr>
          <w:t xml:space="preserve">torage </w:t>
        </w:r>
        <w:r w:rsidR="002A7248">
          <w:rPr>
            <w:rFonts w:ascii="inherit" w:hAnsi="inherit"/>
            <w:sz w:val="24"/>
            <w:szCs w:val="24"/>
          </w:rPr>
          <w:t>m</w:t>
        </w:r>
        <w:r w:rsidR="002A7248" w:rsidRPr="00A32F69">
          <w:rPr>
            <w:rFonts w:ascii="inherit" w:hAnsi="inherit"/>
            <w:sz w:val="24"/>
            <w:szCs w:val="24"/>
          </w:rPr>
          <w:t>odule</w:t>
        </w:r>
      </w:ins>
      <w:r w:rsidRPr="005B3720">
        <w:rPr>
          <w:rFonts w:ascii="inherit" w:hAnsi="inherit"/>
          <w:sz w:val="24"/>
          <w:szCs w:val="24"/>
        </w:rPr>
        <w:t xml:space="preserve"> </w:t>
      </w:r>
      <w:ins w:id="1038" w:author="Author">
        <w:r w:rsidR="00CE22BC">
          <w:rPr>
            <w:rFonts w:ascii="inherit" w:hAnsi="inherit"/>
            <w:sz w:val="24"/>
            <w:szCs w:val="24"/>
          </w:rPr>
          <w:t xml:space="preserve">owner </w:t>
        </w:r>
      </w:ins>
      <w:r w:rsidRPr="005B3720">
        <w:rPr>
          <w:rFonts w:ascii="inherit" w:hAnsi="inherit"/>
          <w:sz w:val="24"/>
          <w:szCs w:val="24"/>
        </w:rPr>
        <w:t>shall not unreasonably withhold consent;</w:t>
      </w:r>
      <w:bookmarkEnd w:id="1029"/>
    </w:p>
    <w:p w14:paraId="73729596" w14:textId="6672325A" w:rsidR="00AE476A" w:rsidRPr="005B3720" w:rsidRDefault="00BF5202" w:rsidP="00D70247">
      <w:pPr>
        <w:numPr>
          <w:ilvl w:val="0"/>
          <w:numId w:val="46"/>
        </w:numPr>
        <w:spacing w:after="462"/>
        <w:ind w:hanging="295"/>
        <w:rPr>
          <w:rFonts w:ascii="inherit" w:hAnsi="inherit"/>
          <w:sz w:val="24"/>
          <w:szCs w:val="24"/>
        </w:rPr>
      </w:pPr>
      <w:bookmarkStart w:id="1039" w:name="_Ref153275422"/>
      <w:r w:rsidRPr="005B3720">
        <w:rPr>
          <w:rFonts w:ascii="inherit" w:hAnsi="inherit"/>
          <w:sz w:val="24"/>
          <w:szCs w:val="24"/>
        </w:rPr>
        <w:t xml:space="preserve">for </w:t>
      </w:r>
      <w:ins w:id="1040" w:author="Author">
        <w:r w:rsidR="00F25E37" w:rsidRPr="00A32F69">
          <w:rPr>
            <w:rFonts w:ascii="inherit" w:hAnsi="inherit"/>
            <w:sz w:val="24"/>
            <w:szCs w:val="24"/>
          </w:rPr>
          <w:t xml:space="preserve">asynchronously connected </w:t>
        </w:r>
        <w:r w:rsidR="00F25E37">
          <w:rPr>
            <w:rFonts w:ascii="inherit" w:hAnsi="inherit"/>
            <w:sz w:val="24"/>
            <w:szCs w:val="24"/>
          </w:rPr>
          <w:t>p</w:t>
        </w:r>
        <w:r w:rsidR="00F25E37" w:rsidRPr="00A32F69">
          <w:rPr>
            <w:rFonts w:ascii="inherit" w:hAnsi="inherit"/>
            <w:sz w:val="24"/>
            <w:szCs w:val="24"/>
          </w:rPr>
          <w:t xml:space="preserve">ower </w:t>
        </w:r>
        <w:r w:rsidR="00F25E37">
          <w:rPr>
            <w:rFonts w:ascii="inherit" w:hAnsi="inherit"/>
            <w:sz w:val="24"/>
            <w:szCs w:val="24"/>
          </w:rPr>
          <w:t>p</w:t>
        </w:r>
        <w:r w:rsidR="00F25E37" w:rsidRPr="00A32F69">
          <w:rPr>
            <w:rFonts w:ascii="inherit" w:hAnsi="inherit"/>
            <w:sz w:val="24"/>
            <w:szCs w:val="24"/>
          </w:rPr>
          <w:t xml:space="preserve">ark </w:t>
        </w:r>
        <w:r w:rsidR="00F25E37">
          <w:rPr>
            <w:rFonts w:ascii="inherit" w:hAnsi="inherit"/>
            <w:sz w:val="24"/>
            <w:szCs w:val="24"/>
          </w:rPr>
          <w:t>m</w:t>
        </w:r>
        <w:r w:rsidR="00F25E37" w:rsidRPr="00A32F69">
          <w:rPr>
            <w:rFonts w:ascii="inherit" w:hAnsi="inherit"/>
            <w:sz w:val="24"/>
            <w:szCs w:val="24"/>
          </w:rPr>
          <w:t xml:space="preserve">odule, asynchronously connected </w:t>
        </w:r>
        <w:r w:rsidR="00F25E37">
          <w:rPr>
            <w:rFonts w:ascii="inherit" w:hAnsi="inherit"/>
            <w:sz w:val="24"/>
            <w:szCs w:val="24"/>
          </w:rPr>
          <w:t>p</w:t>
        </w:r>
        <w:r w:rsidR="00F25E37" w:rsidRPr="00A32F69">
          <w:rPr>
            <w:rFonts w:ascii="inherit" w:hAnsi="inherit"/>
            <w:sz w:val="24"/>
            <w:szCs w:val="24"/>
          </w:rPr>
          <w:t>ower-to-</w:t>
        </w:r>
        <w:r w:rsidR="00F25E37">
          <w:rPr>
            <w:rFonts w:ascii="inherit" w:hAnsi="inherit"/>
            <w:sz w:val="24"/>
            <w:szCs w:val="24"/>
          </w:rPr>
          <w:t>g</w:t>
        </w:r>
        <w:r w:rsidR="00F25E37" w:rsidRPr="00A32F69">
          <w:rPr>
            <w:rFonts w:ascii="inherit" w:hAnsi="inherit"/>
            <w:sz w:val="24"/>
            <w:szCs w:val="24"/>
          </w:rPr>
          <w:t xml:space="preserve">as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u</w:t>
        </w:r>
        <w:r w:rsidR="00F25E37" w:rsidRPr="00A32F69">
          <w:rPr>
            <w:rFonts w:ascii="inherit" w:hAnsi="inherit"/>
            <w:sz w:val="24"/>
            <w:szCs w:val="24"/>
          </w:rPr>
          <w:t>nit</w:t>
        </w:r>
        <w:r w:rsidR="00F25E37">
          <w:rPr>
            <w:rFonts w:ascii="inherit" w:hAnsi="inherit"/>
            <w:sz w:val="24"/>
            <w:szCs w:val="24"/>
          </w:rPr>
          <w:t xml:space="preserve">, </w:t>
        </w:r>
        <w:r w:rsidR="00F25E37" w:rsidRPr="00A32F69">
          <w:rPr>
            <w:rFonts w:ascii="inherit" w:hAnsi="inherit"/>
            <w:sz w:val="24"/>
            <w:szCs w:val="24"/>
          </w:rPr>
          <w:t xml:space="preserve">asynchronously connected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f</w:t>
        </w:r>
        <w:r w:rsidR="00F25E37" w:rsidRPr="00A32F69">
          <w:rPr>
            <w:rFonts w:ascii="inherit" w:hAnsi="inherit"/>
            <w:sz w:val="24"/>
            <w:szCs w:val="24"/>
          </w:rPr>
          <w:t xml:space="preserve">acility and asynchronously connected </w:t>
        </w:r>
        <w:r w:rsidR="00F25E37">
          <w:rPr>
            <w:rFonts w:ascii="inherit" w:hAnsi="inherit"/>
            <w:sz w:val="24"/>
            <w:szCs w:val="24"/>
          </w:rPr>
          <w:t>e</w:t>
        </w:r>
        <w:r w:rsidR="00F25E37" w:rsidRPr="00A32F69">
          <w:rPr>
            <w:rFonts w:ascii="inherit" w:hAnsi="inherit"/>
            <w:sz w:val="24"/>
            <w:szCs w:val="24"/>
          </w:rPr>
          <w:t xml:space="preserve">lectricity </w:t>
        </w:r>
        <w:r w:rsidR="00F25E37">
          <w:rPr>
            <w:rFonts w:ascii="inherit" w:hAnsi="inherit"/>
            <w:sz w:val="24"/>
            <w:szCs w:val="24"/>
          </w:rPr>
          <w:t>s</w:t>
        </w:r>
        <w:r w:rsidR="00F25E37" w:rsidRPr="00A32F69">
          <w:rPr>
            <w:rFonts w:ascii="inherit" w:hAnsi="inherit"/>
            <w:sz w:val="24"/>
            <w:szCs w:val="24"/>
          </w:rPr>
          <w:t xml:space="preserve">torage </w:t>
        </w:r>
        <w:r w:rsidR="00F25E37">
          <w:rPr>
            <w:rFonts w:ascii="inherit" w:hAnsi="inherit"/>
            <w:sz w:val="24"/>
            <w:szCs w:val="24"/>
          </w:rPr>
          <w:t>m</w:t>
        </w:r>
        <w:r w:rsidR="00F25E37" w:rsidRPr="00A32F69">
          <w:rPr>
            <w:rFonts w:ascii="inherit" w:hAnsi="inherit"/>
            <w:sz w:val="24"/>
            <w:szCs w:val="24"/>
          </w:rPr>
          <w:t>odule</w:t>
        </w:r>
        <w:r w:rsidR="00F25E37">
          <w:rPr>
            <w:rFonts w:ascii="inherit" w:hAnsi="inherit"/>
            <w:sz w:val="24"/>
            <w:szCs w:val="24"/>
          </w:rPr>
          <w:t xml:space="preserve"> </w:t>
        </w:r>
      </w:ins>
      <w:del w:id="1041" w:author="Author">
        <w:r w:rsidRPr="005B3720" w:rsidDel="00F25E37">
          <w:rPr>
            <w:rFonts w:ascii="inherit" w:hAnsi="inherit"/>
            <w:sz w:val="24"/>
            <w:szCs w:val="24"/>
          </w:rPr>
          <w:delText xml:space="preserve">DC-connected power park modules </w:delText>
        </w:r>
      </w:del>
      <w:r w:rsidRPr="005B3720">
        <w:rPr>
          <w:rFonts w:ascii="inherit" w:hAnsi="inherit"/>
          <w:sz w:val="24"/>
          <w:szCs w:val="24"/>
        </w:rPr>
        <w:t xml:space="preserve">which have an </w:t>
      </w:r>
      <w:del w:id="1042" w:author="Author">
        <w:r w:rsidRPr="005B3720" w:rsidDel="00F25E37">
          <w:rPr>
            <w:rFonts w:ascii="inherit" w:hAnsi="inherit"/>
            <w:sz w:val="24"/>
            <w:szCs w:val="24"/>
          </w:rPr>
          <w:delText xml:space="preserve">HVDC </w:delText>
        </w:r>
      </w:del>
      <w:r w:rsidRPr="005B3720">
        <w:rPr>
          <w:rFonts w:ascii="inherit" w:hAnsi="inherit"/>
          <w:sz w:val="24"/>
          <w:szCs w:val="24"/>
        </w:rPr>
        <w:t xml:space="preserve">interface point to the remote-end HVDC converter station </w:t>
      </w:r>
      <w:ins w:id="1043" w:author="Author">
        <w:r w:rsidR="00F25E37">
          <w:rPr>
            <w:rFonts w:ascii="inherit" w:hAnsi="inherit"/>
            <w:sz w:val="24"/>
            <w:szCs w:val="24"/>
          </w:rPr>
          <w:t xml:space="preserve">isolated AC </w:t>
        </w:r>
      </w:ins>
      <w:r w:rsidRPr="005B3720">
        <w:rPr>
          <w:rFonts w:ascii="inherit" w:hAnsi="inherit"/>
          <w:sz w:val="24"/>
          <w:szCs w:val="24"/>
        </w:rPr>
        <w:t xml:space="preserve">network, the relevant system operator, in coordination with the relevant TSO may specify voltages at the </w:t>
      </w:r>
      <w:del w:id="1044" w:author="Author">
        <w:r w:rsidRPr="005B3720" w:rsidDel="00F25E37">
          <w:rPr>
            <w:rFonts w:ascii="inherit" w:hAnsi="inherit"/>
            <w:sz w:val="24"/>
            <w:szCs w:val="24"/>
          </w:rPr>
          <w:delText xml:space="preserve">HVDC </w:delText>
        </w:r>
      </w:del>
      <w:r w:rsidRPr="005B3720">
        <w:rPr>
          <w:rFonts w:ascii="inherit" w:hAnsi="inherit"/>
          <w:sz w:val="24"/>
          <w:szCs w:val="24"/>
        </w:rPr>
        <w:t>interface point at which a</w:t>
      </w:r>
      <w:ins w:id="1045" w:author="Author">
        <w:r w:rsidR="00F25E37">
          <w:rPr>
            <w:rFonts w:ascii="inherit" w:hAnsi="inherit"/>
            <w:sz w:val="24"/>
            <w:szCs w:val="24"/>
          </w:rPr>
          <w:t>n</w:t>
        </w:r>
      </w:ins>
      <w:r w:rsidRPr="005B3720">
        <w:rPr>
          <w:rFonts w:ascii="inherit" w:hAnsi="inherit"/>
          <w:sz w:val="24"/>
          <w:szCs w:val="24"/>
        </w:rPr>
        <w:t xml:space="preserve"> </w:t>
      </w:r>
      <w:ins w:id="1046" w:author="Author">
        <w:r w:rsidR="00F25E37" w:rsidRPr="00A32F69">
          <w:rPr>
            <w:rFonts w:ascii="inherit" w:hAnsi="inherit"/>
            <w:sz w:val="24"/>
            <w:szCs w:val="24"/>
          </w:rPr>
          <w:t xml:space="preserve">asynchronously connected </w:t>
        </w:r>
        <w:r w:rsidR="00F25E37">
          <w:rPr>
            <w:rFonts w:ascii="inherit" w:hAnsi="inherit"/>
            <w:sz w:val="24"/>
            <w:szCs w:val="24"/>
          </w:rPr>
          <w:t>p</w:t>
        </w:r>
        <w:r w:rsidR="00F25E37" w:rsidRPr="00A32F69">
          <w:rPr>
            <w:rFonts w:ascii="inherit" w:hAnsi="inherit"/>
            <w:sz w:val="24"/>
            <w:szCs w:val="24"/>
          </w:rPr>
          <w:t xml:space="preserve">ower </w:t>
        </w:r>
        <w:r w:rsidR="00F25E37">
          <w:rPr>
            <w:rFonts w:ascii="inherit" w:hAnsi="inherit"/>
            <w:sz w:val="24"/>
            <w:szCs w:val="24"/>
          </w:rPr>
          <w:t>p</w:t>
        </w:r>
        <w:r w:rsidR="00F25E37" w:rsidRPr="00A32F69">
          <w:rPr>
            <w:rFonts w:ascii="inherit" w:hAnsi="inherit"/>
            <w:sz w:val="24"/>
            <w:szCs w:val="24"/>
          </w:rPr>
          <w:t xml:space="preserve">ark </w:t>
        </w:r>
        <w:r w:rsidR="00F25E37">
          <w:rPr>
            <w:rFonts w:ascii="inherit" w:hAnsi="inherit"/>
            <w:sz w:val="24"/>
            <w:szCs w:val="24"/>
          </w:rPr>
          <w:t>m</w:t>
        </w:r>
        <w:r w:rsidR="00F25E37" w:rsidRPr="00A32F69">
          <w:rPr>
            <w:rFonts w:ascii="inherit" w:hAnsi="inherit"/>
            <w:sz w:val="24"/>
            <w:szCs w:val="24"/>
          </w:rPr>
          <w:t xml:space="preserve">odule, an asynchronously connected </w:t>
        </w:r>
        <w:r w:rsidR="00F25E37">
          <w:rPr>
            <w:rFonts w:ascii="inherit" w:hAnsi="inherit"/>
            <w:sz w:val="24"/>
            <w:szCs w:val="24"/>
          </w:rPr>
          <w:t>p</w:t>
        </w:r>
        <w:r w:rsidR="00F25E37" w:rsidRPr="00A32F69">
          <w:rPr>
            <w:rFonts w:ascii="inherit" w:hAnsi="inherit"/>
            <w:sz w:val="24"/>
            <w:szCs w:val="24"/>
          </w:rPr>
          <w:t>ower-to-</w:t>
        </w:r>
        <w:r w:rsidR="00F25E37">
          <w:rPr>
            <w:rFonts w:ascii="inherit" w:hAnsi="inherit"/>
            <w:sz w:val="24"/>
            <w:szCs w:val="24"/>
          </w:rPr>
          <w:t>g</w:t>
        </w:r>
        <w:r w:rsidR="00F25E37" w:rsidRPr="00A32F69">
          <w:rPr>
            <w:rFonts w:ascii="inherit" w:hAnsi="inherit"/>
            <w:sz w:val="24"/>
            <w:szCs w:val="24"/>
          </w:rPr>
          <w:t xml:space="preserve">as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u</w:t>
        </w:r>
        <w:r w:rsidR="00F25E37" w:rsidRPr="00A32F69">
          <w:rPr>
            <w:rFonts w:ascii="inherit" w:hAnsi="inherit"/>
            <w:sz w:val="24"/>
            <w:szCs w:val="24"/>
          </w:rPr>
          <w:t>nit</w:t>
        </w:r>
        <w:r w:rsidR="00F25E37">
          <w:rPr>
            <w:rFonts w:ascii="inherit" w:hAnsi="inherit"/>
            <w:sz w:val="24"/>
            <w:szCs w:val="24"/>
          </w:rPr>
          <w:t xml:space="preserve">, </w:t>
        </w:r>
        <w:r w:rsidR="00F25E37" w:rsidRPr="00A32F69">
          <w:rPr>
            <w:rFonts w:ascii="inherit" w:hAnsi="inherit"/>
            <w:sz w:val="24"/>
            <w:szCs w:val="24"/>
          </w:rPr>
          <w:t xml:space="preserve">an asynchronously connected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f</w:t>
        </w:r>
        <w:r w:rsidR="00F25E37" w:rsidRPr="00A32F69">
          <w:rPr>
            <w:rFonts w:ascii="inherit" w:hAnsi="inherit"/>
            <w:sz w:val="24"/>
            <w:szCs w:val="24"/>
          </w:rPr>
          <w:t xml:space="preserve">acility and an asynchronously connected </w:t>
        </w:r>
        <w:r w:rsidR="00F25E37">
          <w:rPr>
            <w:rFonts w:ascii="inherit" w:hAnsi="inherit"/>
            <w:sz w:val="24"/>
            <w:szCs w:val="24"/>
          </w:rPr>
          <w:t>e</w:t>
        </w:r>
        <w:r w:rsidR="00F25E37" w:rsidRPr="00A32F69">
          <w:rPr>
            <w:rFonts w:ascii="inherit" w:hAnsi="inherit"/>
            <w:sz w:val="24"/>
            <w:szCs w:val="24"/>
          </w:rPr>
          <w:t xml:space="preserve">lectricity </w:t>
        </w:r>
        <w:r w:rsidR="00F25E37">
          <w:rPr>
            <w:rFonts w:ascii="inherit" w:hAnsi="inherit"/>
            <w:sz w:val="24"/>
            <w:szCs w:val="24"/>
          </w:rPr>
          <w:t>s</w:t>
        </w:r>
        <w:r w:rsidR="00F25E37" w:rsidRPr="00A32F69">
          <w:rPr>
            <w:rFonts w:ascii="inherit" w:hAnsi="inherit"/>
            <w:sz w:val="24"/>
            <w:szCs w:val="24"/>
          </w:rPr>
          <w:t xml:space="preserve">torage </w:t>
        </w:r>
        <w:r w:rsidR="00F25E37">
          <w:rPr>
            <w:rFonts w:ascii="inherit" w:hAnsi="inherit"/>
            <w:sz w:val="24"/>
            <w:szCs w:val="24"/>
          </w:rPr>
          <w:t>m</w:t>
        </w:r>
        <w:r w:rsidR="00F25E37" w:rsidRPr="00A32F69">
          <w:rPr>
            <w:rFonts w:ascii="inherit" w:hAnsi="inherit"/>
            <w:sz w:val="24"/>
            <w:szCs w:val="24"/>
          </w:rPr>
          <w:t>odule</w:t>
        </w:r>
        <w:r w:rsidR="00F25E37">
          <w:rPr>
            <w:rFonts w:ascii="inherit" w:hAnsi="inherit"/>
            <w:sz w:val="24"/>
            <w:szCs w:val="24"/>
          </w:rPr>
          <w:t xml:space="preserve"> </w:t>
        </w:r>
      </w:ins>
      <w:del w:id="1047" w:author="Author">
        <w:r w:rsidRPr="005B3720" w:rsidDel="00F25E37">
          <w:rPr>
            <w:rFonts w:ascii="inherit" w:hAnsi="inherit"/>
            <w:sz w:val="24"/>
            <w:szCs w:val="24"/>
          </w:rPr>
          <w:delText xml:space="preserve">DC-connected power park module </w:delText>
        </w:r>
      </w:del>
      <w:r w:rsidRPr="005B3720">
        <w:rPr>
          <w:rFonts w:ascii="inherit" w:hAnsi="inherit"/>
          <w:sz w:val="24"/>
          <w:szCs w:val="24"/>
        </w:rPr>
        <w:t xml:space="preserve">shall be capable of automatic disconnection. The terms and settings for automatic disconnection shall be agreed between the relevant system operator, the relevant TSO and the </w:t>
      </w:r>
      <w:ins w:id="1048" w:author="Author">
        <w:r w:rsidR="00CE22BC" w:rsidRPr="00A32F69">
          <w:rPr>
            <w:rFonts w:ascii="inherit" w:hAnsi="inherit"/>
            <w:sz w:val="24"/>
            <w:szCs w:val="24"/>
          </w:rPr>
          <w:t xml:space="preserve">asynchronously connected </w:t>
        </w:r>
        <w:r w:rsidR="00CE22BC">
          <w:rPr>
            <w:rFonts w:ascii="inherit" w:hAnsi="inherit"/>
            <w:sz w:val="24"/>
            <w:szCs w:val="24"/>
          </w:rPr>
          <w:t>p</w:t>
        </w:r>
        <w:r w:rsidR="00CE22BC" w:rsidRPr="00A32F69">
          <w:rPr>
            <w:rFonts w:ascii="inherit" w:hAnsi="inherit"/>
            <w:sz w:val="24"/>
            <w:szCs w:val="24"/>
          </w:rPr>
          <w:t xml:space="preserve">ower </w:t>
        </w:r>
        <w:r w:rsidR="00CE22BC">
          <w:rPr>
            <w:rFonts w:ascii="inherit" w:hAnsi="inherit"/>
            <w:sz w:val="24"/>
            <w:szCs w:val="24"/>
          </w:rPr>
          <w:t>p</w:t>
        </w:r>
        <w:r w:rsidR="00CE22BC" w:rsidRPr="00A32F69">
          <w:rPr>
            <w:rFonts w:ascii="inherit" w:hAnsi="inherit"/>
            <w:sz w:val="24"/>
            <w:szCs w:val="24"/>
          </w:rPr>
          <w:t xml:space="preserve">ark </w:t>
        </w:r>
        <w:r w:rsidR="00CE22BC">
          <w:rPr>
            <w:rFonts w:ascii="inherit" w:hAnsi="inherit"/>
            <w:sz w:val="24"/>
            <w:szCs w:val="24"/>
          </w:rPr>
          <w:t>m</w:t>
        </w:r>
        <w:r w:rsidR="00CE22BC" w:rsidRPr="00A32F69">
          <w:rPr>
            <w:rFonts w:ascii="inherit" w:hAnsi="inherit"/>
            <w:sz w:val="24"/>
            <w:szCs w:val="24"/>
          </w:rPr>
          <w:t>odule</w:t>
        </w:r>
        <w:r w:rsidR="00CE22BC">
          <w:rPr>
            <w:rFonts w:ascii="inherit" w:hAnsi="inherit"/>
            <w:sz w:val="24"/>
            <w:szCs w:val="24"/>
          </w:rPr>
          <w:t xml:space="preserve"> owner</w:t>
        </w:r>
        <w:r w:rsidR="00CE22BC" w:rsidRPr="00A32F69">
          <w:rPr>
            <w:rFonts w:ascii="inherit" w:hAnsi="inherit"/>
            <w:sz w:val="24"/>
            <w:szCs w:val="24"/>
          </w:rPr>
          <w:t xml:space="preserve">, </w:t>
        </w:r>
        <w:r w:rsidR="00052BE1">
          <w:rPr>
            <w:rFonts w:ascii="inherit" w:hAnsi="inherit"/>
            <w:sz w:val="24"/>
            <w:szCs w:val="24"/>
          </w:rPr>
          <w:t>the</w:t>
        </w:r>
        <w:r w:rsidR="00CE22BC" w:rsidRPr="00A32F69">
          <w:rPr>
            <w:rFonts w:ascii="inherit" w:hAnsi="inherit"/>
            <w:sz w:val="24"/>
            <w:szCs w:val="24"/>
          </w:rPr>
          <w:t xml:space="preserve"> asynchronously connected </w:t>
        </w:r>
        <w:r w:rsidR="00CE22BC">
          <w:rPr>
            <w:rFonts w:ascii="inherit" w:hAnsi="inherit"/>
            <w:sz w:val="24"/>
            <w:szCs w:val="24"/>
          </w:rPr>
          <w:t>p</w:t>
        </w:r>
        <w:r w:rsidR="00CE22BC" w:rsidRPr="00A32F69">
          <w:rPr>
            <w:rFonts w:ascii="inherit" w:hAnsi="inherit"/>
            <w:sz w:val="24"/>
            <w:szCs w:val="24"/>
          </w:rPr>
          <w:t>ower-to-</w:t>
        </w:r>
        <w:r w:rsidR="00CE22BC">
          <w:rPr>
            <w:rFonts w:ascii="inherit" w:hAnsi="inherit"/>
            <w:sz w:val="24"/>
            <w:szCs w:val="24"/>
          </w:rPr>
          <w:t>g</w:t>
        </w:r>
        <w:r w:rsidR="00CE22BC" w:rsidRPr="00A32F69">
          <w:rPr>
            <w:rFonts w:ascii="inherit" w:hAnsi="inherit"/>
            <w:sz w:val="24"/>
            <w:szCs w:val="24"/>
          </w:rPr>
          <w:t xml:space="preserve">as </w:t>
        </w:r>
        <w:r w:rsidR="00CE22BC">
          <w:rPr>
            <w:rFonts w:ascii="inherit" w:hAnsi="inherit"/>
            <w:sz w:val="24"/>
            <w:szCs w:val="24"/>
          </w:rPr>
          <w:t>d</w:t>
        </w:r>
        <w:r w:rsidR="00CE22BC" w:rsidRPr="00A32F69">
          <w:rPr>
            <w:rFonts w:ascii="inherit" w:hAnsi="inherit"/>
            <w:sz w:val="24"/>
            <w:szCs w:val="24"/>
          </w:rPr>
          <w:t xml:space="preserve">emand </w:t>
        </w:r>
        <w:r w:rsidR="00CE22BC">
          <w:rPr>
            <w:rFonts w:ascii="inherit" w:hAnsi="inherit"/>
            <w:sz w:val="24"/>
            <w:szCs w:val="24"/>
          </w:rPr>
          <w:t>u</w:t>
        </w:r>
        <w:r w:rsidR="00CE22BC" w:rsidRPr="00A32F69">
          <w:rPr>
            <w:rFonts w:ascii="inherit" w:hAnsi="inherit"/>
            <w:sz w:val="24"/>
            <w:szCs w:val="24"/>
          </w:rPr>
          <w:t>nit</w:t>
        </w:r>
        <w:r w:rsidR="00052BE1">
          <w:rPr>
            <w:rFonts w:ascii="inherit" w:hAnsi="inherit"/>
            <w:sz w:val="24"/>
            <w:szCs w:val="24"/>
          </w:rPr>
          <w:t xml:space="preserve"> owner</w:t>
        </w:r>
        <w:r w:rsidR="00CE22BC">
          <w:rPr>
            <w:rFonts w:ascii="inherit" w:hAnsi="inherit"/>
            <w:sz w:val="24"/>
            <w:szCs w:val="24"/>
          </w:rPr>
          <w:t xml:space="preserve">, </w:t>
        </w:r>
        <w:r w:rsidR="00052BE1">
          <w:rPr>
            <w:rFonts w:ascii="inherit" w:hAnsi="inherit"/>
            <w:sz w:val="24"/>
            <w:szCs w:val="24"/>
          </w:rPr>
          <w:t>the</w:t>
        </w:r>
        <w:r w:rsidR="00CE22BC" w:rsidRPr="00A32F69">
          <w:rPr>
            <w:rFonts w:ascii="inherit" w:hAnsi="inherit"/>
            <w:sz w:val="24"/>
            <w:szCs w:val="24"/>
          </w:rPr>
          <w:t xml:space="preserve"> asynchronously connected </w:t>
        </w:r>
        <w:r w:rsidR="00CE22BC">
          <w:rPr>
            <w:rFonts w:ascii="inherit" w:hAnsi="inherit"/>
            <w:sz w:val="24"/>
            <w:szCs w:val="24"/>
          </w:rPr>
          <w:t>d</w:t>
        </w:r>
        <w:r w:rsidR="00CE22BC" w:rsidRPr="00A32F69">
          <w:rPr>
            <w:rFonts w:ascii="inherit" w:hAnsi="inherit"/>
            <w:sz w:val="24"/>
            <w:szCs w:val="24"/>
          </w:rPr>
          <w:t xml:space="preserve">emand </w:t>
        </w:r>
        <w:r w:rsidR="00CE22BC">
          <w:rPr>
            <w:rFonts w:ascii="inherit" w:hAnsi="inherit"/>
            <w:sz w:val="24"/>
            <w:szCs w:val="24"/>
          </w:rPr>
          <w:t>f</w:t>
        </w:r>
        <w:r w:rsidR="00CE22BC" w:rsidRPr="00A32F69">
          <w:rPr>
            <w:rFonts w:ascii="inherit" w:hAnsi="inherit"/>
            <w:sz w:val="24"/>
            <w:szCs w:val="24"/>
          </w:rPr>
          <w:t xml:space="preserve">acility </w:t>
        </w:r>
        <w:r w:rsidR="00052BE1">
          <w:rPr>
            <w:rFonts w:ascii="inherit" w:hAnsi="inherit"/>
            <w:sz w:val="24"/>
            <w:szCs w:val="24"/>
          </w:rPr>
          <w:t xml:space="preserve">owner </w:t>
        </w:r>
        <w:r w:rsidR="00CE22BC" w:rsidRPr="00A32F69">
          <w:rPr>
            <w:rFonts w:ascii="inherit" w:hAnsi="inherit"/>
            <w:sz w:val="24"/>
            <w:szCs w:val="24"/>
          </w:rPr>
          <w:t xml:space="preserve">and </w:t>
        </w:r>
        <w:r w:rsidR="00052BE1">
          <w:rPr>
            <w:rFonts w:ascii="inherit" w:hAnsi="inherit"/>
            <w:sz w:val="24"/>
            <w:szCs w:val="24"/>
          </w:rPr>
          <w:t>the</w:t>
        </w:r>
        <w:r w:rsidR="00CE22BC" w:rsidRPr="00A32F69">
          <w:rPr>
            <w:rFonts w:ascii="inherit" w:hAnsi="inherit"/>
            <w:sz w:val="24"/>
            <w:szCs w:val="24"/>
          </w:rPr>
          <w:t xml:space="preserve"> asynchronously connected </w:t>
        </w:r>
        <w:r w:rsidR="00CE22BC">
          <w:rPr>
            <w:rFonts w:ascii="inherit" w:hAnsi="inherit"/>
            <w:sz w:val="24"/>
            <w:szCs w:val="24"/>
          </w:rPr>
          <w:t>e</w:t>
        </w:r>
        <w:r w:rsidR="00CE22BC" w:rsidRPr="00A32F69">
          <w:rPr>
            <w:rFonts w:ascii="inherit" w:hAnsi="inherit"/>
            <w:sz w:val="24"/>
            <w:szCs w:val="24"/>
          </w:rPr>
          <w:t xml:space="preserve">lectricity </w:t>
        </w:r>
        <w:r w:rsidR="00CE22BC">
          <w:rPr>
            <w:rFonts w:ascii="inherit" w:hAnsi="inherit"/>
            <w:sz w:val="24"/>
            <w:szCs w:val="24"/>
          </w:rPr>
          <w:t>s</w:t>
        </w:r>
        <w:r w:rsidR="00CE22BC" w:rsidRPr="00A32F69">
          <w:rPr>
            <w:rFonts w:ascii="inherit" w:hAnsi="inherit"/>
            <w:sz w:val="24"/>
            <w:szCs w:val="24"/>
          </w:rPr>
          <w:t xml:space="preserve">torage </w:t>
        </w:r>
        <w:r w:rsidR="00CE22BC">
          <w:rPr>
            <w:rFonts w:ascii="inherit" w:hAnsi="inherit"/>
            <w:sz w:val="24"/>
            <w:szCs w:val="24"/>
          </w:rPr>
          <w:t>m</w:t>
        </w:r>
        <w:r w:rsidR="00CE22BC" w:rsidRPr="00A32F69">
          <w:rPr>
            <w:rFonts w:ascii="inherit" w:hAnsi="inherit"/>
            <w:sz w:val="24"/>
            <w:szCs w:val="24"/>
          </w:rPr>
          <w:t>odule</w:t>
        </w:r>
      </w:ins>
      <w:del w:id="1049" w:author="Author">
        <w:r w:rsidRPr="005B3720" w:rsidDel="00CE22BC">
          <w:rPr>
            <w:rFonts w:ascii="inherit" w:hAnsi="inherit"/>
            <w:sz w:val="24"/>
            <w:szCs w:val="24"/>
          </w:rPr>
          <w:delText>DC-connected power park module</w:delText>
        </w:r>
      </w:del>
      <w:r w:rsidRPr="005B3720">
        <w:rPr>
          <w:rFonts w:ascii="inherit" w:hAnsi="inherit"/>
          <w:sz w:val="24"/>
          <w:szCs w:val="24"/>
        </w:rPr>
        <w:t xml:space="preserve"> owner;</w:t>
      </w:r>
      <w:bookmarkEnd w:id="1039"/>
    </w:p>
    <w:p w14:paraId="0DE182E6" w14:textId="119F4DC7" w:rsidR="00AE476A" w:rsidRPr="005B3720" w:rsidRDefault="00BF5202" w:rsidP="00D70247">
      <w:pPr>
        <w:numPr>
          <w:ilvl w:val="0"/>
          <w:numId w:val="46"/>
        </w:numPr>
        <w:spacing w:after="462"/>
        <w:ind w:hanging="295"/>
        <w:rPr>
          <w:rFonts w:ascii="inherit" w:hAnsi="inherit"/>
          <w:sz w:val="24"/>
          <w:szCs w:val="24"/>
        </w:rPr>
      </w:pPr>
      <w:r w:rsidRPr="18E28E21">
        <w:rPr>
          <w:rFonts w:ascii="inherit" w:hAnsi="inherit"/>
          <w:sz w:val="24"/>
          <w:szCs w:val="24"/>
        </w:rPr>
        <w:t xml:space="preserve">for </w:t>
      </w:r>
      <w:commentRangeStart w:id="1050"/>
      <w:del w:id="1051" w:author="Author">
        <w:r w:rsidRPr="18E28E21" w:rsidDel="00664004">
          <w:rPr>
            <w:rFonts w:ascii="inherit" w:hAnsi="inherit"/>
            <w:sz w:val="24"/>
            <w:szCs w:val="24"/>
          </w:rPr>
          <w:delText>HVDC</w:delText>
        </w:r>
      </w:del>
      <w:commentRangeEnd w:id="1050"/>
      <w:r w:rsidR="00B97B23">
        <w:rPr>
          <w:rStyle w:val="CommentReference"/>
        </w:rPr>
        <w:commentReference w:id="1050"/>
      </w:r>
      <w:del w:id="1052" w:author="Author">
        <w:r w:rsidRPr="18E28E21" w:rsidDel="00664004">
          <w:rPr>
            <w:rFonts w:ascii="inherit" w:hAnsi="inherit"/>
            <w:sz w:val="24"/>
            <w:szCs w:val="24"/>
          </w:rPr>
          <w:delText xml:space="preserve"> </w:delText>
        </w:r>
      </w:del>
      <w:r w:rsidRPr="18E28E21">
        <w:rPr>
          <w:rFonts w:ascii="inherit" w:hAnsi="inherit"/>
          <w:sz w:val="24"/>
          <w:szCs w:val="24"/>
        </w:rPr>
        <w:t>interface points at AC voltages that are not included in the scope of Annex VII, the relevant system operator, in coordination with the relevant TSO shall specify applicable requirements at the connection point;</w:t>
      </w:r>
    </w:p>
    <w:p w14:paraId="1F675825" w14:textId="277787C3" w:rsidR="00AE476A" w:rsidRPr="005B3720" w:rsidRDefault="00BF5202" w:rsidP="00D70247">
      <w:pPr>
        <w:numPr>
          <w:ilvl w:val="0"/>
          <w:numId w:val="46"/>
        </w:numPr>
        <w:spacing w:after="475"/>
        <w:ind w:hanging="295"/>
        <w:rPr>
          <w:rFonts w:ascii="inherit" w:hAnsi="inherit"/>
          <w:sz w:val="24"/>
          <w:szCs w:val="24"/>
        </w:rPr>
      </w:pPr>
      <w:r w:rsidRPr="005B3720">
        <w:rPr>
          <w:rFonts w:ascii="inherit" w:hAnsi="inherit"/>
          <w:sz w:val="24"/>
          <w:szCs w:val="24"/>
        </w:rPr>
        <w:t>where frequencies other than nominal 50 Hz are used, subject to relevant TSO agreement, the voltage ranges and time periods specified by the relevant system operator, in coordination with the relevant TSO, shall be proportional to those in Tables 9 and 10, Annex VII.</w:t>
      </w:r>
    </w:p>
    <w:p w14:paraId="5AAD4BD2" w14:textId="2A30809E" w:rsidR="00AE476A" w:rsidRPr="005B3720" w:rsidRDefault="00BF5202" w:rsidP="00D70247">
      <w:pPr>
        <w:numPr>
          <w:ilvl w:val="0"/>
          <w:numId w:val="48"/>
        </w:numPr>
        <w:spacing w:after="395"/>
        <w:ind w:firstLine="0"/>
        <w:rPr>
          <w:rFonts w:ascii="inherit" w:hAnsi="inherit"/>
          <w:sz w:val="24"/>
          <w:szCs w:val="24"/>
        </w:rPr>
      </w:pPr>
      <w:bookmarkStart w:id="1053" w:name="_Ref153271516"/>
      <w:r w:rsidRPr="005B3720">
        <w:rPr>
          <w:rFonts w:ascii="inherit" w:hAnsi="inherit"/>
          <w:sz w:val="24"/>
          <w:szCs w:val="24"/>
        </w:rPr>
        <w:lastRenderedPageBreak/>
        <w:t xml:space="preserve">With respect to reactive power capability for </w:t>
      </w:r>
      <w:ins w:id="1054" w:author="Author">
        <w:r w:rsidR="00EF3FEF" w:rsidRPr="00A32F69">
          <w:rPr>
            <w:rFonts w:ascii="inherit" w:hAnsi="inherit"/>
            <w:sz w:val="24"/>
            <w:szCs w:val="24"/>
          </w:rPr>
          <w:t xml:space="preserve">asynchronously connected </w:t>
        </w:r>
        <w:r w:rsidR="00EF3FEF">
          <w:rPr>
            <w:rFonts w:ascii="inherit" w:hAnsi="inherit"/>
            <w:sz w:val="24"/>
            <w:szCs w:val="24"/>
          </w:rPr>
          <w:t>p</w:t>
        </w:r>
        <w:r w:rsidR="00EF3FEF" w:rsidRPr="00A32F69">
          <w:rPr>
            <w:rFonts w:ascii="inherit" w:hAnsi="inherit"/>
            <w:sz w:val="24"/>
            <w:szCs w:val="24"/>
          </w:rPr>
          <w:t xml:space="preserve">ower </w:t>
        </w:r>
        <w:r w:rsidR="00EF3FEF">
          <w:rPr>
            <w:rFonts w:ascii="inherit" w:hAnsi="inherit"/>
            <w:sz w:val="24"/>
            <w:szCs w:val="24"/>
          </w:rPr>
          <w:t>p</w:t>
        </w:r>
        <w:r w:rsidR="00EF3FEF" w:rsidRPr="00A32F69">
          <w:rPr>
            <w:rFonts w:ascii="inherit" w:hAnsi="inherit"/>
            <w:sz w:val="24"/>
            <w:szCs w:val="24"/>
          </w:rPr>
          <w:t xml:space="preserve">ark </w:t>
        </w:r>
        <w:r w:rsidR="00EF3FEF">
          <w:rPr>
            <w:rFonts w:ascii="inherit" w:hAnsi="inherit"/>
            <w:sz w:val="24"/>
            <w:szCs w:val="24"/>
          </w:rPr>
          <w:t>m</w:t>
        </w:r>
        <w:r w:rsidR="00EF3FEF" w:rsidRPr="00A32F69">
          <w:rPr>
            <w:rFonts w:ascii="inherit" w:hAnsi="inherit"/>
            <w:sz w:val="24"/>
            <w:szCs w:val="24"/>
          </w:rPr>
          <w:t xml:space="preserve">odule and an asynchronously connected </w:t>
        </w:r>
        <w:r w:rsidR="00EF3FEF">
          <w:rPr>
            <w:rFonts w:ascii="inherit" w:hAnsi="inherit"/>
            <w:sz w:val="24"/>
            <w:szCs w:val="24"/>
          </w:rPr>
          <w:t>e</w:t>
        </w:r>
        <w:r w:rsidR="00EF3FEF" w:rsidRPr="00A32F69">
          <w:rPr>
            <w:rFonts w:ascii="inherit" w:hAnsi="inherit"/>
            <w:sz w:val="24"/>
            <w:szCs w:val="24"/>
          </w:rPr>
          <w:t xml:space="preserve">lectricity </w:t>
        </w:r>
        <w:r w:rsidR="00EF3FEF">
          <w:rPr>
            <w:rFonts w:ascii="inherit" w:hAnsi="inherit"/>
            <w:sz w:val="24"/>
            <w:szCs w:val="24"/>
          </w:rPr>
          <w:t>s</w:t>
        </w:r>
        <w:r w:rsidR="00EF3FEF" w:rsidRPr="00A32F69">
          <w:rPr>
            <w:rFonts w:ascii="inherit" w:hAnsi="inherit"/>
            <w:sz w:val="24"/>
            <w:szCs w:val="24"/>
          </w:rPr>
          <w:t xml:space="preserve">torage </w:t>
        </w:r>
      </w:ins>
      <w:del w:id="1055" w:author="Author">
        <w:r w:rsidRPr="005B3720" w:rsidDel="00EF3FEF">
          <w:rPr>
            <w:rFonts w:ascii="inherit" w:hAnsi="inherit"/>
            <w:sz w:val="24"/>
            <w:szCs w:val="24"/>
          </w:rPr>
          <w:delText xml:space="preserve">DC-connected power park </w:delText>
        </w:r>
      </w:del>
      <w:r w:rsidRPr="005B3720">
        <w:rPr>
          <w:rFonts w:ascii="inherit" w:hAnsi="inherit"/>
          <w:sz w:val="24"/>
          <w:szCs w:val="24"/>
        </w:rPr>
        <w:t>module</w:t>
      </w:r>
      <w:del w:id="1056" w:author="Author">
        <w:r w:rsidRPr="005B3720" w:rsidDel="00EF3FEF">
          <w:rPr>
            <w:rFonts w:ascii="inherit" w:hAnsi="inherit"/>
            <w:sz w:val="24"/>
            <w:szCs w:val="24"/>
          </w:rPr>
          <w:delText>s</w:delText>
        </w:r>
      </w:del>
      <w:r w:rsidRPr="005B3720">
        <w:rPr>
          <w:rFonts w:ascii="inherit" w:hAnsi="inherit"/>
          <w:sz w:val="24"/>
          <w:szCs w:val="24"/>
        </w:rPr>
        <w:t>:</w:t>
      </w:r>
      <w:bookmarkEnd w:id="1053"/>
    </w:p>
    <w:p w14:paraId="4542A2F6" w14:textId="2FCA7933" w:rsidR="00AE476A" w:rsidRPr="005B3720" w:rsidRDefault="00BF5202" w:rsidP="00D70247">
      <w:pPr>
        <w:numPr>
          <w:ilvl w:val="0"/>
          <w:numId w:val="47"/>
        </w:numPr>
        <w:spacing w:after="462"/>
        <w:ind w:hanging="295"/>
        <w:rPr>
          <w:rFonts w:ascii="inherit" w:hAnsi="inherit"/>
          <w:sz w:val="24"/>
          <w:szCs w:val="24"/>
        </w:rPr>
      </w:pPr>
      <w:bookmarkStart w:id="1057" w:name="_Ref153275526"/>
      <w:r w:rsidRPr="005B3720">
        <w:rPr>
          <w:rFonts w:ascii="inherit" w:hAnsi="inherit"/>
          <w:sz w:val="24"/>
          <w:szCs w:val="24"/>
        </w:rPr>
        <w:t xml:space="preserve">if the </w:t>
      </w:r>
      <w:ins w:id="1058" w:author="Author">
        <w:r w:rsidR="00EF3FEF" w:rsidRPr="00A32F69">
          <w:rPr>
            <w:rFonts w:ascii="inherit" w:hAnsi="inherit"/>
            <w:sz w:val="24"/>
            <w:szCs w:val="24"/>
          </w:rPr>
          <w:t xml:space="preserve">asynchronously connected </w:t>
        </w:r>
        <w:r w:rsidR="00EF3FEF">
          <w:rPr>
            <w:rFonts w:ascii="inherit" w:hAnsi="inherit"/>
            <w:sz w:val="24"/>
            <w:szCs w:val="24"/>
          </w:rPr>
          <w:t>p</w:t>
        </w:r>
        <w:r w:rsidR="00EF3FEF" w:rsidRPr="00A32F69">
          <w:rPr>
            <w:rFonts w:ascii="inherit" w:hAnsi="inherit"/>
            <w:sz w:val="24"/>
            <w:szCs w:val="24"/>
          </w:rPr>
          <w:t xml:space="preserve">ower </w:t>
        </w:r>
        <w:r w:rsidR="00EF3FEF">
          <w:rPr>
            <w:rFonts w:ascii="inherit" w:hAnsi="inherit"/>
            <w:sz w:val="24"/>
            <w:szCs w:val="24"/>
          </w:rPr>
          <w:t>p</w:t>
        </w:r>
        <w:r w:rsidR="00EF3FEF" w:rsidRPr="00A32F69">
          <w:rPr>
            <w:rFonts w:ascii="inherit" w:hAnsi="inherit"/>
            <w:sz w:val="24"/>
            <w:szCs w:val="24"/>
          </w:rPr>
          <w:t xml:space="preserve">ark </w:t>
        </w:r>
        <w:r w:rsidR="00EF3FEF">
          <w:rPr>
            <w:rFonts w:ascii="inherit" w:hAnsi="inherit"/>
            <w:sz w:val="24"/>
            <w:szCs w:val="24"/>
          </w:rPr>
          <w:t>m</w:t>
        </w:r>
        <w:r w:rsidR="00EF3FEF" w:rsidRPr="00A32F69">
          <w:rPr>
            <w:rFonts w:ascii="inherit" w:hAnsi="inherit"/>
            <w:sz w:val="24"/>
            <w:szCs w:val="24"/>
          </w:rPr>
          <w:t xml:space="preserve">odule </w:t>
        </w:r>
        <w:r w:rsidR="00EF3FEF">
          <w:rPr>
            <w:rFonts w:ascii="inherit" w:hAnsi="inherit"/>
            <w:sz w:val="24"/>
            <w:szCs w:val="24"/>
          </w:rPr>
          <w:t xml:space="preserve">owner </w:t>
        </w:r>
        <w:r w:rsidR="00EF3FEF" w:rsidRPr="00A32F69">
          <w:rPr>
            <w:rFonts w:ascii="inherit" w:hAnsi="inherit"/>
            <w:sz w:val="24"/>
            <w:szCs w:val="24"/>
          </w:rPr>
          <w:t xml:space="preserve">and </w:t>
        </w:r>
        <w:r w:rsidR="00EF3FEF">
          <w:rPr>
            <w:rFonts w:ascii="inherit" w:hAnsi="inherit"/>
            <w:sz w:val="24"/>
            <w:szCs w:val="24"/>
          </w:rPr>
          <w:t>the</w:t>
        </w:r>
        <w:r w:rsidR="00EF3FEF" w:rsidRPr="00A32F69">
          <w:rPr>
            <w:rFonts w:ascii="inherit" w:hAnsi="inherit"/>
            <w:sz w:val="24"/>
            <w:szCs w:val="24"/>
          </w:rPr>
          <w:t xml:space="preserve"> asynchronously connected </w:t>
        </w:r>
        <w:r w:rsidR="00EF3FEF">
          <w:rPr>
            <w:rFonts w:ascii="inherit" w:hAnsi="inherit"/>
            <w:sz w:val="24"/>
            <w:szCs w:val="24"/>
          </w:rPr>
          <w:t>e</w:t>
        </w:r>
        <w:r w:rsidR="00EF3FEF" w:rsidRPr="00A32F69">
          <w:rPr>
            <w:rFonts w:ascii="inherit" w:hAnsi="inherit"/>
            <w:sz w:val="24"/>
            <w:szCs w:val="24"/>
          </w:rPr>
          <w:t xml:space="preserve">lectricity </w:t>
        </w:r>
        <w:r w:rsidR="00EF3FEF">
          <w:rPr>
            <w:rFonts w:ascii="inherit" w:hAnsi="inherit"/>
            <w:sz w:val="24"/>
            <w:szCs w:val="24"/>
          </w:rPr>
          <w:t>s</w:t>
        </w:r>
        <w:r w:rsidR="00EF3FEF" w:rsidRPr="00A32F69">
          <w:rPr>
            <w:rFonts w:ascii="inherit" w:hAnsi="inherit"/>
            <w:sz w:val="24"/>
            <w:szCs w:val="24"/>
          </w:rPr>
          <w:t xml:space="preserve">torage </w:t>
        </w:r>
        <w:r w:rsidR="00EF3FEF" w:rsidRPr="005B3720">
          <w:rPr>
            <w:rFonts w:ascii="inherit" w:hAnsi="inherit"/>
            <w:sz w:val="24"/>
            <w:szCs w:val="24"/>
          </w:rPr>
          <w:t>module</w:t>
        </w:r>
        <w:r w:rsidR="00EF3FEF">
          <w:rPr>
            <w:rFonts w:ascii="inherit" w:hAnsi="inherit"/>
            <w:sz w:val="24"/>
            <w:szCs w:val="24"/>
          </w:rPr>
          <w:t xml:space="preserve"> </w:t>
        </w:r>
      </w:ins>
      <w:del w:id="1059" w:author="Author">
        <w:r w:rsidRPr="005B3720" w:rsidDel="00EF3FEF">
          <w:rPr>
            <w:rFonts w:ascii="inherit" w:hAnsi="inherit"/>
            <w:sz w:val="24"/>
            <w:szCs w:val="24"/>
          </w:rPr>
          <w:delText xml:space="preserve">DC-connected power park module </w:delText>
        </w:r>
      </w:del>
      <w:r w:rsidRPr="005B3720">
        <w:rPr>
          <w:rFonts w:ascii="inherit" w:hAnsi="inherit"/>
          <w:sz w:val="24"/>
          <w:szCs w:val="24"/>
        </w:rPr>
        <w:t xml:space="preserve">owner can obtain a bilateral agreement with the owners of the HVDC systems connecting the </w:t>
      </w:r>
      <w:ins w:id="1060" w:author="Author">
        <w:r w:rsidR="00EF3FEF" w:rsidRPr="00A32F69">
          <w:rPr>
            <w:rFonts w:ascii="inherit" w:hAnsi="inherit"/>
            <w:sz w:val="24"/>
            <w:szCs w:val="24"/>
          </w:rPr>
          <w:t xml:space="preserve">asynchronously connected </w:t>
        </w:r>
        <w:r w:rsidR="00EF3FEF">
          <w:rPr>
            <w:rFonts w:ascii="inherit" w:hAnsi="inherit"/>
            <w:sz w:val="24"/>
            <w:szCs w:val="24"/>
          </w:rPr>
          <w:t>p</w:t>
        </w:r>
        <w:r w:rsidR="00EF3FEF" w:rsidRPr="00A32F69">
          <w:rPr>
            <w:rFonts w:ascii="inherit" w:hAnsi="inherit"/>
            <w:sz w:val="24"/>
            <w:szCs w:val="24"/>
          </w:rPr>
          <w:t xml:space="preserve">ower </w:t>
        </w:r>
        <w:r w:rsidR="00EF3FEF">
          <w:rPr>
            <w:rFonts w:ascii="inherit" w:hAnsi="inherit"/>
            <w:sz w:val="24"/>
            <w:szCs w:val="24"/>
          </w:rPr>
          <w:t>p</w:t>
        </w:r>
        <w:r w:rsidR="00EF3FEF" w:rsidRPr="00A32F69">
          <w:rPr>
            <w:rFonts w:ascii="inherit" w:hAnsi="inherit"/>
            <w:sz w:val="24"/>
            <w:szCs w:val="24"/>
          </w:rPr>
          <w:t xml:space="preserve">ark </w:t>
        </w:r>
        <w:r w:rsidR="00EF3FEF">
          <w:rPr>
            <w:rFonts w:ascii="inherit" w:hAnsi="inherit"/>
            <w:sz w:val="24"/>
            <w:szCs w:val="24"/>
          </w:rPr>
          <w:t>m</w:t>
        </w:r>
        <w:r w:rsidR="00EF3FEF" w:rsidRPr="00A32F69">
          <w:rPr>
            <w:rFonts w:ascii="inherit" w:hAnsi="inherit"/>
            <w:sz w:val="24"/>
            <w:szCs w:val="24"/>
          </w:rPr>
          <w:t xml:space="preserve">odule and </w:t>
        </w:r>
        <w:r w:rsidR="00EF3FEF">
          <w:rPr>
            <w:rFonts w:ascii="inherit" w:hAnsi="inherit"/>
            <w:sz w:val="24"/>
            <w:szCs w:val="24"/>
          </w:rPr>
          <w:t>the</w:t>
        </w:r>
        <w:r w:rsidR="00EF3FEF" w:rsidRPr="00A32F69">
          <w:rPr>
            <w:rFonts w:ascii="inherit" w:hAnsi="inherit"/>
            <w:sz w:val="24"/>
            <w:szCs w:val="24"/>
          </w:rPr>
          <w:t xml:space="preserve"> asynchronously connected </w:t>
        </w:r>
        <w:r w:rsidR="00EF3FEF">
          <w:rPr>
            <w:rFonts w:ascii="inherit" w:hAnsi="inherit"/>
            <w:sz w:val="24"/>
            <w:szCs w:val="24"/>
          </w:rPr>
          <w:t>e</w:t>
        </w:r>
        <w:r w:rsidR="00EF3FEF" w:rsidRPr="00A32F69">
          <w:rPr>
            <w:rFonts w:ascii="inherit" w:hAnsi="inherit"/>
            <w:sz w:val="24"/>
            <w:szCs w:val="24"/>
          </w:rPr>
          <w:t xml:space="preserve">lectricity </w:t>
        </w:r>
        <w:r w:rsidR="00EF3FEF">
          <w:rPr>
            <w:rFonts w:ascii="inherit" w:hAnsi="inherit"/>
            <w:sz w:val="24"/>
            <w:szCs w:val="24"/>
          </w:rPr>
          <w:t>s</w:t>
        </w:r>
        <w:r w:rsidR="00EF3FEF" w:rsidRPr="00A32F69">
          <w:rPr>
            <w:rFonts w:ascii="inherit" w:hAnsi="inherit"/>
            <w:sz w:val="24"/>
            <w:szCs w:val="24"/>
          </w:rPr>
          <w:t xml:space="preserve">torage </w:t>
        </w:r>
        <w:r w:rsidR="00EF3FEF" w:rsidRPr="005B3720">
          <w:rPr>
            <w:rFonts w:ascii="inherit" w:hAnsi="inherit"/>
            <w:sz w:val="24"/>
            <w:szCs w:val="24"/>
          </w:rPr>
          <w:t>module</w:t>
        </w:r>
      </w:ins>
      <w:del w:id="1061" w:author="Author">
        <w:r w:rsidRPr="005B3720" w:rsidDel="00EF3FEF">
          <w:rPr>
            <w:rFonts w:ascii="inherit" w:hAnsi="inherit"/>
            <w:sz w:val="24"/>
            <w:szCs w:val="24"/>
          </w:rPr>
          <w:delText>DC-connected power park module</w:delText>
        </w:r>
      </w:del>
      <w:r w:rsidRPr="005B3720">
        <w:rPr>
          <w:rFonts w:ascii="inherit" w:hAnsi="inherit"/>
          <w:sz w:val="24"/>
          <w:szCs w:val="24"/>
        </w:rPr>
        <w:t xml:space="preserve"> to a single </w:t>
      </w:r>
      <w:del w:id="1062" w:author="Author">
        <w:r w:rsidRPr="005B3720" w:rsidDel="00EF3FEF">
          <w:rPr>
            <w:rFonts w:ascii="inherit" w:hAnsi="inherit"/>
            <w:sz w:val="24"/>
            <w:szCs w:val="24"/>
          </w:rPr>
          <w:delText xml:space="preserve">connection </w:delText>
        </w:r>
      </w:del>
      <w:ins w:id="1063" w:author="Author">
        <w:r w:rsidR="00EF3FEF">
          <w:rPr>
            <w:rFonts w:ascii="inherit" w:hAnsi="inherit"/>
            <w:sz w:val="24"/>
            <w:szCs w:val="24"/>
          </w:rPr>
          <w:t>interface</w:t>
        </w:r>
        <w:r w:rsidR="00EF3FEF" w:rsidRPr="005B3720">
          <w:rPr>
            <w:rFonts w:ascii="inherit" w:hAnsi="inherit"/>
            <w:sz w:val="24"/>
            <w:szCs w:val="24"/>
          </w:rPr>
          <w:t xml:space="preserve"> </w:t>
        </w:r>
      </w:ins>
      <w:r w:rsidRPr="005B3720">
        <w:rPr>
          <w:rFonts w:ascii="inherit" w:hAnsi="inherit"/>
          <w:sz w:val="24"/>
          <w:szCs w:val="24"/>
        </w:rPr>
        <w:t>point on a</w:t>
      </w:r>
      <w:ins w:id="1064" w:author="Author">
        <w:r w:rsidR="00EF3FEF">
          <w:rPr>
            <w:rFonts w:ascii="inherit" w:hAnsi="inherit"/>
            <w:sz w:val="24"/>
            <w:szCs w:val="24"/>
          </w:rPr>
          <w:t>n isolated</w:t>
        </w:r>
      </w:ins>
      <w:r w:rsidRPr="005B3720">
        <w:rPr>
          <w:rFonts w:ascii="inherit" w:hAnsi="inherit"/>
          <w:sz w:val="24"/>
          <w:szCs w:val="24"/>
        </w:rPr>
        <w:t xml:space="preserve"> AC network, it shall fulfil all of the following requirements:</w:t>
      </w:r>
      <w:bookmarkEnd w:id="1057"/>
      <w:r w:rsidRPr="005B3720">
        <w:rPr>
          <w:rFonts w:ascii="inherit" w:hAnsi="inherit"/>
          <w:sz w:val="24"/>
          <w:szCs w:val="24"/>
        </w:rPr>
        <w:t xml:space="preserve"> </w:t>
      </w:r>
    </w:p>
    <w:p w14:paraId="287291E2" w14:textId="2755BF3A" w:rsidR="00AE476A" w:rsidRPr="005B3720" w:rsidRDefault="00BF5202" w:rsidP="00D70247">
      <w:pPr>
        <w:numPr>
          <w:ilvl w:val="1"/>
          <w:numId w:val="47"/>
        </w:numPr>
        <w:spacing w:after="462"/>
        <w:ind w:left="588" w:hanging="293"/>
        <w:rPr>
          <w:rFonts w:ascii="inherit" w:hAnsi="inherit"/>
          <w:sz w:val="24"/>
          <w:szCs w:val="24"/>
        </w:rPr>
      </w:pPr>
      <w:r w:rsidRPr="005B3720">
        <w:rPr>
          <w:rFonts w:ascii="inherit" w:hAnsi="inherit"/>
          <w:sz w:val="24"/>
          <w:szCs w:val="24"/>
        </w:rPr>
        <w:t xml:space="preserve">it shall have the ability with additional plant or equipment and/or software, to meet the reactive power capabilities prescribed by the relevant system operator, in coordination with the relevant TSO, according </w:t>
      </w:r>
      <w:r w:rsidRPr="00417C9C">
        <w:rPr>
          <w:rFonts w:ascii="inherit" w:hAnsi="inherit"/>
          <w:sz w:val="24"/>
          <w:szCs w:val="24"/>
        </w:rPr>
        <w:t xml:space="preserve">to </w:t>
      </w:r>
      <w:ins w:id="1065" w:author="Author">
        <w:r w:rsidR="0006574C" w:rsidRPr="00417C9C">
          <w:rPr>
            <w:rFonts w:ascii="inherit" w:hAnsi="inherit"/>
            <w:sz w:val="24"/>
            <w:szCs w:val="24"/>
          </w:rPr>
          <w:t>subparagraph</w:t>
        </w:r>
      </w:ins>
      <w:del w:id="1066" w:author="Author">
        <w:r w:rsidRPr="00417C9C" w:rsidDel="0006574C">
          <w:rPr>
            <w:rFonts w:ascii="inherit" w:hAnsi="inherit"/>
            <w:sz w:val="24"/>
            <w:szCs w:val="24"/>
          </w:rPr>
          <w:delText>point</w:delText>
        </w:r>
      </w:del>
      <w:r w:rsidRPr="005B3720">
        <w:rPr>
          <w:rFonts w:ascii="inherit" w:hAnsi="inherit"/>
          <w:sz w:val="24"/>
          <w:szCs w:val="24"/>
        </w:rPr>
        <w:t xml:space="preserve"> </w:t>
      </w:r>
      <w:r w:rsidR="001D056D">
        <w:rPr>
          <w:rFonts w:ascii="inherit" w:hAnsi="inherit"/>
          <w:sz w:val="24"/>
          <w:szCs w:val="24"/>
        </w:rPr>
        <w:fldChar w:fldCharType="begin"/>
      </w:r>
      <w:r w:rsidR="001D056D">
        <w:rPr>
          <w:rFonts w:ascii="inherit" w:hAnsi="inherit"/>
          <w:sz w:val="24"/>
          <w:szCs w:val="24"/>
        </w:rPr>
        <w:instrText xml:space="preserve"> REF _Ref153275542 \r \h </w:instrText>
      </w:r>
      <w:r w:rsidR="001D056D">
        <w:rPr>
          <w:rFonts w:ascii="inherit" w:hAnsi="inherit"/>
          <w:sz w:val="24"/>
          <w:szCs w:val="24"/>
        </w:rPr>
      </w:r>
      <w:r w:rsidR="001D056D">
        <w:rPr>
          <w:rFonts w:ascii="inherit" w:hAnsi="inherit"/>
          <w:sz w:val="24"/>
          <w:szCs w:val="24"/>
        </w:rPr>
        <w:fldChar w:fldCharType="separate"/>
      </w:r>
      <w:r w:rsidR="000830C9">
        <w:rPr>
          <w:rFonts w:ascii="inherit" w:hAnsi="inherit"/>
          <w:sz w:val="24"/>
          <w:szCs w:val="24"/>
        </w:rPr>
        <w:t>(b)</w:t>
      </w:r>
      <w:r w:rsidR="001D056D">
        <w:rPr>
          <w:rFonts w:ascii="inherit" w:hAnsi="inherit"/>
          <w:sz w:val="24"/>
          <w:szCs w:val="24"/>
        </w:rPr>
        <w:fldChar w:fldCharType="end"/>
      </w:r>
      <w:r w:rsidRPr="005B3720">
        <w:rPr>
          <w:rFonts w:ascii="inherit" w:hAnsi="inherit"/>
          <w:sz w:val="24"/>
          <w:szCs w:val="24"/>
        </w:rPr>
        <w:t xml:space="preserve">, and it shall either: </w:t>
      </w:r>
    </w:p>
    <w:p w14:paraId="4E534EC3" w14:textId="55959829" w:rsidR="00AE476A" w:rsidRPr="005B3720" w:rsidRDefault="00BF5202">
      <w:pPr>
        <w:spacing w:after="463"/>
        <w:ind w:left="868" w:hanging="281"/>
        <w:rPr>
          <w:rFonts w:ascii="inherit" w:hAnsi="inherit"/>
          <w:sz w:val="24"/>
          <w:szCs w:val="24"/>
        </w:rPr>
      </w:pPr>
      <w:r w:rsidRPr="005B3720">
        <w:rPr>
          <w:rFonts w:ascii="inherit" w:hAnsi="inherit"/>
          <w:sz w:val="24"/>
          <w:szCs w:val="24"/>
        </w:rPr>
        <w:t xml:space="preserve">— have the reactive power capabilities for some or all of its equipment in accordance with point </w:t>
      </w:r>
      <w:r w:rsidR="001D056D">
        <w:rPr>
          <w:rFonts w:ascii="inherit" w:hAnsi="inherit"/>
          <w:sz w:val="24"/>
          <w:szCs w:val="24"/>
        </w:rPr>
        <w:fldChar w:fldCharType="begin"/>
      </w:r>
      <w:r w:rsidR="001D056D">
        <w:rPr>
          <w:rFonts w:ascii="inherit" w:hAnsi="inherit"/>
          <w:sz w:val="24"/>
          <w:szCs w:val="24"/>
        </w:rPr>
        <w:instrText xml:space="preserve"> REF _Ref153275542 \r \h </w:instrText>
      </w:r>
      <w:r w:rsidR="001D056D">
        <w:rPr>
          <w:rFonts w:ascii="inherit" w:hAnsi="inherit"/>
          <w:sz w:val="24"/>
          <w:szCs w:val="24"/>
        </w:rPr>
      </w:r>
      <w:r w:rsidR="001D056D">
        <w:rPr>
          <w:rFonts w:ascii="inherit" w:hAnsi="inherit"/>
          <w:sz w:val="24"/>
          <w:szCs w:val="24"/>
        </w:rPr>
        <w:fldChar w:fldCharType="separate"/>
      </w:r>
      <w:r w:rsidR="000830C9">
        <w:rPr>
          <w:rFonts w:ascii="inherit" w:hAnsi="inherit"/>
          <w:sz w:val="24"/>
          <w:szCs w:val="24"/>
        </w:rPr>
        <w:t>(b)</w:t>
      </w:r>
      <w:r w:rsidR="001D056D">
        <w:rPr>
          <w:rFonts w:ascii="inherit" w:hAnsi="inherit"/>
          <w:sz w:val="24"/>
          <w:szCs w:val="24"/>
        </w:rPr>
        <w:fldChar w:fldCharType="end"/>
      </w:r>
      <w:r w:rsidRPr="005B3720">
        <w:rPr>
          <w:rFonts w:ascii="inherit" w:hAnsi="inherit"/>
          <w:sz w:val="24"/>
          <w:szCs w:val="24"/>
        </w:rPr>
        <w:t xml:space="preserve"> already installed as part of the connection of the </w:t>
      </w:r>
      <w:ins w:id="1067" w:author="Author">
        <w:r w:rsidR="00057DFC" w:rsidRPr="00A32F69">
          <w:rPr>
            <w:rFonts w:ascii="inherit" w:hAnsi="inherit"/>
            <w:sz w:val="24"/>
            <w:szCs w:val="24"/>
          </w:rPr>
          <w:t xml:space="preserve">asynchronously connected </w:t>
        </w:r>
        <w:r w:rsidR="00057DFC">
          <w:rPr>
            <w:rFonts w:ascii="inherit" w:hAnsi="inherit"/>
            <w:sz w:val="24"/>
            <w:szCs w:val="24"/>
          </w:rPr>
          <w:t>p</w:t>
        </w:r>
        <w:r w:rsidR="00057DFC" w:rsidRPr="00A32F69">
          <w:rPr>
            <w:rFonts w:ascii="inherit" w:hAnsi="inherit"/>
            <w:sz w:val="24"/>
            <w:szCs w:val="24"/>
          </w:rPr>
          <w:t xml:space="preserve">ower </w:t>
        </w:r>
        <w:r w:rsidR="00057DFC">
          <w:rPr>
            <w:rFonts w:ascii="inherit" w:hAnsi="inherit"/>
            <w:sz w:val="24"/>
            <w:szCs w:val="24"/>
          </w:rPr>
          <w:t>p</w:t>
        </w:r>
        <w:r w:rsidR="00057DFC" w:rsidRPr="00A32F69">
          <w:rPr>
            <w:rFonts w:ascii="inherit" w:hAnsi="inherit"/>
            <w:sz w:val="24"/>
            <w:szCs w:val="24"/>
          </w:rPr>
          <w:t xml:space="preserve">ark </w:t>
        </w:r>
        <w:r w:rsidR="00057DFC">
          <w:rPr>
            <w:rFonts w:ascii="inherit" w:hAnsi="inherit"/>
            <w:sz w:val="24"/>
            <w:szCs w:val="24"/>
          </w:rPr>
          <w:t>m</w:t>
        </w:r>
        <w:r w:rsidR="00057DFC" w:rsidRPr="00A32F69">
          <w:rPr>
            <w:rFonts w:ascii="inherit" w:hAnsi="inherit"/>
            <w:sz w:val="24"/>
            <w:szCs w:val="24"/>
          </w:rPr>
          <w:t xml:space="preserve">odule and </w:t>
        </w:r>
        <w:r w:rsidR="00057DFC">
          <w:rPr>
            <w:rFonts w:ascii="inherit" w:hAnsi="inherit"/>
            <w:sz w:val="24"/>
            <w:szCs w:val="24"/>
          </w:rPr>
          <w:t>the</w:t>
        </w:r>
        <w:r w:rsidR="00057DFC" w:rsidRPr="00A32F69">
          <w:rPr>
            <w:rFonts w:ascii="inherit" w:hAnsi="inherit"/>
            <w:sz w:val="24"/>
            <w:szCs w:val="24"/>
          </w:rPr>
          <w:t xml:space="preserve"> asynchronously connected </w:t>
        </w:r>
        <w:r w:rsidR="00057DFC">
          <w:rPr>
            <w:rFonts w:ascii="inherit" w:hAnsi="inherit"/>
            <w:sz w:val="24"/>
            <w:szCs w:val="24"/>
          </w:rPr>
          <w:t>e</w:t>
        </w:r>
        <w:r w:rsidR="00057DFC" w:rsidRPr="00A32F69">
          <w:rPr>
            <w:rFonts w:ascii="inherit" w:hAnsi="inherit"/>
            <w:sz w:val="24"/>
            <w:szCs w:val="24"/>
          </w:rPr>
          <w:t xml:space="preserve">lectricity </w:t>
        </w:r>
        <w:r w:rsidR="00057DFC">
          <w:rPr>
            <w:rFonts w:ascii="inherit" w:hAnsi="inherit"/>
            <w:sz w:val="24"/>
            <w:szCs w:val="24"/>
          </w:rPr>
          <w:t>s</w:t>
        </w:r>
        <w:r w:rsidR="00057DFC" w:rsidRPr="00A32F69">
          <w:rPr>
            <w:rFonts w:ascii="inherit" w:hAnsi="inherit"/>
            <w:sz w:val="24"/>
            <w:szCs w:val="24"/>
          </w:rPr>
          <w:t xml:space="preserve">torage </w:t>
        </w:r>
        <w:r w:rsidR="00057DFC" w:rsidRPr="005B3720">
          <w:rPr>
            <w:rFonts w:ascii="inherit" w:hAnsi="inherit"/>
            <w:sz w:val="24"/>
            <w:szCs w:val="24"/>
          </w:rPr>
          <w:t>module</w:t>
        </w:r>
      </w:ins>
      <w:del w:id="1068" w:author="Author">
        <w:r w:rsidRPr="005B3720" w:rsidDel="00057DFC">
          <w:rPr>
            <w:rFonts w:ascii="inherit" w:hAnsi="inherit"/>
            <w:sz w:val="24"/>
            <w:szCs w:val="24"/>
          </w:rPr>
          <w:delText>DC-connected power park module</w:delText>
        </w:r>
      </w:del>
      <w:r w:rsidRPr="005B3720">
        <w:rPr>
          <w:rFonts w:ascii="inherit" w:hAnsi="inherit"/>
          <w:sz w:val="24"/>
          <w:szCs w:val="24"/>
        </w:rPr>
        <w:t xml:space="preserve"> to the </w:t>
      </w:r>
      <w:ins w:id="1069" w:author="Author">
        <w:r w:rsidR="00057DFC">
          <w:rPr>
            <w:rFonts w:ascii="inherit" w:hAnsi="inherit"/>
            <w:sz w:val="24"/>
            <w:szCs w:val="24"/>
          </w:rPr>
          <w:t xml:space="preserve">isolated </w:t>
        </w:r>
      </w:ins>
      <w:r w:rsidRPr="005B3720">
        <w:rPr>
          <w:rFonts w:ascii="inherit" w:hAnsi="inherit"/>
          <w:sz w:val="24"/>
          <w:szCs w:val="24"/>
        </w:rPr>
        <w:t xml:space="preserve">AC network at the time of initial connection and commissioning; or </w:t>
      </w:r>
    </w:p>
    <w:p w14:paraId="6D016980" w14:textId="5C3288DA" w:rsidR="00AE476A" w:rsidRPr="005B3720" w:rsidRDefault="00BF5202">
      <w:pPr>
        <w:spacing w:after="462"/>
        <w:ind w:left="868" w:hanging="281"/>
        <w:rPr>
          <w:rFonts w:ascii="inherit" w:hAnsi="inherit"/>
          <w:sz w:val="24"/>
          <w:szCs w:val="24"/>
        </w:rPr>
      </w:pPr>
      <w:r w:rsidRPr="005B3720">
        <w:rPr>
          <w:rFonts w:ascii="inherit" w:hAnsi="inherit"/>
          <w:sz w:val="24"/>
          <w:szCs w:val="24"/>
        </w:rPr>
        <w:t xml:space="preserve">— demonstrate to, and then reach agreement with, the relevant system operator and the relevant TSO on how the reactive power capability will be provided when the </w:t>
      </w:r>
      <w:ins w:id="1070" w:author="Author">
        <w:r w:rsidR="00057DFC" w:rsidRPr="00A32F69">
          <w:rPr>
            <w:rFonts w:ascii="inherit" w:hAnsi="inherit"/>
            <w:sz w:val="24"/>
            <w:szCs w:val="24"/>
          </w:rPr>
          <w:t xml:space="preserve">asynchronously connected </w:t>
        </w:r>
        <w:r w:rsidR="00057DFC">
          <w:rPr>
            <w:rFonts w:ascii="inherit" w:hAnsi="inherit"/>
            <w:sz w:val="24"/>
            <w:szCs w:val="24"/>
          </w:rPr>
          <w:t>p</w:t>
        </w:r>
        <w:r w:rsidR="00057DFC" w:rsidRPr="00A32F69">
          <w:rPr>
            <w:rFonts w:ascii="inherit" w:hAnsi="inherit"/>
            <w:sz w:val="24"/>
            <w:szCs w:val="24"/>
          </w:rPr>
          <w:t xml:space="preserve">ower </w:t>
        </w:r>
        <w:r w:rsidR="00057DFC">
          <w:rPr>
            <w:rFonts w:ascii="inherit" w:hAnsi="inherit"/>
            <w:sz w:val="24"/>
            <w:szCs w:val="24"/>
          </w:rPr>
          <w:t>p</w:t>
        </w:r>
        <w:r w:rsidR="00057DFC" w:rsidRPr="00A32F69">
          <w:rPr>
            <w:rFonts w:ascii="inherit" w:hAnsi="inherit"/>
            <w:sz w:val="24"/>
            <w:szCs w:val="24"/>
          </w:rPr>
          <w:t xml:space="preserve">ark </w:t>
        </w:r>
        <w:r w:rsidR="00057DFC">
          <w:rPr>
            <w:rFonts w:ascii="inherit" w:hAnsi="inherit"/>
            <w:sz w:val="24"/>
            <w:szCs w:val="24"/>
          </w:rPr>
          <w:t>m</w:t>
        </w:r>
        <w:r w:rsidR="00057DFC" w:rsidRPr="00A32F69">
          <w:rPr>
            <w:rFonts w:ascii="inherit" w:hAnsi="inherit"/>
            <w:sz w:val="24"/>
            <w:szCs w:val="24"/>
          </w:rPr>
          <w:t xml:space="preserve">odule and </w:t>
        </w:r>
        <w:r w:rsidR="00057DFC">
          <w:rPr>
            <w:rFonts w:ascii="inherit" w:hAnsi="inherit"/>
            <w:sz w:val="24"/>
            <w:szCs w:val="24"/>
          </w:rPr>
          <w:t>the</w:t>
        </w:r>
        <w:r w:rsidR="00057DFC" w:rsidRPr="00A32F69">
          <w:rPr>
            <w:rFonts w:ascii="inherit" w:hAnsi="inherit"/>
            <w:sz w:val="24"/>
            <w:szCs w:val="24"/>
          </w:rPr>
          <w:t xml:space="preserve"> asynchronously connected </w:t>
        </w:r>
        <w:r w:rsidR="00057DFC">
          <w:rPr>
            <w:rFonts w:ascii="inherit" w:hAnsi="inherit"/>
            <w:sz w:val="24"/>
            <w:szCs w:val="24"/>
          </w:rPr>
          <w:t>e</w:t>
        </w:r>
        <w:r w:rsidR="00057DFC" w:rsidRPr="00A32F69">
          <w:rPr>
            <w:rFonts w:ascii="inherit" w:hAnsi="inherit"/>
            <w:sz w:val="24"/>
            <w:szCs w:val="24"/>
          </w:rPr>
          <w:t xml:space="preserve">lectricity </w:t>
        </w:r>
        <w:r w:rsidR="00057DFC">
          <w:rPr>
            <w:rFonts w:ascii="inherit" w:hAnsi="inherit"/>
            <w:sz w:val="24"/>
            <w:szCs w:val="24"/>
          </w:rPr>
          <w:t>s</w:t>
        </w:r>
        <w:r w:rsidR="00057DFC" w:rsidRPr="00A32F69">
          <w:rPr>
            <w:rFonts w:ascii="inherit" w:hAnsi="inherit"/>
            <w:sz w:val="24"/>
            <w:szCs w:val="24"/>
          </w:rPr>
          <w:t xml:space="preserve">torage </w:t>
        </w:r>
        <w:r w:rsidR="00057DFC" w:rsidRPr="005B3720">
          <w:rPr>
            <w:rFonts w:ascii="inherit" w:hAnsi="inherit"/>
            <w:sz w:val="24"/>
            <w:szCs w:val="24"/>
          </w:rPr>
          <w:t>module</w:t>
        </w:r>
        <w:r w:rsidR="00057DFC">
          <w:rPr>
            <w:rFonts w:ascii="inherit" w:hAnsi="inherit"/>
            <w:sz w:val="24"/>
            <w:szCs w:val="24"/>
          </w:rPr>
          <w:t xml:space="preserve"> </w:t>
        </w:r>
      </w:ins>
      <w:del w:id="1071" w:author="Author">
        <w:r w:rsidRPr="005B3720" w:rsidDel="00057DFC">
          <w:rPr>
            <w:rFonts w:ascii="inherit" w:hAnsi="inherit"/>
            <w:sz w:val="24"/>
            <w:szCs w:val="24"/>
          </w:rPr>
          <w:delText xml:space="preserve">DC-connected power park module </w:delText>
        </w:r>
      </w:del>
      <w:r w:rsidRPr="005B3720">
        <w:rPr>
          <w:rFonts w:ascii="inherit" w:hAnsi="inherit"/>
          <w:sz w:val="24"/>
          <w:szCs w:val="24"/>
        </w:rPr>
        <w:t xml:space="preserve">is connected to more than a single </w:t>
      </w:r>
      <w:del w:id="1072" w:author="Author">
        <w:r w:rsidRPr="005B3720" w:rsidDel="00057DFC">
          <w:rPr>
            <w:rFonts w:ascii="inherit" w:hAnsi="inherit"/>
            <w:sz w:val="24"/>
            <w:szCs w:val="24"/>
          </w:rPr>
          <w:delText xml:space="preserve">connection </w:delText>
        </w:r>
      </w:del>
      <w:ins w:id="1073" w:author="Author">
        <w:r w:rsidR="00057DFC">
          <w:rPr>
            <w:rFonts w:ascii="inherit" w:hAnsi="inherit"/>
            <w:sz w:val="24"/>
            <w:szCs w:val="24"/>
          </w:rPr>
          <w:t>interface</w:t>
        </w:r>
        <w:r w:rsidR="00057DFC" w:rsidRPr="005B3720">
          <w:rPr>
            <w:rFonts w:ascii="inherit" w:hAnsi="inherit"/>
            <w:sz w:val="24"/>
            <w:szCs w:val="24"/>
          </w:rPr>
          <w:t xml:space="preserve"> </w:t>
        </w:r>
      </w:ins>
      <w:r w:rsidRPr="005B3720">
        <w:rPr>
          <w:rFonts w:ascii="inherit" w:hAnsi="inherit"/>
          <w:sz w:val="24"/>
          <w:szCs w:val="24"/>
        </w:rPr>
        <w:t xml:space="preserve">point in the </w:t>
      </w:r>
      <w:ins w:id="1074" w:author="Author">
        <w:r w:rsidR="00057DFC">
          <w:rPr>
            <w:rFonts w:ascii="inherit" w:hAnsi="inherit"/>
            <w:sz w:val="24"/>
            <w:szCs w:val="24"/>
          </w:rPr>
          <w:t xml:space="preserve">isolated </w:t>
        </w:r>
      </w:ins>
      <w:r w:rsidRPr="005B3720">
        <w:rPr>
          <w:rFonts w:ascii="inherit" w:hAnsi="inherit"/>
          <w:sz w:val="24"/>
          <w:szCs w:val="24"/>
        </w:rPr>
        <w:t xml:space="preserve">AC network, or the </w:t>
      </w:r>
      <w:ins w:id="1075" w:author="Author">
        <w:r w:rsidR="00057DFC">
          <w:rPr>
            <w:rFonts w:ascii="inherit" w:hAnsi="inherit"/>
            <w:sz w:val="24"/>
            <w:szCs w:val="24"/>
          </w:rPr>
          <w:t xml:space="preserve">isolated </w:t>
        </w:r>
      </w:ins>
      <w:r w:rsidRPr="005B3720">
        <w:rPr>
          <w:rFonts w:ascii="inherit" w:hAnsi="inherit"/>
          <w:sz w:val="24"/>
          <w:szCs w:val="24"/>
        </w:rPr>
        <w:t xml:space="preserve">AC network at the remote-end HVDC converter station </w:t>
      </w:r>
      <w:ins w:id="1076" w:author="Author">
        <w:r w:rsidR="00057DFC">
          <w:rPr>
            <w:rFonts w:ascii="inherit" w:hAnsi="inherit"/>
            <w:sz w:val="24"/>
            <w:szCs w:val="24"/>
          </w:rPr>
          <w:t xml:space="preserve">isolated AC </w:t>
        </w:r>
      </w:ins>
      <w:r w:rsidRPr="005B3720">
        <w:rPr>
          <w:rFonts w:ascii="inherit" w:hAnsi="inherit"/>
          <w:sz w:val="24"/>
          <w:szCs w:val="24"/>
        </w:rPr>
        <w:t xml:space="preserve">network has either another </w:t>
      </w:r>
      <w:ins w:id="1077" w:author="Author">
        <w:r w:rsidR="00057DFC" w:rsidRPr="00A32F69">
          <w:rPr>
            <w:rFonts w:ascii="inherit" w:hAnsi="inherit"/>
            <w:sz w:val="24"/>
            <w:szCs w:val="24"/>
          </w:rPr>
          <w:t xml:space="preserve">asynchronously connected </w:t>
        </w:r>
        <w:r w:rsidR="00057DFC">
          <w:rPr>
            <w:rFonts w:ascii="inherit" w:hAnsi="inherit"/>
            <w:sz w:val="24"/>
            <w:szCs w:val="24"/>
          </w:rPr>
          <w:t>p</w:t>
        </w:r>
        <w:r w:rsidR="00057DFC" w:rsidRPr="00A32F69">
          <w:rPr>
            <w:rFonts w:ascii="inherit" w:hAnsi="inherit"/>
            <w:sz w:val="24"/>
            <w:szCs w:val="24"/>
          </w:rPr>
          <w:t xml:space="preserve">ower </w:t>
        </w:r>
        <w:r w:rsidR="00057DFC">
          <w:rPr>
            <w:rFonts w:ascii="inherit" w:hAnsi="inherit"/>
            <w:sz w:val="24"/>
            <w:szCs w:val="24"/>
          </w:rPr>
          <w:t>p</w:t>
        </w:r>
        <w:r w:rsidR="00057DFC" w:rsidRPr="00A32F69">
          <w:rPr>
            <w:rFonts w:ascii="inherit" w:hAnsi="inherit"/>
            <w:sz w:val="24"/>
            <w:szCs w:val="24"/>
          </w:rPr>
          <w:t xml:space="preserve">ark </w:t>
        </w:r>
        <w:r w:rsidR="00057DFC">
          <w:rPr>
            <w:rFonts w:ascii="inherit" w:hAnsi="inherit"/>
            <w:sz w:val="24"/>
            <w:szCs w:val="24"/>
          </w:rPr>
          <w:t>m</w:t>
        </w:r>
        <w:r w:rsidR="00057DFC" w:rsidRPr="00A32F69">
          <w:rPr>
            <w:rFonts w:ascii="inherit" w:hAnsi="inherit"/>
            <w:sz w:val="24"/>
            <w:szCs w:val="24"/>
          </w:rPr>
          <w:t>odule</w:t>
        </w:r>
        <w:r w:rsidR="00057DFC">
          <w:rPr>
            <w:rFonts w:ascii="inherit" w:hAnsi="inherit"/>
            <w:sz w:val="24"/>
            <w:szCs w:val="24"/>
          </w:rPr>
          <w:t xml:space="preserve">, </w:t>
        </w:r>
        <w:r w:rsidR="00057DFC" w:rsidRPr="00A32F69">
          <w:rPr>
            <w:rFonts w:ascii="inherit" w:hAnsi="inherit"/>
            <w:sz w:val="24"/>
            <w:szCs w:val="24"/>
          </w:rPr>
          <w:t xml:space="preserve">asynchronously connected </w:t>
        </w:r>
        <w:r w:rsidR="00057DFC">
          <w:rPr>
            <w:rFonts w:ascii="inherit" w:hAnsi="inherit"/>
            <w:sz w:val="24"/>
            <w:szCs w:val="24"/>
          </w:rPr>
          <w:t>e</w:t>
        </w:r>
        <w:r w:rsidR="00057DFC" w:rsidRPr="00A32F69">
          <w:rPr>
            <w:rFonts w:ascii="inherit" w:hAnsi="inherit"/>
            <w:sz w:val="24"/>
            <w:szCs w:val="24"/>
          </w:rPr>
          <w:t xml:space="preserve">lectricity </w:t>
        </w:r>
        <w:r w:rsidR="00057DFC">
          <w:rPr>
            <w:rFonts w:ascii="inherit" w:hAnsi="inherit"/>
            <w:sz w:val="24"/>
            <w:szCs w:val="24"/>
          </w:rPr>
          <w:t>s</w:t>
        </w:r>
        <w:r w:rsidR="00057DFC" w:rsidRPr="00A32F69">
          <w:rPr>
            <w:rFonts w:ascii="inherit" w:hAnsi="inherit"/>
            <w:sz w:val="24"/>
            <w:szCs w:val="24"/>
          </w:rPr>
          <w:t xml:space="preserve">torage </w:t>
        </w:r>
        <w:r w:rsidR="00057DFC" w:rsidRPr="005B3720">
          <w:rPr>
            <w:rFonts w:ascii="inherit" w:hAnsi="inherit"/>
            <w:sz w:val="24"/>
            <w:szCs w:val="24"/>
          </w:rPr>
          <w:t>module</w:t>
        </w:r>
      </w:ins>
      <w:del w:id="1078" w:author="Author">
        <w:r w:rsidRPr="005B3720" w:rsidDel="00057DFC">
          <w:rPr>
            <w:rFonts w:ascii="inherit" w:hAnsi="inherit"/>
            <w:sz w:val="24"/>
            <w:szCs w:val="24"/>
          </w:rPr>
          <w:delText>DC-connected power park module</w:delText>
        </w:r>
      </w:del>
      <w:r w:rsidRPr="005B3720">
        <w:rPr>
          <w:rFonts w:ascii="inherit" w:hAnsi="inherit"/>
          <w:sz w:val="24"/>
          <w:szCs w:val="24"/>
        </w:rPr>
        <w:t xml:space="preserve"> or HVDC system with a different owner connected to it. This agreement shall include a contract by the </w:t>
      </w:r>
      <w:ins w:id="1079" w:author="Author">
        <w:r w:rsidR="00057DFC" w:rsidRPr="00057DFC">
          <w:rPr>
            <w:rFonts w:ascii="inherit" w:hAnsi="inherit"/>
            <w:sz w:val="24"/>
            <w:szCs w:val="24"/>
          </w:rPr>
          <w:t xml:space="preserve">asynchronously connected power park module </w:t>
        </w:r>
        <w:r w:rsidR="00057DFC">
          <w:rPr>
            <w:rFonts w:ascii="inherit" w:hAnsi="inherit"/>
            <w:sz w:val="24"/>
            <w:szCs w:val="24"/>
          </w:rPr>
          <w:t xml:space="preserve">owner </w:t>
        </w:r>
        <w:r w:rsidR="00057DFC" w:rsidRPr="00057DFC">
          <w:rPr>
            <w:rFonts w:ascii="inherit" w:hAnsi="inherit"/>
            <w:sz w:val="24"/>
            <w:szCs w:val="24"/>
          </w:rPr>
          <w:t xml:space="preserve">and </w:t>
        </w:r>
        <w:r w:rsidR="00057DFC">
          <w:rPr>
            <w:rFonts w:ascii="inherit" w:hAnsi="inherit"/>
            <w:sz w:val="24"/>
            <w:szCs w:val="24"/>
          </w:rPr>
          <w:t>the</w:t>
        </w:r>
        <w:r w:rsidR="00057DFC" w:rsidRPr="00057DFC">
          <w:rPr>
            <w:rFonts w:ascii="inherit" w:hAnsi="inherit"/>
            <w:sz w:val="24"/>
            <w:szCs w:val="24"/>
          </w:rPr>
          <w:t xml:space="preserve"> asynchronously connected electricity storage</w:t>
        </w:r>
      </w:ins>
      <w:del w:id="1080" w:author="Author">
        <w:r w:rsidRPr="005B3720" w:rsidDel="00057DFC">
          <w:rPr>
            <w:rFonts w:ascii="inherit" w:hAnsi="inherit"/>
            <w:sz w:val="24"/>
            <w:szCs w:val="24"/>
          </w:rPr>
          <w:delText>DC-connected power park module</w:delText>
        </w:r>
      </w:del>
      <w:r w:rsidRPr="005B3720">
        <w:rPr>
          <w:rFonts w:ascii="inherit" w:hAnsi="inherit"/>
          <w:sz w:val="24"/>
          <w:szCs w:val="24"/>
        </w:rPr>
        <w:t xml:space="preserve"> owner (or any subsequent owner), that it will </w:t>
      </w:r>
      <w:del w:id="1081" w:author="Author">
        <w:r w:rsidRPr="005B3720" w:rsidDel="00057DFC">
          <w:rPr>
            <w:rFonts w:ascii="inherit" w:hAnsi="inherit"/>
            <w:sz w:val="24"/>
            <w:szCs w:val="24"/>
          </w:rPr>
          <w:delText xml:space="preserve">finance and </w:delText>
        </w:r>
      </w:del>
      <w:r w:rsidRPr="005B3720">
        <w:rPr>
          <w:rFonts w:ascii="inherit" w:hAnsi="inherit"/>
          <w:sz w:val="24"/>
          <w:szCs w:val="24"/>
        </w:rPr>
        <w:t xml:space="preserve">install reactive power capabilities required by this Article for its </w:t>
      </w:r>
      <w:ins w:id="1082" w:author="Author">
        <w:r w:rsidR="00057DFC">
          <w:rPr>
            <w:rFonts w:ascii="inherit" w:hAnsi="inherit"/>
            <w:sz w:val="24"/>
            <w:szCs w:val="24"/>
          </w:rPr>
          <w:t xml:space="preserve">asynchronously connected </w:t>
        </w:r>
      </w:ins>
      <w:r w:rsidRPr="005B3720">
        <w:rPr>
          <w:rFonts w:ascii="inherit" w:hAnsi="inherit"/>
          <w:sz w:val="24"/>
          <w:szCs w:val="24"/>
        </w:rPr>
        <w:t>power park module</w:t>
      </w:r>
      <w:del w:id="1083" w:author="Author">
        <w:r w:rsidRPr="005B3720" w:rsidDel="00057DFC">
          <w:rPr>
            <w:rFonts w:ascii="inherit" w:hAnsi="inherit"/>
            <w:sz w:val="24"/>
            <w:szCs w:val="24"/>
          </w:rPr>
          <w:delText>s</w:delText>
        </w:r>
      </w:del>
      <w:ins w:id="1084" w:author="Author">
        <w:r w:rsidR="00057DFC">
          <w:rPr>
            <w:rFonts w:ascii="inherit" w:hAnsi="inherit"/>
            <w:sz w:val="24"/>
            <w:szCs w:val="24"/>
          </w:rPr>
          <w:t xml:space="preserve"> and </w:t>
        </w:r>
        <w:r w:rsidR="00FF32FB">
          <w:rPr>
            <w:rFonts w:ascii="inherit" w:hAnsi="inherit"/>
            <w:sz w:val="24"/>
            <w:szCs w:val="24"/>
          </w:rPr>
          <w:t>asynchronously connected electricity storage module</w:t>
        </w:r>
      </w:ins>
      <w:r w:rsidRPr="005B3720">
        <w:rPr>
          <w:rFonts w:ascii="inherit" w:hAnsi="inherit"/>
          <w:sz w:val="24"/>
          <w:szCs w:val="24"/>
        </w:rPr>
        <w:t xml:space="preserve"> at a point in time specified by the relevant system operator, in coordination with the relevant TSO. The relevant system operator, in coordination with the relevant TSO shall inform the </w:t>
      </w:r>
      <w:ins w:id="1085" w:author="Author">
        <w:r w:rsidR="00FF32FB" w:rsidRPr="00A32F69">
          <w:rPr>
            <w:rFonts w:ascii="inherit" w:hAnsi="inherit"/>
            <w:sz w:val="24"/>
            <w:szCs w:val="24"/>
          </w:rPr>
          <w:t xml:space="preserve">asynchronously connected </w:t>
        </w:r>
        <w:r w:rsidR="00FF32FB">
          <w:rPr>
            <w:rFonts w:ascii="inherit" w:hAnsi="inherit"/>
            <w:sz w:val="24"/>
            <w:szCs w:val="24"/>
          </w:rPr>
          <w:t>p</w:t>
        </w:r>
        <w:r w:rsidR="00FF32FB" w:rsidRPr="00A32F69">
          <w:rPr>
            <w:rFonts w:ascii="inherit" w:hAnsi="inherit"/>
            <w:sz w:val="24"/>
            <w:szCs w:val="24"/>
          </w:rPr>
          <w:t xml:space="preserve">ower </w:t>
        </w:r>
        <w:r w:rsidR="00FF32FB">
          <w:rPr>
            <w:rFonts w:ascii="inherit" w:hAnsi="inherit"/>
            <w:sz w:val="24"/>
            <w:szCs w:val="24"/>
          </w:rPr>
          <w:t>p</w:t>
        </w:r>
        <w:r w:rsidR="00FF32FB" w:rsidRPr="00A32F69">
          <w:rPr>
            <w:rFonts w:ascii="inherit" w:hAnsi="inherit"/>
            <w:sz w:val="24"/>
            <w:szCs w:val="24"/>
          </w:rPr>
          <w:t xml:space="preserve">ark </w:t>
        </w:r>
        <w:r w:rsidR="00FF32FB">
          <w:rPr>
            <w:rFonts w:ascii="inherit" w:hAnsi="inherit"/>
            <w:sz w:val="24"/>
            <w:szCs w:val="24"/>
          </w:rPr>
          <w:t>m</w:t>
        </w:r>
        <w:r w:rsidR="00FF32FB" w:rsidRPr="00A32F69">
          <w:rPr>
            <w:rFonts w:ascii="inherit" w:hAnsi="inherit"/>
            <w:sz w:val="24"/>
            <w:szCs w:val="24"/>
          </w:rPr>
          <w:t xml:space="preserve">odule </w:t>
        </w:r>
        <w:r w:rsidR="00FF32FB">
          <w:rPr>
            <w:rFonts w:ascii="inherit" w:hAnsi="inherit"/>
            <w:sz w:val="24"/>
            <w:szCs w:val="24"/>
          </w:rPr>
          <w:t xml:space="preserve">owner </w:t>
        </w:r>
        <w:r w:rsidR="00FF32FB" w:rsidRPr="00A32F69">
          <w:rPr>
            <w:rFonts w:ascii="inherit" w:hAnsi="inherit"/>
            <w:sz w:val="24"/>
            <w:szCs w:val="24"/>
          </w:rPr>
          <w:t xml:space="preserve">and </w:t>
        </w:r>
        <w:r w:rsidR="00FF32FB">
          <w:rPr>
            <w:rFonts w:ascii="inherit" w:hAnsi="inherit"/>
            <w:sz w:val="24"/>
            <w:szCs w:val="24"/>
          </w:rPr>
          <w:t>the</w:t>
        </w:r>
        <w:r w:rsidR="00FF32FB" w:rsidRPr="00A32F69">
          <w:rPr>
            <w:rFonts w:ascii="inherit" w:hAnsi="inherit"/>
            <w:sz w:val="24"/>
            <w:szCs w:val="24"/>
          </w:rPr>
          <w:t xml:space="preserve"> asynchronously connected </w:t>
        </w:r>
        <w:r w:rsidR="00FF32FB">
          <w:rPr>
            <w:rFonts w:ascii="inherit" w:hAnsi="inherit"/>
            <w:sz w:val="24"/>
            <w:szCs w:val="24"/>
          </w:rPr>
          <w:t>e</w:t>
        </w:r>
        <w:r w:rsidR="00FF32FB" w:rsidRPr="00A32F69">
          <w:rPr>
            <w:rFonts w:ascii="inherit" w:hAnsi="inherit"/>
            <w:sz w:val="24"/>
            <w:szCs w:val="24"/>
          </w:rPr>
          <w:t xml:space="preserve">lectricity </w:t>
        </w:r>
        <w:r w:rsidR="00FF32FB">
          <w:rPr>
            <w:rFonts w:ascii="inherit" w:hAnsi="inherit"/>
            <w:sz w:val="24"/>
            <w:szCs w:val="24"/>
          </w:rPr>
          <w:t>s</w:t>
        </w:r>
        <w:r w:rsidR="00FF32FB" w:rsidRPr="00A32F69">
          <w:rPr>
            <w:rFonts w:ascii="inherit" w:hAnsi="inherit"/>
            <w:sz w:val="24"/>
            <w:szCs w:val="24"/>
          </w:rPr>
          <w:t xml:space="preserve">torage </w:t>
        </w:r>
        <w:r w:rsidR="00FF32FB" w:rsidRPr="005B3720">
          <w:rPr>
            <w:rFonts w:ascii="inherit" w:hAnsi="inherit"/>
            <w:sz w:val="24"/>
            <w:szCs w:val="24"/>
          </w:rPr>
          <w:t>module</w:t>
        </w:r>
        <w:r w:rsidR="00FF32FB">
          <w:rPr>
            <w:rFonts w:ascii="inherit" w:hAnsi="inherit"/>
            <w:sz w:val="24"/>
            <w:szCs w:val="24"/>
          </w:rPr>
          <w:t xml:space="preserve"> </w:t>
        </w:r>
      </w:ins>
      <w:del w:id="1086" w:author="Author">
        <w:r w:rsidRPr="005B3720" w:rsidDel="00FF32FB">
          <w:rPr>
            <w:rFonts w:ascii="inherit" w:hAnsi="inherit"/>
            <w:sz w:val="24"/>
            <w:szCs w:val="24"/>
          </w:rPr>
          <w:delText xml:space="preserve">DC-connected power park module </w:delText>
        </w:r>
      </w:del>
      <w:r w:rsidRPr="005B3720">
        <w:rPr>
          <w:rFonts w:ascii="inherit" w:hAnsi="inherit"/>
          <w:sz w:val="24"/>
          <w:szCs w:val="24"/>
        </w:rPr>
        <w:t xml:space="preserve">owner of the proposed completion date of any committed development which will require the </w:t>
      </w:r>
      <w:ins w:id="1087" w:author="Author">
        <w:r w:rsidR="00FF32FB" w:rsidRPr="00A32F69">
          <w:rPr>
            <w:rFonts w:ascii="inherit" w:hAnsi="inherit"/>
            <w:sz w:val="24"/>
            <w:szCs w:val="24"/>
          </w:rPr>
          <w:t xml:space="preserve">asynchronously connected </w:t>
        </w:r>
        <w:r w:rsidR="00FF32FB">
          <w:rPr>
            <w:rFonts w:ascii="inherit" w:hAnsi="inherit"/>
            <w:sz w:val="24"/>
            <w:szCs w:val="24"/>
          </w:rPr>
          <w:t>p</w:t>
        </w:r>
        <w:r w:rsidR="00FF32FB" w:rsidRPr="00A32F69">
          <w:rPr>
            <w:rFonts w:ascii="inherit" w:hAnsi="inherit"/>
            <w:sz w:val="24"/>
            <w:szCs w:val="24"/>
          </w:rPr>
          <w:t xml:space="preserve">ower </w:t>
        </w:r>
        <w:r w:rsidR="00FF32FB">
          <w:rPr>
            <w:rFonts w:ascii="inherit" w:hAnsi="inherit"/>
            <w:sz w:val="24"/>
            <w:szCs w:val="24"/>
          </w:rPr>
          <w:t>p</w:t>
        </w:r>
        <w:r w:rsidR="00FF32FB" w:rsidRPr="00A32F69">
          <w:rPr>
            <w:rFonts w:ascii="inherit" w:hAnsi="inherit"/>
            <w:sz w:val="24"/>
            <w:szCs w:val="24"/>
          </w:rPr>
          <w:t xml:space="preserve">ark </w:t>
        </w:r>
        <w:r w:rsidR="00FF32FB">
          <w:rPr>
            <w:rFonts w:ascii="inherit" w:hAnsi="inherit"/>
            <w:sz w:val="24"/>
            <w:szCs w:val="24"/>
          </w:rPr>
          <w:t>m</w:t>
        </w:r>
        <w:r w:rsidR="00FF32FB" w:rsidRPr="00A32F69">
          <w:rPr>
            <w:rFonts w:ascii="inherit" w:hAnsi="inherit"/>
            <w:sz w:val="24"/>
            <w:szCs w:val="24"/>
          </w:rPr>
          <w:t xml:space="preserve">odule </w:t>
        </w:r>
        <w:r w:rsidR="00FF32FB">
          <w:rPr>
            <w:rFonts w:ascii="inherit" w:hAnsi="inherit"/>
            <w:sz w:val="24"/>
            <w:szCs w:val="24"/>
          </w:rPr>
          <w:t xml:space="preserve">owner </w:t>
        </w:r>
        <w:r w:rsidR="00FF32FB" w:rsidRPr="00A32F69">
          <w:rPr>
            <w:rFonts w:ascii="inherit" w:hAnsi="inherit"/>
            <w:sz w:val="24"/>
            <w:szCs w:val="24"/>
          </w:rPr>
          <w:t xml:space="preserve">and </w:t>
        </w:r>
        <w:r w:rsidR="00FF32FB">
          <w:rPr>
            <w:rFonts w:ascii="inherit" w:hAnsi="inherit"/>
            <w:sz w:val="24"/>
            <w:szCs w:val="24"/>
          </w:rPr>
          <w:t>the</w:t>
        </w:r>
        <w:r w:rsidR="00FF32FB" w:rsidRPr="00A32F69">
          <w:rPr>
            <w:rFonts w:ascii="inherit" w:hAnsi="inherit"/>
            <w:sz w:val="24"/>
            <w:szCs w:val="24"/>
          </w:rPr>
          <w:t xml:space="preserve"> asynchronously connected </w:t>
        </w:r>
        <w:r w:rsidR="00FF32FB">
          <w:rPr>
            <w:rFonts w:ascii="inherit" w:hAnsi="inherit"/>
            <w:sz w:val="24"/>
            <w:szCs w:val="24"/>
          </w:rPr>
          <w:t>e</w:t>
        </w:r>
        <w:r w:rsidR="00FF32FB" w:rsidRPr="00A32F69">
          <w:rPr>
            <w:rFonts w:ascii="inherit" w:hAnsi="inherit"/>
            <w:sz w:val="24"/>
            <w:szCs w:val="24"/>
          </w:rPr>
          <w:t xml:space="preserve">lectricity </w:t>
        </w:r>
        <w:r w:rsidR="00FF32FB">
          <w:rPr>
            <w:rFonts w:ascii="inherit" w:hAnsi="inherit"/>
            <w:sz w:val="24"/>
            <w:szCs w:val="24"/>
          </w:rPr>
          <w:t>s</w:t>
        </w:r>
        <w:r w:rsidR="00FF32FB" w:rsidRPr="00A32F69">
          <w:rPr>
            <w:rFonts w:ascii="inherit" w:hAnsi="inherit"/>
            <w:sz w:val="24"/>
            <w:szCs w:val="24"/>
          </w:rPr>
          <w:t xml:space="preserve">torage </w:t>
        </w:r>
        <w:r w:rsidR="00FF32FB" w:rsidRPr="005B3720">
          <w:rPr>
            <w:rFonts w:ascii="inherit" w:hAnsi="inherit"/>
            <w:sz w:val="24"/>
            <w:szCs w:val="24"/>
          </w:rPr>
          <w:t>module</w:t>
        </w:r>
        <w:r w:rsidR="00FF32FB">
          <w:rPr>
            <w:rFonts w:ascii="inherit" w:hAnsi="inherit"/>
            <w:sz w:val="24"/>
            <w:szCs w:val="24"/>
          </w:rPr>
          <w:t xml:space="preserve"> </w:t>
        </w:r>
      </w:ins>
      <w:del w:id="1088" w:author="Author">
        <w:r w:rsidRPr="005B3720" w:rsidDel="00FF32FB">
          <w:rPr>
            <w:rFonts w:ascii="inherit" w:hAnsi="inherit"/>
            <w:sz w:val="24"/>
            <w:szCs w:val="24"/>
          </w:rPr>
          <w:delText xml:space="preserve">DC-connected power park module </w:delText>
        </w:r>
      </w:del>
      <w:r w:rsidRPr="005B3720">
        <w:rPr>
          <w:rFonts w:ascii="inherit" w:hAnsi="inherit"/>
          <w:sz w:val="24"/>
          <w:szCs w:val="24"/>
        </w:rPr>
        <w:t xml:space="preserve">owner to install the full reactive power capability. </w:t>
      </w:r>
    </w:p>
    <w:p w14:paraId="6A394B75" w14:textId="6B76E5AB" w:rsidR="00AE476A" w:rsidRPr="005B3720" w:rsidRDefault="00BF5202" w:rsidP="00D70247">
      <w:pPr>
        <w:numPr>
          <w:ilvl w:val="1"/>
          <w:numId w:val="47"/>
        </w:numPr>
        <w:spacing w:after="463"/>
        <w:ind w:left="588" w:hanging="293"/>
        <w:rPr>
          <w:rFonts w:ascii="inherit" w:hAnsi="inherit"/>
          <w:sz w:val="24"/>
          <w:szCs w:val="24"/>
        </w:rPr>
      </w:pPr>
      <w:r w:rsidRPr="005B3720">
        <w:rPr>
          <w:rFonts w:ascii="inherit" w:hAnsi="inherit"/>
          <w:sz w:val="24"/>
          <w:szCs w:val="24"/>
        </w:rPr>
        <w:t xml:space="preserve">the relevant system operator, in coordination with the relevant TSO shall account for the development time schedule of retrofitting the reactive power capability to the </w:t>
      </w:r>
      <w:del w:id="1089" w:author="Author">
        <w:r w:rsidRPr="005B3720" w:rsidDel="0063377C">
          <w:rPr>
            <w:rFonts w:ascii="inherit" w:hAnsi="inherit"/>
            <w:sz w:val="24"/>
            <w:szCs w:val="24"/>
          </w:rPr>
          <w:delText>DC-</w:delText>
        </w:r>
      </w:del>
      <w:ins w:id="1090" w:author="Author">
        <w:r w:rsidR="0063377C">
          <w:rPr>
            <w:rFonts w:ascii="inherit" w:hAnsi="inherit"/>
            <w:sz w:val="24"/>
            <w:szCs w:val="24"/>
          </w:rPr>
          <w:t xml:space="preserve">asynchronously </w:t>
        </w:r>
      </w:ins>
      <w:r w:rsidRPr="005B3720">
        <w:rPr>
          <w:rFonts w:ascii="inherit" w:hAnsi="inherit"/>
          <w:sz w:val="24"/>
          <w:szCs w:val="24"/>
        </w:rPr>
        <w:t>connected power park module</w:t>
      </w:r>
      <w:ins w:id="1091" w:author="Author">
        <w:r w:rsidR="0063377C">
          <w:rPr>
            <w:rFonts w:ascii="inherit" w:hAnsi="inherit"/>
            <w:sz w:val="24"/>
            <w:szCs w:val="24"/>
          </w:rPr>
          <w:t xml:space="preserve"> and asynchronously connected electricity storage module</w:t>
        </w:r>
      </w:ins>
      <w:r w:rsidRPr="005B3720">
        <w:rPr>
          <w:rFonts w:ascii="inherit" w:hAnsi="inherit"/>
          <w:sz w:val="24"/>
          <w:szCs w:val="24"/>
        </w:rPr>
        <w:t xml:space="preserve"> in specifying the point in time by which this reactive power capability retrofitting is to take place. The development time schedule shall be </w:t>
      </w:r>
      <w:r w:rsidRPr="005B3720">
        <w:rPr>
          <w:rFonts w:ascii="inherit" w:hAnsi="inherit"/>
          <w:sz w:val="24"/>
          <w:szCs w:val="24"/>
        </w:rPr>
        <w:lastRenderedPageBreak/>
        <w:t xml:space="preserve">provided by the </w:t>
      </w:r>
      <w:del w:id="1092" w:author="Author">
        <w:r w:rsidRPr="005B3720" w:rsidDel="0063377C">
          <w:rPr>
            <w:rFonts w:ascii="inherit" w:hAnsi="inherit"/>
            <w:sz w:val="24"/>
            <w:szCs w:val="24"/>
          </w:rPr>
          <w:delText>DC-</w:delText>
        </w:r>
      </w:del>
      <w:ins w:id="1093" w:author="Author">
        <w:r w:rsidR="0063377C">
          <w:rPr>
            <w:rFonts w:ascii="inherit" w:hAnsi="inherit"/>
            <w:sz w:val="24"/>
            <w:szCs w:val="24"/>
          </w:rPr>
          <w:t xml:space="preserve">asynchronously </w:t>
        </w:r>
      </w:ins>
      <w:r w:rsidRPr="005B3720">
        <w:rPr>
          <w:rFonts w:ascii="inherit" w:hAnsi="inherit"/>
          <w:sz w:val="24"/>
          <w:szCs w:val="24"/>
        </w:rPr>
        <w:t xml:space="preserve">connected power park module owner </w:t>
      </w:r>
      <w:ins w:id="1094" w:author="Author">
        <w:r w:rsidR="0063377C">
          <w:rPr>
            <w:rFonts w:ascii="inherit" w:hAnsi="inherit"/>
            <w:sz w:val="24"/>
            <w:szCs w:val="24"/>
          </w:rPr>
          <w:t xml:space="preserve">and the asynchronously </w:t>
        </w:r>
        <w:r w:rsidR="0063377C" w:rsidRPr="005B3720">
          <w:rPr>
            <w:rFonts w:ascii="inherit" w:hAnsi="inherit"/>
            <w:sz w:val="24"/>
            <w:szCs w:val="24"/>
          </w:rPr>
          <w:t xml:space="preserve">connected </w:t>
        </w:r>
        <w:r w:rsidR="0063377C">
          <w:rPr>
            <w:rFonts w:ascii="inherit" w:hAnsi="inherit"/>
            <w:sz w:val="24"/>
            <w:szCs w:val="24"/>
          </w:rPr>
          <w:t>electricity storage</w:t>
        </w:r>
        <w:r w:rsidR="0063377C" w:rsidRPr="005B3720">
          <w:rPr>
            <w:rFonts w:ascii="inherit" w:hAnsi="inherit"/>
            <w:sz w:val="24"/>
            <w:szCs w:val="24"/>
          </w:rPr>
          <w:t xml:space="preserve"> module owner</w:t>
        </w:r>
        <w:r w:rsidR="0063377C">
          <w:rPr>
            <w:rFonts w:ascii="inherit" w:hAnsi="inherit"/>
            <w:sz w:val="24"/>
            <w:szCs w:val="24"/>
          </w:rPr>
          <w:t xml:space="preserve"> </w:t>
        </w:r>
      </w:ins>
      <w:r w:rsidRPr="005B3720">
        <w:rPr>
          <w:rFonts w:ascii="inherit" w:hAnsi="inherit"/>
          <w:sz w:val="24"/>
          <w:szCs w:val="24"/>
        </w:rPr>
        <w:t xml:space="preserve">at the time of connection to the AC network. </w:t>
      </w:r>
    </w:p>
    <w:p w14:paraId="3310C05D" w14:textId="5F5842F7" w:rsidR="00AE476A" w:rsidRPr="005B3720" w:rsidRDefault="008A4F49" w:rsidP="00D70247">
      <w:pPr>
        <w:numPr>
          <w:ilvl w:val="0"/>
          <w:numId w:val="47"/>
        </w:numPr>
        <w:spacing w:after="462"/>
        <w:ind w:hanging="295"/>
        <w:rPr>
          <w:rFonts w:ascii="inherit" w:hAnsi="inherit"/>
          <w:sz w:val="24"/>
          <w:szCs w:val="24"/>
        </w:rPr>
      </w:pPr>
      <w:bookmarkStart w:id="1095" w:name="_Ref153275542"/>
      <w:ins w:id="1096" w:author="Author">
        <w:r w:rsidRPr="00A32F69">
          <w:rPr>
            <w:rFonts w:ascii="inherit" w:hAnsi="inherit"/>
            <w:sz w:val="24"/>
            <w:szCs w:val="24"/>
          </w:rPr>
          <w:t xml:space="preserve">asynchronously connected </w:t>
        </w:r>
        <w:r>
          <w:rPr>
            <w:rFonts w:ascii="inherit" w:hAnsi="inherit"/>
            <w:sz w:val="24"/>
            <w:szCs w:val="24"/>
          </w:rPr>
          <w:t>p</w:t>
        </w:r>
        <w:r w:rsidRPr="00A32F69">
          <w:rPr>
            <w:rFonts w:ascii="inherit" w:hAnsi="inherit"/>
            <w:sz w:val="24"/>
            <w:szCs w:val="24"/>
          </w:rPr>
          <w:t xml:space="preserve">ower </w:t>
        </w:r>
        <w:r>
          <w:rPr>
            <w:rFonts w:ascii="inherit" w:hAnsi="inherit"/>
            <w:sz w:val="24"/>
            <w:szCs w:val="24"/>
          </w:rPr>
          <w:t>p</w:t>
        </w:r>
        <w:r w:rsidRPr="00A32F69">
          <w:rPr>
            <w:rFonts w:ascii="inherit" w:hAnsi="inherit"/>
            <w:sz w:val="24"/>
            <w:szCs w:val="24"/>
          </w:rPr>
          <w:t xml:space="preserve">ark </w:t>
        </w:r>
        <w:r>
          <w:rPr>
            <w:rFonts w:ascii="inherit" w:hAnsi="inherit"/>
            <w:sz w:val="24"/>
            <w:szCs w:val="24"/>
          </w:rPr>
          <w:t>m</w:t>
        </w:r>
        <w:r w:rsidRPr="00A32F69">
          <w:rPr>
            <w:rFonts w:ascii="inherit" w:hAnsi="inherit"/>
            <w:sz w:val="24"/>
            <w:szCs w:val="24"/>
          </w:rPr>
          <w:t>odule</w:t>
        </w:r>
        <w:r>
          <w:rPr>
            <w:rFonts w:ascii="inherit" w:hAnsi="inherit"/>
            <w:sz w:val="24"/>
            <w:szCs w:val="24"/>
          </w:rPr>
          <w:t>s</w:t>
        </w:r>
        <w:r w:rsidRPr="00A32F69">
          <w:rPr>
            <w:rFonts w:ascii="inherit" w:hAnsi="inherit"/>
            <w:sz w:val="24"/>
            <w:szCs w:val="24"/>
          </w:rPr>
          <w:t xml:space="preserve"> and asynchronously connected </w:t>
        </w:r>
        <w:r>
          <w:rPr>
            <w:rFonts w:ascii="inherit" w:hAnsi="inherit"/>
            <w:sz w:val="24"/>
            <w:szCs w:val="24"/>
          </w:rPr>
          <w:t>e</w:t>
        </w:r>
        <w:r w:rsidRPr="00A32F69">
          <w:rPr>
            <w:rFonts w:ascii="inherit" w:hAnsi="inherit"/>
            <w:sz w:val="24"/>
            <w:szCs w:val="24"/>
          </w:rPr>
          <w:t xml:space="preserve">lectricity </w:t>
        </w:r>
        <w:r>
          <w:rPr>
            <w:rFonts w:ascii="inherit" w:hAnsi="inherit"/>
            <w:sz w:val="24"/>
            <w:szCs w:val="24"/>
          </w:rPr>
          <w:t>s</w:t>
        </w:r>
        <w:r w:rsidRPr="00A32F69">
          <w:rPr>
            <w:rFonts w:ascii="inherit" w:hAnsi="inherit"/>
            <w:sz w:val="24"/>
            <w:szCs w:val="24"/>
          </w:rPr>
          <w:t xml:space="preserve">torage </w:t>
        </w:r>
        <w:r w:rsidRPr="005B3720">
          <w:rPr>
            <w:rFonts w:ascii="inherit" w:hAnsi="inherit"/>
            <w:sz w:val="24"/>
            <w:szCs w:val="24"/>
          </w:rPr>
          <w:t>module</w:t>
        </w:r>
        <w:r>
          <w:rPr>
            <w:rFonts w:ascii="inherit" w:hAnsi="inherit"/>
            <w:sz w:val="24"/>
            <w:szCs w:val="24"/>
          </w:rPr>
          <w:t>s</w:t>
        </w:r>
      </w:ins>
      <w:del w:id="1097" w:author="Author">
        <w:r w:rsidR="00BF5202" w:rsidRPr="005B3720" w:rsidDel="008A4F49">
          <w:rPr>
            <w:rFonts w:ascii="inherit" w:hAnsi="inherit"/>
            <w:sz w:val="24"/>
            <w:szCs w:val="24"/>
          </w:rPr>
          <w:delText>DC-connected power park modules</w:delText>
        </w:r>
      </w:del>
      <w:r w:rsidR="00BF5202" w:rsidRPr="005B3720">
        <w:rPr>
          <w:rFonts w:ascii="inherit" w:hAnsi="inherit"/>
          <w:sz w:val="24"/>
          <w:szCs w:val="24"/>
        </w:rPr>
        <w:t xml:space="preserve"> shall fulfil the following requirements relating to voltage stability either at the time of connection or subsequently, according to the agreement as referred to in point </w:t>
      </w:r>
      <w:r w:rsidR="00A813F6">
        <w:rPr>
          <w:rFonts w:ascii="inherit" w:hAnsi="inherit"/>
          <w:sz w:val="24"/>
          <w:szCs w:val="24"/>
        </w:rPr>
        <w:fldChar w:fldCharType="begin"/>
      </w:r>
      <w:r w:rsidR="00A813F6">
        <w:rPr>
          <w:rFonts w:ascii="inherit" w:hAnsi="inherit"/>
          <w:sz w:val="24"/>
          <w:szCs w:val="24"/>
        </w:rPr>
        <w:instrText xml:space="preserve"> REF _Ref153275526 \r \h </w:instrText>
      </w:r>
      <w:r w:rsidR="00A813F6">
        <w:rPr>
          <w:rFonts w:ascii="inherit" w:hAnsi="inherit"/>
          <w:sz w:val="24"/>
          <w:szCs w:val="24"/>
        </w:rPr>
      </w:r>
      <w:r w:rsidR="00A813F6">
        <w:rPr>
          <w:rFonts w:ascii="inherit" w:hAnsi="inherit"/>
          <w:sz w:val="24"/>
          <w:szCs w:val="24"/>
        </w:rPr>
        <w:fldChar w:fldCharType="separate"/>
      </w:r>
      <w:r w:rsidR="000830C9">
        <w:rPr>
          <w:rFonts w:ascii="inherit" w:hAnsi="inherit"/>
          <w:sz w:val="24"/>
          <w:szCs w:val="24"/>
        </w:rPr>
        <w:t>(a)</w:t>
      </w:r>
      <w:r w:rsidR="00A813F6">
        <w:rPr>
          <w:rFonts w:ascii="inherit" w:hAnsi="inherit"/>
          <w:sz w:val="24"/>
          <w:szCs w:val="24"/>
        </w:rPr>
        <w:fldChar w:fldCharType="end"/>
      </w:r>
      <w:r w:rsidR="00BF5202" w:rsidRPr="005B3720">
        <w:rPr>
          <w:rFonts w:ascii="inherit" w:hAnsi="inherit"/>
          <w:sz w:val="24"/>
          <w:szCs w:val="24"/>
        </w:rPr>
        <w:t>:</w:t>
      </w:r>
      <w:bookmarkEnd w:id="1095"/>
      <w:r w:rsidR="00BF5202" w:rsidRPr="005B3720">
        <w:rPr>
          <w:rFonts w:ascii="inherit" w:hAnsi="inherit"/>
          <w:sz w:val="24"/>
          <w:szCs w:val="24"/>
        </w:rPr>
        <w:t xml:space="preserve"> </w:t>
      </w:r>
    </w:p>
    <w:p w14:paraId="24B0891A" w14:textId="350AF256" w:rsidR="00AE476A" w:rsidRPr="005B3720" w:rsidRDefault="00BF5202" w:rsidP="00D70247">
      <w:pPr>
        <w:numPr>
          <w:ilvl w:val="1"/>
          <w:numId w:val="47"/>
        </w:numPr>
        <w:ind w:left="588" w:hanging="293"/>
        <w:rPr>
          <w:rFonts w:ascii="inherit" w:hAnsi="inherit"/>
          <w:sz w:val="24"/>
          <w:szCs w:val="24"/>
        </w:rPr>
      </w:pPr>
      <w:r w:rsidRPr="005B3720">
        <w:rPr>
          <w:rFonts w:ascii="inherit" w:hAnsi="inherit"/>
          <w:sz w:val="24"/>
          <w:szCs w:val="24"/>
        </w:rPr>
        <w:t xml:space="preserve">with regard to reactive power capability at maximum HVDC active power transmission capacity, </w:t>
      </w:r>
      <w:ins w:id="1098" w:author="Author">
        <w:r w:rsidR="004F4040" w:rsidRPr="00A32F69">
          <w:rPr>
            <w:rFonts w:ascii="inherit" w:hAnsi="inherit"/>
            <w:sz w:val="24"/>
            <w:szCs w:val="24"/>
          </w:rPr>
          <w:t xml:space="preserve">asynchronously connected </w:t>
        </w:r>
        <w:r w:rsidR="004F4040">
          <w:rPr>
            <w:rFonts w:ascii="inherit" w:hAnsi="inherit"/>
            <w:sz w:val="24"/>
            <w:szCs w:val="24"/>
          </w:rPr>
          <w:t>p</w:t>
        </w:r>
        <w:r w:rsidR="004F4040" w:rsidRPr="00A32F69">
          <w:rPr>
            <w:rFonts w:ascii="inherit" w:hAnsi="inherit"/>
            <w:sz w:val="24"/>
            <w:szCs w:val="24"/>
          </w:rPr>
          <w:t xml:space="preserve">ower </w:t>
        </w:r>
        <w:r w:rsidR="004F4040">
          <w:rPr>
            <w:rFonts w:ascii="inherit" w:hAnsi="inherit"/>
            <w:sz w:val="24"/>
            <w:szCs w:val="24"/>
          </w:rPr>
          <w:t>p</w:t>
        </w:r>
        <w:r w:rsidR="004F4040" w:rsidRPr="00A32F69">
          <w:rPr>
            <w:rFonts w:ascii="inherit" w:hAnsi="inherit"/>
            <w:sz w:val="24"/>
            <w:szCs w:val="24"/>
          </w:rPr>
          <w:t xml:space="preserve">ark </w:t>
        </w:r>
        <w:r w:rsidR="004F4040">
          <w:rPr>
            <w:rFonts w:ascii="inherit" w:hAnsi="inherit"/>
            <w:sz w:val="24"/>
            <w:szCs w:val="24"/>
          </w:rPr>
          <w:t>m</w:t>
        </w:r>
        <w:r w:rsidR="004F4040" w:rsidRPr="00A32F69">
          <w:rPr>
            <w:rFonts w:ascii="inherit" w:hAnsi="inherit"/>
            <w:sz w:val="24"/>
            <w:szCs w:val="24"/>
          </w:rPr>
          <w:t>odule</w:t>
        </w:r>
        <w:r w:rsidR="004F4040">
          <w:rPr>
            <w:rFonts w:ascii="inherit" w:hAnsi="inherit"/>
            <w:sz w:val="24"/>
            <w:szCs w:val="24"/>
          </w:rPr>
          <w:t>s</w:t>
        </w:r>
        <w:r w:rsidR="004F4040" w:rsidRPr="00A32F69">
          <w:rPr>
            <w:rFonts w:ascii="inherit" w:hAnsi="inherit"/>
            <w:sz w:val="24"/>
            <w:szCs w:val="24"/>
          </w:rPr>
          <w:t xml:space="preserve"> and asynchronously connected </w:t>
        </w:r>
        <w:r w:rsidR="004F4040">
          <w:rPr>
            <w:rFonts w:ascii="inherit" w:hAnsi="inherit"/>
            <w:sz w:val="24"/>
            <w:szCs w:val="24"/>
          </w:rPr>
          <w:t>e</w:t>
        </w:r>
        <w:r w:rsidR="004F4040" w:rsidRPr="00A32F69">
          <w:rPr>
            <w:rFonts w:ascii="inherit" w:hAnsi="inherit"/>
            <w:sz w:val="24"/>
            <w:szCs w:val="24"/>
          </w:rPr>
          <w:t xml:space="preserve">lectricity </w:t>
        </w:r>
        <w:r w:rsidR="004F4040">
          <w:rPr>
            <w:rFonts w:ascii="inherit" w:hAnsi="inherit"/>
            <w:sz w:val="24"/>
            <w:szCs w:val="24"/>
          </w:rPr>
          <w:t>s</w:t>
        </w:r>
        <w:r w:rsidR="004F4040" w:rsidRPr="00A32F69">
          <w:rPr>
            <w:rFonts w:ascii="inherit" w:hAnsi="inherit"/>
            <w:sz w:val="24"/>
            <w:szCs w:val="24"/>
          </w:rPr>
          <w:t xml:space="preserve">torage </w:t>
        </w:r>
        <w:r w:rsidR="004F4040" w:rsidRPr="005B3720">
          <w:rPr>
            <w:rFonts w:ascii="inherit" w:hAnsi="inherit"/>
            <w:sz w:val="24"/>
            <w:szCs w:val="24"/>
          </w:rPr>
          <w:t>module</w:t>
        </w:r>
        <w:r w:rsidR="004F4040">
          <w:rPr>
            <w:rFonts w:ascii="inherit" w:hAnsi="inherit"/>
            <w:sz w:val="24"/>
            <w:szCs w:val="24"/>
          </w:rPr>
          <w:t>s</w:t>
        </w:r>
      </w:ins>
      <w:del w:id="1099" w:author="Author">
        <w:r w:rsidRPr="005B3720" w:rsidDel="004F4040">
          <w:rPr>
            <w:rFonts w:ascii="inherit" w:hAnsi="inherit"/>
            <w:sz w:val="24"/>
            <w:szCs w:val="24"/>
          </w:rPr>
          <w:delText>DC-connected power park modules</w:delText>
        </w:r>
      </w:del>
      <w:r w:rsidRPr="005B3720">
        <w:rPr>
          <w:rFonts w:ascii="inherit" w:hAnsi="inherit"/>
          <w:sz w:val="24"/>
          <w:szCs w:val="24"/>
        </w:rPr>
        <w:t xml:space="preserve"> shall meet the reactive power provision capability requirements specified by the relevant system operator, in coordination with the relevant TSO, in the context of varying voltage. The relevant system operator shall specify a U-Q/P</w:t>
      </w:r>
      <w:r w:rsidRPr="005B3720">
        <w:rPr>
          <w:rFonts w:ascii="inherit" w:hAnsi="inherit"/>
          <w:sz w:val="24"/>
          <w:szCs w:val="24"/>
          <w:vertAlign w:val="subscript"/>
        </w:rPr>
        <w:t>max</w:t>
      </w:r>
      <w:r w:rsidRPr="005B3720">
        <w:rPr>
          <w:rFonts w:ascii="inherit" w:hAnsi="inherit"/>
          <w:sz w:val="24"/>
          <w:szCs w:val="24"/>
        </w:rPr>
        <w:t xml:space="preserve">-profile that may take any shape with ranges in accordance with Table 11, Annex VII, within which the </w:t>
      </w:r>
      <w:ins w:id="1100" w:author="Author">
        <w:r w:rsidR="004F4040" w:rsidRPr="00A32F69">
          <w:rPr>
            <w:rFonts w:ascii="inherit" w:hAnsi="inherit"/>
            <w:sz w:val="24"/>
            <w:szCs w:val="24"/>
          </w:rPr>
          <w:t xml:space="preserve">asynchronously connected </w:t>
        </w:r>
        <w:r w:rsidR="004F4040">
          <w:rPr>
            <w:rFonts w:ascii="inherit" w:hAnsi="inherit"/>
            <w:sz w:val="24"/>
            <w:szCs w:val="24"/>
          </w:rPr>
          <w:t>p</w:t>
        </w:r>
        <w:r w:rsidR="004F4040" w:rsidRPr="00A32F69">
          <w:rPr>
            <w:rFonts w:ascii="inherit" w:hAnsi="inherit"/>
            <w:sz w:val="24"/>
            <w:szCs w:val="24"/>
          </w:rPr>
          <w:t xml:space="preserve">ower </w:t>
        </w:r>
        <w:r w:rsidR="004F4040">
          <w:rPr>
            <w:rFonts w:ascii="inherit" w:hAnsi="inherit"/>
            <w:sz w:val="24"/>
            <w:szCs w:val="24"/>
          </w:rPr>
          <w:t>p</w:t>
        </w:r>
        <w:r w:rsidR="004F4040" w:rsidRPr="00A32F69">
          <w:rPr>
            <w:rFonts w:ascii="inherit" w:hAnsi="inherit"/>
            <w:sz w:val="24"/>
            <w:szCs w:val="24"/>
          </w:rPr>
          <w:t xml:space="preserve">ark </w:t>
        </w:r>
        <w:r w:rsidR="004F4040">
          <w:rPr>
            <w:rFonts w:ascii="inherit" w:hAnsi="inherit"/>
            <w:sz w:val="24"/>
            <w:szCs w:val="24"/>
          </w:rPr>
          <w:t>m</w:t>
        </w:r>
        <w:r w:rsidR="004F4040" w:rsidRPr="00A32F69">
          <w:rPr>
            <w:rFonts w:ascii="inherit" w:hAnsi="inherit"/>
            <w:sz w:val="24"/>
            <w:szCs w:val="24"/>
          </w:rPr>
          <w:t xml:space="preserve">odule and </w:t>
        </w:r>
        <w:r w:rsidR="004F4040">
          <w:rPr>
            <w:rFonts w:ascii="inherit" w:hAnsi="inherit"/>
            <w:sz w:val="24"/>
            <w:szCs w:val="24"/>
          </w:rPr>
          <w:t>the</w:t>
        </w:r>
        <w:r w:rsidR="004F4040" w:rsidRPr="00A32F69">
          <w:rPr>
            <w:rFonts w:ascii="inherit" w:hAnsi="inherit"/>
            <w:sz w:val="24"/>
            <w:szCs w:val="24"/>
          </w:rPr>
          <w:t xml:space="preserve"> asynchronously connected </w:t>
        </w:r>
        <w:r w:rsidR="004F4040">
          <w:rPr>
            <w:rFonts w:ascii="inherit" w:hAnsi="inherit"/>
            <w:sz w:val="24"/>
            <w:szCs w:val="24"/>
          </w:rPr>
          <w:t>e</w:t>
        </w:r>
        <w:r w:rsidR="004F4040" w:rsidRPr="00A32F69">
          <w:rPr>
            <w:rFonts w:ascii="inherit" w:hAnsi="inherit"/>
            <w:sz w:val="24"/>
            <w:szCs w:val="24"/>
          </w:rPr>
          <w:t xml:space="preserve">lectricity </w:t>
        </w:r>
        <w:r w:rsidR="004F4040">
          <w:rPr>
            <w:rFonts w:ascii="inherit" w:hAnsi="inherit"/>
            <w:sz w:val="24"/>
            <w:szCs w:val="24"/>
          </w:rPr>
          <w:t>s</w:t>
        </w:r>
        <w:r w:rsidR="004F4040" w:rsidRPr="00A32F69">
          <w:rPr>
            <w:rFonts w:ascii="inherit" w:hAnsi="inherit"/>
            <w:sz w:val="24"/>
            <w:szCs w:val="24"/>
          </w:rPr>
          <w:t xml:space="preserve">torage </w:t>
        </w:r>
        <w:r w:rsidR="004F4040" w:rsidRPr="005B3720">
          <w:rPr>
            <w:rFonts w:ascii="inherit" w:hAnsi="inherit"/>
            <w:sz w:val="24"/>
            <w:szCs w:val="24"/>
          </w:rPr>
          <w:t>module</w:t>
        </w:r>
      </w:ins>
      <w:del w:id="1101" w:author="Author">
        <w:r w:rsidRPr="005B3720" w:rsidDel="004F4040">
          <w:rPr>
            <w:rFonts w:ascii="inherit" w:hAnsi="inherit"/>
            <w:sz w:val="24"/>
            <w:szCs w:val="24"/>
          </w:rPr>
          <w:delText>DC-connected power park module</w:delText>
        </w:r>
      </w:del>
      <w:r w:rsidRPr="005B3720">
        <w:rPr>
          <w:rFonts w:ascii="inherit" w:hAnsi="inherit"/>
          <w:sz w:val="24"/>
          <w:szCs w:val="24"/>
        </w:rPr>
        <w:t xml:space="preserve"> shall be capable of providing reactive power at its maximum </w:t>
      </w:r>
      <w:del w:id="1102" w:author="Author">
        <w:r w:rsidRPr="005B3720" w:rsidDel="004F4040">
          <w:rPr>
            <w:rFonts w:ascii="inherit" w:hAnsi="inherit"/>
            <w:sz w:val="24"/>
            <w:szCs w:val="24"/>
          </w:rPr>
          <w:delText xml:space="preserve">HVDC </w:delText>
        </w:r>
      </w:del>
      <w:r w:rsidRPr="005B3720">
        <w:rPr>
          <w:rFonts w:ascii="inherit" w:hAnsi="inherit"/>
          <w:sz w:val="24"/>
          <w:szCs w:val="24"/>
        </w:rPr>
        <w:t xml:space="preserve">active power </w:t>
      </w:r>
      <w:del w:id="1103" w:author="Author">
        <w:r w:rsidRPr="005B3720" w:rsidDel="004F4040">
          <w:rPr>
            <w:rFonts w:ascii="inherit" w:hAnsi="inherit"/>
            <w:sz w:val="24"/>
            <w:szCs w:val="24"/>
          </w:rPr>
          <w:delText xml:space="preserve">transmission </w:delText>
        </w:r>
      </w:del>
      <w:r w:rsidRPr="005B3720">
        <w:rPr>
          <w:rFonts w:ascii="inherit" w:hAnsi="inherit"/>
          <w:sz w:val="24"/>
          <w:szCs w:val="24"/>
        </w:rPr>
        <w:t>capacity. The relevant system operator, in coordination with the relevant TSO, shall consider the long</w:t>
      </w:r>
      <w:ins w:id="1104" w:author="Author">
        <w:r w:rsidR="004F4040">
          <w:rPr>
            <w:rFonts w:ascii="inherit" w:hAnsi="inherit"/>
            <w:sz w:val="24"/>
            <w:szCs w:val="24"/>
          </w:rPr>
          <w:t>-</w:t>
        </w:r>
      </w:ins>
      <w:del w:id="1105" w:author="Author">
        <w:r w:rsidRPr="005B3720" w:rsidDel="004F4040">
          <w:rPr>
            <w:rFonts w:ascii="inherit" w:hAnsi="inherit"/>
            <w:sz w:val="24"/>
            <w:szCs w:val="24"/>
          </w:rPr>
          <w:delText xml:space="preserve"> </w:delText>
        </w:r>
      </w:del>
      <w:r w:rsidRPr="005B3720">
        <w:rPr>
          <w:rFonts w:ascii="inherit" w:hAnsi="inherit"/>
          <w:sz w:val="24"/>
          <w:szCs w:val="24"/>
        </w:rPr>
        <w:t xml:space="preserve">term development of the </w:t>
      </w:r>
      <w:ins w:id="1106" w:author="Author">
        <w:r w:rsidR="004F4040">
          <w:rPr>
            <w:rFonts w:ascii="inherit" w:hAnsi="inherit"/>
            <w:sz w:val="24"/>
            <w:szCs w:val="24"/>
          </w:rPr>
          <w:t xml:space="preserve">isolated AC </w:t>
        </w:r>
      </w:ins>
      <w:r w:rsidRPr="005B3720">
        <w:rPr>
          <w:rFonts w:ascii="inherit" w:hAnsi="inherit"/>
          <w:sz w:val="24"/>
          <w:szCs w:val="24"/>
        </w:rPr>
        <w:t xml:space="preserve">network when determining these ranges, as well as the potential costs for </w:t>
      </w:r>
      <w:ins w:id="1107" w:author="Author">
        <w:r w:rsidR="004F4040" w:rsidRPr="00A32F69">
          <w:rPr>
            <w:rFonts w:ascii="inherit" w:hAnsi="inherit"/>
            <w:sz w:val="24"/>
            <w:szCs w:val="24"/>
          </w:rPr>
          <w:t xml:space="preserve">asynchronously connected </w:t>
        </w:r>
        <w:r w:rsidR="004F4040">
          <w:rPr>
            <w:rFonts w:ascii="inherit" w:hAnsi="inherit"/>
            <w:sz w:val="24"/>
            <w:szCs w:val="24"/>
          </w:rPr>
          <w:t>p</w:t>
        </w:r>
        <w:r w:rsidR="004F4040" w:rsidRPr="00A32F69">
          <w:rPr>
            <w:rFonts w:ascii="inherit" w:hAnsi="inherit"/>
            <w:sz w:val="24"/>
            <w:szCs w:val="24"/>
          </w:rPr>
          <w:t xml:space="preserve">ower </w:t>
        </w:r>
        <w:r w:rsidR="004F4040">
          <w:rPr>
            <w:rFonts w:ascii="inherit" w:hAnsi="inherit"/>
            <w:sz w:val="24"/>
            <w:szCs w:val="24"/>
          </w:rPr>
          <w:t>p</w:t>
        </w:r>
        <w:r w:rsidR="004F4040" w:rsidRPr="00A32F69">
          <w:rPr>
            <w:rFonts w:ascii="inherit" w:hAnsi="inherit"/>
            <w:sz w:val="24"/>
            <w:szCs w:val="24"/>
          </w:rPr>
          <w:t xml:space="preserve">ark </w:t>
        </w:r>
        <w:r w:rsidR="004F4040">
          <w:rPr>
            <w:rFonts w:ascii="inherit" w:hAnsi="inherit"/>
            <w:sz w:val="24"/>
            <w:szCs w:val="24"/>
          </w:rPr>
          <w:t>m</w:t>
        </w:r>
        <w:r w:rsidR="004F4040" w:rsidRPr="00A32F69">
          <w:rPr>
            <w:rFonts w:ascii="inherit" w:hAnsi="inherit"/>
            <w:sz w:val="24"/>
            <w:szCs w:val="24"/>
          </w:rPr>
          <w:t>odule</w:t>
        </w:r>
        <w:r w:rsidR="004F4040">
          <w:rPr>
            <w:rFonts w:ascii="inherit" w:hAnsi="inherit"/>
            <w:sz w:val="24"/>
            <w:szCs w:val="24"/>
          </w:rPr>
          <w:t>s</w:t>
        </w:r>
        <w:r w:rsidR="004F4040" w:rsidRPr="00A32F69">
          <w:rPr>
            <w:rFonts w:ascii="inherit" w:hAnsi="inherit"/>
            <w:sz w:val="24"/>
            <w:szCs w:val="24"/>
          </w:rPr>
          <w:t xml:space="preserve"> and asynchronously connected </w:t>
        </w:r>
        <w:r w:rsidR="004F4040">
          <w:rPr>
            <w:rFonts w:ascii="inherit" w:hAnsi="inherit"/>
            <w:sz w:val="24"/>
            <w:szCs w:val="24"/>
          </w:rPr>
          <w:t>e</w:t>
        </w:r>
        <w:r w:rsidR="004F4040" w:rsidRPr="00A32F69">
          <w:rPr>
            <w:rFonts w:ascii="inherit" w:hAnsi="inherit"/>
            <w:sz w:val="24"/>
            <w:szCs w:val="24"/>
          </w:rPr>
          <w:t xml:space="preserve">lectricity </w:t>
        </w:r>
        <w:r w:rsidR="004F4040">
          <w:rPr>
            <w:rFonts w:ascii="inherit" w:hAnsi="inherit"/>
            <w:sz w:val="24"/>
            <w:szCs w:val="24"/>
          </w:rPr>
          <w:t>s</w:t>
        </w:r>
        <w:r w:rsidR="004F4040" w:rsidRPr="00A32F69">
          <w:rPr>
            <w:rFonts w:ascii="inherit" w:hAnsi="inherit"/>
            <w:sz w:val="24"/>
            <w:szCs w:val="24"/>
          </w:rPr>
          <w:t xml:space="preserve">torage </w:t>
        </w:r>
        <w:r w:rsidR="004F4040" w:rsidRPr="005B3720">
          <w:rPr>
            <w:rFonts w:ascii="inherit" w:hAnsi="inherit"/>
            <w:sz w:val="24"/>
            <w:szCs w:val="24"/>
          </w:rPr>
          <w:t>module</w:t>
        </w:r>
        <w:r w:rsidR="004F4040">
          <w:rPr>
            <w:rFonts w:ascii="inherit" w:hAnsi="inherit"/>
            <w:sz w:val="24"/>
            <w:szCs w:val="24"/>
          </w:rPr>
          <w:t>s</w:t>
        </w:r>
      </w:ins>
      <w:del w:id="1108" w:author="Author">
        <w:r w:rsidRPr="005B3720" w:rsidDel="004F4040">
          <w:rPr>
            <w:rFonts w:ascii="inherit" w:hAnsi="inherit"/>
            <w:sz w:val="24"/>
            <w:szCs w:val="24"/>
          </w:rPr>
          <w:delText>power park modules</w:delText>
        </w:r>
      </w:del>
      <w:r w:rsidRPr="005B3720">
        <w:rPr>
          <w:rFonts w:ascii="inherit" w:hAnsi="inherit"/>
          <w:sz w:val="24"/>
          <w:szCs w:val="24"/>
        </w:rPr>
        <w:t xml:space="preserve"> of delivering the capability of providing reactive power production at high voltages and reactive power consumption at low voltages. </w:t>
      </w:r>
    </w:p>
    <w:p w14:paraId="238871B4" w14:textId="2CFC23DB" w:rsidR="00AE476A" w:rsidRPr="005B3720" w:rsidRDefault="00BF5202">
      <w:pPr>
        <w:spacing w:after="253"/>
        <w:ind w:left="597"/>
        <w:rPr>
          <w:rFonts w:ascii="inherit" w:hAnsi="inherit"/>
          <w:sz w:val="24"/>
          <w:szCs w:val="24"/>
        </w:rPr>
      </w:pPr>
      <w:r w:rsidRPr="005B3720">
        <w:rPr>
          <w:rFonts w:ascii="inherit" w:hAnsi="inherit"/>
          <w:sz w:val="24"/>
          <w:szCs w:val="24"/>
        </w:rPr>
        <w:t xml:space="preserve">If the Ten-Year Network Development Plan developed in accordance with Article </w:t>
      </w:r>
      <w:ins w:id="1109" w:author="Author">
        <w:r w:rsidR="00D8067A">
          <w:rPr>
            <w:rFonts w:ascii="inherit" w:hAnsi="inherit"/>
            <w:sz w:val="24"/>
            <w:szCs w:val="24"/>
          </w:rPr>
          <w:t>30</w:t>
        </w:r>
      </w:ins>
      <w:del w:id="1110" w:author="Author">
        <w:r w:rsidRPr="005B3720" w:rsidDel="00D8067A">
          <w:rPr>
            <w:rFonts w:ascii="inherit" w:hAnsi="inherit"/>
            <w:sz w:val="24"/>
            <w:szCs w:val="24"/>
          </w:rPr>
          <w:delText>8</w:delText>
        </w:r>
      </w:del>
      <w:r w:rsidRPr="005B3720">
        <w:rPr>
          <w:rFonts w:ascii="inherit" w:hAnsi="inherit"/>
          <w:sz w:val="24"/>
          <w:szCs w:val="24"/>
        </w:rPr>
        <w:t xml:space="preserve"> of Regulation (E</w:t>
      </w:r>
      <w:ins w:id="1111" w:author="Author">
        <w:r w:rsidR="00D8067A">
          <w:rPr>
            <w:rFonts w:ascii="inherit" w:hAnsi="inherit"/>
            <w:sz w:val="24"/>
            <w:szCs w:val="24"/>
          </w:rPr>
          <w:t>U</w:t>
        </w:r>
      </w:ins>
      <w:del w:id="1112" w:author="Author">
        <w:r w:rsidRPr="005B3720" w:rsidDel="00D8067A">
          <w:rPr>
            <w:rFonts w:ascii="inherit" w:hAnsi="inherit"/>
            <w:sz w:val="24"/>
            <w:szCs w:val="24"/>
          </w:rPr>
          <w:delText>C</w:delText>
        </w:r>
      </w:del>
      <w:r w:rsidRPr="005B3720">
        <w:rPr>
          <w:rFonts w:ascii="inherit" w:hAnsi="inherit"/>
          <w:sz w:val="24"/>
          <w:szCs w:val="24"/>
        </w:rPr>
        <w:t xml:space="preserve">) </w:t>
      </w:r>
      <w:ins w:id="1113" w:author="Author">
        <w:r w:rsidR="00D8067A">
          <w:rPr>
            <w:rFonts w:ascii="inherit" w:hAnsi="inherit"/>
            <w:sz w:val="24"/>
            <w:szCs w:val="24"/>
          </w:rPr>
          <w:t>2019</w:t>
        </w:r>
      </w:ins>
      <w:del w:id="1114" w:author="Author">
        <w:r w:rsidRPr="005B3720" w:rsidDel="00D8067A">
          <w:rPr>
            <w:rFonts w:ascii="inherit" w:hAnsi="inherit"/>
            <w:sz w:val="24"/>
            <w:szCs w:val="24"/>
          </w:rPr>
          <w:delText>No 714</w:delText>
        </w:r>
      </w:del>
      <w:r w:rsidRPr="005B3720">
        <w:rPr>
          <w:rFonts w:ascii="inherit" w:hAnsi="inherit"/>
          <w:sz w:val="24"/>
          <w:szCs w:val="24"/>
        </w:rPr>
        <w:t>/</w:t>
      </w:r>
      <w:ins w:id="1115" w:author="Author">
        <w:r w:rsidR="00D8067A">
          <w:rPr>
            <w:rFonts w:ascii="inherit" w:hAnsi="inherit"/>
            <w:sz w:val="24"/>
            <w:szCs w:val="24"/>
          </w:rPr>
          <w:t>943</w:t>
        </w:r>
      </w:ins>
      <w:del w:id="1116" w:author="Author">
        <w:r w:rsidRPr="005B3720" w:rsidDel="00D8067A">
          <w:rPr>
            <w:rFonts w:ascii="inherit" w:hAnsi="inherit"/>
            <w:sz w:val="24"/>
            <w:szCs w:val="24"/>
          </w:rPr>
          <w:delText>2009</w:delText>
        </w:r>
      </w:del>
      <w:r w:rsidRPr="005B3720">
        <w:rPr>
          <w:rFonts w:ascii="inherit" w:hAnsi="inherit"/>
          <w:sz w:val="24"/>
          <w:szCs w:val="24"/>
        </w:rPr>
        <w:t xml:space="preserve"> or a national plan developed and approved in accordance with Article </w:t>
      </w:r>
      <w:ins w:id="1117" w:author="Author">
        <w:r w:rsidR="00D8067A">
          <w:rPr>
            <w:rFonts w:ascii="inherit" w:hAnsi="inherit"/>
            <w:sz w:val="24"/>
            <w:szCs w:val="24"/>
          </w:rPr>
          <w:t>51</w:t>
        </w:r>
      </w:ins>
      <w:del w:id="1118" w:author="Author">
        <w:r w:rsidRPr="005B3720" w:rsidDel="00D8067A">
          <w:rPr>
            <w:rFonts w:ascii="inherit" w:hAnsi="inherit"/>
            <w:sz w:val="24"/>
            <w:szCs w:val="24"/>
          </w:rPr>
          <w:delText>22</w:delText>
        </w:r>
      </w:del>
      <w:r w:rsidRPr="005B3720">
        <w:rPr>
          <w:rFonts w:ascii="inherit" w:hAnsi="inherit"/>
          <w:sz w:val="24"/>
          <w:szCs w:val="24"/>
        </w:rPr>
        <w:t xml:space="preserve"> of Directive</w:t>
      </w:r>
      <w:ins w:id="1119" w:author="Author">
        <w:r w:rsidR="00D8067A">
          <w:rPr>
            <w:rFonts w:ascii="inherit" w:hAnsi="inherit"/>
            <w:sz w:val="24"/>
            <w:szCs w:val="24"/>
          </w:rPr>
          <w:t xml:space="preserve"> (EU)</w:t>
        </w:r>
      </w:ins>
      <w:r w:rsidRPr="005B3720">
        <w:rPr>
          <w:rFonts w:ascii="inherit" w:hAnsi="inherit"/>
          <w:sz w:val="24"/>
          <w:szCs w:val="24"/>
        </w:rPr>
        <w:t xml:space="preserve"> 20</w:t>
      </w:r>
      <w:ins w:id="1120" w:author="Author">
        <w:r w:rsidR="00D8067A">
          <w:rPr>
            <w:rFonts w:ascii="inherit" w:hAnsi="inherit"/>
            <w:sz w:val="24"/>
            <w:szCs w:val="24"/>
          </w:rPr>
          <w:t>1</w:t>
        </w:r>
      </w:ins>
      <w:del w:id="1121" w:author="Author">
        <w:r w:rsidRPr="005B3720" w:rsidDel="00D8067A">
          <w:rPr>
            <w:rFonts w:ascii="inherit" w:hAnsi="inherit"/>
            <w:sz w:val="24"/>
            <w:szCs w:val="24"/>
          </w:rPr>
          <w:delText>0</w:delText>
        </w:r>
      </w:del>
      <w:r w:rsidRPr="005B3720">
        <w:rPr>
          <w:rFonts w:ascii="inherit" w:hAnsi="inherit"/>
          <w:sz w:val="24"/>
          <w:szCs w:val="24"/>
        </w:rPr>
        <w:t>9/</w:t>
      </w:r>
      <w:ins w:id="1122" w:author="Author">
        <w:r w:rsidR="00D8067A">
          <w:rPr>
            <w:rFonts w:ascii="inherit" w:hAnsi="inherit"/>
            <w:sz w:val="24"/>
            <w:szCs w:val="24"/>
          </w:rPr>
          <w:t>944</w:t>
        </w:r>
      </w:ins>
      <w:del w:id="1123" w:author="Author">
        <w:r w:rsidRPr="005B3720" w:rsidDel="00D8067A">
          <w:rPr>
            <w:rFonts w:ascii="inherit" w:hAnsi="inherit"/>
            <w:sz w:val="24"/>
            <w:szCs w:val="24"/>
          </w:rPr>
          <w:delText>72/EC</w:delText>
        </w:r>
      </w:del>
      <w:r w:rsidRPr="005B3720">
        <w:rPr>
          <w:rFonts w:ascii="inherit" w:hAnsi="inherit"/>
          <w:sz w:val="24"/>
          <w:szCs w:val="24"/>
        </w:rPr>
        <w:t xml:space="preserve"> specifies that a</w:t>
      </w:r>
      <w:ins w:id="1124" w:author="Author">
        <w:r w:rsidR="00E277F3">
          <w:rPr>
            <w:rFonts w:ascii="inherit" w:hAnsi="inherit"/>
            <w:sz w:val="24"/>
            <w:szCs w:val="24"/>
          </w:rPr>
          <w:t>n</w:t>
        </w:r>
      </w:ins>
      <w:r w:rsidRPr="005B3720">
        <w:rPr>
          <w:rFonts w:ascii="inherit" w:hAnsi="inherit"/>
          <w:sz w:val="24"/>
          <w:szCs w:val="24"/>
        </w:rPr>
        <w:t xml:space="preserve"> </w:t>
      </w:r>
      <w:ins w:id="1125" w:author="Author">
        <w:r w:rsidR="00E277F3" w:rsidRPr="00A32F69">
          <w:rPr>
            <w:rFonts w:ascii="inherit" w:hAnsi="inherit"/>
            <w:sz w:val="24"/>
            <w:szCs w:val="24"/>
          </w:rPr>
          <w:t xml:space="preserve">asynchronously connected </w:t>
        </w:r>
        <w:r w:rsidR="00E277F3">
          <w:rPr>
            <w:rFonts w:ascii="inherit" w:hAnsi="inherit"/>
            <w:sz w:val="24"/>
            <w:szCs w:val="24"/>
          </w:rPr>
          <w:t>p</w:t>
        </w:r>
        <w:r w:rsidR="00E277F3" w:rsidRPr="00A32F69">
          <w:rPr>
            <w:rFonts w:ascii="inherit" w:hAnsi="inherit"/>
            <w:sz w:val="24"/>
            <w:szCs w:val="24"/>
          </w:rPr>
          <w:t xml:space="preserve">ower </w:t>
        </w:r>
        <w:r w:rsidR="00E277F3">
          <w:rPr>
            <w:rFonts w:ascii="inherit" w:hAnsi="inherit"/>
            <w:sz w:val="24"/>
            <w:szCs w:val="24"/>
          </w:rPr>
          <w:t>p</w:t>
        </w:r>
        <w:r w:rsidR="00E277F3" w:rsidRPr="00A32F69">
          <w:rPr>
            <w:rFonts w:ascii="inherit" w:hAnsi="inherit"/>
            <w:sz w:val="24"/>
            <w:szCs w:val="24"/>
          </w:rPr>
          <w:t xml:space="preserve">ark </w:t>
        </w:r>
        <w:r w:rsidR="00E277F3">
          <w:rPr>
            <w:rFonts w:ascii="inherit" w:hAnsi="inherit"/>
            <w:sz w:val="24"/>
            <w:szCs w:val="24"/>
          </w:rPr>
          <w:t>m</w:t>
        </w:r>
        <w:r w:rsidR="00E277F3" w:rsidRPr="00A32F69">
          <w:rPr>
            <w:rFonts w:ascii="inherit" w:hAnsi="inherit"/>
            <w:sz w:val="24"/>
            <w:szCs w:val="24"/>
          </w:rPr>
          <w:t xml:space="preserve">odule and an asynchronously connected </w:t>
        </w:r>
        <w:r w:rsidR="00E277F3">
          <w:rPr>
            <w:rFonts w:ascii="inherit" w:hAnsi="inherit"/>
            <w:sz w:val="24"/>
            <w:szCs w:val="24"/>
          </w:rPr>
          <w:t>e</w:t>
        </w:r>
        <w:r w:rsidR="00E277F3" w:rsidRPr="00A32F69">
          <w:rPr>
            <w:rFonts w:ascii="inherit" w:hAnsi="inherit"/>
            <w:sz w:val="24"/>
            <w:szCs w:val="24"/>
          </w:rPr>
          <w:t xml:space="preserve">lectricity </w:t>
        </w:r>
        <w:r w:rsidR="00E277F3">
          <w:rPr>
            <w:rFonts w:ascii="inherit" w:hAnsi="inherit"/>
            <w:sz w:val="24"/>
            <w:szCs w:val="24"/>
          </w:rPr>
          <w:t>s</w:t>
        </w:r>
        <w:r w:rsidR="00E277F3" w:rsidRPr="00A32F69">
          <w:rPr>
            <w:rFonts w:ascii="inherit" w:hAnsi="inherit"/>
            <w:sz w:val="24"/>
            <w:szCs w:val="24"/>
          </w:rPr>
          <w:t xml:space="preserve">torage </w:t>
        </w:r>
        <w:r w:rsidR="00E277F3" w:rsidRPr="005B3720">
          <w:rPr>
            <w:rFonts w:ascii="inherit" w:hAnsi="inherit"/>
            <w:sz w:val="24"/>
            <w:szCs w:val="24"/>
          </w:rPr>
          <w:t>module</w:t>
        </w:r>
      </w:ins>
      <w:del w:id="1126" w:author="Author">
        <w:r w:rsidRPr="005B3720" w:rsidDel="00E277F3">
          <w:rPr>
            <w:rFonts w:ascii="inherit" w:hAnsi="inherit"/>
            <w:sz w:val="24"/>
            <w:szCs w:val="24"/>
          </w:rPr>
          <w:delText>DC-connected power park module</w:delText>
        </w:r>
      </w:del>
      <w:r w:rsidRPr="005B3720">
        <w:rPr>
          <w:rFonts w:ascii="inherit" w:hAnsi="inherit"/>
          <w:sz w:val="24"/>
          <w:szCs w:val="24"/>
        </w:rPr>
        <w:t xml:space="preserve"> will become AC-connected to the synchronous area, the relevant TSO may specify that either: </w:t>
      </w:r>
    </w:p>
    <w:p w14:paraId="447ED644" w14:textId="70B752CD" w:rsidR="00AE476A" w:rsidRPr="005B3720" w:rsidRDefault="00BF5202">
      <w:pPr>
        <w:spacing w:after="253"/>
        <w:ind w:left="868" w:hanging="281"/>
        <w:rPr>
          <w:rFonts w:ascii="inherit" w:hAnsi="inherit"/>
          <w:sz w:val="24"/>
          <w:szCs w:val="24"/>
        </w:rPr>
      </w:pPr>
      <w:r w:rsidRPr="005B3720">
        <w:rPr>
          <w:rFonts w:ascii="inherit" w:hAnsi="inherit"/>
          <w:sz w:val="24"/>
          <w:szCs w:val="24"/>
        </w:rPr>
        <w:t xml:space="preserve">— the </w:t>
      </w:r>
      <w:ins w:id="1127" w:author="Author">
        <w:r w:rsidR="00E277F3" w:rsidRPr="00A32F69">
          <w:rPr>
            <w:rFonts w:ascii="inherit" w:hAnsi="inherit"/>
            <w:sz w:val="24"/>
            <w:szCs w:val="24"/>
          </w:rPr>
          <w:t xml:space="preserve">asynchronously connected </w:t>
        </w:r>
        <w:r w:rsidR="00E277F3">
          <w:rPr>
            <w:rFonts w:ascii="inherit" w:hAnsi="inherit"/>
            <w:sz w:val="24"/>
            <w:szCs w:val="24"/>
          </w:rPr>
          <w:t>p</w:t>
        </w:r>
        <w:r w:rsidR="00E277F3" w:rsidRPr="00A32F69">
          <w:rPr>
            <w:rFonts w:ascii="inherit" w:hAnsi="inherit"/>
            <w:sz w:val="24"/>
            <w:szCs w:val="24"/>
          </w:rPr>
          <w:t xml:space="preserve">ower </w:t>
        </w:r>
        <w:r w:rsidR="00E277F3">
          <w:rPr>
            <w:rFonts w:ascii="inherit" w:hAnsi="inherit"/>
            <w:sz w:val="24"/>
            <w:szCs w:val="24"/>
          </w:rPr>
          <w:t>p</w:t>
        </w:r>
        <w:r w:rsidR="00E277F3" w:rsidRPr="00A32F69">
          <w:rPr>
            <w:rFonts w:ascii="inherit" w:hAnsi="inherit"/>
            <w:sz w:val="24"/>
            <w:szCs w:val="24"/>
          </w:rPr>
          <w:t xml:space="preserve">ark </w:t>
        </w:r>
        <w:r w:rsidR="00E277F3">
          <w:rPr>
            <w:rFonts w:ascii="inherit" w:hAnsi="inherit"/>
            <w:sz w:val="24"/>
            <w:szCs w:val="24"/>
          </w:rPr>
          <w:t>m</w:t>
        </w:r>
        <w:r w:rsidR="00E277F3" w:rsidRPr="00A32F69">
          <w:rPr>
            <w:rFonts w:ascii="inherit" w:hAnsi="inherit"/>
            <w:sz w:val="24"/>
            <w:szCs w:val="24"/>
          </w:rPr>
          <w:t xml:space="preserve">odule and </w:t>
        </w:r>
        <w:r w:rsidR="00E277F3">
          <w:rPr>
            <w:rFonts w:ascii="inherit" w:hAnsi="inherit"/>
            <w:sz w:val="24"/>
            <w:szCs w:val="24"/>
          </w:rPr>
          <w:t>the</w:t>
        </w:r>
        <w:r w:rsidR="00E277F3" w:rsidRPr="00A32F69">
          <w:rPr>
            <w:rFonts w:ascii="inherit" w:hAnsi="inherit"/>
            <w:sz w:val="24"/>
            <w:szCs w:val="24"/>
          </w:rPr>
          <w:t xml:space="preserve"> asynchronously connected </w:t>
        </w:r>
        <w:r w:rsidR="00E277F3">
          <w:rPr>
            <w:rFonts w:ascii="inherit" w:hAnsi="inherit"/>
            <w:sz w:val="24"/>
            <w:szCs w:val="24"/>
          </w:rPr>
          <w:t>e</w:t>
        </w:r>
        <w:r w:rsidR="00E277F3" w:rsidRPr="00A32F69">
          <w:rPr>
            <w:rFonts w:ascii="inherit" w:hAnsi="inherit"/>
            <w:sz w:val="24"/>
            <w:szCs w:val="24"/>
          </w:rPr>
          <w:t xml:space="preserve">lectricity </w:t>
        </w:r>
        <w:r w:rsidR="00E277F3">
          <w:rPr>
            <w:rFonts w:ascii="inherit" w:hAnsi="inherit"/>
            <w:sz w:val="24"/>
            <w:szCs w:val="24"/>
          </w:rPr>
          <w:t>s</w:t>
        </w:r>
        <w:r w:rsidR="00E277F3" w:rsidRPr="00A32F69">
          <w:rPr>
            <w:rFonts w:ascii="inherit" w:hAnsi="inherit"/>
            <w:sz w:val="24"/>
            <w:szCs w:val="24"/>
          </w:rPr>
          <w:t xml:space="preserve">torage </w:t>
        </w:r>
        <w:r w:rsidR="00E277F3" w:rsidRPr="005B3720">
          <w:rPr>
            <w:rFonts w:ascii="inherit" w:hAnsi="inherit"/>
            <w:sz w:val="24"/>
            <w:szCs w:val="24"/>
          </w:rPr>
          <w:t>module</w:t>
        </w:r>
      </w:ins>
      <w:del w:id="1128" w:author="Author">
        <w:r w:rsidRPr="005B3720" w:rsidDel="00E277F3">
          <w:rPr>
            <w:rFonts w:ascii="inherit" w:hAnsi="inherit"/>
            <w:sz w:val="24"/>
            <w:szCs w:val="24"/>
          </w:rPr>
          <w:delText>DC-connected power park module</w:delText>
        </w:r>
      </w:del>
      <w:r w:rsidRPr="005B3720">
        <w:rPr>
          <w:rFonts w:ascii="inherit" w:hAnsi="inherit"/>
          <w:sz w:val="24"/>
          <w:szCs w:val="24"/>
        </w:rPr>
        <w:t xml:space="preserve"> shall have the capabilities prescribed in </w:t>
      </w:r>
      <w:r w:rsidRPr="00404DDC">
        <w:rPr>
          <w:rFonts w:ascii="inherit" w:hAnsi="inherit"/>
          <w:sz w:val="24"/>
          <w:szCs w:val="24"/>
        </w:rPr>
        <w:t>Article 25(4)</w:t>
      </w:r>
      <w:r w:rsidRPr="005B3720">
        <w:rPr>
          <w:rFonts w:ascii="inherit" w:hAnsi="inherit"/>
          <w:sz w:val="24"/>
          <w:szCs w:val="24"/>
        </w:rPr>
        <w:t xml:space="preserve"> of </w:t>
      </w:r>
      <w:ins w:id="1129" w:author="Author">
        <w:r w:rsidR="0006574C">
          <w:rPr>
            <w:rFonts w:ascii="inherit" w:hAnsi="inherit"/>
            <w:sz w:val="24"/>
            <w:szCs w:val="24"/>
          </w:rPr>
          <w:t>RfG</w:t>
        </w:r>
        <w:r w:rsidR="00C762E9">
          <w:rPr>
            <w:rFonts w:ascii="inherit" w:hAnsi="inherit"/>
            <w:sz w:val="24"/>
            <w:szCs w:val="24"/>
          </w:rPr>
          <w:t xml:space="preserve"> 2.0</w:t>
        </w:r>
        <w:r w:rsidR="00BC4739">
          <w:rPr>
            <w:rFonts w:ascii="inherit" w:hAnsi="inherit"/>
            <w:sz w:val="24"/>
            <w:szCs w:val="24"/>
          </w:rPr>
          <w:t xml:space="preserve"> </w:t>
        </w:r>
      </w:ins>
      <w:del w:id="1130" w:author="Author">
        <w:r w:rsidRPr="005B3720" w:rsidDel="0006574C">
          <w:rPr>
            <w:rFonts w:ascii="inherit" w:hAnsi="inherit"/>
            <w:sz w:val="24"/>
            <w:szCs w:val="24"/>
          </w:rPr>
          <w:delText xml:space="preserve">Regulation (EU) 2016/631 </w:delText>
        </w:r>
      </w:del>
      <w:r w:rsidRPr="005B3720">
        <w:rPr>
          <w:rFonts w:ascii="inherit" w:hAnsi="inherit"/>
          <w:sz w:val="24"/>
          <w:szCs w:val="24"/>
        </w:rPr>
        <w:t xml:space="preserve">for that synchronous area installed at the time of initial connection and commissioning of the </w:t>
      </w:r>
      <w:ins w:id="1131" w:author="Author">
        <w:r w:rsidR="00E277F3" w:rsidRPr="00A32F69">
          <w:rPr>
            <w:rFonts w:ascii="inherit" w:hAnsi="inherit"/>
            <w:sz w:val="24"/>
            <w:szCs w:val="24"/>
          </w:rPr>
          <w:t xml:space="preserve">asynchronously connected </w:t>
        </w:r>
        <w:r w:rsidR="00E277F3">
          <w:rPr>
            <w:rFonts w:ascii="inherit" w:hAnsi="inherit"/>
            <w:sz w:val="24"/>
            <w:szCs w:val="24"/>
          </w:rPr>
          <w:t>p</w:t>
        </w:r>
        <w:r w:rsidR="00E277F3" w:rsidRPr="00A32F69">
          <w:rPr>
            <w:rFonts w:ascii="inherit" w:hAnsi="inherit"/>
            <w:sz w:val="24"/>
            <w:szCs w:val="24"/>
          </w:rPr>
          <w:t xml:space="preserve">ower </w:t>
        </w:r>
        <w:r w:rsidR="00E277F3">
          <w:rPr>
            <w:rFonts w:ascii="inherit" w:hAnsi="inherit"/>
            <w:sz w:val="24"/>
            <w:szCs w:val="24"/>
          </w:rPr>
          <w:t>p</w:t>
        </w:r>
        <w:r w:rsidR="00E277F3" w:rsidRPr="00A32F69">
          <w:rPr>
            <w:rFonts w:ascii="inherit" w:hAnsi="inherit"/>
            <w:sz w:val="24"/>
            <w:szCs w:val="24"/>
          </w:rPr>
          <w:t xml:space="preserve">ark </w:t>
        </w:r>
        <w:r w:rsidR="00E277F3">
          <w:rPr>
            <w:rFonts w:ascii="inherit" w:hAnsi="inherit"/>
            <w:sz w:val="24"/>
            <w:szCs w:val="24"/>
          </w:rPr>
          <w:t>m</w:t>
        </w:r>
        <w:r w:rsidR="00E277F3" w:rsidRPr="00A32F69">
          <w:rPr>
            <w:rFonts w:ascii="inherit" w:hAnsi="inherit"/>
            <w:sz w:val="24"/>
            <w:szCs w:val="24"/>
          </w:rPr>
          <w:t xml:space="preserve">odule and </w:t>
        </w:r>
        <w:r w:rsidR="00E4466C">
          <w:rPr>
            <w:rFonts w:ascii="inherit" w:hAnsi="inherit"/>
            <w:sz w:val="24"/>
            <w:szCs w:val="24"/>
          </w:rPr>
          <w:t>the</w:t>
        </w:r>
        <w:r w:rsidR="00E277F3" w:rsidRPr="00A32F69">
          <w:rPr>
            <w:rFonts w:ascii="inherit" w:hAnsi="inherit"/>
            <w:sz w:val="24"/>
            <w:szCs w:val="24"/>
          </w:rPr>
          <w:t xml:space="preserve"> asynchronously connected </w:t>
        </w:r>
        <w:r w:rsidR="00E277F3">
          <w:rPr>
            <w:rFonts w:ascii="inherit" w:hAnsi="inherit"/>
            <w:sz w:val="24"/>
            <w:szCs w:val="24"/>
          </w:rPr>
          <w:t>e</w:t>
        </w:r>
        <w:r w:rsidR="00E277F3" w:rsidRPr="00A32F69">
          <w:rPr>
            <w:rFonts w:ascii="inherit" w:hAnsi="inherit"/>
            <w:sz w:val="24"/>
            <w:szCs w:val="24"/>
          </w:rPr>
          <w:t xml:space="preserve">lectricity </w:t>
        </w:r>
        <w:r w:rsidR="00E277F3">
          <w:rPr>
            <w:rFonts w:ascii="inherit" w:hAnsi="inherit"/>
            <w:sz w:val="24"/>
            <w:szCs w:val="24"/>
          </w:rPr>
          <w:t>s</w:t>
        </w:r>
        <w:r w:rsidR="00E277F3" w:rsidRPr="00A32F69">
          <w:rPr>
            <w:rFonts w:ascii="inherit" w:hAnsi="inherit"/>
            <w:sz w:val="24"/>
            <w:szCs w:val="24"/>
          </w:rPr>
          <w:t xml:space="preserve">torage </w:t>
        </w:r>
        <w:r w:rsidR="00E277F3" w:rsidRPr="005B3720">
          <w:rPr>
            <w:rFonts w:ascii="inherit" w:hAnsi="inherit"/>
            <w:sz w:val="24"/>
            <w:szCs w:val="24"/>
          </w:rPr>
          <w:t>module</w:t>
        </w:r>
      </w:ins>
      <w:del w:id="1132" w:author="Author">
        <w:r w:rsidRPr="005B3720" w:rsidDel="00E277F3">
          <w:rPr>
            <w:rFonts w:ascii="inherit" w:hAnsi="inherit"/>
            <w:sz w:val="24"/>
            <w:szCs w:val="24"/>
          </w:rPr>
          <w:delText>DC-connected power park module</w:delText>
        </w:r>
      </w:del>
      <w:r w:rsidRPr="005B3720">
        <w:rPr>
          <w:rFonts w:ascii="inherit" w:hAnsi="inherit"/>
          <w:sz w:val="24"/>
          <w:szCs w:val="24"/>
        </w:rPr>
        <w:t xml:space="preserve"> to the AC-network; or </w:t>
      </w:r>
    </w:p>
    <w:p w14:paraId="50EEBA4E" w14:textId="7967F3B7" w:rsidR="00AE476A" w:rsidRPr="005B3720" w:rsidRDefault="00BF5202">
      <w:pPr>
        <w:spacing w:after="252"/>
        <w:ind w:left="868" w:hanging="281"/>
        <w:rPr>
          <w:rFonts w:ascii="inherit" w:hAnsi="inherit"/>
          <w:sz w:val="24"/>
          <w:szCs w:val="24"/>
        </w:rPr>
      </w:pPr>
      <w:r w:rsidRPr="005B3720">
        <w:rPr>
          <w:rFonts w:ascii="inherit" w:hAnsi="inherit"/>
          <w:sz w:val="24"/>
          <w:szCs w:val="24"/>
        </w:rPr>
        <w:t xml:space="preserve">— the </w:t>
      </w:r>
      <w:ins w:id="1133" w:author="Author">
        <w:r w:rsidR="00E4466C" w:rsidRPr="00A32F69">
          <w:rPr>
            <w:rFonts w:ascii="inherit" w:hAnsi="inherit"/>
            <w:sz w:val="24"/>
            <w:szCs w:val="24"/>
          </w:rPr>
          <w:t xml:space="preserve">asynchronously connected </w:t>
        </w:r>
        <w:r w:rsidR="00E4466C">
          <w:rPr>
            <w:rFonts w:ascii="inherit" w:hAnsi="inherit"/>
            <w:sz w:val="24"/>
            <w:szCs w:val="24"/>
          </w:rPr>
          <w:t>p</w:t>
        </w:r>
        <w:r w:rsidR="00E4466C" w:rsidRPr="00A32F69">
          <w:rPr>
            <w:rFonts w:ascii="inherit" w:hAnsi="inherit"/>
            <w:sz w:val="24"/>
            <w:szCs w:val="24"/>
          </w:rPr>
          <w:t xml:space="preserve">ower </w:t>
        </w:r>
        <w:r w:rsidR="00E4466C">
          <w:rPr>
            <w:rFonts w:ascii="inherit" w:hAnsi="inherit"/>
            <w:sz w:val="24"/>
            <w:szCs w:val="24"/>
          </w:rPr>
          <w:t>p</w:t>
        </w:r>
        <w:r w:rsidR="00E4466C" w:rsidRPr="00A32F69">
          <w:rPr>
            <w:rFonts w:ascii="inherit" w:hAnsi="inherit"/>
            <w:sz w:val="24"/>
            <w:szCs w:val="24"/>
          </w:rPr>
          <w:t xml:space="preserve">ark </w:t>
        </w:r>
        <w:r w:rsidR="00E4466C">
          <w:rPr>
            <w:rFonts w:ascii="inherit" w:hAnsi="inherit"/>
            <w:sz w:val="24"/>
            <w:szCs w:val="24"/>
          </w:rPr>
          <w:t>m</w:t>
        </w:r>
        <w:r w:rsidR="00E4466C" w:rsidRPr="00A32F69">
          <w:rPr>
            <w:rFonts w:ascii="inherit" w:hAnsi="inherit"/>
            <w:sz w:val="24"/>
            <w:szCs w:val="24"/>
          </w:rPr>
          <w:t xml:space="preserve">odule </w:t>
        </w:r>
        <w:r w:rsidR="00E4466C">
          <w:rPr>
            <w:rFonts w:ascii="inherit" w:hAnsi="inherit"/>
            <w:sz w:val="24"/>
            <w:szCs w:val="24"/>
          </w:rPr>
          <w:t xml:space="preserve">owner </w:t>
        </w:r>
        <w:r w:rsidR="00E4466C" w:rsidRPr="00A32F69">
          <w:rPr>
            <w:rFonts w:ascii="inherit" w:hAnsi="inherit"/>
            <w:sz w:val="24"/>
            <w:szCs w:val="24"/>
          </w:rPr>
          <w:t xml:space="preserve">and </w:t>
        </w:r>
        <w:r w:rsidR="00E4466C">
          <w:rPr>
            <w:rFonts w:ascii="inherit" w:hAnsi="inherit"/>
            <w:sz w:val="24"/>
            <w:szCs w:val="24"/>
          </w:rPr>
          <w:t>the</w:t>
        </w:r>
        <w:r w:rsidR="00E4466C" w:rsidRPr="00A32F69">
          <w:rPr>
            <w:rFonts w:ascii="inherit" w:hAnsi="inherit"/>
            <w:sz w:val="24"/>
            <w:szCs w:val="24"/>
          </w:rPr>
          <w:t xml:space="preserve"> asynchronously connected </w:t>
        </w:r>
        <w:r w:rsidR="00E4466C">
          <w:rPr>
            <w:rFonts w:ascii="inherit" w:hAnsi="inherit"/>
            <w:sz w:val="24"/>
            <w:szCs w:val="24"/>
          </w:rPr>
          <w:t>e</w:t>
        </w:r>
        <w:r w:rsidR="00E4466C" w:rsidRPr="00A32F69">
          <w:rPr>
            <w:rFonts w:ascii="inherit" w:hAnsi="inherit"/>
            <w:sz w:val="24"/>
            <w:szCs w:val="24"/>
          </w:rPr>
          <w:t xml:space="preserve">lectricity </w:t>
        </w:r>
        <w:r w:rsidR="00E4466C">
          <w:rPr>
            <w:rFonts w:ascii="inherit" w:hAnsi="inherit"/>
            <w:sz w:val="24"/>
            <w:szCs w:val="24"/>
          </w:rPr>
          <w:t>s</w:t>
        </w:r>
        <w:r w:rsidR="00E4466C" w:rsidRPr="00A32F69">
          <w:rPr>
            <w:rFonts w:ascii="inherit" w:hAnsi="inherit"/>
            <w:sz w:val="24"/>
            <w:szCs w:val="24"/>
          </w:rPr>
          <w:t xml:space="preserve">torage </w:t>
        </w:r>
        <w:r w:rsidR="00E4466C" w:rsidRPr="005B3720">
          <w:rPr>
            <w:rFonts w:ascii="inherit" w:hAnsi="inherit"/>
            <w:sz w:val="24"/>
            <w:szCs w:val="24"/>
          </w:rPr>
          <w:t>module</w:t>
        </w:r>
      </w:ins>
      <w:del w:id="1134" w:author="Author">
        <w:r w:rsidRPr="005B3720" w:rsidDel="00E4466C">
          <w:rPr>
            <w:rFonts w:ascii="inherit" w:hAnsi="inherit"/>
            <w:sz w:val="24"/>
            <w:szCs w:val="24"/>
          </w:rPr>
          <w:delText>DC-connected power park module</w:delText>
        </w:r>
      </w:del>
      <w:r w:rsidRPr="005B3720">
        <w:rPr>
          <w:rFonts w:ascii="inherit" w:hAnsi="inherit"/>
          <w:sz w:val="24"/>
          <w:szCs w:val="24"/>
        </w:rPr>
        <w:t xml:space="preserve"> owner shall demonstrate to, and then reach agreement with, the relevant system operator and the relevant TSO on how the reactive power capability prescribed in Article 25</w:t>
      </w:r>
      <w:r w:rsidRPr="00BF4F00">
        <w:rPr>
          <w:rFonts w:ascii="inherit" w:hAnsi="inherit"/>
          <w:sz w:val="24"/>
          <w:szCs w:val="24"/>
        </w:rPr>
        <w:t>(4)</w:t>
      </w:r>
      <w:r w:rsidRPr="005B3720">
        <w:rPr>
          <w:rFonts w:ascii="inherit" w:hAnsi="inherit"/>
          <w:sz w:val="24"/>
          <w:szCs w:val="24"/>
        </w:rPr>
        <w:t xml:space="preserve"> of </w:t>
      </w:r>
      <w:ins w:id="1135" w:author="Author">
        <w:r w:rsidR="00C762E9">
          <w:rPr>
            <w:rFonts w:ascii="inherit" w:hAnsi="inherit"/>
            <w:sz w:val="24"/>
            <w:szCs w:val="24"/>
          </w:rPr>
          <w:t>RfG 2.0</w:t>
        </w:r>
        <w:r w:rsidR="0032344B">
          <w:rPr>
            <w:rFonts w:ascii="inherit" w:hAnsi="inherit"/>
            <w:sz w:val="24"/>
            <w:szCs w:val="24"/>
          </w:rPr>
          <w:t xml:space="preserve"> </w:t>
        </w:r>
      </w:ins>
      <w:del w:id="1136" w:author="Author">
        <w:r w:rsidRPr="005B3720" w:rsidDel="00C762E9">
          <w:rPr>
            <w:rFonts w:ascii="inherit" w:hAnsi="inherit"/>
            <w:sz w:val="24"/>
            <w:szCs w:val="24"/>
          </w:rPr>
          <w:delText xml:space="preserve">Regulation (EU) 2016/631 </w:delText>
        </w:r>
      </w:del>
      <w:r w:rsidRPr="005B3720">
        <w:rPr>
          <w:rFonts w:ascii="inherit" w:hAnsi="inherit"/>
          <w:sz w:val="24"/>
          <w:szCs w:val="24"/>
        </w:rPr>
        <w:t xml:space="preserve">for that synchronous area will be provided in the event that the </w:t>
      </w:r>
      <w:ins w:id="1137" w:author="Author">
        <w:r w:rsidR="00E4466C" w:rsidRPr="00A32F69">
          <w:rPr>
            <w:rFonts w:ascii="inherit" w:hAnsi="inherit"/>
            <w:sz w:val="24"/>
            <w:szCs w:val="24"/>
          </w:rPr>
          <w:t xml:space="preserve">asynchronously connected </w:t>
        </w:r>
        <w:r w:rsidR="00E4466C">
          <w:rPr>
            <w:rFonts w:ascii="inherit" w:hAnsi="inherit"/>
            <w:sz w:val="24"/>
            <w:szCs w:val="24"/>
          </w:rPr>
          <w:t>p</w:t>
        </w:r>
        <w:r w:rsidR="00E4466C" w:rsidRPr="00A32F69">
          <w:rPr>
            <w:rFonts w:ascii="inherit" w:hAnsi="inherit"/>
            <w:sz w:val="24"/>
            <w:szCs w:val="24"/>
          </w:rPr>
          <w:t xml:space="preserve">ower </w:t>
        </w:r>
        <w:r w:rsidR="00E4466C">
          <w:rPr>
            <w:rFonts w:ascii="inherit" w:hAnsi="inherit"/>
            <w:sz w:val="24"/>
            <w:szCs w:val="24"/>
          </w:rPr>
          <w:t>p</w:t>
        </w:r>
        <w:r w:rsidR="00E4466C" w:rsidRPr="00A32F69">
          <w:rPr>
            <w:rFonts w:ascii="inherit" w:hAnsi="inherit"/>
            <w:sz w:val="24"/>
            <w:szCs w:val="24"/>
          </w:rPr>
          <w:t xml:space="preserve">ark </w:t>
        </w:r>
        <w:r w:rsidR="00E4466C">
          <w:rPr>
            <w:rFonts w:ascii="inherit" w:hAnsi="inherit"/>
            <w:sz w:val="24"/>
            <w:szCs w:val="24"/>
          </w:rPr>
          <w:t>m</w:t>
        </w:r>
        <w:r w:rsidR="00E4466C" w:rsidRPr="00A32F69">
          <w:rPr>
            <w:rFonts w:ascii="inherit" w:hAnsi="inherit"/>
            <w:sz w:val="24"/>
            <w:szCs w:val="24"/>
          </w:rPr>
          <w:t xml:space="preserve">odule and </w:t>
        </w:r>
        <w:r w:rsidR="00E4466C">
          <w:rPr>
            <w:rFonts w:ascii="inherit" w:hAnsi="inherit"/>
            <w:sz w:val="24"/>
            <w:szCs w:val="24"/>
          </w:rPr>
          <w:t>the</w:t>
        </w:r>
        <w:r w:rsidR="00E4466C" w:rsidRPr="00A32F69">
          <w:rPr>
            <w:rFonts w:ascii="inherit" w:hAnsi="inherit"/>
            <w:sz w:val="24"/>
            <w:szCs w:val="24"/>
          </w:rPr>
          <w:t xml:space="preserve"> asynchronously connected </w:t>
        </w:r>
        <w:r w:rsidR="00E4466C">
          <w:rPr>
            <w:rFonts w:ascii="inherit" w:hAnsi="inherit"/>
            <w:sz w:val="24"/>
            <w:szCs w:val="24"/>
          </w:rPr>
          <w:t>e</w:t>
        </w:r>
        <w:r w:rsidR="00E4466C" w:rsidRPr="00A32F69">
          <w:rPr>
            <w:rFonts w:ascii="inherit" w:hAnsi="inherit"/>
            <w:sz w:val="24"/>
            <w:szCs w:val="24"/>
          </w:rPr>
          <w:t xml:space="preserve">lectricity </w:t>
        </w:r>
        <w:r w:rsidR="00E4466C">
          <w:rPr>
            <w:rFonts w:ascii="inherit" w:hAnsi="inherit"/>
            <w:sz w:val="24"/>
            <w:szCs w:val="24"/>
          </w:rPr>
          <w:t>s</w:t>
        </w:r>
        <w:r w:rsidR="00E4466C" w:rsidRPr="00A32F69">
          <w:rPr>
            <w:rFonts w:ascii="inherit" w:hAnsi="inherit"/>
            <w:sz w:val="24"/>
            <w:szCs w:val="24"/>
          </w:rPr>
          <w:t xml:space="preserve">torage </w:t>
        </w:r>
        <w:r w:rsidR="00E4466C" w:rsidRPr="005B3720">
          <w:rPr>
            <w:rFonts w:ascii="inherit" w:hAnsi="inherit"/>
            <w:sz w:val="24"/>
            <w:szCs w:val="24"/>
          </w:rPr>
          <w:t>module</w:t>
        </w:r>
      </w:ins>
      <w:del w:id="1138" w:author="Author">
        <w:r w:rsidRPr="005B3720" w:rsidDel="00E4466C">
          <w:rPr>
            <w:rFonts w:ascii="inherit" w:hAnsi="inherit"/>
            <w:sz w:val="24"/>
            <w:szCs w:val="24"/>
          </w:rPr>
          <w:delText>DC-connected power park module</w:delText>
        </w:r>
      </w:del>
      <w:r w:rsidRPr="005B3720">
        <w:rPr>
          <w:rFonts w:ascii="inherit" w:hAnsi="inherit"/>
          <w:sz w:val="24"/>
          <w:szCs w:val="24"/>
        </w:rPr>
        <w:t xml:space="preserve"> becomes AC-connected to the synchronous area. </w:t>
      </w:r>
    </w:p>
    <w:p w14:paraId="716E26BD" w14:textId="63E225FA" w:rsidR="00AE476A" w:rsidRPr="005B3720" w:rsidRDefault="00BF5202" w:rsidP="00D70247">
      <w:pPr>
        <w:numPr>
          <w:ilvl w:val="1"/>
          <w:numId w:val="47"/>
        </w:numPr>
        <w:spacing w:after="264"/>
        <w:ind w:left="588" w:hanging="293"/>
        <w:rPr>
          <w:rFonts w:ascii="inherit" w:hAnsi="inherit"/>
          <w:sz w:val="24"/>
          <w:szCs w:val="24"/>
        </w:rPr>
      </w:pPr>
      <w:r w:rsidRPr="005B3720">
        <w:rPr>
          <w:rFonts w:ascii="inherit" w:hAnsi="inherit"/>
          <w:sz w:val="24"/>
          <w:szCs w:val="24"/>
        </w:rPr>
        <w:lastRenderedPageBreak/>
        <w:t>With regard to reactive power capability, the relevant system operator may specify supplementary reactive power to be provided if the connection point of a</w:t>
      </w:r>
      <w:ins w:id="1139" w:author="Author">
        <w:r w:rsidR="00E4538E">
          <w:rPr>
            <w:rFonts w:ascii="inherit" w:hAnsi="inherit"/>
            <w:sz w:val="24"/>
            <w:szCs w:val="24"/>
          </w:rPr>
          <w:t>n</w:t>
        </w:r>
      </w:ins>
      <w:r w:rsidRPr="005B3720">
        <w:rPr>
          <w:rFonts w:ascii="inherit" w:hAnsi="inherit"/>
          <w:sz w:val="24"/>
          <w:szCs w:val="24"/>
        </w:rPr>
        <w:t xml:space="preserve"> </w:t>
      </w:r>
      <w:ins w:id="1140" w:author="Author">
        <w:r w:rsidR="00E4538E" w:rsidRPr="00A32F69">
          <w:rPr>
            <w:rFonts w:ascii="inherit" w:hAnsi="inherit"/>
            <w:sz w:val="24"/>
            <w:szCs w:val="24"/>
          </w:rPr>
          <w:t xml:space="preserve">asynchronously connected </w:t>
        </w:r>
        <w:r w:rsidR="00E4538E">
          <w:rPr>
            <w:rFonts w:ascii="inherit" w:hAnsi="inherit"/>
            <w:sz w:val="24"/>
            <w:szCs w:val="24"/>
          </w:rPr>
          <w:t>p</w:t>
        </w:r>
        <w:r w:rsidR="00E4538E" w:rsidRPr="00A32F69">
          <w:rPr>
            <w:rFonts w:ascii="inherit" w:hAnsi="inherit"/>
            <w:sz w:val="24"/>
            <w:szCs w:val="24"/>
          </w:rPr>
          <w:t xml:space="preserve">ower </w:t>
        </w:r>
        <w:r w:rsidR="00E4538E">
          <w:rPr>
            <w:rFonts w:ascii="inherit" w:hAnsi="inherit"/>
            <w:sz w:val="24"/>
            <w:szCs w:val="24"/>
          </w:rPr>
          <w:t>p</w:t>
        </w:r>
        <w:r w:rsidR="00E4538E" w:rsidRPr="00A32F69">
          <w:rPr>
            <w:rFonts w:ascii="inherit" w:hAnsi="inherit"/>
            <w:sz w:val="24"/>
            <w:szCs w:val="24"/>
          </w:rPr>
          <w:t xml:space="preserve">ark </w:t>
        </w:r>
        <w:r w:rsidR="00E4538E">
          <w:rPr>
            <w:rFonts w:ascii="inherit" w:hAnsi="inherit"/>
            <w:sz w:val="24"/>
            <w:szCs w:val="24"/>
          </w:rPr>
          <w:t>m</w:t>
        </w:r>
        <w:r w:rsidR="00E4538E" w:rsidRPr="00A32F69">
          <w:rPr>
            <w:rFonts w:ascii="inherit" w:hAnsi="inherit"/>
            <w:sz w:val="24"/>
            <w:szCs w:val="24"/>
          </w:rPr>
          <w:t xml:space="preserve">odule and an asynchronously connected </w:t>
        </w:r>
        <w:r w:rsidR="00E4538E">
          <w:rPr>
            <w:rFonts w:ascii="inherit" w:hAnsi="inherit"/>
            <w:sz w:val="24"/>
            <w:szCs w:val="24"/>
          </w:rPr>
          <w:t>e</w:t>
        </w:r>
        <w:r w:rsidR="00E4538E" w:rsidRPr="00A32F69">
          <w:rPr>
            <w:rFonts w:ascii="inherit" w:hAnsi="inherit"/>
            <w:sz w:val="24"/>
            <w:szCs w:val="24"/>
          </w:rPr>
          <w:t xml:space="preserve">lectricity </w:t>
        </w:r>
        <w:r w:rsidR="00E4538E">
          <w:rPr>
            <w:rFonts w:ascii="inherit" w:hAnsi="inherit"/>
            <w:sz w:val="24"/>
            <w:szCs w:val="24"/>
          </w:rPr>
          <w:t>s</w:t>
        </w:r>
        <w:r w:rsidR="00E4538E" w:rsidRPr="00A32F69">
          <w:rPr>
            <w:rFonts w:ascii="inherit" w:hAnsi="inherit"/>
            <w:sz w:val="24"/>
            <w:szCs w:val="24"/>
          </w:rPr>
          <w:t xml:space="preserve">torage </w:t>
        </w:r>
        <w:r w:rsidR="00E4538E" w:rsidRPr="005B3720">
          <w:rPr>
            <w:rFonts w:ascii="inherit" w:hAnsi="inherit"/>
            <w:sz w:val="24"/>
            <w:szCs w:val="24"/>
          </w:rPr>
          <w:t>module</w:t>
        </w:r>
      </w:ins>
      <w:del w:id="1141" w:author="Author">
        <w:r w:rsidRPr="005B3720" w:rsidDel="00E4538E">
          <w:rPr>
            <w:rFonts w:ascii="inherit" w:hAnsi="inherit"/>
            <w:sz w:val="24"/>
            <w:szCs w:val="24"/>
          </w:rPr>
          <w:delText>DC-connected power park module</w:delText>
        </w:r>
      </w:del>
      <w:r w:rsidRPr="005B3720">
        <w:rPr>
          <w:rFonts w:ascii="inherit" w:hAnsi="inherit"/>
          <w:sz w:val="24"/>
          <w:szCs w:val="24"/>
        </w:rPr>
        <w:t xml:space="preserve"> is neither located at the high-voltage terminals of the step-up transformer to the voltage level of the connection point nor at the </w:t>
      </w:r>
      <w:del w:id="1142" w:author="Author">
        <w:r w:rsidRPr="005B3720" w:rsidDel="00E4538E">
          <w:rPr>
            <w:rFonts w:ascii="inherit" w:hAnsi="inherit"/>
            <w:sz w:val="24"/>
            <w:szCs w:val="24"/>
          </w:rPr>
          <w:delText xml:space="preserve">alternator </w:delText>
        </w:r>
      </w:del>
      <w:ins w:id="1143" w:author="Author">
        <w:r w:rsidR="00E4538E">
          <w:rPr>
            <w:rFonts w:ascii="inherit" w:hAnsi="inherit"/>
            <w:sz w:val="24"/>
            <w:szCs w:val="24"/>
          </w:rPr>
          <w:t>asset</w:t>
        </w:r>
        <w:r w:rsidR="00E4538E" w:rsidRPr="005B3720">
          <w:rPr>
            <w:rFonts w:ascii="inherit" w:hAnsi="inherit"/>
            <w:sz w:val="24"/>
            <w:szCs w:val="24"/>
          </w:rPr>
          <w:t xml:space="preserve"> </w:t>
        </w:r>
      </w:ins>
      <w:r w:rsidRPr="005B3720">
        <w:rPr>
          <w:rFonts w:ascii="inherit" w:hAnsi="inherit"/>
          <w:sz w:val="24"/>
          <w:szCs w:val="24"/>
        </w:rPr>
        <w:t xml:space="preserve">terminals, if no step-up transformer exists. This supplementary reactive power shall compensate the reactive power exchange of the high-voltage line or cable between the high-voltage terminals of the step-up transformer of the </w:t>
      </w:r>
      <w:ins w:id="1144" w:author="Author">
        <w:r w:rsidR="00E4538E" w:rsidRPr="00A32F69">
          <w:rPr>
            <w:rFonts w:ascii="inherit" w:hAnsi="inherit"/>
            <w:sz w:val="24"/>
            <w:szCs w:val="24"/>
          </w:rPr>
          <w:t xml:space="preserve">asynchronously connected </w:t>
        </w:r>
        <w:r w:rsidR="00E4538E">
          <w:rPr>
            <w:rFonts w:ascii="inherit" w:hAnsi="inherit"/>
            <w:sz w:val="24"/>
            <w:szCs w:val="24"/>
          </w:rPr>
          <w:t>p</w:t>
        </w:r>
        <w:r w:rsidR="00E4538E" w:rsidRPr="00A32F69">
          <w:rPr>
            <w:rFonts w:ascii="inherit" w:hAnsi="inherit"/>
            <w:sz w:val="24"/>
            <w:szCs w:val="24"/>
          </w:rPr>
          <w:t xml:space="preserve">ower </w:t>
        </w:r>
        <w:r w:rsidR="00E4538E">
          <w:rPr>
            <w:rFonts w:ascii="inherit" w:hAnsi="inherit"/>
            <w:sz w:val="24"/>
            <w:szCs w:val="24"/>
          </w:rPr>
          <w:t>p</w:t>
        </w:r>
        <w:r w:rsidR="00E4538E" w:rsidRPr="00A32F69">
          <w:rPr>
            <w:rFonts w:ascii="inherit" w:hAnsi="inherit"/>
            <w:sz w:val="24"/>
            <w:szCs w:val="24"/>
          </w:rPr>
          <w:t xml:space="preserve">ark </w:t>
        </w:r>
        <w:r w:rsidR="00E4538E">
          <w:rPr>
            <w:rFonts w:ascii="inherit" w:hAnsi="inherit"/>
            <w:sz w:val="24"/>
            <w:szCs w:val="24"/>
          </w:rPr>
          <w:t>m</w:t>
        </w:r>
        <w:r w:rsidR="00E4538E" w:rsidRPr="00A32F69">
          <w:rPr>
            <w:rFonts w:ascii="inherit" w:hAnsi="inherit"/>
            <w:sz w:val="24"/>
            <w:szCs w:val="24"/>
          </w:rPr>
          <w:t xml:space="preserve">odule and </w:t>
        </w:r>
        <w:r w:rsidR="00E4538E">
          <w:rPr>
            <w:rFonts w:ascii="inherit" w:hAnsi="inherit"/>
            <w:sz w:val="24"/>
            <w:szCs w:val="24"/>
          </w:rPr>
          <w:t>the</w:t>
        </w:r>
        <w:r w:rsidR="00E4538E" w:rsidRPr="00A32F69">
          <w:rPr>
            <w:rFonts w:ascii="inherit" w:hAnsi="inherit"/>
            <w:sz w:val="24"/>
            <w:szCs w:val="24"/>
          </w:rPr>
          <w:t xml:space="preserve"> asynchronously connected </w:t>
        </w:r>
        <w:r w:rsidR="00E4538E">
          <w:rPr>
            <w:rFonts w:ascii="inherit" w:hAnsi="inherit"/>
            <w:sz w:val="24"/>
            <w:szCs w:val="24"/>
          </w:rPr>
          <w:t>e</w:t>
        </w:r>
        <w:r w:rsidR="00E4538E" w:rsidRPr="00A32F69">
          <w:rPr>
            <w:rFonts w:ascii="inherit" w:hAnsi="inherit"/>
            <w:sz w:val="24"/>
            <w:szCs w:val="24"/>
          </w:rPr>
          <w:t xml:space="preserve">lectricity </w:t>
        </w:r>
        <w:r w:rsidR="00E4538E">
          <w:rPr>
            <w:rFonts w:ascii="inherit" w:hAnsi="inherit"/>
            <w:sz w:val="24"/>
            <w:szCs w:val="24"/>
          </w:rPr>
          <w:t>s</w:t>
        </w:r>
        <w:r w:rsidR="00E4538E" w:rsidRPr="00A32F69">
          <w:rPr>
            <w:rFonts w:ascii="inherit" w:hAnsi="inherit"/>
            <w:sz w:val="24"/>
            <w:szCs w:val="24"/>
          </w:rPr>
          <w:t xml:space="preserve">torage </w:t>
        </w:r>
        <w:r w:rsidR="00E4538E" w:rsidRPr="005B3720">
          <w:rPr>
            <w:rFonts w:ascii="inherit" w:hAnsi="inherit"/>
            <w:sz w:val="24"/>
            <w:szCs w:val="24"/>
          </w:rPr>
          <w:t>module</w:t>
        </w:r>
      </w:ins>
      <w:del w:id="1145" w:author="Author">
        <w:r w:rsidRPr="005B3720" w:rsidDel="00E4538E">
          <w:rPr>
            <w:rFonts w:ascii="inherit" w:hAnsi="inherit"/>
            <w:sz w:val="24"/>
            <w:szCs w:val="24"/>
          </w:rPr>
          <w:delText>DC-connected power park module</w:delText>
        </w:r>
      </w:del>
      <w:r w:rsidRPr="005B3720">
        <w:rPr>
          <w:rFonts w:ascii="inherit" w:hAnsi="inherit"/>
          <w:sz w:val="24"/>
          <w:szCs w:val="24"/>
        </w:rPr>
        <w:t xml:space="preserve"> or </w:t>
      </w:r>
      <w:del w:id="1146" w:author="Author">
        <w:r w:rsidRPr="005B3720" w:rsidDel="00E4538E">
          <w:rPr>
            <w:rFonts w:ascii="inherit" w:hAnsi="inherit"/>
            <w:sz w:val="24"/>
            <w:szCs w:val="24"/>
          </w:rPr>
          <w:delText>its alternator</w:delText>
        </w:r>
      </w:del>
      <w:ins w:id="1147" w:author="Author">
        <w:r w:rsidR="00E4538E">
          <w:rPr>
            <w:rFonts w:ascii="inherit" w:hAnsi="inherit"/>
            <w:sz w:val="24"/>
            <w:szCs w:val="24"/>
          </w:rPr>
          <w:t>the assets</w:t>
        </w:r>
      </w:ins>
      <w:r w:rsidRPr="005B3720">
        <w:rPr>
          <w:rFonts w:ascii="inherit" w:hAnsi="inherit"/>
          <w:sz w:val="24"/>
          <w:szCs w:val="24"/>
        </w:rPr>
        <w:t xml:space="preserve"> terminals, if no step-up transformer exists, and the connection point and shall be provided by the responsible owner of that line or cable.</w:t>
      </w:r>
    </w:p>
    <w:p w14:paraId="29D109C9" w14:textId="7E032003" w:rsidR="00AE476A" w:rsidRDefault="00BF5202" w:rsidP="00D70247">
      <w:pPr>
        <w:numPr>
          <w:ilvl w:val="0"/>
          <w:numId w:val="48"/>
        </w:numPr>
        <w:spacing w:after="395"/>
        <w:rPr>
          <w:ins w:id="1148" w:author="Author"/>
          <w:rFonts w:ascii="inherit" w:hAnsi="inherit"/>
          <w:sz w:val="24"/>
          <w:szCs w:val="24"/>
        </w:rPr>
      </w:pPr>
      <w:r w:rsidRPr="005B3720">
        <w:rPr>
          <w:rFonts w:ascii="inherit" w:hAnsi="inherit"/>
          <w:sz w:val="24"/>
          <w:szCs w:val="24"/>
        </w:rPr>
        <w:t xml:space="preserve">With regard to priority to active or reactive power contribution for </w:t>
      </w:r>
      <w:ins w:id="1149" w:author="Author">
        <w:r w:rsidR="009D5145" w:rsidRPr="00A32F69">
          <w:rPr>
            <w:rFonts w:ascii="inherit" w:hAnsi="inherit"/>
            <w:sz w:val="24"/>
            <w:szCs w:val="24"/>
          </w:rPr>
          <w:t xml:space="preserve">asynchronously connected </w:t>
        </w:r>
        <w:r w:rsidR="009D5145">
          <w:rPr>
            <w:rFonts w:ascii="inherit" w:hAnsi="inherit"/>
            <w:sz w:val="24"/>
            <w:szCs w:val="24"/>
          </w:rPr>
          <w:t>p</w:t>
        </w:r>
        <w:r w:rsidR="009D5145" w:rsidRPr="00A32F69">
          <w:rPr>
            <w:rFonts w:ascii="inherit" w:hAnsi="inherit"/>
            <w:sz w:val="24"/>
            <w:szCs w:val="24"/>
          </w:rPr>
          <w:t xml:space="preserve">ower </w:t>
        </w:r>
        <w:r w:rsidR="009D5145">
          <w:rPr>
            <w:rFonts w:ascii="inherit" w:hAnsi="inherit"/>
            <w:sz w:val="24"/>
            <w:szCs w:val="24"/>
          </w:rPr>
          <w:t>p</w:t>
        </w:r>
        <w:r w:rsidR="009D5145" w:rsidRPr="00A32F69">
          <w:rPr>
            <w:rFonts w:ascii="inherit" w:hAnsi="inherit"/>
            <w:sz w:val="24"/>
            <w:szCs w:val="24"/>
          </w:rPr>
          <w:t xml:space="preserve">ark </w:t>
        </w:r>
        <w:r w:rsidR="009D5145">
          <w:rPr>
            <w:rFonts w:ascii="inherit" w:hAnsi="inherit"/>
            <w:sz w:val="24"/>
            <w:szCs w:val="24"/>
          </w:rPr>
          <w:t>m</w:t>
        </w:r>
        <w:r w:rsidR="009D5145" w:rsidRPr="00A32F69">
          <w:rPr>
            <w:rFonts w:ascii="inherit" w:hAnsi="inherit"/>
            <w:sz w:val="24"/>
            <w:szCs w:val="24"/>
          </w:rPr>
          <w:t>odule</w:t>
        </w:r>
        <w:r w:rsidR="009D5145">
          <w:rPr>
            <w:rFonts w:ascii="inherit" w:hAnsi="inherit"/>
            <w:sz w:val="24"/>
            <w:szCs w:val="24"/>
          </w:rPr>
          <w:t>s</w:t>
        </w:r>
        <w:r w:rsidR="009D5145" w:rsidRPr="00A32F69">
          <w:rPr>
            <w:rFonts w:ascii="inherit" w:hAnsi="inherit"/>
            <w:sz w:val="24"/>
            <w:szCs w:val="24"/>
          </w:rPr>
          <w:t xml:space="preserve"> and asynchronously connected </w:t>
        </w:r>
        <w:r w:rsidR="009D5145">
          <w:rPr>
            <w:rFonts w:ascii="inherit" w:hAnsi="inherit"/>
            <w:sz w:val="24"/>
            <w:szCs w:val="24"/>
          </w:rPr>
          <w:t>e</w:t>
        </w:r>
        <w:r w:rsidR="009D5145" w:rsidRPr="00A32F69">
          <w:rPr>
            <w:rFonts w:ascii="inherit" w:hAnsi="inherit"/>
            <w:sz w:val="24"/>
            <w:szCs w:val="24"/>
          </w:rPr>
          <w:t xml:space="preserve">lectricity </w:t>
        </w:r>
        <w:r w:rsidR="009D5145">
          <w:rPr>
            <w:rFonts w:ascii="inherit" w:hAnsi="inherit"/>
            <w:sz w:val="24"/>
            <w:szCs w:val="24"/>
          </w:rPr>
          <w:t>s</w:t>
        </w:r>
        <w:r w:rsidR="009D5145" w:rsidRPr="00A32F69">
          <w:rPr>
            <w:rFonts w:ascii="inherit" w:hAnsi="inherit"/>
            <w:sz w:val="24"/>
            <w:szCs w:val="24"/>
          </w:rPr>
          <w:t xml:space="preserve">torage </w:t>
        </w:r>
        <w:r w:rsidR="009D5145" w:rsidRPr="005B3720">
          <w:rPr>
            <w:rFonts w:ascii="inherit" w:hAnsi="inherit"/>
            <w:sz w:val="24"/>
            <w:szCs w:val="24"/>
          </w:rPr>
          <w:t>module</w:t>
        </w:r>
        <w:r w:rsidR="009D5145">
          <w:rPr>
            <w:rFonts w:ascii="inherit" w:hAnsi="inherit"/>
            <w:sz w:val="24"/>
            <w:szCs w:val="24"/>
          </w:rPr>
          <w:t>s</w:t>
        </w:r>
      </w:ins>
      <w:del w:id="1150" w:author="Author">
        <w:r w:rsidRPr="005B3720" w:rsidDel="009D5145">
          <w:rPr>
            <w:rFonts w:ascii="inherit" w:hAnsi="inherit"/>
            <w:sz w:val="24"/>
            <w:szCs w:val="24"/>
          </w:rPr>
          <w:delText>DC-connected power park modules</w:delText>
        </w:r>
      </w:del>
      <w:r w:rsidRPr="005B3720">
        <w:rPr>
          <w:rFonts w:ascii="inherit" w:hAnsi="inherit"/>
          <w:sz w:val="24"/>
          <w:szCs w:val="24"/>
        </w:rPr>
        <w:t>, the relevant system operator, in coordination with the relevant TSO shall specify whether active power contribution or reactive power contribution has priority during faults for which fault-ride-through capability is required. If priority is given to active power contribution, its provision shall be established within a time from the fault inception as specified by the relevant system operator, in coordination with the relevant TSO.</w:t>
      </w:r>
    </w:p>
    <w:p w14:paraId="01830FEC" w14:textId="33155731" w:rsidR="009D5145" w:rsidRPr="0025202F" w:rsidRDefault="009D5145" w:rsidP="00D70247">
      <w:pPr>
        <w:numPr>
          <w:ilvl w:val="0"/>
          <w:numId w:val="48"/>
        </w:numPr>
        <w:spacing w:after="395"/>
        <w:rPr>
          <w:rFonts w:ascii="inherit" w:hAnsi="inherit"/>
          <w:sz w:val="24"/>
          <w:szCs w:val="24"/>
        </w:rPr>
      </w:pPr>
      <w:ins w:id="1151" w:author="Author">
        <w:r w:rsidRPr="4DBA4EFC">
          <w:rPr>
            <w:rFonts w:ascii="inherit" w:hAnsi="inherit"/>
            <w:sz w:val="24"/>
            <w:szCs w:val="24"/>
          </w:rPr>
          <w:t>With respect to reactive power capability for asynchronously connected demand facilities,</w:t>
        </w:r>
        <w:r w:rsidR="005A7CD2">
          <w:rPr>
            <w:rFonts w:ascii="inherit" w:hAnsi="inherit"/>
            <w:sz w:val="24"/>
            <w:szCs w:val="24"/>
          </w:rPr>
          <w:t xml:space="preserve"> </w:t>
        </w:r>
        <w:r w:rsidR="005A7CD2" w:rsidRPr="4D90AB47">
          <w:rPr>
            <w:rFonts w:ascii="inherit" w:hAnsi="inherit"/>
            <w:sz w:val="24"/>
            <w:szCs w:val="24"/>
          </w:rPr>
          <w:t xml:space="preserve">asynchronously connected power-to-gas demand </w:t>
        </w:r>
        <w:del w:id="1152" w:author="Author">
          <w:r w:rsidRPr="4DBA4EFC">
            <w:rPr>
              <w:rFonts w:ascii="inherit" w:hAnsi="inherit"/>
              <w:sz w:val="24"/>
              <w:szCs w:val="24"/>
            </w:rPr>
            <w:delText xml:space="preserve"> </w:delText>
          </w:r>
        </w:del>
        <w:r w:rsidRPr="4DBA4EFC">
          <w:rPr>
            <w:rFonts w:ascii="inherit" w:hAnsi="inherit"/>
            <w:sz w:val="24"/>
            <w:szCs w:val="24"/>
          </w:rPr>
          <w:t xml:space="preserve">the actual reactive power range at the interface point shall be specified by the relevant TSO for importing and exporting reactive power prescribed in </w:t>
        </w:r>
        <w:r w:rsidR="00C762E9" w:rsidRPr="4DBA4EFC">
          <w:rPr>
            <w:rFonts w:ascii="inherit" w:hAnsi="inherit"/>
            <w:sz w:val="24"/>
            <w:szCs w:val="24"/>
          </w:rPr>
          <w:t>A</w:t>
        </w:r>
        <w:r w:rsidRPr="4DBA4EFC">
          <w:rPr>
            <w:rFonts w:ascii="inherit" w:hAnsi="inherit"/>
            <w:sz w:val="24"/>
            <w:szCs w:val="24"/>
          </w:rPr>
          <w:t xml:space="preserve">rticle 15(1) of </w:t>
        </w:r>
        <w:r w:rsidR="00C762E9" w:rsidRPr="4DBA4EFC">
          <w:rPr>
            <w:rFonts w:ascii="inherit" w:hAnsi="inherit"/>
            <w:sz w:val="24"/>
            <w:szCs w:val="24"/>
          </w:rPr>
          <w:t>DC 2.0</w:t>
        </w:r>
      </w:ins>
      <w:del w:id="1153" w:author="Author">
        <w:r w:rsidRPr="4DBA4EFC" w:rsidDel="009D5145">
          <w:rPr>
            <w:rFonts w:ascii="inherit" w:hAnsi="inherit"/>
            <w:sz w:val="24"/>
            <w:szCs w:val="24"/>
          </w:rPr>
          <w:delText>Regulation (EU) 2016/1388</w:delText>
        </w:r>
      </w:del>
      <w:ins w:id="1154" w:author="Author">
        <w:r w:rsidRPr="4DBA4EFC">
          <w:rPr>
            <w:rFonts w:ascii="inherit" w:hAnsi="inherit"/>
            <w:sz w:val="24"/>
            <w:szCs w:val="24"/>
          </w:rPr>
          <w:t>.</w:t>
        </w:r>
      </w:ins>
    </w:p>
    <w:p w14:paraId="67CC68E8" w14:textId="39728214" w:rsidR="00017834" w:rsidRDefault="00017834" w:rsidP="007E39B8">
      <w:pPr>
        <w:pStyle w:val="Heading2"/>
        <w:rPr>
          <w:ins w:id="1155" w:author="Author"/>
        </w:rPr>
      </w:pPr>
      <w:bookmarkStart w:id="1156" w:name="_Ref164174762"/>
      <w:bookmarkStart w:id="1157" w:name="_Ref153268490"/>
      <w:ins w:id="1158" w:author="Author">
        <w:r>
          <w:t>Article 40a</w:t>
        </w:r>
        <w:bookmarkEnd w:id="1156"/>
      </w:ins>
    </w:p>
    <w:p w14:paraId="3FF311A0" w14:textId="20B68AF4" w:rsidR="00017834" w:rsidRPr="00017834" w:rsidRDefault="00017834" w:rsidP="00017834">
      <w:pPr>
        <w:jc w:val="center"/>
        <w:rPr>
          <w:ins w:id="1159" w:author="Author"/>
          <w:rFonts w:ascii="inherit" w:hAnsi="inherit"/>
          <w:b/>
          <w:bCs/>
          <w:sz w:val="24"/>
          <w:szCs w:val="24"/>
        </w:rPr>
      </w:pPr>
      <w:ins w:id="1160" w:author="Author">
        <w:r w:rsidRPr="00017834">
          <w:rPr>
            <w:rFonts w:ascii="inherit" w:hAnsi="inherit"/>
            <w:b/>
            <w:bCs/>
            <w:sz w:val="24"/>
            <w:szCs w:val="24"/>
          </w:rPr>
          <w:t>Fault-ride-through capability of power-to-gas demand units</w:t>
        </w:r>
      </w:ins>
    </w:p>
    <w:p w14:paraId="7B64929F" w14:textId="3BB8F71C" w:rsidR="00017834" w:rsidRDefault="00017834" w:rsidP="00017834">
      <w:pPr>
        <w:rPr>
          <w:ins w:id="1161" w:author="Author"/>
          <w:rFonts w:ascii="inherit" w:hAnsi="inherit"/>
          <w:sz w:val="24"/>
          <w:szCs w:val="24"/>
        </w:rPr>
      </w:pPr>
      <w:ins w:id="1162" w:author="Author">
        <w:r w:rsidRPr="00017834">
          <w:rPr>
            <w:rFonts w:ascii="inherit" w:hAnsi="inherit"/>
            <w:sz w:val="24"/>
            <w:szCs w:val="24"/>
          </w:rPr>
          <w:t xml:space="preserve">With regard to </w:t>
        </w:r>
        <w:r>
          <w:rPr>
            <w:rFonts w:ascii="inherit" w:hAnsi="inherit"/>
            <w:sz w:val="24"/>
            <w:szCs w:val="24"/>
          </w:rPr>
          <w:t>f</w:t>
        </w:r>
        <w:r w:rsidRPr="00017834">
          <w:rPr>
            <w:rFonts w:ascii="inherit" w:hAnsi="inherit"/>
            <w:sz w:val="24"/>
            <w:szCs w:val="24"/>
          </w:rPr>
          <w:t>ault-</w:t>
        </w:r>
        <w:r>
          <w:rPr>
            <w:rFonts w:ascii="inherit" w:hAnsi="inherit"/>
            <w:sz w:val="24"/>
            <w:szCs w:val="24"/>
          </w:rPr>
          <w:t>r</w:t>
        </w:r>
        <w:r w:rsidRPr="00017834">
          <w:rPr>
            <w:rFonts w:ascii="inherit" w:hAnsi="inherit"/>
            <w:sz w:val="24"/>
            <w:szCs w:val="24"/>
          </w:rPr>
          <w:t>ide-</w:t>
        </w:r>
        <w:r>
          <w:rPr>
            <w:rFonts w:ascii="inherit" w:hAnsi="inherit"/>
            <w:sz w:val="24"/>
            <w:szCs w:val="24"/>
          </w:rPr>
          <w:t>t</w:t>
        </w:r>
        <w:r w:rsidRPr="00017834">
          <w:rPr>
            <w:rFonts w:ascii="inherit" w:hAnsi="inherit"/>
            <w:sz w:val="24"/>
            <w:szCs w:val="24"/>
          </w:rPr>
          <w:t xml:space="preserve">hrough capability of asynchronously connected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nits:</w:t>
        </w:r>
      </w:ins>
    </w:p>
    <w:p w14:paraId="4FD9DD0E" w14:textId="468D433E" w:rsidR="00017834" w:rsidRDefault="00017834" w:rsidP="00017834">
      <w:pPr>
        <w:pStyle w:val="ListParagraph"/>
        <w:numPr>
          <w:ilvl w:val="0"/>
          <w:numId w:val="181"/>
        </w:numPr>
        <w:spacing w:after="240"/>
        <w:ind w:left="567" w:hanging="567"/>
        <w:contextualSpacing w:val="0"/>
        <w:rPr>
          <w:ins w:id="1163" w:author="Author"/>
          <w:rFonts w:ascii="inherit" w:hAnsi="inherit"/>
          <w:sz w:val="24"/>
          <w:szCs w:val="24"/>
        </w:rPr>
      </w:pPr>
      <w:ins w:id="1164" w:author="Author">
        <w:r>
          <w:rPr>
            <w:rFonts w:ascii="inherit" w:hAnsi="inherit"/>
            <w:sz w:val="24"/>
            <w:szCs w:val="24"/>
          </w:rPr>
          <w:t>t</w:t>
        </w:r>
        <w:r w:rsidRPr="00017834">
          <w:rPr>
            <w:rFonts w:ascii="inherit" w:hAnsi="inherit"/>
            <w:sz w:val="24"/>
            <w:szCs w:val="24"/>
          </w:rPr>
          <w:t xml:space="preserve">he asynchronously connected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 xml:space="preserve">nit shall, when operating above the minimum operating level, </w:t>
        </w:r>
        <w:r w:rsidR="00DD7893">
          <w:rPr>
            <w:rFonts w:ascii="inherit" w:hAnsi="inherit"/>
            <w:sz w:val="24"/>
            <w:szCs w:val="24"/>
          </w:rPr>
          <w:t xml:space="preserve">shall </w:t>
        </w:r>
        <w:r w:rsidRPr="00017834">
          <w:rPr>
            <w:rFonts w:ascii="inherit" w:hAnsi="inherit"/>
            <w:sz w:val="24"/>
            <w:szCs w:val="24"/>
          </w:rPr>
          <w:t>be capable of staying connected to the network</w:t>
        </w:r>
        <w:r>
          <w:rPr>
            <w:rFonts w:ascii="inherit" w:hAnsi="inherit"/>
            <w:sz w:val="24"/>
            <w:szCs w:val="24"/>
          </w:rPr>
          <w:t xml:space="preserve"> </w:t>
        </w:r>
        <w:r w:rsidRPr="00017834">
          <w:rPr>
            <w:rFonts w:ascii="inherit" w:hAnsi="inherit"/>
            <w:sz w:val="24"/>
            <w:szCs w:val="24"/>
          </w:rPr>
          <w:t xml:space="preserve">and continuing to operate stably after the </w:t>
        </w:r>
        <w:del w:id="1165" w:author="Author">
          <w:r w:rsidRPr="00017834" w:rsidDel="00DD7893">
            <w:rPr>
              <w:rFonts w:ascii="inherit" w:hAnsi="inherit"/>
              <w:sz w:val="24"/>
              <w:szCs w:val="24"/>
            </w:rPr>
            <w:delText xml:space="preserve">power </w:delText>
          </w:r>
          <w:commentRangeStart w:id="1166"/>
          <w:r w:rsidRPr="00017834" w:rsidDel="00DD7893">
            <w:rPr>
              <w:rFonts w:ascii="inherit" w:hAnsi="inherit"/>
              <w:sz w:val="24"/>
              <w:szCs w:val="24"/>
            </w:rPr>
            <w:delText>system</w:delText>
          </w:r>
        </w:del>
        <w:r w:rsidR="00DD7893">
          <w:rPr>
            <w:rFonts w:ascii="inherit" w:hAnsi="inherit"/>
            <w:sz w:val="24"/>
            <w:szCs w:val="24"/>
          </w:rPr>
          <w:t>isolated AC network</w:t>
        </w:r>
        <w:r w:rsidRPr="00017834">
          <w:rPr>
            <w:rFonts w:ascii="inherit" w:hAnsi="inherit"/>
            <w:sz w:val="24"/>
            <w:szCs w:val="24"/>
          </w:rPr>
          <w:t xml:space="preserve"> </w:t>
        </w:r>
      </w:ins>
      <w:commentRangeEnd w:id="1166"/>
      <w:r w:rsidR="00B97B23">
        <w:rPr>
          <w:rStyle w:val="CommentReference"/>
        </w:rPr>
        <w:commentReference w:id="1166"/>
      </w:r>
      <w:ins w:id="1167" w:author="Author">
        <w:r w:rsidRPr="00017834">
          <w:rPr>
            <w:rFonts w:ascii="inherit" w:hAnsi="inherit"/>
            <w:sz w:val="24"/>
            <w:szCs w:val="24"/>
          </w:rPr>
          <w:t>has been disturbed by faults in the isolated AC network according to a voltage-against-time-profile in line with Figure X</w:t>
        </w:r>
        <w:r>
          <w:rPr>
            <w:rFonts w:ascii="inherit" w:hAnsi="inherit"/>
            <w:sz w:val="24"/>
            <w:szCs w:val="24"/>
          </w:rPr>
          <w:t>-d</w:t>
        </w:r>
        <w:r w:rsidRPr="00017834">
          <w:rPr>
            <w:rFonts w:ascii="inherit" w:hAnsi="inherit"/>
            <w:sz w:val="24"/>
            <w:szCs w:val="24"/>
          </w:rPr>
          <w:t xml:space="preserve"> and Tables X.1.1 to X.1.2.</w:t>
        </w:r>
      </w:ins>
    </w:p>
    <w:p w14:paraId="104B7FB4" w14:textId="1F6EB006" w:rsidR="00017834" w:rsidRDefault="00FE0707" w:rsidP="00FE0707">
      <w:pPr>
        <w:spacing w:after="240"/>
        <w:ind w:left="0" w:firstLine="0"/>
        <w:jc w:val="center"/>
        <w:rPr>
          <w:ins w:id="1168" w:author="Author"/>
          <w:rFonts w:ascii="inherit" w:hAnsi="inherit"/>
          <w:sz w:val="24"/>
          <w:szCs w:val="24"/>
        </w:rPr>
      </w:pPr>
      <w:ins w:id="1169" w:author="Author">
        <w:r w:rsidRPr="00FE0707">
          <w:rPr>
            <w:rFonts w:ascii="inherit" w:hAnsi="inherit"/>
            <w:noProof/>
            <w:sz w:val="24"/>
            <w:szCs w:val="24"/>
          </w:rPr>
          <w:lastRenderedPageBreak/>
          <w:drawing>
            <wp:inline distT="0" distB="0" distL="0" distR="0" wp14:anchorId="746392F2" wp14:editId="2B0933AB">
              <wp:extent cx="4953691" cy="2991267"/>
              <wp:effectExtent l="0" t="0" r="0" b="0"/>
              <wp:docPr id="409127833" name="Picture 409127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127833" name=""/>
                      <pic:cNvPicPr/>
                    </pic:nvPicPr>
                    <pic:blipFill>
                      <a:blip r:embed="rId14"/>
                      <a:stretch>
                        <a:fillRect/>
                      </a:stretch>
                    </pic:blipFill>
                    <pic:spPr>
                      <a:xfrm>
                        <a:off x="0" y="0"/>
                        <a:ext cx="4953691" cy="2991267"/>
                      </a:xfrm>
                      <a:prstGeom prst="rect">
                        <a:avLst/>
                      </a:prstGeom>
                    </pic:spPr>
                  </pic:pic>
                </a:graphicData>
              </a:graphic>
            </wp:inline>
          </w:drawing>
        </w:r>
      </w:ins>
    </w:p>
    <w:p w14:paraId="6034F6AE" w14:textId="14FF8FF5" w:rsidR="00017834" w:rsidRDefault="00017834" w:rsidP="00017834">
      <w:pPr>
        <w:spacing w:after="240"/>
        <w:ind w:left="0" w:firstLine="0"/>
        <w:rPr>
          <w:ins w:id="1170" w:author="Author"/>
          <w:rFonts w:ascii="inherit" w:hAnsi="inherit"/>
          <w:sz w:val="24"/>
          <w:szCs w:val="24"/>
        </w:rPr>
      </w:pPr>
      <w:ins w:id="1171" w:author="Author">
        <w:r w:rsidRPr="00017834">
          <w:rPr>
            <w:rFonts w:ascii="inherit" w:hAnsi="inherit"/>
            <w:b/>
            <w:bCs/>
            <w:sz w:val="24"/>
            <w:szCs w:val="24"/>
          </w:rPr>
          <w:t>Figure X-d:</w:t>
        </w:r>
        <w:r>
          <w:rPr>
            <w:rFonts w:ascii="inherit" w:hAnsi="inherit"/>
            <w:sz w:val="24"/>
            <w:szCs w:val="24"/>
          </w:rPr>
          <w:t xml:space="preserve"> </w:t>
        </w:r>
        <w:r w:rsidRPr="00017834">
          <w:rPr>
            <w:rFonts w:ascii="inherit" w:hAnsi="inherit"/>
            <w:sz w:val="24"/>
            <w:szCs w:val="24"/>
          </w:rPr>
          <w:t>Fault-ride-through profile of a Power-to-Gas Demand Unit</w:t>
        </w:r>
        <w:r>
          <w:rPr>
            <w:rFonts w:ascii="inherit" w:hAnsi="inherit"/>
            <w:sz w:val="24"/>
            <w:szCs w:val="24"/>
          </w:rPr>
          <w:t>.</w:t>
        </w:r>
      </w:ins>
    </w:p>
    <w:tbl>
      <w:tblPr>
        <w:tblStyle w:val="TableGrid0"/>
        <w:tblW w:w="0" w:type="auto"/>
        <w:tblInd w:w="1555" w:type="dxa"/>
        <w:tblLook w:val="04A0" w:firstRow="1" w:lastRow="0" w:firstColumn="1" w:lastColumn="0" w:noHBand="0" w:noVBand="1"/>
      </w:tblPr>
      <w:tblGrid>
        <w:gridCol w:w="1417"/>
        <w:gridCol w:w="3544"/>
      </w:tblGrid>
      <w:tr w:rsidR="004F1B93" w14:paraId="06472409" w14:textId="77777777" w:rsidTr="00663E71">
        <w:trPr>
          <w:ins w:id="1172" w:author="Author"/>
        </w:trPr>
        <w:tc>
          <w:tcPr>
            <w:tcW w:w="4961" w:type="dxa"/>
            <w:gridSpan w:val="2"/>
          </w:tcPr>
          <w:p w14:paraId="66E8A677" w14:textId="74277767" w:rsidR="004F1B93" w:rsidRPr="00FE0707" w:rsidRDefault="004F1B93" w:rsidP="00017834">
            <w:pPr>
              <w:spacing w:after="240"/>
              <w:ind w:left="0" w:firstLine="0"/>
              <w:rPr>
                <w:ins w:id="1173" w:author="Author"/>
                <w:rFonts w:ascii="inherit" w:hAnsi="inherit"/>
                <w:b/>
                <w:bCs/>
                <w:sz w:val="24"/>
                <w:szCs w:val="24"/>
              </w:rPr>
            </w:pPr>
            <w:ins w:id="1174" w:author="Author">
              <w:r w:rsidRPr="00FE0707">
                <w:rPr>
                  <w:rFonts w:ascii="inherit" w:hAnsi="inherit"/>
                  <w:b/>
                  <w:bCs/>
                  <w:sz w:val="24"/>
                  <w:szCs w:val="24"/>
                </w:rPr>
                <w:t>Voltage parameters (pu)</w:t>
              </w:r>
            </w:ins>
          </w:p>
        </w:tc>
      </w:tr>
      <w:tr w:rsidR="004F1B93" w14:paraId="0C1F2678" w14:textId="77777777" w:rsidTr="00FE0707">
        <w:trPr>
          <w:ins w:id="1175" w:author="Author"/>
        </w:trPr>
        <w:tc>
          <w:tcPr>
            <w:tcW w:w="1417" w:type="dxa"/>
          </w:tcPr>
          <w:p w14:paraId="723E29F5" w14:textId="56CF1287" w:rsidR="004F1B93" w:rsidRPr="004F1B93" w:rsidRDefault="004F1B93" w:rsidP="00017834">
            <w:pPr>
              <w:spacing w:after="240"/>
              <w:ind w:left="0" w:firstLine="0"/>
              <w:rPr>
                <w:ins w:id="1176" w:author="Author"/>
                <w:rFonts w:ascii="inherit" w:hAnsi="inherit"/>
                <w:sz w:val="24"/>
                <w:szCs w:val="24"/>
              </w:rPr>
            </w:pPr>
            <w:ins w:id="1177" w:author="Author">
              <w:r>
                <w:rPr>
                  <w:rFonts w:ascii="inherit" w:hAnsi="inherit"/>
                  <w:sz w:val="24"/>
                  <w:szCs w:val="24"/>
                </w:rPr>
                <w:t>U</w:t>
              </w:r>
              <w:r>
                <w:rPr>
                  <w:rFonts w:ascii="inherit" w:hAnsi="inherit"/>
                  <w:sz w:val="24"/>
                  <w:szCs w:val="24"/>
                  <w:vertAlign w:val="subscript"/>
                </w:rPr>
                <w:t>ret</w:t>
              </w:r>
              <w:r>
                <w:rPr>
                  <w:rFonts w:ascii="inherit" w:hAnsi="inherit"/>
                  <w:sz w:val="24"/>
                  <w:szCs w:val="24"/>
                </w:rPr>
                <w:t>:</w:t>
              </w:r>
            </w:ins>
          </w:p>
        </w:tc>
        <w:tc>
          <w:tcPr>
            <w:tcW w:w="3544" w:type="dxa"/>
          </w:tcPr>
          <w:p w14:paraId="55DCA127" w14:textId="6EBF6BAA" w:rsidR="004F1B93" w:rsidRDefault="002E0041" w:rsidP="00017834">
            <w:pPr>
              <w:spacing w:after="240"/>
              <w:ind w:left="0" w:firstLine="0"/>
              <w:rPr>
                <w:ins w:id="1178" w:author="Author"/>
                <w:rFonts w:ascii="inherit" w:hAnsi="inherit"/>
                <w:sz w:val="24"/>
                <w:szCs w:val="24"/>
              </w:rPr>
            </w:pPr>
            <w:ins w:id="1179" w:author="Author">
              <w:r>
                <w:rPr>
                  <w:rFonts w:ascii="inherit" w:hAnsi="inherit"/>
                  <w:sz w:val="24"/>
                  <w:szCs w:val="24"/>
                </w:rPr>
                <w:t>0</w:t>
              </w:r>
            </w:ins>
          </w:p>
        </w:tc>
      </w:tr>
      <w:tr w:rsidR="004F1B93" w14:paraId="4E2CFF86" w14:textId="77777777" w:rsidTr="00FE0707">
        <w:trPr>
          <w:ins w:id="1180" w:author="Author"/>
        </w:trPr>
        <w:tc>
          <w:tcPr>
            <w:tcW w:w="1417" w:type="dxa"/>
          </w:tcPr>
          <w:p w14:paraId="22138025" w14:textId="12CFD0BC" w:rsidR="004F1B93" w:rsidRDefault="004F1B93" w:rsidP="00017834">
            <w:pPr>
              <w:spacing w:after="240"/>
              <w:ind w:left="0" w:firstLine="0"/>
              <w:rPr>
                <w:ins w:id="1181" w:author="Author"/>
                <w:rFonts w:ascii="inherit" w:hAnsi="inherit"/>
                <w:sz w:val="24"/>
                <w:szCs w:val="24"/>
              </w:rPr>
            </w:pPr>
            <w:ins w:id="1182" w:author="Author">
              <w:r>
                <w:rPr>
                  <w:rFonts w:ascii="inherit" w:hAnsi="inherit"/>
                  <w:sz w:val="24"/>
                  <w:szCs w:val="24"/>
                </w:rPr>
                <w:t>U</w:t>
              </w:r>
              <w:r>
                <w:rPr>
                  <w:rFonts w:ascii="inherit" w:hAnsi="inherit"/>
                  <w:sz w:val="24"/>
                  <w:szCs w:val="24"/>
                  <w:vertAlign w:val="subscript"/>
                </w:rPr>
                <w:t>clear</w:t>
              </w:r>
              <w:r>
                <w:rPr>
                  <w:rFonts w:ascii="inherit" w:hAnsi="inherit"/>
                  <w:sz w:val="24"/>
                  <w:szCs w:val="24"/>
                </w:rPr>
                <w:t>:</w:t>
              </w:r>
            </w:ins>
          </w:p>
        </w:tc>
        <w:tc>
          <w:tcPr>
            <w:tcW w:w="3544" w:type="dxa"/>
          </w:tcPr>
          <w:p w14:paraId="6127C7E8" w14:textId="561634BF" w:rsidR="004F1B93" w:rsidRDefault="00FE0707" w:rsidP="00017834">
            <w:pPr>
              <w:spacing w:after="240"/>
              <w:ind w:left="0" w:firstLine="0"/>
              <w:rPr>
                <w:ins w:id="1183" w:author="Author"/>
                <w:rFonts w:ascii="inherit" w:hAnsi="inherit"/>
                <w:sz w:val="24"/>
                <w:szCs w:val="24"/>
              </w:rPr>
            </w:pPr>
            <w:ins w:id="1184" w:author="Author">
              <w:r>
                <w:rPr>
                  <w:rFonts w:ascii="inherit" w:hAnsi="inherit"/>
                  <w:sz w:val="24"/>
                  <w:szCs w:val="24"/>
                </w:rPr>
                <w:t>0</w:t>
              </w:r>
            </w:ins>
          </w:p>
        </w:tc>
      </w:tr>
      <w:tr w:rsidR="004F1B93" w14:paraId="65DCADD5" w14:textId="77777777" w:rsidTr="00FE0707">
        <w:trPr>
          <w:ins w:id="1185" w:author="Author"/>
        </w:trPr>
        <w:tc>
          <w:tcPr>
            <w:tcW w:w="1417" w:type="dxa"/>
          </w:tcPr>
          <w:p w14:paraId="2F539544" w14:textId="0156DAC8" w:rsidR="004F1B93" w:rsidRDefault="004F1B93" w:rsidP="00017834">
            <w:pPr>
              <w:spacing w:after="240"/>
              <w:ind w:left="0" w:firstLine="0"/>
              <w:rPr>
                <w:ins w:id="1186" w:author="Author"/>
                <w:rFonts w:ascii="inherit" w:hAnsi="inherit"/>
                <w:sz w:val="24"/>
                <w:szCs w:val="24"/>
              </w:rPr>
            </w:pPr>
            <w:ins w:id="1187" w:author="Author">
              <w:r>
                <w:rPr>
                  <w:rFonts w:ascii="inherit" w:hAnsi="inherit"/>
                  <w:sz w:val="24"/>
                  <w:szCs w:val="24"/>
                </w:rPr>
                <w:t>U</w:t>
              </w:r>
              <w:r>
                <w:rPr>
                  <w:rFonts w:ascii="inherit" w:hAnsi="inherit"/>
                  <w:sz w:val="24"/>
                  <w:szCs w:val="24"/>
                  <w:vertAlign w:val="subscript"/>
                </w:rPr>
                <w:t>rec1</w:t>
              </w:r>
              <w:r>
                <w:rPr>
                  <w:rFonts w:ascii="inherit" w:hAnsi="inherit"/>
                  <w:sz w:val="24"/>
                  <w:szCs w:val="24"/>
                </w:rPr>
                <w:t>:</w:t>
              </w:r>
            </w:ins>
          </w:p>
        </w:tc>
        <w:tc>
          <w:tcPr>
            <w:tcW w:w="3544" w:type="dxa"/>
          </w:tcPr>
          <w:p w14:paraId="34922686" w14:textId="2E71B100" w:rsidR="004F1B93" w:rsidRDefault="00FE0707" w:rsidP="00017834">
            <w:pPr>
              <w:spacing w:after="240"/>
              <w:ind w:left="0" w:firstLine="0"/>
              <w:rPr>
                <w:ins w:id="1188" w:author="Author"/>
                <w:rFonts w:ascii="inherit" w:hAnsi="inherit"/>
                <w:sz w:val="24"/>
                <w:szCs w:val="24"/>
              </w:rPr>
            </w:pPr>
            <w:ins w:id="1189" w:author="Author">
              <w:r>
                <w:rPr>
                  <w:rFonts w:ascii="inherit" w:hAnsi="inherit"/>
                  <w:sz w:val="24"/>
                  <w:szCs w:val="24"/>
                </w:rPr>
                <w:t>0</w:t>
              </w:r>
            </w:ins>
          </w:p>
        </w:tc>
      </w:tr>
      <w:tr w:rsidR="004F1B93" w14:paraId="5DF66A74" w14:textId="77777777" w:rsidTr="00FE0707">
        <w:trPr>
          <w:ins w:id="1190" w:author="Author"/>
        </w:trPr>
        <w:tc>
          <w:tcPr>
            <w:tcW w:w="1417" w:type="dxa"/>
          </w:tcPr>
          <w:p w14:paraId="5E05A556" w14:textId="54B0EA7D" w:rsidR="004F1B93" w:rsidRDefault="004F1B93" w:rsidP="00017834">
            <w:pPr>
              <w:spacing w:after="240"/>
              <w:ind w:left="0" w:firstLine="0"/>
              <w:rPr>
                <w:ins w:id="1191" w:author="Author"/>
                <w:rFonts w:ascii="inherit" w:hAnsi="inherit"/>
                <w:sz w:val="24"/>
                <w:szCs w:val="24"/>
              </w:rPr>
            </w:pPr>
            <w:ins w:id="1192" w:author="Author">
              <w:r>
                <w:rPr>
                  <w:rFonts w:ascii="inherit" w:hAnsi="inherit"/>
                  <w:sz w:val="24"/>
                  <w:szCs w:val="24"/>
                </w:rPr>
                <w:t>U</w:t>
              </w:r>
              <w:r>
                <w:rPr>
                  <w:rFonts w:ascii="inherit" w:hAnsi="inherit"/>
                  <w:sz w:val="24"/>
                  <w:szCs w:val="24"/>
                  <w:vertAlign w:val="subscript"/>
                </w:rPr>
                <w:t>rec2</w:t>
              </w:r>
              <w:r>
                <w:rPr>
                  <w:rFonts w:ascii="inherit" w:hAnsi="inherit"/>
                  <w:sz w:val="24"/>
                  <w:szCs w:val="24"/>
                </w:rPr>
                <w:t>:</w:t>
              </w:r>
            </w:ins>
          </w:p>
        </w:tc>
        <w:tc>
          <w:tcPr>
            <w:tcW w:w="3544" w:type="dxa"/>
          </w:tcPr>
          <w:p w14:paraId="19A4AFBB" w14:textId="7BEFDEA2" w:rsidR="004F1B93" w:rsidRDefault="00FE0707" w:rsidP="00017834">
            <w:pPr>
              <w:spacing w:after="240"/>
              <w:ind w:left="0" w:firstLine="0"/>
              <w:rPr>
                <w:ins w:id="1193" w:author="Author"/>
                <w:rFonts w:ascii="inherit" w:hAnsi="inherit"/>
                <w:sz w:val="24"/>
                <w:szCs w:val="24"/>
              </w:rPr>
            </w:pPr>
            <w:ins w:id="1194" w:author="Author">
              <w:r>
                <w:rPr>
                  <w:rFonts w:ascii="inherit" w:hAnsi="inherit"/>
                  <w:sz w:val="24"/>
                  <w:szCs w:val="24"/>
                </w:rPr>
                <w:t>0,85</w:t>
              </w:r>
            </w:ins>
          </w:p>
        </w:tc>
      </w:tr>
    </w:tbl>
    <w:p w14:paraId="17534DA6" w14:textId="7836A385" w:rsidR="00017834" w:rsidRDefault="00017834" w:rsidP="00017834">
      <w:pPr>
        <w:spacing w:after="240"/>
        <w:ind w:left="0" w:firstLine="0"/>
        <w:rPr>
          <w:ins w:id="1195" w:author="Author"/>
          <w:rFonts w:ascii="inherit" w:hAnsi="inherit"/>
          <w:sz w:val="24"/>
          <w:szCs w:val="24"/>
        </w:rPr>
      </w:pPr>
      <w:ins w:id="1196" w:author="Author">
        <w:r w:rsidRPr="00017834">
          <w:rPr>
            <w:rFonts w:ascii="inherit" w:hAnsi="inherit"/>
            <w:b/>
            <w:bCs/>
            <w:sz w:val="24"/>
            <w:szCs w:val="24"/>
          </w:rPr>
          <w:t>Table X.1.1:</w:t>
        </w:r>
        <w:r w:rsidRPr="00017834">
          <w:rPr>
            <w:rFonts w:ascii="inherit" w:hAnsi="inherit"/>
            <w:sz w:val="24"/>
            <w:szCs w:val="24"/>
          </w:rPr>
          <w:t xml:space="preserve"> Voltage parameters of a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w:t>
        </w:r>
      </w:ins>
    </w:p>
    <w:tbl>
      <w:tblPr>
        <w:tblStyle w:val="TableGrid0"/>
        <w:tblW w:w="0" w:type="auto"/>
        <w:tblInd w:w="1555" w:type="dxa"/>
        <w:tblLook w:val="04A0" w:firstRow="1" w:lastRow="0" w:firstColumn="1" w:lastColumn="0" w:noHBand="0" w:noVBand="1"/>
      </w:tblPr>
      <w:tblGrid>
        <w:gridCol w:w="1417"/>
        <w:gridCol w:w="3544"/>
      </w:tblGrid>
      <w:tr w:rsidR="00FE0707" w14:paraId="30406BE4" w14:textId="77777777" w:rsidTr="00663E71">
        <w:trPr>
          <w:ins w:id="1197" w:author="Author"/>
        </w:trPr>
        <w:tc>
          <w:tcPr>
            <w:tcW w:w="4961" w:type="dxa"/>
            <w:gridSpan w:val="2"/>
          </w:tcPr>
          <w:p w14:paraId="7636D2C3" w14:textId="402A6A9B" w:rsidR="00FE0707" w:rsidRPr="00FE0707" w:rsidRDefault="00FE0707" w:rsidP="00663E71">
            <w:pPr>
              <w:spacing w:after="240"/>
              <w:ind w:left="0" w:firstLine="0"/>
              <w:rPr>
                <w:ins w:id="1198" w:author="Author"/>
                <w:rFonts w:ascii="inherit" w:hAnsi="inherit"/>
                <w:b/>
                <w:bCs/>
                <w:sz w:val="24"/>
                <w:szCs w:val="24"/>
              </w:rPr>
            </w:pPr>
            <w:ins w:id="1199" w:author="Author">
              <w:r>
                <w:rPr>
                  <w:rFonts w:ascii="inherit" w:hAnsi="inherit"/>
                  <w:b/>
                  <w:bCs/>
                  <w:sz w:val="24"/>
                  <w:szCs w:val="24"/>
                </w:rPr>
                <w:t>Time</w:t>
              </w:r>
              <w:r w:rsidRPr="00FE0707">
                <w:rPr>
                  <w:rFonts w:ascii="inherit" w:hAnsi="inherit"/>
                  <w:b/>
                  <w:bCs/>
                  <w:sz w:val="24"/>
                  <w:szCs w:val="24"/>
                </w:rPr>
                <w:t xml:space="preserve"> parameters (</w:t>
              </w:r>
              <w:r>
                <w:rPr>
                  <w:rFonts w:ascii="inherit" w:hAnsi="inherit"/>
                  <w:b/>
                  <w:bCs/>
                  <w:sz w:val="24"/>
                  <w:szCs w:val="24"/>
                </w:rPr>
                <w:t>seconds</w:t>
              </w:r>
              <w:r w:rsidRPr="00FE0707">
                <w:rPr>
                  <w:rFonts w:ascii="inherit" w:hAnsi="inherit"/>
                  <w:b/>
                  <w:bCs/>
                  <w:sz w:val="24"/>
                  <w:szCs w:val="24"/>
                </w:rPr>
                <w:t>)</w:t>
              </w:r>
            </w:ins>
          </w:p>
        </w:tc>
      </w:tr>
      <w:tr w:rsidR="00FE0707" w14:paraId="155167F2" w14:textId="77777777" w:rsidTr="00663E71">
        <w:trPr>
          <w:ins w:id="1200" w:author="Author"/>
        </w:trPr>
        <w:tc>
          <w:tcPr>
            <w:tcW w:w="1417" w:type="dxa"/>
          </w:tcPr>
          <w:p w14:paraId="3277D6C8" w14:textId="75B12014" w:rsidR="00FE0707" w:rsidRPr="004F1B93" w:rsidRDefault="00FE0707" w:rsidP="00663E71">
            <w:pPr>
              <w:spacing w:after="240"/>
              <w:ind w:left="0" w:firstLine="0"/>
              <w:rPr>
                <w:ins w:id="1201" w:author="Author"/>
                <w:rFonts w:ascii="inherit" w:hAnsi="inherit"/>
                <w:sz w:val="24"/>
                <w:szCs w:val="24"/>
              </w:rPr>
            </w:pPr>
            <w:ins w:id="1202" w:author="Author">
              <w:r>
                <w:rPr>
                  <w:rFonts w:ascii="inherit" w:hAnsi="inherit"/>
                  <w:sz w:val="24"/>
                  <w:szCs w:val="24"/>
                </w:rPr>
                <w:t>t</w:t>
              </w:r>
              <w:r>
                <w:rPr>
                  <w:rFonts w:ascii="inherit" w:hAnsi="inherit"/>
                  <w:sz w:val="24"/>
                  <w:szCs w:val="24"/>
                  <w:vertAlign w:val="subscript"/>
                </w:rPr>
                <w:t>clear</w:t>
              </w:r>
              <w:r>
                <w:rPr>
                  <w:rFonts w:ascii="inherit" w:hAnsi="inherit"/>
                  <w:sz w:val="24"/>
                  <w:szCs w:val="24"/>
                </w:rPr>
                <w:t>:</w:t>
              </w:r>
            </w:ins>
          </w:p>
        </w:tc>
        <w:tc>
          <w:tcPr>
            <w:tcW w:w="3544" w:type="dxa"/>
          </w:tcPr>
          <w:p w14:paraId="3A777F0A" w14:textId="098A7B9C" w:rsidR="00FE0707" w:rsidRDefault="00FE0707" w:rsidP="00663E71">
            <w:pPr>
              <w:spacing w:after="240"/>
              <w:ind w:left="0" w:firstLine="0"/>
              <w:rPr>
                <w:ins w:id="1203" w:author="Author"/>
                <w:rFonts w:ascii="inherit" w:hAnsi="inherit"/>
                <w:sz w:val="24"/>
                <w:szCs w:val="24"/>
              </w:rPr>
            </w:pPr>
            <w:ins w:id="1204" w:author="Author">
              <w:r>
                <w:rPr>
                  <w:rFonts w:ascii="inherit" w:hAnsi="inherit"/>
                  <w:sz w:val="24"/>
                  <w:szCs w:val="24"/>
                </w:rPr>
                <w:t>0,15</w:t>
              </w:r>
            </w:ins>
          </w:p>
        </w:tc>
      </w:tr>
      <w:tr w:rsidR="00FE0707" w14:paraId="26105A7B" w14:textId="77777777" w:rsidTr="00663E71">
        <w:trPr>
          <w:ins w:id="1205" w:author="Author"/>
        </w:trPr>
        <w:tc>
          <w:tcPr>
            <w:tcW w:w="1417" w:type="dxa"/>
          </w:tcPr>
          <w:p w14:paraId="6F0D6310" w14:textId="52C9DFDD" w:rsidR="00FE0707" w:rsidRDefault="00FE0707" w:rsidP="00663E71">
            <w:pPr>
              <w:spacing w:after="240"/>
              <w:ind w:left="0" w:firstLine="0"/>
              <w:rPr>
                <w:ins w:id="1206" w:author="Author"/>
                <w:rFonts w:ascii="inherit" w:hAnsi="inherit"/>
                <w:sz w:val="24"/>
                <w:szCs w:val="24"/>
              </w:rPr>
            </w:pPr>
            <w:ins w:id="1207" w:author="Author">
              <w:r>
                <w:rPr>
                  <w:rFonts w:ascii="inherit" w:hAnsi="inherit"/>
                  <w:sz w:val="24"/>
                  <w:szCs w:val="24"/>
                </w:rPr>
                <w:t>T</w:t>
              </w:r>
              <w:r>
                <w:rPr>
                  <w:rFonts w:ascii="inherit" w:hAnsi="inherit"/>
                  <w:sz w:val="24"/>
                  <w:szCs w:val="24"/>
                  <w:vertAlign w:val="subscript"/>
                </w:rPr>
                <w:t>rec1</w:t>
              </w:r>
              <w:r>
                <w:rPr>
                  <w:rFonts w:ascii="inherit" w:hAnsi="inherit"/>
                  <w:sz w:val="24"/>
                  <w:szCs w:val="24"/>
                </w:rPr>
                <w:t>:</w:t>
              </w:r>
            </w:ins>
          </w:p>
        </w:tc>
        <w:tc>
          <w:tcPr>
            <w:tcW w:w="3544" w:type="dxa"/>
          </w:tcPr>
          <w:p w14:paraId="6F9E46D5" w14:textId="212737B7" w:rsidR="00FE0707" w:rsidRDefault="00FE0707" w:rsidP="00663E71">
            <w:pPr>
              <w:spacing w:after="240"/>
              <w:ind w:left="0" w:firstLine="0"/>
              <w:rPr>
                <w:ins w:id="1208" w:author="Author"/>
                <w:rFonts w:ascii="inherit" w:hAnsi="inherit"/>
                <w:sz w:val="24"/>
                <w:szCs w:val="24"/>
              </w:rPr>
            </w:pPr>
            <w:ins w:id="1209" w:author="Author">
              <w:r>
                <w:rPr>
                  <w:rFonts w:ascii="inherit" w:hAnsi="inherit"/>
                  <w:sz w:val="24"/>
                  <w:szCs w:val="24"/>
                </w:rPr>
                <w:t>0,15</w:t>
              </w:r>
            </w:ins>
          </w:p>
        </w:tc>
      </w:tr>
      <w:tr w:rsidR="00FE0707" w14:paraId="42248FD6" w14:textId="77777777" w:rsidTr="00663E71">
        <w:trPr>
          <w:ins w:id="1210" w:author="Author"/>
        </w:trPr>
        <w:tc>
          <w:tcPr>
            <w:tcW w:w="1417" w:type="dxa"/>
          </w:tcPr>
          <w:p w14:paraId="5C6BF953" w14:textId="195435FD" w:rsidR="00FE0707" w:rsidRDefault="00FE0707" w:rsidP="00663E71">
            <w:pPr>
              <w:spacing w:after="240"/>
              <w:ind w:left="0" w:firstLine="0"/>
              <w:rPr>
                <w:ins w:id="1211" w:author="Author"/>
                <w:rFonts w:ascii="inherit" w:hAnsi="inherit"/>
                <w:sz w:val="24"/>
                <w:szCs w:val="24"/>
              </w:rPr>
            </w:pPr>
            <w:ins w:id="1212" w:author="Author">
              <w:r>
                <w:rPr>
                  <w:rFonts w:ascii="inherit" w:hAnsi="inherit"/>
                  <w:sz w:val="24"/>
                  <w:szCs w:val="24"/>
                </w:rPr>
                <w:t>t</w:t>
              </w:r>
              <w:r>
                <w:rPr>
                  <w:rFonts w:ascii="inherit" w:hAnsi="inherit"/>
                  <w:sz w:val="24"/>
                  <w:szCs w:val="24"/>
                  <w:vertAlign w:val="subscript"/>
                </w:rPr>
                <w:t>rec2</w:t>
              </w:r>
              <w:r>
                <w:rPr>
                  <w:rFonts w:ascii="inherit" w:hAnsi="inherit"/>
                  <w:sz w:val="24"/>
                  <w:szCs w:val="24"/>
                </w:rPr>
                <w:t>:</w:t>
              </w:r>
            </w:ins>
          </w:p>
        </w:tc>
        <w:tc>
          <w:tcPr>
            <w:tcW w:w="3544" w:type="dxa"/>
          </w:tcPr>
          <w:p w14:paraId="3548BA6C" w14:textId="41AB9852" w:rsidR="00FE0707" w:rsidRDefault="00FE0707" w:rsidP="00663E71">
            <w:pPr>
              <w:spacing w:after="240"/>
              <w:ind w:left="0" w:firstLine="0"/>
              <w:rPr>
                <w:ins w:id="1213" w:author="Author"/>
                <w:rFonts w:ascii="inherit" w:hAnsi="inherit"/>
                <w:sz w:val="24"/>
                <w:szCs w:val="24"/>
              </w:rPr>
            </w:pPr>
            <w:ins w:id="1214" w:author="Author">
              <w:r>
                <w:rPr>
                  <w:rFonts w:ascii="inherit" w:hAnsi="inherit"/>
                  <w:sz w:val="24"/>
                  <w:szCs w:val="24"/>
                </w:rPr>
                <w:t>0,15</w:t>
              </w:r>
            </w:ins>
          </w:p>
        </w:tc>
      </w:tr>
      <w:tr w:rsidR="00FE0707" w14:paraId="7FFD1C8D" w14:textId="77777777" w:rsidTr="00663E71">
        <w:trPr>
          <w:ins w:id="1215" w:author="Author"/>
        </w:trPr>
        <w:tc>
          <w:tcPr>
            <w:tcW w:w="1417" w:type="dxa"/>
          </w:tcPr>
          <w:p w14:paraId="0FAECCFA" w14:textId="23FB92A9" w:rsidR="00FE0707" w:rsidRDefault="00FE0707" w:rsidP="00663E71">
            <w:pPr>
              <w:spacing w:after="240"/>
              <w:ind w:left="0" w:firstLine="0"/>
              <w:rPr>
                <w:ins w:id="1216" w:author="Author"/>
                <w:rFonts w:ascii="inherit" w:hAnsi="inherit"/>
                <w:sz w:val="24"/>
                <w:szCs w:val="24"/>
              </w:rPr>
            </w:pPr>
            <w:ins w:id="1217" w:author="Author">
              <w:r>
                <w:rPr>
                  <w:rFonts w:ascii="inherit" w:hAnsi="inherit"/>
                  <w:sz w:val="24"/>
                  <w:szCs w:val="24"/>
                </w:rPr>
                <w:t>t</w:t>
              </w:r>
              <w:r>
                <w:rPr>
                  <w:rFonts w:ascii="inherit" w:hAnsi="inherit"/>
                  <w:sz w:val="24"/>
                  <w:szCs w:val="24"/>
                  <w:vertAlign w:val="subscript"/>
                </w:rPr>
                <w:t>rec3</w:t>
              </w:r>
              <w:r>
                <w:rPr>
                  <w:rFonts w:ascii="inherit" w:hAnsi="inherit"/>
                  <w:sz w:val="24"/>
                  <w:szCs w:val="24"/>
                </w:rPr>
                <w:t>:</w:t>
              </w:r>
            </w:ins>
          </w:p>
        </w:tc>
        <w:tc>
          <w:tcPr>
            <w:tcW w:w="3544" w:type="dxa"/>
          </w:tcPr>
          <w:p w14:paraId="3FFA4A31" w14:textId="399BE0BC" w:rsidR="00FE0707" w:rsidRDefault="00FE0707" w:rsidP="00663E71">
            <w:pPr>
              <w:spacing w:after="240"/>
              <w:ind w:left="0" w:firstLine="0"/>
              <w:rPr>
                <w:ins w:id="1218" w:author="Author"/>
                <w:rFonts w:ascii="inherit" w:hAnsi="inherit"/>
                <w:sz w:val="24"/>
                <w:szCs w:val="24"/>
              </w:rPr>
            </w:pPr>
            <w:ins w:id="1219" w:author="Author">
              <w:r>
                <w:rPr>
                  <w:rFonts w:ascii="inherit" w:hAnsi="inherit"/>
                  <w:sz w:val="24"/>
                  <w:szCs w:val="24"/>
                </w:rPr>
                <w:t>3,0</w:t>
              </w:r>
            </w:ins>
          </w:p>
        </w:tc>
      </w:tr>
    </w:tbl>
    <w:p w14:paraId="0F0BCEF3" w14:textId="63E6A5AF" w:rsidR="00017834" w:rsidRDefault="00FE0707" w:rsidP="00017834">
      <w:pPr>
        <w:spacing w:after="240"/>
        <w:ind w:left="0" w:firstLine="0"/>
        <w:rPr>
          <w:ins w:id="1220" w:author="Author"/>
          <w:rFonts w:ascii="inherit" w:hAnsi="inherit"/>
          <w:sz w:val="24"/>
          <w:szCs w:val="24"/>
        </w:rPr>
      </w:pPr>
      <w:ins w:id="1221" w:author="Author">
        <w:r w:rsidRPr="00017834">
          <w:rPr>
            <w:rFonts w:ascii="inherit" w:hAnsi="inherit"/>
            <w:b/>
            <w:bCs/>
            <w:sz w:val="24"/>
            <w:szCs w:val="24"/>
          </w:rPr>
          <w:t>Table X.1.2:</w:t>
        </w:r>
        <w:r w:rsidRPr="00017834">
          <w:rPr>
            <w:rFonts w:ascii="inherit" w:hAnsi="inherit"/>
            <w:sz w:val="24"/>
            <w:szCs w:val="24"/>
          </w:rPr>
          <w:t xml:space="preserve"> Time parameters for fault-ride-through capability of a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w:t>
        </w:r>
      </w:ins>
    </w:p>
    <w:p w14:paraId="03D2FEE4" w14:textId="18388516" w:rsidR="00017834" w:rsidRDefault="00FE0707" w:rsidP="00FE0707">
      <w:pPr>
        <w:pStyle w:val="ListParagraph"/>
        <w:numPr>
          <w:ilvl w:val="0"/>
          <w:numId w:val="181"/>
        </w:numPr>
        <w:spacing w:after="240"/>
        <w:ind w:left="567" w:hanging="567"/>
        <w:contextualSpacing w:val="0"/>
        <w:rPr>
          <w:ins w:id="1222" w:author="Author"/>
          <w:rFonts w:ascii="inherit" w:hAnsi="inherit"/>
          <w:sz w:val="24"/>
          <w:szCs w:val="24"/>
        </w:rPr>
      </w:pPr>
      <w:ins w:id="1223" w:author="Author">
        <w:r>
          <w:rPr>
            <w:rFonts w:ascii="inherit" w:hAnsi="inherit"/>
            <w:sz w:val="24"/>
            <w:szCs w:val="24"/>
          </w:rPr>
          <w:t>t</w:t>
        </w:r>
        <w:r w:rsidRPr="00FE0707">
          <w:rPr>
            <w:rFonts w:ascii="inherit" w:hAnsi="inherit"/>
            <w:sz w:val="24"/>
            <w:szCs w:val="24"/>
          </w:rPr>
          <w:t>he voltage-against-time-profile expresses a lower limit of the profile of the phase-to-phase voltages on the network voltage level during a symmetrical fault, as a function of time before, during and after the fault;</w:t>
        </w:r>
      </w:ins>
    </w:p>
    <w:p w14:paraId="132F9C8C" w14:textId="0CF76DB5" w:rsidR="00FE0707" w:rsidRDefault="00FE0707" w:rsidP="00FE0707">
      <w:pPr>
        <w:pStyle w:val="ListParagraph"/>
        <w:numPr>
          <w:ilvl w:val="0"/>
          <w:numId w:val="181"/>
        </w:numPr>
        <w:spacing w:after="240"/>
        <w:ind w:left="567" w:hanging="567"/>
        <w:contextualSpacing w:val="0"/>
        <w:rPr>
          <w:ins w:id="1224" w:author="Author"/>
          <w:rFonts w:ascii="inherit" w:hAnsi="inherit"/>
          <w:sz w:val="24"/>
          <w:szCs w:val="24"/>
        </w:rPr>
      </w:pPr>
      <w:ins w:id="1225" w:author="Author">
        <w:r>
          <w:rPr>
            <w:rFonts w:ascii="inherit" w:hAnsi="inherit"/>
            <w:sz w:val="24"/>
            <w:szCs w:val="24"/>
          </w:rPr>
          <w:t>w</w:t>
        </w:r>
        <w:r w:rsidRPr="00FE0707">
          <w:rPr>
            <w:rFonts w:ascii="inherit" w:hAnsi="inherit"/>
            <w:sz w:val="24"/>
            <w:szCs w:val="24"/>
          </w:rPr>
          <w:t xml:space="preserve">hen the network voltage resumes, after the fault has been </w:t>
        </w:r>
        <w:r w:rsidRPr="00417C9C">
          <w:rPr>
            <w:rFonts w:ascii="inherit" w:hAnsi="inherit"/>
            <w:sz w:val="24"/>
            <w:szCs w:val="24"/>
          </w:rPr>
          <w:t>cleared</w:t>
        </w:r>
        <w:r w:rsidRPr="00FE0707">
          <w:rPr>
            <w:rFonts w:ascii="inherit" w:hAnsi="inherit"/>
            <w:sz w:val="24"/>
            <w:szCs w:val="24"/>
          </w:rPr>
          <w:t xml:space="preserve">, to a value within the voltage range of 0,85 pu – 1,1 pu, a </w:t>
        </w:r>
        <w:r>
          <w:rPr>
            <w:rFonts w:ascii="inherit" w:hAnsi="inherit"/>
            <w:sz w:val="24"/>
            <w:szCs w:val="24"/>
          </w:rPr>
          <w:t>p</w:t>
        </w:r>
        <w:r w:rsidRPr="00FE0707">
          <w:rPr>
            <w:rFonts w:ascii="inherit" w:hAnsi="inherit"/>
            <w:sz w:val="24"/>
            <w:szCs w:val="24"/>
          </w:rPr>
          <w:t>ower-to-</w:t>
        </w:r>
        <w:r>
          <w:rPr>
            <w:rFonts w:ascii="inherit" w:hAnsi="inherit"/>
            <w:sz w:val="24"/>
            <w:szCs w:val="24"/>
          </w:rPr>
          <w:t>g</w:t>
        </w:r>
        <w:r w:rsidRPr="00FE0707">
          <w:rPr>
            <w:rFonts w:ascii="inherit" w:hAnsi="inherit"/>
            <w:sz w:val="24"/>
            <w:szCs w:val="24"/>
          </w:rPr>
          <w:t xml:space="preserve">as </w:t>
        </w:r>
        <w:r>
          <w:rPr>
            <w:rFonts w:ascii="inherit" w:hAnsi="inherit"/>
            <w:sz w:val="24"/>
            <w:szCs w:val="24"/>
          </w:rPr>
          <w:t>d</w:t>
        </w:r>
        <w:r w:rsidRPr="00FE0707">
          <w:rPr>
            <w:rFonts w:ascii="inherit" w:hAnsi="inherit"/>
            <w:sz w:val="24"/>
            <w:szCs w:val="24"/>
          </w:rPr>
          <w:t xml:space="preserve">emand </w:t>
        </w:r>
        <w:r>
          <w:rPr>
            <w:rFonts w:ascii="inherit" w:hAnsi="inherit"/>
            <w:sz w:val="24"/>
            <w:szCs w:val="24"/>
          </w:rPr>
          <w:t>u</w:t>
        </w:r>
        <w:r w:rsidRPr="00FE0707">
          <w:rPr>
            <w:rFonts w:ascii="inherit" w:hAnsi="inherit"/>
            <w:sz w:val="24"/>
            <w:szCs w:val="24"/>
          </w:rPr>
          <w:t>nit shall recover its active power output level at the connection point. The relevant TSO shall specify the magnitude and time for post fault active power recovery;</w:t>
        </w:r>
      </w:ins>
    </w:p>
    <w:p w14:paraId="590E83FD" w14:textId="6AE3E288" w:rsidR="00FE0707" w:rsidRPr="00017834" w:rsidRDefault="00FE0707" w:rsidP="00FE0707">
      <w:pPr>
        <w:pStyle w:val="ListParagraph"/>
        <w:numPr>
          <w:ilvl w:val="0"/>
          <w:numId w:val="181"/>
        </w:numPr>
        <w:spacing w:after="240"/>
        <w:ind w:left="567" w:hanging="567"/>
        <w:contextualSpacing w:val="0"/>
        <w:rPr>
          <w:ins w:id="1226" w:author="Author"/>
          <w:rFonts w:ascii="inherit" w:hAnsi="inherit"/>
          <w:sz w:val="24"/>
          <w:szCs w:val="24"/>
        </w:rPr>
      </w:pPr>
      <w:ins w:id="1227" w:author="Author">
        <w:r>
          <w:rPr>
            <w:rFonts w:ascii="inherit" w:hAnsi="inherit"/>
            <w:sz w:val="24"/>
            <w:szCs w:val="24"/>
          </w:rPr>
          <w:lastRenderedPageBreak/>
          <w:t>f</w:t>
        </w:r>
        <w:r w:rsidRPr="00FE0707">
          <w:rPr>
            <w:rFonts w:ascii="inherit" w:hAnsi="inherit"/>
            <w:sz w:val="24"/>
            <w:szCs w:val="24"/>
          </w:rPr>
          <w:t xml:space="preserve">ault-ride-through capabilities in case of asymmetrical faults shall be specified by the </w:t>
        </w:r>
        <w:r>
          <w:rPr>
            <w:rFonts w:ascii="inherit" w:hAnsi="inherit"/>
            <w:sz w:val="24"/>
            <w:szCs w:val="24"/>
          </w:rPr>
          <w:t>r</w:t>
        </w:r>
        <w:r w:rsidRPr="00FE0707">
          <w:rPr>
            <w:rFonts w:ascii="inherit" w:hAnsi="inherit"/>
            <w:sz w:val="24"/>
            <w:szCs w:val="24"/>
          </w:rPr>
          <w:t xml:space="preserve">elevant </w:t>
        </w:r>
        <w:r>
          <w:rPr>
            <w:rFonts w:ascii="inherit" w:hAnsi="inherit"/>
            <w:sz w:val="24"/>
            <w:szCs w:val="24"/>
          </w:rPr>
          <w:t>s</w:t>
        </w:r>
        <w:r w:rsidRPr="00FE0707">
          <w:rPr>
            <w:rFonts w:ascii="inherit" w:hAnsi="inherit"/>
            <w:sz w:val="24"/>
            <w:szCs w:val="24"/>
          </w:rPr>
          <w:t xml:space="preserve">ystem </w:t>
        </w:r>
        <w:r>
          <w:rPr>
            <w:rFonts w:ascii="inherit" w:hAnsi="inherit"/>
            <w:sz w:val="24"/>
            <w:szCs w:val="24"/>
          </w:rPr>
          <w:t>o</w:t>
        </w:r>
        <w:r w:rsidRPr="00FE0707">
          <w:rPr>
            <w:rFonts w:ascii="inherit" w:hAnsi="inherit"/>
            <w:sz w:val="24"/>
            <w:szCs w:val="24"/>
          </w:rPr>
          <w:t>perator, in coordination with the relevant TSO.</w:t>
        </w:r>
      </w:ins>
    </w:p>
    <w:p w14:paraId="09F3DF9B" w14:textId="30E80CFF" w:rsidR="000250AC" w:rsidRDefault="000250AC" w:rsidP="007E39B8">
      <w:pPr>
        <w:pStyle w:val="Heading2"/>
        <w:rPr>
          <w:ins w:id="1228" w:author="Author"/>
        </w:rPr>
      </w:pPr>
      <w:bookmarkStart w:id="1229" w:name="_Ref164174769"/>
      <w:ins w:id="1230" w:author="Author">
        <w:r>
          <w:t>Article 40b</w:t>
        </w:r>
        <w:bookmarkEnd w:id="1229"/>
      </w:ins>
    </w:p>
    <w:p w14:paraId="43109E04" w14:textId="63CDB4FE" w:rsidR="000250AC" w:rsidRPr="000250AC" w:rsidRDefault="000250AC" w:rsidP="000250AC">
      <w:pPr>
        <w:jc w:val="center"/>
        <w:rPr>
          <w:ins w:id="1231" w:author="Author"/>
          <w:rFonts w:ascii="inherit" w:hAnsi="inherit"/>
          <w:b/>
          <w:bCs/>
          <w:sz w:val="24"/>
          <w:szCs w:val="24"/>
        </w:rPr>
      </w:pPr>
      <w:ins w:id="1232" w:author="Author">
        <w:r w:rsidRPr="000250AC">
          <w:rPr>
            <w:rFonts w:ascii="inherit" w:hAnsi="inherit"/>
            <w:b/>
            <w:bCs/>
            <w:sz w:val="24"/>
            <w:szCs w:val="24"/>
          </w:rPr>
          <w:t>Grid forming capability</w:t>
        </w:r>
      </w:ins>
    </w:p>
    <w:p w14:paraId="34C184FF" w14:textId="4605BBB6" w:rsidR="00304918" w:rsidRDefault="000250AC" w:rsidP="00304918">
      <w:pPr>
        <w:rPr>
          <w:ins w:id="1233" w:author="Author"/>
          <w:rFonts w:ascii="inherit" w:hAnsi="inherit"/>
          <w:sz w:val="24"/>
          <w:szCs w:val="24"/>
        </w:rPr>
      </w:pPr>
      <w:del w:id="1234" w:author="Author">
        <w:r w:rsidRPr="3D4646CB" w:rsidDel="00304918">
          <w:rPr>
            <w:rFonts w:ascii="inherit" w:hAnsi="inherit"/>
            <w:sz w:val="24"/>
            <w:szCs w:val="24"/>
          </w:rPr>
          <w:delText>If grid forming capability as</w:delText>
        </w:r>
        <w:r w:rsidR="00B870EF" w:rsidRPr="3D4646CB" w:rsidDel="00304918">
          <w:rPr>
            <w:rFonts w:ascii="inherit" w:hAnsi="inherit"/>
            <w:sz w:val="24"/>
            <w:szCs w:val="24"/>
          </w:rPr>
          <w:delText xml:space="preserve"> set out</w:delText>
        </w:r>
        <w:r w:rsidRPr="3D4646CB" w:rsidDel="00304918">
          <w:rPr>
            <w:rFonts w:ascii="inherit" w:hAnsi="inherit"/>
            <w:sz w:val="24"/>
            <w:szCs w:val="24"/>
          </w:rPr>
          <w:delText xml:space="preserve"> </w:delText>
        </w:r>
        <w:r w:rsidR="00E86E12" w:rsidRPr="3D4646CB" w:rsidDel="00304918">
          <w:rPr>
            <w:rFonts w:ascii="inherit" w:hAnsi="inherit"/>
            <w:sz w:val="24"/>
            <w:szCs w:val="24"/>
          </w:rPr>
          <w:delText xml:space="preserve">in </w:delText>
        </w:r>
        <w:r w:rsidRPr="3C0E41DE" w:rsidDel="00304918">
          <w:rPr>
            <w:rFonts w:ascii="inherit" w:hAnsi="inherit"/>
            <w:sz w:val="24"/>
            <w:szCs w:val="24"/>
          </w:rPr>
          <w:fldChar w:fldCharType="begin"/>
        </w:r>
        <w:r w:rsidRPr="3C0E41DE" w:rsidDel="00304918">
          <w:rPr>
            <w:rFonts w:ascii="inherit" w:hAnsi="inherit"/>
            <w:sz w:val="24"/>
            <w:szCs w:val="24"/>
          </w:rPr>
          <w:delInstrText xml:space="preserve"> REF _Ref153269218 \h  \* MERGEFORMAT </w:delInstrText>
        </w:r>
        <w:r w:rsidRPr="3C0E41DE" w:rsidDel="00304918">
          <w:rPr>
            <w:rFonts w:ascii="inherit" w:hAnsi="inherit"/>
            <w:sz w:val="24"/>
            <w:szCs w:val="24"/>
          </w:rPr>
        </w:r>
        <w:r w:rsidRPr="3C0E41DE" w:rsidDel="00304918">
          <w:rPr>
            <w:rFonts w:ascii="inherit" w:hAnsi="inherit"/>
            <w:sz w:val="24"/>
            <w:szCs w:val="24"/>
          </w:rPr>
          <w:fldChar w:fldCharType="separate"/>
        </w:r>
        <w:r w:rsidR="00B8058C" w:rsidRPr="3C0E41DE" w:rsidDel="00304918">
          <w:rPr>
            <w:rFonts w:ascii="inherit" w:hAnsi="inherit"/>
            <w:sz w:val="24"/>
            <w:szCs w:val="24"/>
          </w:rPr>
          <w:delText>Article 14</w:delText>
        </w:r>
        <w:r w:rsidRPr="3C0E41DE" w:rsidDel="00304918">
          <w:rPr>
            <w:rFonts w:ascii="inherit" w:hAnsi="inherit"/>
            <w:sz w:val="24"/>
            <w:szCs w:val="24"/>
          </w:rPr>
          <w:fldChar w:fldCharType="end"/>
        </w:r>
        <w:r w:rsidR="00B8058C" w:rsidRPr="3C0E41DE" w:rsidDel="00304918">
          <w:rPr>
            <w:rFonts w:ascii="inherit" w:hAnsi="inherit"/>
            <w:sz w:val="24"/>
            <w:szCs w:val="24"/>
          </w:rPr>
          <w:delText>(</w:delText>
        </w:r>
        <w:r w:rsidRPr="3C0E41DE" w:rsidDel="00304918">
          <w:rPr>
            <w:rFonts w:ascii="inherit" w:hAnsi="inherit"/>
            <w:sz w:val="24"/>
            <w:szCs w:val="24"/>
          </w:rPr>
          <w:fldChar w:fldCharType="begin"/>
        </w:r>
        <w:r w:rsidRPr="3C0E41DE" w:rsidDel="00304918">
          <w:rPr>
            <w:rFonts w:ascii="inherit" w:hAnsi="inherit"/>
            <w:sz w:val="24"/>
            <w:szCs w:val="24"/>
          </w:rPr>
          <w:delInstrText xml:space="preserve"> REF _Ref155965919 \r \h  \* MERGEFORMAT </w:delInstrText>
        </w:r>
        <w:r w:rsidRPr="3C0E41DE" w:rsidDel="00304918">
          <w:rPr>
            <w:rFonts w:ascii="inherit" w:hAnsi="inherit"/>
            <w:sz w:val="24"/>
            <w:szCs w:val="24"/>
          </w:rPr>
        </w:r>
        <w:r w:rsidRPr="3C0E41DE" w:rsidDel="00304918">
          <w:rPr>
            <w:rFonts w:ascii="inherit" w:hAnsi="inherit"/>
            <w:sz w:val="24"/>
            <w:szCs w:val="24"/>
          </w:rPr>
          <w:fldChar w:fldCharType="separate"/>
        </w:r>
        <w:r w:rsidR="00B8058C" w:rsidRPr="3C0E41DE" w:rsidDel="00304918">
          <w:rPr>
            <w:rFonts w:ascii="inherit" w:hAnsi="inherit"/>
            <w:sz w:val="24"/>
            <w:szCs w:val="24"/>
          </w:rPr>
          <w:delText>5</w:delText>
        </w:r>
        <w:r w:rsidRPr="3C0E41DE" w:rsidDel="00304918">
          <w:rPr>
            <w:rFonts w:ascii="inherit" w:hAnsi="inherit"/>
            <w:sz w:val="24"/>
            <w:szCs w:val="24"/>
          </w:rPr>
          <w:fldChar w:fldCharType="end"/>
        </w:r>
        <w:r w:rsidR="00B8058C" w:rsidRPr="3C0E41DE" w:rsidDel="00304918">
          <w:rPr>
            <w:rFonts w:ascii="inherit" w:hAnsi="inherit"/>
            <w:sz w:val="24"/>
            <w:szCs w:val="24"/>
          </w:rPr>
          <w:delText xml:space="preserve">) </w:delText>
        </w:r>
        <w:r w:rsidR="00E86E12" w:rsidRPr="3C0E41DE" w:rsidDel="00304918">
          <w:rPr>
            <w:rFonts w:ascii="inherit" w:hAnsi="inherit"/>
            <w:sz w:val="24"/>
            <w:szCs w:val="24"/>
          </w:rPr>
          <w:delText>is requested</w:delText>
        </w:r>
        <w:r w:rsidR="00392A0B" w:rsidRPr="3C0E41DE" w:rsidDel="00304918">
          <w:rPr>
            <w:rFonts w:ascii="inherit" w:hAnsi="inherit"/>
            <w:sz w:val="24"/>
            <w:szCs w:val="24"/>
          </w:rPr>
          <w:delText>,</w:delText>
        </w:r>
        <w:r w:rsidR="00E86E12" w:rsidRPr="3C0E41DE" w:rsidDel="00304918">
          <w:rPr>
            <w:rFonts w:ascii="inherit" w:hAnsi="inherit"/>
            <w:sz w:val="24"/>
            <w:szCs w:val="24"/>
          </w:rPr>
          <w:delText xml:space="preserve"> the asynchronously connected power park modules and the asynchronously connected electricity storage modules </w:delText>
        </w:r>
        <w:r w:rsidR="00C8074A" w:rsidRPr="3C0E41DE" w:rsidDel="00304918">
          <w:rPr>
            <w:rFonts w:ascii="inherit" w:hAnsi="inherit"/>
            <w:sz w:val="24"/>
            <w:szCs w:val="24"/>
          </w:rPr>
          <w:delText xml:space="preserve">shall </w:delText>
        </w:r>
        <w:r w:rsidR="00E86E12" w:rsidRPr="3C0E41DE" w:rsidDel="00304918">
          <w:rPr>
            <w:rFonts w:ascii="inherit" w:hAnsi="inherit"/>
            <w:sz w:val="24"/>
            <w:szCs w:val="24"/>
          </w:rPr>
          <w:delText>be capable of providing synthetic inertia within the power park module</w:delText>
        </w:r>
        <w:r w:rsidR="00E86E12" w:rsidRPr="3D4646CB" w:rsidDel="00304918">
          <w:rPr>
            <w:rFonts w:ascii="inherit" w:hAnsi="inherit"/>
            <w:sz w:val="24"/>
            <w:szCs w:val="24"/>
          </w:rPr>
          <w:delText>’s capability, including current limits and inherent energy storage capabilities of each individual unit</w:delText>
        </w:r>
        <w:r w:rsidR="00C8074A" w:rsidRPr="3D4646CB" w:rsidDel="00304918">
          <w:rPr>
            <w:rFonts w:ascii="inherit" w:hAnsi="inherit"/>
            <w:sz w:val="24"/>
            <w:szCs w:val="24"/>
          </w:rPr>
          <w:delText>, if requested by the relevant system operator.</w:delText>
        </w:r>
        <w:r w:rsidR="005E77D2" w:rsidRPr="3D4646CB" w:rsidDel="00304918">
          <w:rPr>
            <w:rFonts w:ascii="inherit" w:hAnsi="inherit"/>
            <w:sz w:val="24"/>
            <w:szCs w:val="24"/>
          </w:rPr>
          <w:delText xml:space="preserve"> Inherent energy storage means an energy reserve available in physical components of a power park module, which has not necessarily been designed to suit the grid forming requirements of this Article, but may be used for such purposes, without affecting the design of the physical components of individual units.</w:delText>
        </w:r>
      </w:del>
    </w:p>
    <w:p w14:paraId="0A1781BB" w14:textId="3D31A219" w:rsidR="00304918" w:rsidRPr="000250AC" w:rsidRDefault="00304918" w:rsidP="00304918">
      <w:pPr>
        <w:rPr>
          <w:ins w:id="1235" w:author="Author"/>
          <w:rFonts w:ascii="inherit" w:hAnsi="inherit"/>
          <w:sz w:val="24"/>
          <w:szCs w:val="24"/>
        </w:rPr>
      </w:pPr>
      <w:ins w:id="1236" w:author="Author">
        <w:r w:rsidRPr="3D4646CB">
          <w:rPr>
            <w:rFonts w:ascii="inherit" w:hAnsi="inherit"/>
            <w:sz w:val="24"/>
            <w:szCs w:val="24"/>
          </w:rPr>
          <w:t xml:space="preserve">If grid forming capability </w:t>
        </w:r>
        <w:r w:rsidR="00DD7893">
          <w:rPr>
            <w:rFonts w:ascii="inherit" w:hAnsi="inherit"/>
            <w:sz w:val="24"/>
            <w:szCs w:val="24"/>
          </w:rPr>
          <w:t xml:space="preserve">of an HVDC system </w:t>
        </w:r>
        <w:r w:rsidRPr="3D4646CB">
          <w:rPr>
            <w:rFonts w:ascii="inherit" w:hAnsi="inherit"/>
            <w:sz w:val="24"/>
            <w:szCs w:val="24"/>
          </w:rPr>
          <w:t xml:space="preserve">as </w:t>
        </w:r>
        <w:r w:rsidR="00DD7893">
          <w:rPr>
            <w:rFonts w:ascii="inherit" w:hAnsi="inherit"/>
            <w:sz w:val="24"/>
            <w:szCs w:val="24"/>
          </w:rPr>
          <w:t xml:space="preserve">it is </w:t>
        </w:r>
        <w:r w:rsidRPr="3D4646CB">
          <w:rPr>
            <w:rFonts w:ascii="inherit" w:hAnsi="inherit"/>
            <w:sz w:val="24"/>
            <w:szCs w:val="24"/>
          </w:rPr>
          <w:t xml:space="preserve">set out in </w:t>
        </w:r>
        <w:commentRangeStart w:id="1237"/>
        <w:r w:rsidRPr="3C0E41DE">
          <w:rPr>
            <w:rFonts w:ascii="inherit" w:hAnsi="inherit"/>
            <w:sz w:val="24"/>
            <w:szCs w:val="24"/>
          </w:rPr>
          <w:fldChar w:fldCharType="begin"/>
        </w:r>
        <w:r w:rsidRPr="3C0E41DE">
          <w:rPr>
            <w:rFonts w:ascii="inherit" w:hAnsi="inherit"/>
            <w:sz w:val="24"/>
            <w:szCs w:val="24"/>
          </w:rPr>
          <w:instrText xml:space="preserve"> REF _Ref153269218 \h  \* MERGEFORMAT </w:instrText>
        </w:r>
      </w:ins>
      <w:r w:rsidRPr="3C0E41DE">
        <w:rPr>
          <w:rFonts w:ascii="inherit" w:hAnsi="inherit"/>
          <w:sz w:val="24"/>
          <w:szCs w:val="24"/>
        </w:rPr>
      </w:r>
      <w:ins w:id="1238" w:author="Author">
        <w:r w:rsidRPr="3C0E41DE">
          <w:rPr>
            <w:rFonts w:ascii="inherit" w:hAnsi="inherit"/>
            <w:sz w:val="24"/>
            <w:szCs w:val="24"/>
          </w:rPr>
          <w:fldChar w:fldCharType="separate"/>
        </w:r>
        <w:r w:rsidRPr="3C0E41DE">
          <w:rPr>
            <w:rFonts w:ascii="inherit" w:hAnsi="inherit"/>
            <w:sz w:val="24"/>
            <w:szCs w:val="24"/>
          </w:rPr>
          <w:t>Article 14</w:t>
        </w:r>
        <w:r w:rsidRPr="3C0E41DE">
          <w:rPr>
            <w:rFonts w:ascii="inherit" w:hAnsi="inherit"/>
            <w:sz w:val="24"/>
            <w:szCs w:val="24"/>
          </w:rPr>
          <w:fldChar w:fldCharType="end"/>
        </w:r>
        <w:r w:rsidRPr="3C0E41DE">
          <w:rPr>
            <w:rFonts w:ascii="inherit" w:hAnsi="inherit"/>
            <w:sz w:val="24"/>
            <w:szCs w:val="24"/>
          </w:rPr>
          <w:t>(</w:t>
        </w:r>
        <w:r w:rsidR="005D2FEE">
          <w:rPr>
            <w:rFonts w:ascii="inherit" w:hAnsi="inherit"/>
            <w:sz w:val="24"/>
            <w:szCs w:val="24"/>
          </w:rPr>
          <w:t>4</w:t>
        </w:r>
        <w:r w:rsidRPr="3C0E41DE">
          <w:rPr>
            <w:rFonts w:ascii="inherit" w:hAnsi="inherit"/>
            <w:sz w:val="24"/>
            <w:szCs w:val="24"/>
          </w:rPr>
          <w:t xml:space="preserve">) </w:t>
        </w:r>
      </w:ins>
      <w:commentRangeEnd w:id="1237"/>
      <w:r w:rsidR="00B97B23">
        <w:rPr>
          <w:rStyle w:val="CommentReference"/>
        </w:rPr>
        <w:commentReference w:id="1237"/>
      </w:r>
      <w:ins w:id="1239" w:author="Author">
        <w:r w:rsidRPr="3C0E41DE">
          <w:rPr>
            <w:rFonts w:ascii="inherit" w:hAnsi="inherit"/>
            <w:sz w:val="24"/>
            <w:szCs w:val="24"/>
          </w:rPr>
          <w:t>is requested, the asynchronously connected power park modules and the asynchronously connected electricity storage modules shall be capable of providing synthetic inertia within the</w:t>
        </w:r>
        <w:r>
          <w:rPr>
            <w:rFonts w:ascii="inherit" w:hAnsi="inherit"/>
            <w:sz w:val="24"/>
            <w:szCs w:val="24"/>
          </w:rPr>
          <w:t xml:space="preserve"> </w:t>
        </w:r>
        <w:r w:rsidRPr="00304918">
          <w:rPr>
            <w:rFonts w:ascii="inherit" w:hAnsi="inherit"/>
            <w:sz w:val="24"/>
            <w:szCs w:val="24"/>
          </w:rPr>
          <w:t>asynchronously connected</w:t>
        </w:r>
        <w:r w:rsidRPr="3C0E41DE">
          <w:rPr>
            <w:rFonts w:ascii="inherit" w:hAnsi="inherit"/>
            <w:sz w:val="24"/>
            <w:szCs w:val="24"/>
          </w:rPr>
          <w:t xml:space="preserve"> power park module</w:t>
        </w:r>
        <w:r w:rsidRPr="3D4646CB">
          <w:rPr>
            <w:rFonts w:ascii="inherit" w:hAnsi="inherit"/>
            <w:sz w:val="24"/>
            <w:szCs w:val="24"/>
          </w:rPr>
          <w:t xml:space="preserve">’s </w:t>
        </w:r>
        <w:r w:rsidR="00DD7893">
          <w:rPr>
            <w:rFonts w:ascii="inherit" w:hAnsi="inherit"/>
            <w:sz w:val="24"/>
            <w:szCs w:val="24"/>
          </w:rPr>
          <w:t xml:space="preserve">and </w:t>
        </w:r>
        <w:r w:rsidR="00DD7893" w:rsidRPr="3C0E41DE">
          <w:rPr>
            <w:rFonts w:ascii="inherit" w:hAnsi="inherit"/>
            <w:sz w:val="24"/>
            <w:szCs w:val="24"/>
          </w:rPr>
          <w:t>asynchronously connected electricity storage modules</w:t>
        </w:r>
        <w:r w:rsidR="00DD7893" w:rsidRPr="3D4646CB">
          <w:rPr>
            <w:rFonts w:ascii="inherit" w:hAnsi="inherit"/>
            <w:sz w:val="24"/>
            <w:szCs w:val="24"/>
          </w:rPr>
          <w:t xml:space="preserve"> </w:t>
        </w:r>
        <w:r w:rsidRPr="3D4646CB">
          <w:rPr>
            <w:rFonts w:ascii="inherit" w:hAnsi="inherit"/>
            <w:sz w:val="24"/>
            <w:szCs w:val="24"/>
          </w:rPr>
          <w:t xml:space="preserve">capability, including current limits and inherent energy storage capabilities of each individual unit, if requested by the relevant system operator. </w:t>
        </w:r>
        <w:commentRangeStart w:id="1240"/>
        <w:r w:rsidRPr="3D4646CB">
          <w:rPr>
            <w:rFonts w:ascii="inherit" w:hAnsi="inherit"/>
            <w:sz w:val="24"/>
            <w:szCs w:val="24"/>
          </w:rPr>
          <w:t>Inherent energy storage means an energy reserve available in physical components of a power park module, which has not necessarily been designed to suit the grid forming requirements of this Article, but may be used for such purposes, without affecting the design of the physical components of individual units.</w:t>
        </w:r>
      </w:ins>
      <w:commentRangeEnd w:id="1240"/>
      <w:r w:rsidR="00B97B23">
        <w:rPr>
          <w:rStyle w:val="CommentReference"/>
        </w:rPr>
        <w:commentReference w:id="1240"/>
      </w:r>
    </w:p>
    <w:p w14:paraId="1B98867A" w14:textId="75B8F156" w:rsidR="00304918" w:rsidRDefault="00304918" w:rsidP="3D4646CB">
      <w:pPr>
        <w:rPr>
          <w:ins w:id="1241" w:author="Author"/>
          <w:rFonts w:ascii="inherit" w:hAnsi="inherit"/>
          <w:sz w:val="24"/>
          <w:szCs w:val="24"/>
        </w:rPr>
      </w:pPr>
    </w:p>
    <w:p w14:paraId="530F6D85" w14:textId="7FBAE4C8" w:rsidR="00C21BF3" w:rsidRDefault="00C21BF3">
      <w:pPr>
        <w:pStyle w:val="Heading2"/>
        <w:rPr>
          <w:ins w:id="1242" w:author="Author"/>
        </w:rPr>
        <w:pPrChange w:id="1243" w:author="Author">
          <w:pPr/>
        </w:pPrChange>
      </w:pPr>
      <w:commentRangeStart w:id="1244"/>
      <w:ins w:id="1245" w:author="Author">
        <w:r>
          <w:t>Article 40c</w:t>
        </w:r>
      </w:ins>
      <w:commentRangeEnd w:id="1244"/>
      <w:r w:rsidR="00B97B23">
        <w:rPr>
          <w:rStyle w:val="CommentReference"/>
          <w:rFonts w:ascii="Calibri" w:hAnsi="Calibri"/>
          <w:bCs w:val="0"/>
          <w:i w:val="0"/>
          <w:iCs w:val="0"/>
        </w:rPr>
        <w:commentReference w:id="1244"/>
      </w:r>
    </w:p>
    <w:p w14:paraId="3FE7CA29" w14:textId="57045FF5" w:rsidR="00C21BF3" w:rsidRPr="0036209E" w:rsidRDefault="00C21BF3">
      <w:pPr>
        <w:jc w:val="center"/>
        <w:rPr>
          <w:ins w:id="1246" w:author="Author"/>
          <w:rFonts w:ascii="inherit" w:hAnsi="inherit"/>
          <w:b/>
          <w:bCs/>
          <w:sz w:val="24"/>
          <w:szCs w:val="24"/>
          <w:rPrChange w:id="1247" w:author="Author">
            <w:rPr>
              <w:ins w:id="1248" w:author="Author"/>
              <w:rFonts w:ascii="inherit" w:hAnsi="inherit"/>
              <w:sz w:val="24"/>
              <w:szCs w:val="24"/>
            </w:rPr>
          </w:rPrChange>
        </w:rPr>
        <w:pPrChange w:id="1249" w:author="Author">
          <w:pPr/>
        </w:pPrChange>
      </w:pPr>
      <w:ins w:id="1250" w:author="Author">
        <w:r w:rsidRPr="0036209E">
          <w:rPr>
            <w:rFonts w:ascii="inherit" w:hAnsi="inherit"/>
            <w:b/>
            <w:bCs/>
            <w:sz w:val="24"/>
            <w:szCs w:val="24"/>
            <w:rPrChange w:id="1251" w:author="Author">
              <w:rPr>
                <w:rFonts w:ascii="inherit" w:hAnsi="inherit"/>
                <w:sz w:val="24"/>
                <w:szCs w:val="24"/>
              </w:rPr>
            </w:rPrChange>
          </w:rPr>
          <w:t xml:space="preserve">Overvoltage </w:t>
        </w:r>
        <w:r w:rsidR="004F7E31">
          <w:rPr>
            <w:rFonts w:ascii="inherit" w:hAnsi="inherit"/>
            <w:b/>
            <w:bCs/>
            <w:sz w:val="24"/>
            <w:szCs w:val="24"/>
          </w:rPr>
          <w:t xml:space="preserve">ride through </w:t>
        </w:r>
        <w:r w:rsidRPr="0036209E">
          <w:rPr>
            <w:rFonts w:ascii="inherit" w:hAnsi="inherit"/>
            <w:b/>
            <w:bCs/>
            <w:sz w:val="24"/>
            <w:szCs w:val="24"/>
            <w:rPrChange w:id="1252" w:author="Author">
              <w:rPr>
                <w:rFonts w:ascii="inherit" w:hAnsi="inherit"/>
                <w:sz w:val="24"/>
                <w:szCs w:val="24"/>
              </w:rPr>
            </w:rPrChange>
          </w:rPr>
          <w:t>capability of power-to-gas demand units</w:t>
        </w:r>
      </w:ins>
    </w:p>
    <w:p w14:paraId="709D30B0" w14:textId="0B8493DC" w:rsidR="00C21BF3" w:rsidRDefault="00C21BF3" w:rsidP="3D4646CB">
      <w:pPr>
        <w:rPr>
          <w:ins w:id="1253" w:author="Author"/>
          <w:rFonts w:ascii="inherit" w:hAnsi="inherit"/>
          <w:sz w:val="24"/>
          <w:szCs w:val="24"/>
        </w:rPr>
      </w:pPr>
      <w:ins w:id="1254" w:author="Author">
        <w:r w:rsidRPr="00C21BF3">
          <w:rPr>
            <w:rFonts w:ascii="inherit" w:hAnsi="inherit"/>
            <w:sz w:val="24"/>
            <w:szCs w:val="24"/>
          </w:rPr>
          <w:t xml:space="preserve">The </w:t>
        </w:r>
        <w:r>
          <w:rPr>
            <w:rFonts w:ascii="inherit" w:hAnsi="inherit"/>
            <w:sz w:val="24"/>
            <w:szCs w:val="24"/>
          </w:rPr>
          <w:t>asynchronously connected power to gas demand unit</w:t>
        </w:r>
        <w:r w:rsidRPr="00C21BF3">
          <w:rPr>
            <w:rFonts w:ascii="inherit" w:hAnsi="inherit"/>
            <w:sz w:val="24"/>
            <w:szCs w:val="24"/>
          </w:rPr>
          <w:t xml:space="preserve"> shall be capable of operating stably without disconnecting from the network, if none of the phase -to -phase voltages exceeds the voltage-against-time-profile defined in Figure </w:t>
        </w:r>
        <w:r>
          <w:rPr>
            <w:rFonts w:ascii="inherit" w:hAnsi="inherit"/>
            <w:sz w:val="24"/>
            <w:szCs w:val="24"/>
          </w:rPr>
          <w:t xml:space="preserve">YV </w:t>
        </w:r>
        <w:r w:rsidRPr="00C21BF3">
          <w:rPr>
            <w:rFonts w:ascii="inherit" w:hAnsi="inherit"/>
            <w:sz w:val="24"/>
            <w:szCs w:val="24"/>
          </w:rPr>
          <w:t xml:space="preserve">at the </w:t>
        </w:r>
        <w:r w:rsidR="00DC773D">
          <w:rPr>
            <w:rFonts w:ascii="inherit" w:hAnsi="inherit"/>
            <w:sz w:val="24"/>
            <w:szCs w:val="24"/>
          </w:rPr>
          <w:t>interface point</w:t>
        </w:r>
        <w:r w:rsidRPr="00C21BF3">
          <w:rPr>
            <w:rFonts w:ascii="inherit" w:hAnsi="inherit"/>
            <w:sz w:val="24"/>
            <w:szCs w:val="24"/>
          </w:rPr>
          <w:t>. The relevant system operator, in coordination with the relevant TSO, may define longer times for operation, if it is required to preserve or to restore system security. The</w:t>
        </w:r>
        <w:r w:rsidR="00CD349D">
          <w:rPr>
            <w:rFonts w:ascii="inherit" w:hAnsi="inherit"/>
            <w:sz w:val="24"/>
            <w:szCs w:val="24"/>
          </w:rPr>
          <w:t xml:space="preserve"> power to gas demand unit owner</w:t>
        </w:r>
        <w:r w:rsidRPr="00C21BF3">
          <w:rPr>
            <w:rFonts w:ascii="inherit" w:hAnsi="inherit"/>
            <w:sz w:val="24"/>
            <w:szCs w:val="24"/>
          </w:rPr>
          <w:t xml:space="preserve"> shall not unreasonably withhold consent to apply longer times for operation, taking account of their economic and technical feasibility.</w:t>
        </w:r>
      </w:ins>
    </w:p>
    <w:p w14:paraId="0347CEF2" w14:textId="4F48155D" w:rsidR="00C21BF3" w:rsidRDefault="00C21BF3" w:rsidP="00C21BF3">
      <w:pPr>
        <w:jc w:val="center"/>
        <w:rPr>
          <w:ins w:id="1255" w:author="Author"/>
          <w:rFonts w:ascii="inherit" w:hAnsi="inherit"/>
          <w:sz w:val="24"/>
          <w:szCs w:val="24"/>
        </w:rPr>
      </w:pPr>
      <w:ins w:id="1256" w:author="Author">
        <w:r>
          <w:rPr>
            <w:noProof/>
          </w:rPr>
          <w:lastRenderedPageBreak/>
          <w:drawing>
            <wp:inline distT="0" distB="0" distL="0" distR="0" wp14:anchorId="689A66EF" wp14:editId="73C68434">
              <wp:extent cx="4615132" cy="2949697"/>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618663" cy="2951954"/>
                      </a:xfrm>
                      <a:prstGeom prst="rect">
                        <a:avLst/>
                      </a:prstGeom>
                    </pic:spPr>
                  </pic:pic>
                </a:graphicData>
              </a:graphic>
            </wp:inline>
          </w:drawing>
        </w:r>
      </w:ins>
    </w:p>
    <w:p w14:paraId="1B687B69" w14:textId="5F9B4075" w:rsidR="00C21BF3" w:rsidRPr="0036209E" w:rsidRDefault="00C21BF3">
      <w:pPr>
        <w:jc w:val="center"/>
        <w:rPr>
          <w:ins w:id="1257" w:author="Author"/>
          <w:rFonts w:ascii="inherit" w:hAnsi="inherit"/>
          <w:sz w:val="28"/>
          <w:szCs w:val="32"/>
          <w:rPrChange w:id="1258" w:author="Author">
            <w:rPr>
              <w:ins w:id="1259" w:author="Author"/>
              <w:rFonts w:ascii="inherit" w:hAnsi="inherit"/>
              <w:sz w:val="24"/>
              <w:szCs w:val="24"/>
            </w:rPr>
          </w:rPrChange>
        </w:rPr>
        <w:pPrChange w:id="1260" w:author="Author">
          <w:pPr/>
        </w:pPrChange>
      </w:pPr>
      <w:ins w:id="1261" w:author="Author">
        <w:r>
          <w:rPr>
            <w:color w:val="0078D3"/>
            <w:sz w:val="22"/>
          </w:rPr>
          <w:t xml:space="preserve">Figure YV </w:t>
        </w:r>
        <w:r w:rsidRPr="0036209E">
          <w:rPr>
            <w:color w:val="0078D3"/>
            <w:sz w:val="22"/>
            <w:rPrChange w:id="1262" w:author="Author">
              <w:rPr>
                <w:color w:val="0078D3"/>
                <w:sz w:val="18"/>
                <w:szCs w:val="18"/>
              </w:rPr>
            </w:rPrChange>
          </w:rPr>
          <w:t xml:space="preserve">The diagram represents the higher limit of a voltage-against-time profile of the voltage at the </w:t>
        </w:r>
        <w:r>
          <w:rPr>
            <w:color w:val="0078D3"/>
            <w:sz w:val="22"/>
          </w:rPr>
          <w:t>interface point</w:t>
        </w:r>
        <w:r w:rsidRPr="0036209E">
          <w:rPr>
            <w:color w:val="0078D3"/>
            <w:sz w:val="22"/>
            <w:rPrChange w:id="1263" w:author="Author">
              <w:rPr>
                <w:color w:val="0078D3"/>
                <w:sz w:val="18"/>
                <w:szCs w:val="18"/>
              </w:rPr>
            </w:rPrChange>
          </w:rPr>
          <w:t>, expressed as the ratio of its actual value and its reference 1 pu value, before, during and after a fault. U</w:t>
        </w:r>
        <w:r w:rsidRPr="0036209E">
          <w:rPr>
            <w:color w:val="0078D3"/>
            <w:sz w:val="16"/>
            <w:szCs w:val="16"/>
            <w:rPrChange w:id="1264" w:author="Author">
              <w:rPr>
                <w:color w:val="0078D3"/>
                <w:sz w:val="12"/>
                <w:szCs w:val="12"/>
              </w:rPr>
            </w:rPrChange>
          </w:rPr>
          <w:t xml:space="preserve">recf </w:t>
        </w:r>
        <w:r w:rsidRPr="0036209E">
          <w:rPr>
            <w:color w:val="0078D3"/>
            <w:sz w:val="22"/>
            <w:rPrChange w:id="1265" w:author="Author">
              <w:rPr>
                <w:color w:val="0078D3"/>
                <w:sz w:val="18"/>
                <w:szCs w:val="18"/>
              </w:rPr>
            </w:rPrChange>
          </w:rPr>
          <w:t xml:space="preserve">is the maximum voltage </w:t>
        </w:r>
        <w:r>
          <w:rPr>
            <w:color w:val="0078D3"/>
            <w:sz w:val="22"/>
          </w:rPr>
          <w:t>as specified by the relevant TSO.</w:t>
        </w:r>
      </w:ins>
    </w:p>
    <w:p w14:paraId="6F39C7D1" w14:textId="77777777" w:rsidR="00C21BF3" w:rsidRPr="000250AC" w:rsidRDefault="00C21BF3" w:rsidP="3D4646CB">
      <w:pPr>
        <w:rPr>
          <w:ins w:id="1266" w:author="Author"/>
          <w:rFonts w:ascii="inherit" w:hAnsi="inherit"/>
          <w:sz w:val="24"/>
          <w:szCs w:val="24"/>
        </w:rPr>
      </w:pPr>
    </w:p>
    <w:p w14:paraId="537137DD" w14:textId="4D1717AB" w:rsidR="00AE476A" w:rsidRPr="005B3720" w:rsidRDefault="00BF5202" w:rsidP="007E39B8">
      <w:pPr>
        <w:pStyle w:val="Heading2"/>
      </w:pPr>
      <w:bookmarkStart w:id="1267" w:name="_Ref164410966"/>
      <w:r w:rsidRPr="005B3720">
        <w:t>Article 41</w:t>
      </w:r>
      <w:bookmarkEnd w:id="1157"/>
      <w:bookmarkEnd w:id="1267"/>
    </w:p>
    <w:p w14:paraId="3978FCF1" w14:textId="3DDA3BF1" w:rsidR="00AE476A" w:rsidRPr="007E39B8" w:rsidRDefault="00BF5202" w:rsidP="007E39B8">
      <w:pPr>
        <w:jc w:val="center"/>
        <w:rPr>
          <w:rFonts w:ascii="inherit" w:hAnsi="inherit"/>
          <w:b/>
          <w:bCs/>
          <w:sz w:val="24"/>
          <w:szCs w:val="24"/>
        </w:rPr>
      </w:pPr>
      <w:r w:rsidRPr="007E39B8">
        <w:rPr>
          <w:rFonts w:ascii="inherit" w:hAnsi="inherit"/>
          <w:b/>
          <w:bCs/>
          <w:sz w:val="24"/>
          <w:szCs w:val="24"/>
        </w:rPr>
        <w:t>Control requirements</w:t>
      </w:r>
    </w:p>
    <w:p w14:paraId="718C735A" w14:textId="1671135C" w:rsidR="00AE476A" w:rsidRPr="005B3720" w:rsidRDefault="00BF5202" w:rsidP="00B13FCD">
      <w:pPr>
        <w:numPr>
          <w:ilvl w:val="0"/>
          <w:numId w:val="165"/>
        </w:numPr>
        <w:spacing w:after="395"/>
        <w:rPr>
          <w:rFonts w:ascii="inherit" w:hAnsi="inherit"/>
          <w:sz w:val="24"/>
          <w:szCs w:val="24"/>
        </w:rPr>
      </w:pPr>
      <w:r w:rsidRPr="005B3720">
        <w:rPr>
          <w:rFonts w:ascii="inherit" w:hAnsi="inherit"/>
          <w:sz w:val="24"/>
          <w:szCs w:val="24"/>
        </w:rPr>
        <w:t>During the synchronisation of a</w:t>
      </w:r>
      <w:ins w:id="1268" w:author="Author">
        <w:r w:rsidR="00D06329">
          <w:rPr>
            <w:rFonts w:ascii="inherit" w:hAnsi="inherit"/>
            <w:sz w:val="24"/>
            <w:szCs w:val="24"/>
          </w:rPr>
          <w:t>n</w:t>
        </w:r>
      </w:ins>
      <w:r w:rsidRPr="005B3720">
        <w:rPr>
          <w:rFonts w:ascii="inherit" w:hAnsi="inherit"/>
          <w:sz w:val="24"/>
          <w:szCs w:val="24"/>
        </w:rPr>
        <w:t xml:space="preserve"> </w:t>
      </w:r>
      <w:ins w:id="1269" w:author="Author">
        <w:r w:rsidR="00D06329" w:rsidRPr="00D06329">
          <w:rPr>
            <w:rFonts w:ascii="inherit" w:hAnsi="inherit"/>
            <w:sz w:val="24"/>
            <w:szCs w:val="24"/>
          </w:rPr>
          <w:t xml:space="preserve">asynchronously connected </w:t>
        </w:r>
        <w:r w:rsidR="00D06329">
          <w:rPr>
            <w:rFonts w:ascii="inherit" w:hAnsi="inherit"/>
            <w:sz w:val="24"/>
            <w:szCs w:val="24"/>
          </w:rPr>
          <w:t>p</w:t>
        </w:r>
        <w:r w:rsidR="00D06329" w:rsidRPr="00D06329">
          <w:rPr>
            <w:rFonts w:ascii="inherit" w:hAnsi="inherit"/>
            <w:sz w:val="24"/>
            <w:szCs w:val="24"/>
          </w:rPr>
          <w:t xml:space="preserve">ower </w:t>
        </w:r>
        <w:r w:rsidR="00D06329">
          <w:rPr>
            <w:rFonts w:ascii="inherit" w:hAnsi="inherit"/>
            <w:sz w:val="24"/>
            <w:szCs w:val="24"/>
          </w:rPr>
          <w:t>p</w:t>
        </w:r>
        <w:r w:rsidR="00D06329" w:rsidRPr="00D06329">
          <w:rPr>
            <w:rFonts w:ascii="inherit" w:hAnsi="inherit"/>
            <w:sz w:val="24"/>
            <w:szCs w:val="24"/>
          </w:rPr>
          <w:t xml:space="preserve">ark </w:t>
        </w:r>
        <w:r w:rsidR="00D06329">
          <w:rPr>
            <w:rFonts w:ascii="inherit" w:hAnsi="inherit"/>
            <w:sz w:val="24"/>
            <w:szCs w:val="24"/>
          </w:rPr>
          <w:t>m</w:t>
        </w:r>
        <w:r w:rsidR="00D06329" w:rsidRPr="00D06329">
          <w:rPr>
            <w:rFonts w:ascii="inherit" w:hAnsi="inherit"/>
            <w:sz w:val="24"/>
            <w:szCs w:val="24"/>
          </w:rPr>
          <w:t xml:space="preserve">odule, asynchronously connected </w:t>
        </w:r>
        <w:r w:rsidR="00022413">
          <w:rPr>
            <w:rFonts w:ascii="inherit" w:hAnsi="inherit"/>
            <w:sz w:val="24"/>
            <w:szCs w:val="24"/>
          </w:rPr>
          <w:t>power-to-gas demand unit</w:t>
        </w:r>
        <w:r w:rsidR="00D06329" w:rsidRPr="00D06329">
          <w:rPr>
            <w:rFonts w:ascii="inherit" w:hAnsi="inherit"/>
            <w:sz w:val="24"/>
            <w:szCs w:val="24"/>
          </w:rPr>
          <w:t xml:space="preserve"> and an asynchronously connected </w:t>
        </w:r>
        <w:r w:rsidR="00D06329">
          <w:rPr>
            <w:rFonts w:ascii="inherit" w:hAnsi="inherit"/>
            <w:sz w:val="24"/>
            <w:szCs w:val="24"/>
          </w:rPr>
          <w:t>e</w:t>
        </w:r>
        <w:r w:rsidR="00D06329" w:rsidRPr="00D06329">
          <w:rPr>
            <w:rFonts w:ascii="inherit" w:hAnsi="inherit"/>
            <w:sz w:val="24"/>
            <w:szCs w:val="24"/>
          </w:rPr>
          <w:t xml:space="preserve">lectricity </w:t>
        </w:r>
        <w:r w:rsidR="00D06329">
          <w:rPr>
            <w:rFonts w:ascii="inherit" w:hAnsi="inherit"/>
            <w:sz w:val="24"/>
            <w:szCs w:val="24"/>
          </w:rPr>
          <w:t>s</w:t>
        </w:r>
        <w:r w:rsidR="00D06329" w:rsidRPr="00D06329">
          <w:rPr>
            <w:rFonts w:ascii="inherit" w:hAnsi="inherit"/>
            <w:sz w:val="24"/>
            <w:szCs w:val="24"/>
          </w:rPr>
          <w:t xml:space="preserve">torage </w:t>
        </w:r>
        <w:r w:rsidR="00D06329">
          <w:rPr>
            <w:rFonts w:ascii="inherit" w:hAnsi="inherit"/>
            <w:sz w:val="24"/>
            <w:szCs w:val="24"/>
          </w:rPr>
          <w:t>m</w:t>
        </w:r>
        <w:r w:rsidR="00D06329" w:rsidRPr="00D06329">
          <w:rPr>
            <w:rFonts w:ascii="inherit" w:hAnsi="inherit"/>
            <w:sz w:val="24"/>
            <w:szCs w:val="24"/>
          </w:rPr>
          <w:t>odule</w:t>
        </w:r>
      </w:ins>
      <w:del w:id="1270" w:author="Author">
        <w:r w:rsidRPr="005B3720" w:rsidDel="00D06329">
          <w:rPr>
            <w:rFonts w:ascii="inherit" w:hAnsi="inherit"/>
            <w:sz w:val="24"/>
            <w:szCs w:val="24"/>
          </w:rPr>
          <w:delText>DC-connected power park module</w:delText>
        </w:r>
      </w:del>
      <w:r w:rsidRPr="005B3720">
        <w:rPr>
          <w:rFonts w:ascii="inherit" w:hAnsi="inherit"/>
          <w:sz w:val="24"/>
          <w:szCs w:val="24"/>
        </w:rPr>
        <w:t xml:space="preserve"> to the </w:t>
      </w:r>
      <w:ins w:id="1271" w:author="Author">
        <w:r w:rsidR="00D06329">
          <w:rPr>
            <w:rFonts w:ascii="inherit" w:hAnsi="inherit"/>
            <w:sz w:val="24"/>
            <w:szCs w:val="24"/>
          </w:rPr>
          <w:t xml:space="preserve">isolated </w:t>
        </w:r>
      </w:ins>
      <w:r w:rsidRPr="005B3720">
        <w:rPr>
          <w:rFonts w:ascii="inherit" w:hAnsi="inherit"/>
          <w:sz w:val="24"/>
          <w:szCs w:val="24"/>
        </w:rPr>
        <w:t xml:space="preserve">AC </w:t>
      </w:r>
      <w:del w:id="1272" w:author="Author">
        <w:r w:rsidRPr="005B3720" w:rsidDel="00D06329">
          <w:rPr>
            <w:rFonts w:ascii="inherit" w:hAnsi="inherit"/>
            <w:sz w:val="24"/>
            <w:szCs w:val="24"/>
          </w:rPr>
          <w:delText xml:space="preserve">collection </w:delText>
        </w:r>
      </w:del>
      <w:r w:rsidRPr="005B3720">
        <w:rPr>
          <w:rFonts w:ascii="inherit" w:hAnsi="inherit"/>
          <w:sz w:val="24"/>
          <w:szCs w:val="24"/>
        </w:rPr>
        <w:t xml:space="preserve">network, the </w:t>
      </w:r>
      <w:ins w:id="1273" w:author="Author">
        <w:r w:rsidR="00D06329" w:rsidRPr="00D06329">
          <w:rPr>
            <w:rFonts w:ascii="inherit" w:hAnsi="inherit"/>
            <w:sz w:val="24"/>
            <w:szCs w:val="24"/>
          </w:rPr>
          <w:t xml:space="preserve">asynchronously connected </w:t>
        </w:r>
        <w:r w:rsidR="00D06329">
          <w:rPr>
            <w:rFonts w:ascii="inherit" w:hAnsi="inherit"/>
            <w:sz w:val="24"/>
            <w:szCs w:val="24"/>
          </w:rPr>
          <w:t>p</w:t>
        </w:r>
        <w:r w:rsidR="00D06329" w:rsidRPr="00D06329">
          <w:rPr>
            <w:rFonts w:ascii="inherit" w:hAnsi="inherit"/>
            <w:sz w:val="24"/>
            <w:szCs w:val="24"/>
          </w:rPr>
          <w:t xml:space="preserve">ower </w:t>
        </w:r>
        <w:r w:rsidR="00D06329">
          <w:rPr>
            <w:rFonts w:ascii="inherit" w:hAnsi="inherit"/>
            <w:sz w:val="24"/>
            <w:szCs w:val="24"/>
          </w:rPr>
          <w:t>p</w:t>
        </w:r>
        <w:r w:rsidR="00D06329" w:rsidRPr="00D06329">
          <w:rPr>
            <w:rFonts w:ascii="inherit" w:hAnsi="inherit"/>
            <w:sz w:val="24"/>
            <w:szCs w:val="24"/>
          </w:rPr>
          <w:t xml:space="preserve">ark </w:t>
        </w:r>
        <w:r w:rsidR="00D06329">
          <w:rPr>
            <w:rFonts w:ascii="inherit" w:hAnsi="inherit"/>
            <w:sz w:val="24"/>
            <w:szCs w:val="24"/>
          </w:rPr>
          <w:t>m</w:t>
        </w:r>
        <w:r w:rsidR="00D06329" w:rsidRPr="00D06329">
          <w:rPr>
            <w:rFonts w:ascii="inherit" w:hAnsi="inherit"/>
            <w:sz w:val="24"/>
            <w:szCs w:val="24"/>
          </w:rPr>
          <w:t xml:space="preserve">odule, </w:t>
        </w:r>
        <w:r w:rsidR="00D06329">
          <w:rPr>
            <w:rFonts w:ascii="inherit" w:hAnsi="inherit"/>
            <w:sz w:val="24"/>
            <w:szCs w:val="24"/>
          </w:rPr>
          <w:t xml:space="preserve">the </w:t>
        </w:r>
        <w:r w:rsidR="00D06329" w:rsidRPr="00D06329">
          <w:rPr>
            <w:rFonts w:ascii="inherit" w:hAnsi="inherit"/>
            <w:sz w:val="24"/>
            <w:szCs w:val="24"/>
          </w:rPr>
          <w:t xml:space="preserve">asynchronously connected </w:t>
        </w:r>
        <w:r w:rsidR="00022413">
          <w:rPr>
            <w:rFonts w:ascii="inherit" w:hAnsi="inherit"/>
            <w:sz w:val="24"/>
            <w:szCs w:val="24"/>
          </w:rPr>
          <w:t>power-to-gas demand unit</w:t>
        </w:r>
        <w:r w:rsidR="00D06329" w:rsidRPr="00D06329">
          <w:rPr>
            <w:rFonts w:ascii="inherit" w:hAnsi="inherit"/>
            <w:sz w:val="24"/>
            <w:szCs w:val="24"/>
          </w:rPr>
          <w:t xml:space="preserve"> and </w:t>
        </w:r>
        <w:r w:rsidR="00D06329">
          <w:rPr>
            <w:rFonts w:ascii="inherit" w:hAnsi="inherit"/>
            <w:sz w:val="24"/>
            <w:szCs w:val="24"/>
          </w:rPr>
          <w:t>the</w:t>
        </w:r>
        <w:r w:rsidR="00D06329" w:rsidRPr="00D06329">
          <w:rPr>
            <w:rFonts w:ascii="inherit" w:hAnsi="inherit"/>
            <w:sz w:val="24"/>
            <w:szCs w:val="24"/>
          </w:rPr>
          <w:t xml:space="preserve"> asynchronously connected </w:t>
        </w:r>
        <w:r w:rsidR="00D06329">
          <w:rPr>
            <w:rFonts w:ascii="inherit" w:hAnsi="inherit"/>
            <w:sz w:val="24"/>
            <w:szCs w:val="24"/>
          </w:rPr>
          <w:t>e</w:t>
        </w:r>
        <w:r w:rsidR="00D06329" w:rsidRPr="00D06329">
          <w:rPr>
            <w:rFonts w:ascii="inherit" w:hAnsi="inherit"/>
            <w:sz w:val="24"/>
            <w:szCs w:val="24"/>
          </w:rPr>
          <w:t xml:space="preserve">lectricity </w:t>
        </w:r>
        <w:r w:rsidR="00D06329">
          <w:rPr>
            <w:rFonts w:ascii="inherit" w:hAnsi="inherit"/>
            <w:sz w:val="24"/>
            <w:szCs w:val="24"/>
          </w:rPr>
          <w:t>s</w:t>
        </w:r>
        <w:r w:rsidR="00D06329" w:rsidRPr="00D06329">
          <w:rPr>
            <w:rFonts w:ascii="inherit" w:hAnsi="inherit"/>
            <w:sz w:val="24"/>
            <w:szCs w:val="24"/>
          </w:rPr>
          <w:t xml:space="preserve">torage </w:t>
        </w:r>
        <w:r w:rsidR="00D06329">
          <w:rPr>
            <w:rFonts w:ascii="inherit" w:hAnsi="inherit"/>
            <w:sz w:val="24"/>
            <w:szCs w:val="24"/>
          </w:rPr>
          <w:t>m</w:t>
        </w:r>
        <w:r w:rsidR="00D06329" w:rsidRPr="00D06329">
          <w:rPr>
            <w:rFonts w:ascii="inherit" w:hAnsi="inherit"/>
            <w:sz w:val="24"/>
            <w:szCs w:val="24"/>
          </w:rPr>
          <w:t>odule</w:t>
        </w:r>
      </w:ins>
      <w:del w:id="1274" w:author="Author">
        <w:r w:rsidRPr="005B3720" w:rsidDel="00D06329">
          <w:rPr>
            <w:rFonts w:ascii="inherit" w:hAnsi="inherit"/>
            <w:sz w:val="24"/>
            <w:szCs w:val="24"/>
          </w:rPr>
          <w:delText>DC- connected power park module</w:delText>
        </w:r>
      </w:del>
      <w:r w:rsidRPr="005B3720">
        <w:rPr>
          <w:rFonts w:ascii="inherit" w:hAnsi="inherit"/>
          <w:sz w:val="24"/>
          <w:szCs w:val="24"/>
        </w:rPr>
        <w:t xml:space="preserve"> shall have the capability to limit any voltage changes to a steady-state level specified by the relevant system operator, in coordination with the relevant TSO. The </w:t>
      </w:r>
      <w:del w:id="1275" w:author="Author">
        <w:r w:rsidRPr="005B3720" w:rsidDel="00891736">
          <w:rPr>
            <w:rFonts w:ascii="inherit" w:hAnsi="inherit"/>
            <w:sz w:val="24"/>
            <w:szCs w:val="24"/>
          </w:rPr>
          <w:delText xml:space="preserve">level </w:delText>
        </w:r>
      </w:del>
      <w:ins w:id="1276" w:author="Author">
        <w:r w:rsidR="00891736">
          <w:rPr>
            <w:rFonts w:ascii="inherit" w:hAnsi="inherit"/>
            <w:sz w:val="24"/>
            <w:szCs w:val="24"/>
          </w:rPr>
          <w:t>higher permissible voltage change</w:t>
        </w:r>
        <w:r w:rsidR="00891736" w:rsidRPr="005B3720">
          <w:rPr>
            <w:rFonts w:ascii="inherit" w:hAnsi="inherit"/>
            <w:sz w:val="24"/>
            <w:szCs w:val="24"/>
          </w:rPr>
          <w:t xml:space="preserve"> </w:t>
        </w:r>
      </w:ins>
      <w:del w:id="1277" w:author="Author">
        <w:r w:rsidRPr="005B3720" w:rsidDel="00891736">
          <w:rPr>
            <w:rFonts w:ascii="inherit" w:hAnsi="inherit"/>
            <w:sz w:val="24"/>
            <w:szCs w:val="24"/>
          </w:rPr>
          <w:delText xml:space="preserve">specified </w:delText>
        </w:r>
      </w:del>
      <w:r w:rsidRPr="005B3720">
        <w:rPr>
          <w:rFonts w:ascii="inherit" w:hAnsi="inherit"/>
          <w:sz w:val="24"/>
          <w:szCs w:val="24"/>
        </w:rPr>
        <w:t>shall not exceed 5 per cent of the pre-synchronisation voltage</w:t>
      </w:r>
      <w:ins w:id="1278" w:author="Author">
        <w:r w:rsidR="00891736">
          <w:rPr>
            <w:rFonts w:ascii="inherit" w:hAnsi="inherit"/>
            <w:sz w:val="24"/>
            <w:szCs w:val="24"/>
          </w:rPr>
          <w:t>, as specified by the relevant system operator</w:t>
        </w:r>
      </w:ins>
      <w:r w:rsidRPr="005B3720">
        <w:rPr>
          <w:rFonts w:ascii="inherit" w:hAnsi="inherit"/>
          <w:sz w:val="24"/>
          <w:szCs w:val="24"/>
        </w:rPr>
        <w:t>. The relevant system operator, in coordination with the relevant TSO, shall specify the maximum magnitude, duration and measurement window of the voltage transients.</w:t>
      </w:r>
    </w:p>
    <w:p w14:paraId="343240AD" w14:textId="26AA96CB" w:rsidR="00AE476A" w:rsidRPr="005B3720" w:rsidRDefault="00BF5202" w:rsidP="00B13FCD">
      <w:pPr>
        <w:numPr>
          <w:ilvl w:val="0"/>
          <w:numId w:val="165"/>
        </w:numPr>
        <w:spacing w:after="772"/>
        <w:rPr>
          <w:rFonts w:ascii="inherit" w:hAnsi="inherit"/>
          <w:sz w:val="24"/>
          <w:szCs w:val="24"/>
        </w:rPr>
      </w:pPr>
      <w:r w:rsidRPr="005B3720">
        <w:rPr>
          <w:rFonts w:ascii="inherit" w:hAnsi="inherit"/>
          <w:sz w:val="24"/>
          <w:szCs w:val="24"/>
        </w:rPr>
        <w:t xml:space="preserve">The </w:t>
      </w:r>
      <w:ins w:id="1279" w:author="Author">
        <w:r w:rsidR="00D06329" w:rsidRPr="00D06329">
          <w:rPr>
            <w:rFonts w:ascii="inherit" w:hAnsi="inherit"/>
            <w:sz w:val="24"/>
            <w:szCs w:val="24"/>
          </w:rPr>
          <w:t xml:space="preserve">asynchronously connected </w:t>
        </w:r>
        <w:r w:rsidR="00D06329">
          <w:rPr>
            <w:rFonts w:ascii="inherit" w:hAnsi="inherit"/>
            <w:sz w:val="24"/>
            <w:szCs w:val="24"/>
          </w:rPr>
          <w:t>p</w:t>
        </w:r>
        <w:r w:rsidR="00D06329" w:rsidRPr="00D06329">
          <w:rPr>
            <w:rFonts w:ascii="inherit" w:hAnsi="inherit"/>
            <w:sz w:val="24"/>
            <w:szCs w:val="24"/>
          </w:rPr>
          <w:t xml:space="preserve">ower </w:t>
        </w:r>
        <w:r w:rsidR="00D06329">
          <w:rPr>
            <w:rFonts w:ascii="inherit" w:hAnsi="inherit"/>
            <w:sz w:val="24"/>
            <w:szCs w:val="24"/>
          </w:rPr>
          <w:t>p</w:t>
        </w:r>
        <w:r w:rsidR="00D06329" w:rsidRPr="00D06329">
          <w:rPr>
            <w:rFonts w:ascii="inherit" w:hAnsi="inherit"/>
            <w:sz w:val="24"/>
            <w:szCs w:val="24"/>
          </w:rPr>
          <w:t xml:space="preserve">ark </w:t>
        </w:r>
        <w:r w:rsidR="00D06329">
          <w:rPr>
            <w:rFonts w:ascii="inherit" w:hAnsi="inherit"/>
            <w:sz w:val="24"/>
            <w:szCs w:val="24"/>
          </w:rPr>
          <w:t>m</w:t>
        </w:r>
        <w:r w:rsidR="00D06329" w:rsidRPr="00D06329">
          <w:rPr>
            <w:rFonts w:ascii="inherit" w:hAnsi="inherit"/>
            <w:sz w:val="24"/>
            <w:szCs w:val="24"/>
          </w:rPr>
          <w:t>odule</w:t>
        </w:r>
        <w:r w:rsidR="00D06329">
          <w:rPr>
            <w:rFonts w:ascii="inherit" w:hAnsi="inherit"/>
            <w:sz w:val="24"/>
            <w:szCs w:val="24"/>
          </w:rPr>
          <w:t xml:space="preserve"> owner</w:t>
        </w:r>
        <w:r w:rsidR="00D06329" w:rsidRPr="00D06329">
          <w:rPr>
            <w:rFonts w:ascii="inherit" w:hAnsi="inherit"/>
            <w:sz w:val="24"/>
            <w:szCs w:val="24"/>
          </w:rPr>
          <w:t xml:space="preserve">, </w:t>
        </w:r>
        <w:r w:rsidR="00D06329">
          <w:rPr>
            <w:rFonts w:ascii="inherit" w:hAnsi="inherit"/>
            <w:sz w:val="24"/>
            <w:szCs w:val="24"/>
          </w:rPr>
          <w:t xml:space="preserve">the </w:t>
        </w:r>
        <w:r w:rsidR="00D06329" w:rsidRPr="00D06329">
          <w:rPr>
            <w:rFonts w:ascii="inherit" w:hAnsi="inherit"/>
            <w:sz w:val="24"/>
            <w:szCs w:val="24"/>
          </w:rPr>
          <w:t xml:space="preserve">asynchronously connected </w:t>
        </w:r>
        <w:r w:rsidR="00022413">
          <w:rPr>
            <w:rFonts w:ascii="inherit" w:hAnsi="inherit"/>
            <w:sz w:val="24"/>
            <w:szCs w:val="24"/>
          </w:rPr>
          <w:t>power-to-gas demand unit</w:t>
        </w:r>
        <w:r w:rsidR="00D06329" w:rsidRPr="00D06329">
          <w:rPr>
            <w:rFonts w:ascii="inherit" w:hAnsi="inherit"/>
            <w:sz w:val="24"/>
            <w:szCs w:val="24"/>
          </w:rPr>
          <w:t xml:space="preserve"> </w:t>
        </w:r>
        <w:r w:rsidR="00D06329">
          <w:rPr>
            <w:rFonts w:ascii="inherit" w:hAnsi="inherit"/>
            <w:sz w:val="24"/>
            <w:szCs w:val="24"/>
          </w:rPr>
          <w:t xml:space="preserve">owner </w:t>
        </w:r>
        <w:r w:rsidR="00D06329" w:rsidRPr="00D06329">
          <w:rPr>
            <w:rFonts w:ascii="inherit" w:hAnsi="inherit"/>
            <w:sz w:val="24"/>
            <w:szCs w:val="24"/>
          </w:rPr>
          <w:t xml:space="preserve">and </w:t>
        </w:r>
        <w:r w:rsidR="00D06329">
          <w:rPr>
            <w:rFonts w:ascii="inherit" w:hAnsi="inherit"/>
            <w:sz w:val="24"/>
            <w:szCs w:val="24"/>
          </w:rPr>
          <w:t>the</w:t>
        </w:r>
        <w:r w:rsidR="00D06329" w:rsidRPr="00D06329">
          <w:rPr>
            <w:rFonts w:ascii="inherit" w:hAnsi="inherit"/>
            <w:sz w:val="24"/>
            <w:szCs w:val="24"/>
          </w:rPr>
          <w:t xml:space="preserve"> asynchronously connected </w:t>
        </w:r>
        <w:r w:rsidR="00D06329">
          <w:rPr>
            <w:rFonts w:ascii="inherit" w:hAnsi="inherit"/>
            <w:sz w:val="24"/>
            <w:szCs w:val="24"/>
          </w:rPr>
          <w:t>e</w:t>
        </w:r>
        <w:r w:rsidR="00D06329" w:rsidRPr="00D06329">
          <w:rPr>
            <w:rFonts w:ascii="inherit" w:hAnsi="inherit"/>
            <w:sz w:val="24"/>
            <w:szCs w:val="24"/>
          </w:rPr>
          <w:t xml:space="preserve">lectricity </w:t>
        </w:r>
        <w:r w:rsidR="00D06329">
          <w:rPr>
            <w:rFonts w:ascii="inherit" w:hAnsi="inherit"/>
            <w:sz w:val="24"/>
            <w:szCs w:val="24"/>
          </w:rPr>
          <w:t>s</w:t>
        </w:r>
        <w:r w:rsidR="00D06329" w:rsidRPr="00D06329">
          <w:rPr>
            <w:rFonts w:ascii="inherit" w:hAnsi="inherit"/>
            <w:sz w:val="24"/>
            <w:szCs w:val="24"/>
          </w:rPr>
          <w:t xml:space="preserve">torage </w:t>
        </w:r>
        <w:r w:rsidR="00D06329">
          <w:rPr>
            <w:rFonts w:ascii="inherit" w:hAnsi="inherit"/>
            <w:sz w:val="24"/>
            <w:szCs w:val="24"/>
          </w:rPr>
          <w:t>m</w:t>
        </w:r>
        <w:r w:rsidR="00D06329" w:rsidRPr="00D06329">
          <w:rPr>
            <w:rFonts w:ascii="inherit" w:hAnsi="inherit"/>
            <w:sz w:val="24"/>
            <w:szCs w:val="24"/>
          </w:rPr>
          <w:t>odule</w:t>
        </w:r>
      </w:ins>
      <w:del w:id="1280" w:author="Author">
        <w:r w:rsidRPr="005B3720" w:rsidDel="00D06329">
          <w:rPr>
            <w:rFonts w:ascii="inherit" w:hAnsi="inherit"/>
            <w:sz w:val="24"/>
            <w:szCs w:val="24"/>
          </w:rPr>
          <w:delText>DC-connected power park module</w:delText>
        </w:r>
      </w:del>
      <w:r w:rsidRPr="005B3720">
        <w:rPr>
          <w:rFonts w:ascii="inherit" w:hAnsi="inherit"/>
          <w:sz w:val="24"/>
          <w:szCs w:val="24"/>
        </w:rPr>
        <w:t xml:space="preserve"> owner shall provide output signals as specified by the relevant system operator, in coordination with the relevant TSO.</w:t>
      </w:r>
    </w:p>
    <w:p w14:paraId="06E805CB" w14:textId="10CC8059" w:rsidR="00AE476A" w:rsidRPr="005B3720" w:rsidRDefault="00BF5202" w:rsidP="007E39B8">
      <w:pPr>
        <w:pStyle w:val="Heading2"/>
      </w:pPr>
      <w:bookmarkStart w:id="1281" w:name="_Ref153268494"/>
      <w:r w:rsidRPr="005B3720">
        <w:t>Article 42</w:t>
      </w:r>
      <w:bookmarkEnd w:id="1281"/>
    </w:p>
    <w:p w14:paraId="0E32E12A" w14:textId="01B27700" w:rsidR="00AE476A" w:rsidRPr="007E39B8" w:rsidRDefault="00BF5202" w:rsidP="007E39B8">
      <w:pPr>
        <w:jc w:val="center"/>
        <w:rPr>
          <w:rFonts w:ascii="inherit" w:hAnsi="inherit"/>
          <w:b/>
          <w:bCs/>
          <w:sz w:val="24"/>
          <w:szCs w:val="24"/>
        </w:rPr>
      </w:pPr>
      <w:r w:rsidRPr="007E39B8">
        <w:rPr>
          <w:rFonts w:ascii="inherit" w:hAnsi="inherit"/>
          <w:b/>
          <w:bCs/>
          <w:sz w:val="24"/>
          <w:szCs w:val="24"/>
        </w:rPr>
        <w:t>Network characteristics</w:t>
      </w:r>
    </w:p>
    <w:p w14:paraId="50F4C65F" w14:textId="38239059" w:rsidR="00AE476A" w:rsidRPr="005B3720" w:rsidRDefault="00BF5202">
      <w:pPr>
        <w:ind w:left="-3"/>
        <w:rPr>
          <w:rFonts w:ascii="inherit" w:hAnsi="inherit"/>
          <w:sz w:val="24"/>
          <w:szCs w:val="24"/>
        </w:rPr>
      </w:pPr>
      <w:r w:rsidRPr="005B3720">
        <w:rPr>
          <w:rFonts w:ascii="inherit" w:hAnsi="inherit"/>
          <w:sz w:val="24"/>
          <w:szCs w:val="24"/>
        </w:rPr>
        <w:lastRenderedPageBreak/>
        <w:t xml:space="preserve">With regard to the </w:t>
      </w:r>
      <w:ins w:id="1282" w:author="Author">
        <w:r w:rsidR="00024EDE">
          <w:rPr>
            <w:rFonts w:ascii="inherit" w:hAnsi="inherit"/>
            <w:sz w:val="24"/>
            <w:szCs w:val="24"/>
          </w:rPr>
          <w:t xml:space="preserve">isolated AC </w:t>
        </w:r>
      </w:ins>
      <w:r w:rsidRPr="005B3720">
        <w:rPr>
          <w:rFonts w:ascii="inherit" w:hAnsi="inherit"/>
          <w:sz w:val="24"/>
          <w:szCs w:val="24"/>
        </w:rPr>
        <w:t xml:space="preserve">network characteristics, the following shall apply for the </w:t>
      </w:r>
      <w:ins w:id="1283" w:author="Author">
        <w:r w:rsidR="00024EDE" w:rsidRPr="00D06329">
          <w:rPr>
            <w:rFonts w:ascii="inherit" w:hAnsi="inherit"/>
            <w:sz w:val="24"/>
            <w:szCs w:val="24"/>
          </w:rPr>
          <w:t xml:space="preserve">asynchronously connected </w:t>
        </w:r>
        <w:r w:rsidR="00024EDE">
          <w:rPr>
            <w:rFonts w:ascii="inherit" w:hAnsi="inherit"/>
            <w:sz w:val="24"/>
            <w:szCs w:val="24"/>
          </w:rPr>
          <w:t>p</w:t>
        </w:r>
        <w:r w:rsidR="00024EDE" w:rsidRPr="00D06329">
          <w:rPr>
            <w:rFonts w:ascii="inherit" w:hAnsi="inherit"/>
            <w:sz w:val="24"/>
            <w:szCs w:val="24"/>
          </w:rPr>
          <w:t xml:space="preserve">ower </w:t>
        </w:r>
        <w:r w:rsidR="00024EDE">
          <w:rPr>
            <w:rFonts w:ascii="inherit" w:hAnsi="inherit"/>
            <w:sz w:val="24"/>
            <w:szCs w:val="24"/>
          </w:rPr>
          <w:t>p</w:t>
        </w:r>
        <w:r w:rsidR="00024EDE" w:rsidRPr="00D06329">
          <w:rPr>
            <w:rFonts w:ascii="inherit" w:hAnsi="inherit"/>
            <w:sz w:val="24"/>
            <w:szCs w:val="24"/>
          </w:rPr>
          <w:t xml:space="preserve">ark </w:t>
        </w:r>
        <w:r w:rsidR="00024EDE">
          <w:rPr>
            <w:rFonts w:ascii="inherit" w:hAnsi="inherit"/>
            <w:sz w:val="24"/>
            <w:szCs w:val="24"/>
          </w:rPr>
          <w:t>m</w:t>
        </w:r>
        <w:r w:rsidR="00024EDE" w:rsidRPr="00D06329">
          <w:rPr>
            <w:rFonts w:ascii="inherit" w:hAnsi="inherit"/>
            <w:sz w:val="24"/>
            <w:szCs w:val="24"/>
          </w:rPr>
          <w:t>odule</w:t>
        </w:r>
        <w:r w:rsidR="00024EDE">
          <w:rPr>
            <w:rFonts w:ascii="inherit" w:hAnsi="inherit"/>
            <w:sz w:val="24"/>
            <w:szCs w:val="24"/>
          </w:rPr>
          <w:t>s</w:t>
        </w:r>
        <w:r w:rsidR="00024EDE" w:rsidRPr="00D06329">
          <w:rPr>
            <w:rFonts w:ascii="inherit" w:hAnsi="inherit"/>
            <w:sz w:val="24"/>
            <w:szCs w:val="24"/>
          </w:rPr>
          <w:t xml:space="preserve">, asynchronously connected </w:t>
        </w:r>
        <w:r w:rsidR="00024EDE">
          <w:rPr>
            <w:rFonts w:ascii="inherit" w:hAnsi="inherit"/>
            <w:sz w:val="24"/>
            <w:szCs w:val="24"/>
          </w:rPr>
          <w:t>d</w:t>
        </w:r>
        <w:r w:rsidR="00024EDE" w:rsidRPr="00D06329">
          <w:rPr>
            <w:rFonts w:ascii="inherit" w:hAnsi="inherit"/>
            <w:sz w:val="24"/>
            <w:szCs w:val="24"/>
          </w:rPr>
          <w:t xml:space="preserve">emand </w:t>
        </w:r>
        <w:r w:rsidR="00024EDE">
          <w:rPr>
            <w:rFonts w:ascii="inherit" w:hAnsi="inherit"/>
            <w:sz w:val="24"/>
            <w:szCs w:val="24"/>
          </w:rPr>
          <w:t>f</w:t>
        </w:r>
        <w:r w:rsidR="00024EDE" w:rsidRPr="00D06329">
          <w:rPr>
            <w:rFonts w:ascii="inherit" w:hAnsi="inherit"/>
            <w:sz w:val="24"/>
            <w:szCs w:val="24"/>
          </w:rPr>
          <w:t>acilit</w:t>
        </w:r>
        <w:r w:rsidR="00024EDE">
          <w:rPr>
            <w:rFonts w:ascii="inherit" w:hAnsi="inherit"/>
            <w:sz w:val="24"/>
            <w:szCs w:val="24"/>
          </w:rPr>
          <w:t>ies</w:t>
        </w:r>
        <w:r w:rsidR="00DC517E">
          <w:rPr>
            <w:rFonts w:ascii="inherit" w:hAnsi="inherit"/>
            <w:sz w:val="24"/>
            <w:szCs w:val="24"/>
          </w:rPr>
          <w:t>, asynchronously connected power-to-gas demand units</w:t>
        </w:r>
        <w:r w:rsidR="00024EDE" w:rsidRPr="00D06329">
          <w:rPr>
            <w:rFonts w:ascii="inherit" w:hAnsi="inherit"/>
            <w:sz w:val="24"/>
            <w:szCs w:val="24"/>
          </w:rPr>
          <w:t xml:space="preserve"> and asynchronously connected </w:t>
        </w:r>
        <w:r w:rsidR="00024EDE">
          <w:rPr>
            <w:rFonts w:ascii="inherit" w:hAnsi="inherit"/>
            <w:sz w:val="24"/>
            <w:szCs w:val="24"/>
          </w:rPr>
          <w:t>e</w:t>
        </w:r>
        <w:r w:rsidR="00024EDE" w:rsidRPr="00D06329">
          <w:rPr>
            <w:rFonts w:ascii="inherit" w:hAnsi="inherit"/>
            <w:sz w:val="24"/>
            <w:szCs w:val="24"/>
          </w:rPr>
          <w:t xml:space="preserve">lectricity </w:t>
        </w:r>
        <w:r w:rsidR="00024EDE">
          <w:rPr>
            <w:rFonts w:ascii="inherit" w:hAnsi="inherit"/>
            <w:sz w:val="24"/>
            <w:szCs w:val="24"/>
          </w:rPr>
          <w:t>s</w:t>
        </w:r>
        <w:r w:rsidR="00024EDE" w:rsidRPr="00D06329">
          <w:rPr>
            <w:rFonts w:ascii="inherit" w:hAnsi="inherit"/>
            <w:sz w:val="24"/>
            <w:szCs w:val="24"/>
          </w:rPr>
          <w:t>torage</w:t>
        </w:r>
      </w:ins>
      <w:del w:id="1284" w:author="Author">
        <w:r w:rsidRPr="005B3720" w:rsidDel="00024EDE">
          <w:rPr>
            <w:rFonts w:ascii="inherit" w:hAnsi="inherit"/>
            <w:sz w:val="24"/>
            <w:szCs w:val="24"/>
          </w:rPr>
          <w:delText>DC-connected power park</w:delText>
        </w:r>
      </w:del>
      <w:r w:rsidRPr="005B3720">
        <w:rPr>
          <w:rFonts w:ascii="inherit" w:hAnsi="inherit"/>
          <w:sz w:val="24"/>
          <w:szCs w:val="24"/>
        </w:rPr>
        <w:t xml:space="preserve"> modules:</w:t>
      </w:r>
    </w:p>
    <w:p w14:paraId="596B1A9A" w14:textId="4FD72C48" w:rsidR="00AE476A" w:rsidRPr="005B3720" w:rsidRDefault="00BF5202" w:rsidP="00D70247">
      <w:pPr>
        <w:numPr>
          <w:ilvl w:val="0"/>
          <w:numId w:val="49"/>
        </w:numPr>
        <w:spacing w:after="253"/>
        <w:ind w:hanging="295"/>
        <w:rPr>
          <w:rFonts w:ascii="inherit" w:hAnsi="inherit"/>
          <w:sz w:val="24"/>
          <w:szCs w:val="24"/>
        </w:rPr>
      </w:pPr>
      <w:r w:rsidRPr="5C965DFD">
        <w:rPr>
          <w:rFonts w:ascii="inherit" w:hAnsi="inherit"/>
          <w:sz w:val="24"/>
          <w:szCs w:val="24"/>
        </w:rPr>
        <w:t xml:space="preserve">each relevant system operator shall specify and make publicly available the method and the pre-fault and post-fault conditions for the calculation of minimum and maximum short circuit power at the </w:t>
      </w:r>
      <w:commentRangeStart w:id="1285"/>
      <w:del w:id="1286" w:author="Author">
        <w:r w:rsidRPr="5C965DFD" w:rsidDel="00F772EE">
          <w:rPr>
            <w:rFonts w:ascii="inherit" w:hAnsi="inherit"/>
            <w:sz w:val="24"/>
            <w:szCs w:val="24"/>
          </w:rPr>
          <w:delText>HVDC</w:delText>
        </w:r>
      </w:del>
      <w:commentRangeEnd w:id="1285"/>
      <w:r w:rsidR="00232699">
        <w:rPr>
          <w:rStyle w:val="CommentReference"/>
        </w:rPr>
        <w:commentReference w:id="1285"/>
      </w:r>
      <w:del w:id="1287" w:author="Author">
        <w:r w:rsidRPr="5C965DFD" w:rsidDel="00F772EE">
          <w:rPr>
            <w:rFonts w:ascii="inherit" w:hAnsi="inherit"/>
            <w:sz w:val="24"/>
            <w:szCs w:val="24"/>
          </w:rPr>
          <w:delText xml:space="preserve"> </w:delText>
        </w:r>
      </w:del>
      <w:r w:rsidRPr="5C965DFD">
        <w:rPr>
          <w:rFonts w:ascii="inherit" w:hAnsi="inherit"/>
          <w:sz w:val="24"/>
          <w:szCs w:val="24"/>
        </w:rPr>
        <w:t>interface point;</w:t>
      </w:r>
    </w:p>
    <w:p w14:paraId="7CE87BF4" w14:textId="6B10FE27" w:rsidR="00AE476A" w:rsidRPr="005B3720" w:rsidRDefault="00BF5202" w:rsidP="00D70247">
      <w:pPr>
        <w:numPr>
          <w:ilvl w:val="0"/>
          <w:numId w:val="49"/>
        </w:numPr>
        <w:spacing w:after="252"/>
        <w:ind w:hanging="295"/>
        <w:rPr>
          <w:rFonts w:ascii="inherit" w:hAnsi="inherit"/>
          <w:sz w:val="24"/>
          <w:szCs w:val="24"/>
        </w:rPr>
      </w:pPr>
      <w:r w:rsidRPr="005B3720">
        <w:rPr>
          <w:rFonts w:ascii="inherit" w:hAnsi="inherit"/>
          <w:sz w:val="24"/>
          <w:szCs w:val="24"/>
        </w:rPr>
        <w:t xml:space="preserve">the </w:t>
      </w:r>
      <w:ins w:id="1288" w:author="Author">
        <w:r w:rsidR="001D6AD9" w:rsidRPr="001D6AD9">
          <w:rPr>
            <w:rFonts w:ascii="inherit" w:hAnsi="inherit"/>
            <w:sz w:val="24"/>
            <w:szCs w:val="24"/>
          </w:rPr>
          <w:t>asynchronously connected power park module, the asynchronously connected demand facilit</w:t>
        </w:r>
        <w:r w:rsidR="001D6AD9">
          <w:rPr>
            <w:rFonts w:ascii="inherit" w:hAnsi="inherit"/>
            <w:sz w:val="24"/>
            <w:szCs w:val="24"/>
          </w:rPr>
          <w:t>y</w:t>
        </w:r>
        <w:r w:rsidR="00DC517E">
          <w:rPr>
            <w:rFonts w:ascii="inherit" w:hAnsi="inherit"/>
            <w:sz w:val="24"/>
            <w:szCs w:val="24"/>
          </w:rPr>
          <w:t>, the asynchronously connected power-to-gas demand unit</w:t>
        </w:r>
        <w:r w:rsidR="001D6AD9" w:rsidRPr="001D6AD9">
          <w:rPr>
            <w:rFonts w:ascii="inherit" w:hAnsi="inherit"/>
            <w:sz w:val="24"/>
            <w:szCs w:val="24"/>
          </w:rPr>
          <w:t xml:space="preserve"> and the asynchronously connected electricity storage module</w:t>
        </w:r>
        <w:r w:rsidR="001D6AD9">
          <w:rPr>
            <w:rFonts w:ascii="inherit" w:hAnsi="inherit"/>
            <w:sz w:val="24"/>
            <w:szCs w:val="24"/>
          </w:rPr>
          <w:t xml:space="preserve"> </w:t>
        </w:r>
      </w:ins>
      <w:del w:id="1289" w:author="Author">
        <w:r w:rsidRPr="005B3720" w:rsidDel="001D6AD9">
          <w:rPr>
            <w:rFonts w:ascii="inherit" w:hAnsi="inherit"/>
            <w:sz w:val="24"/>
            <w:szCs w:val="24"/>
          </w:rPr>
          <w:delText xml:space="preserve">DC-connected power park module </w:delText>
        </w:r>
      </w:del>
      <w:r w:rsidRPr="005B3720">
        <w:rPr>
          <w:rFonts w:ascii="inherit" w:hAnsi="inherit"/>
          <w:sz w:val="24"/>
          <w:szCs w:val="24"/>
        </w:rPr>
        <w:t xml:space="preserve">shall be capable of stable operation within the minimum to maximum range of short circuit power and </w:t>
      </w:r>
      <w:ins w:id="1290" w:author="Author">
        <w:r w:rsidR="001D6AD9">
          <w:rPr>
            <w:rFonts w:ascii="inherit" w:hAnsi="inherit"/>
            <w:sz w:val="24"/>
            <w:szCs w:val="24"/>
          </w:rPr>
          <w:t xml:space="preserve">isolated AC </w:t>
        </w:r>
      </w:ins>
      <w:r w:rsidRPr="005B3720">
        <w:rPr>
          <w:rFonts w:ascii="inherit" w:hAnsi="inherit"/>
          <w:sz w:val="24"/>
          <w:szCs w:val="24"/>
        </w:rPr>
        <w:t xml:space="preserve">network characteristics of the </w:t>
      </w:r>
      <w:del w:id="1291" w:author="Author">
        <w:r w:rsidRPr="005B3720" w:rsidDel="001D6AD9">
          <w:rPr>
            <w:rFonts w:ascii="inherit" w:hAnsi="inherit"/>
            <w:sz w:val="24"/>
            <w:szCs w:val="24"/>
          </w:rPr>
          <w:delText xml:space="preserve">HVDC </w:delText>
        </w:r>
      </w:del>
      <w:r w:rsidRPr="005B3720">
        <w:rPr>
          <w:rFonts w:ascii="inherit" w:hAnsi="inherit"/>
          <w:sz w:val="24"/>
          <w:szCs w:val="24"/>
        </w:rPr>
        <w:t>interface point specified by the relevant system operator, in coordination with the relevant TSO;</w:t>
      </w:r>
    </w:p>
    <w:p w14:paraId="7DE84310" w14:textId="769898A5" w:rsidR="00AE476A" w:rsidRPr="005B3720" w:rsidRDefault="00BF5202" w:rsidP="00D70247">
      <w:pPr>
        <w:numPr>
          <w:ilvl w:val="0"/>
          <w:numId w:val="49"/>
        </w:numPr>
        <w:ind w:hanging="295"/>
        <w:rPr>
          <w:rFonts w:ascii="inherit" w:hAnsi="inherit"/>
          <w:sz w:val="24"/>
          <w:szCs w:val="24"/>
        </w:rPr>
      </w:pPr>
      <w:r w:rsidRPr="005B3720">
        <w:rPr>
          <w:rFonts w:ascii="inherit" w:hAnsi="inherit"/>
          <w:sz w:val="24"/>
          <w:szCs w:val="24"/>
        </w:rPr>
        <w:t xml:space="preserve">each relevant system operator and HVDC system owner shall provide the </w:t>
      </w:r>
      <w:ins w:id="1292" w:author="Author">
        <w:r w:rsidR="001D6AD9" w:rsidRPr="001D6AD9">
          <w:rPr>
            <w:rFonts w:ascii="inherit" w:hAnsi="inherit"/>
            <w:sz w:val="24"/>
            <w:szCs w:val="24"/>
          </w:rPr>
          <w:t>asynchronously connected power park module</w:t>
        </w:r>
        <w:r w:rsidR="001D6AD9">
          <w:rPr>
            <w:rFonts w:ascii="inherit" w:hAnsi="inherit"/>
            <w:sz w:val="24"/>
            <w:szCs w:val="24"/>
          </w:rPr>
          <w:t xml:space="preserve"> owner</w:t>
        </w:r>
        <w:r w:rsidR="001D6AD9" w:rsidRPr="001D6AD9">
          <w:rPr>
            <w:rFonts w:ascii="inherit" w:hAnsi="inherit"/>
            <w:sz w:val="24"/>
            <w:szCs w:val="24"/>
          </w:rPr>
          <w:t>, the asynchronously connected demand facilit</w:t>
        </w:r>
        <w:r w:rsidR="001D6AD9">
          <w:rPr>
            <w:rFonts w:ascii="inherit" w:hAnsi="inherit"/>
            <w:sz w:val="24"/>
            <w:szCs w:val="24"/>
          </w:rPr>
          <w:t>y</w:t>
        </w:r>
        <w:r w:rsidR="001D6AD9" w:rsidRPr="001D6AD9">
          <w:rPr>
            <w:rFonts w:ascii="inherit" w:hAnsi="inherit"/>
            <w:sz w:val="24"/>
            <w:szCs w:val="24"/>
          </w:rPr>
          <w:t xml:space="preserve"> </w:t>
        </w:r>
        <w:r w:rsidR="001D6AD9">
          <w:rPr>
            <w:rFonts w:ascii="inherit" w:hAnsi="inherit"/>
            <w:sz w:val="24"/>
            <w:szCs w:val="24"/>
          </w:rPr>
          <w:t>owner</w:t>
        </w:r>
        <w:r w:rsidR="00DC517E">
          <w:rPr>
            <w:rFonts w:ascii="inherit" w:hAnsi="inherit"/>
            <w:sz w:val="24"/>
            <w:szCs w:val="24"/>
          </w:rPr>
          <w:t>, the asynchronously connected power-to-gas demand unit owner</w:t>
        </w:r>
        <w:r w:rsidR="001D6AD9">
          <w:rPr>
            <w:rFonts w:ascii="inherit" w:hAnsi="inherit"/>
            <w:sz w:val="24"/>
            <w:szCs w:val="24"/>
          </w:rPr>
          <w:t xml:space="preserve"> </w:t>
        </w:r>
        <w:r w:rsidR="001D6AD9" w:rsidRPr="001D6AD9">
          <w:rPr>
            <w:rFonts w:ascii="inherit" w:hAnsi="inherit"/>
            <w:sz w:val="24"/>
            <w:szCs w:val="24"/>
          </w:rPr>
          <w:t>and the asynchronously connected electricity storage module</w:t>
        </w:r>
      </w:ins>
      <w:del w:id="1293" w:author="Author">
        <w:r w:rsidRPr="005B3720" w:rsidDel="001D6AD9">
          <w:rPr>
            <w:rFonts w:ascii="inherit" w:hAnsi="inherit"/>
            <w:sz w:val="24"/>
            <w:szCs w:val="24"/>
          </w:rPr>
          <w:delText>DC-connected power park module</w:delText>
        </w:r>
      </w:del>
      <w:r w:rsidRPr="005B3720">
        <w:rPr>
          <w:rFonts w:ascii="inherit" w:hAnsi="inherit"/>
          <w:sz w:val="24"/>
          <w:szCs w:val="24"/>
        </w:rPr>
        <w:t xml:space="preserve"> owner with </w:t>
      </w:r>
      <w:ins w:id="1294" w:author="Author">
        <w:r w:rsidR="001C1BD2">
          <w:rPr>
            <w:rFonts w:ascii="inherit" w:hAnsi="inherit"/>
            <w:sz w:val="24"/>
            <w:szCs w:val="24"/>
          </w:rPr>
          <w:t xml:space="preserve">isolated AC </w:t>
        </w:r>
      </w:ins>
      <w:r w:rsidRPr="005B3720">
        <w:rPr>
          <w:rFonts w:ascii="inherit" w:hAnsi="inherit"/>
          <w:sz w:val="24"/>
          <w:szCs w:val="24"/>
        </w:rPr>
        <w:t xml:space="preserve">network equivalents representing the system, enabling the </w:t>
      </w:r>
      <w:ins w:id="1295" w:author="Author">
        <w:r w:rsidR="001C1BD2" w:rsidRPr="001D6AD9">
          <w:rPr>
            <w:rFonts w:ascii="inherit" w:hAnsi="inherit"/>
            <w:sz w:val="24"/>
            <w:szCs w:val="24"/>
          </w:rPr>
          <w:t>asynchronously connected power park module</w:t>
        </w:r>
        <w:r w:rsidR="001C1BD2">
          <w:rPr>
            <w:rFonts w:ascii="inherit" w:hAnsi="inherit"/>
            <w:sz w:val="24"/>
            <w:szCs w:val="24"/>
          </w:rPr>
          <w:t xml:space="preserve"> owner</w:t>
        </w:r>
        <w:r w:rsidR="001C1BD2" w:rsidRPr="001D6AD9">
          <w:rPr>
            <w:rFonts w:ascii="inherit" w:hAnsi="inherit"/>
            <w:sz w:val="24"/>
            <w:szCs w:val="24"/>
          </w:rPr>
          <w:t>, the asynchronously connected demand facilit</w:t>
        </w:r>
        <w:r w:rsidR="001C1BD2">
          <w:rPr>
            <w:rFonts w:ascii="inherit" w:hAnsi="inherit"/>
            <w:sz w:val="24"/>
            <w:szCs w:val="24"/>
          </w:rPr>
          <w:t>y</w:t>
        </w:r>
        <w:r w:rsidR="001C1BD2" w:rsidRPr="001D6AD9">
          <w:rPr>
            <w:rFonts w:ascii="inherit" w:hAnsi="inherit"/>
            <w:sz w:val="24"/>
            <w:szCs w:val="24"/>
          </w:rPr>
          <w:t xml:space="preserve"> </w:t>
        </w:r>
        <w:r w:rsidR="001C1BD2">
          <w:rPr>
            <w:rFonts w:ascii="inherit" w:hAnsi="inherit"/>
            <w:sz w:val="24"/>
            <w:szCs w:val="24"/>
          </w:rPr>
          <w:t>owner</w:t>
        </w:r>
        <w:r w:rsidR="00DC517E">
          <w:rPr>
            <w:rFonts w:ascii="inherit" w:hAnsi="inherit"/>
            <w:sz w:val="24"/>
            <w:szCs w:val="24"/>
          </w:rPr>
          <w:t>, the asynchronously connected power-to-gas demand unit owner</w:t>
        </w:r>
        <w:r w:rsidR="001C1BD2">
          <w:rPr>
            <w:rFonts w:ascii="inherit" w:hAnsi="inherit"/>
            <w:sz w:val="24"/>
            <w:szCs w:val="24"/>
          </w:rPr>
          <w:t xml:space="preserve"> </w:t>
        </w:r>
        <w:r w:rsidR="001C1BD2" w:rsidRPr="001D6AD9">
          <w:rPr>
            <w:rFonts w:ascii="inherit" w:hAnsi="inherit"/>
            <w:sz w:val="24"/>
            <w:szCs w:val="24"/>
          </w:rPr>
          <w:t>and the asynchronously connected electricity storage module</w:t>
        </w:r>
      </w:ins>
      <w:del w:id="1296" w:author="Author">
        <w:r w:rsidRPr="005B3720" w:rsidDel="001C1BD2">
          <w:rPr>
            <w:rFonts w:ascii="inherit" w:hAnsi="inherit"/>
            <w:sz w:val="24"/>
            <w:szCs w:val="24"/>
          </w:rPr>
          <w:delText>DC-connected power park module</w:delText>
        </w:r>
      </w:del>
      <w:r w:rsidRPr="005B3720">
        <w:rPr>
          <w:rFonts w:ascii="inherit" w:hAnsi="inherit"/>
          <w:sz w:val="24"/>
          <w:szCs w:val="24"/>
        </w:rPr>
        <w:t xml:space="preserve"> owner</w:t>
      </w:r>
      <w:del w:id="1297" w:author="Author">
        <w:r w:rsidRPr="005B3720" w:rsidDel="001C1BD2">
          <w:rPr>
            <w:rFonts w:ascii="inherit" w:hAnsi="inherit"/>
            <w:sz w:val="24"/>
            <w:szCs w:val="24"/>
          </w:rPr>
          <w:delText>s</w:delText>
        </w:r>
      </w:del>
      <w:r w:rsidRPr="005B3720">
        <w:rPr>
          <w:rFonts w:ascii="inherit" w:hAnsi="inherit"/>
          <w:sz w:val="24"/>
          <w:szCs w:val="24"/>
        </w:rPr>
        <w:t xml:space="preserve"> to design their system with regard to harmonics;</w:t>
      </w:r>
    </w:p>
    <w:p w14:paraId="5261ADBB" w14:textId="328A990E" w:rsidR="00AE476A" w:rsidRPr="005B3720" w:rsidRDefault="00BF5202" w:rsidP="007E39B8">
      <w:pPr>
        <w:pStyle w:val="Heading2"/>
      </w:pPr>
      <w:bookmarkStart w:id="1298" w:name="_Ref153268498"/>
      <w:r w:rsidRPr="005B3720">
        <w:t>Article 43</w:t>
      </w:r>
      <w:bookmarkEnd w:id="1298"/>
    </w:p>
    <w:p w14:paraId="0852AE96" w14:textId="134EB903" w:rsidR="00AE476A" w:rsidRPr="007E39B8" w:rsidRDefault="00BF5202" w:rsidP="007E39B8">
      <w:pPr>
        <w:jc w:val="center"/>
        <w:rPr>
          <w:rFonts w:ascii="inherit" w:hAnsi="inherit"/>
          <w:b/>
          <w:bCs/>
          <w:sz w:val="24"/>
          <w:szCs w:val="24"/>
        </w:rPr>
      </w:pPr>
      <w:r w:rsidRPr="007E39B8">
        <w:rPr>
          <w:rFonts w:ascii="inherit" w:hAnsi="inherit"/>
          <w:b/>
          <w:bCs/>
          <w:sz w:val="24"/>
          <w:szCs w:val="24"/>
        </w:rPr>
        <w:t>Protection requirements</w:t>
      </w:r>
    </w:p>
    <w:p w14:paraId="67006730" w14:textId="5CBF5FEB" w:rsidR="00AE476A" w:rsidRPr="005B3720" w:rsidRDefault="00BF5202" w:rsidP="00D70247">
      <w:pPr>
        <w:numPr>
          <w:ilvl w:val="0"/>
          <w:numId w:val="50"/>
        </w:numPr>
        <w:spacing w:after="352"/>
        <w:rPr>
          <w:rFonts w:ascii="inherit" w:hAnsi="inherit"/>
          <w:sz w:val="24"/>
          <w:szCs w:val="24"/>
        </w:rPr>
      </w:pPr>
      <w:r w:rsidRPr="005B3720">
        <w:rPr>
          <w:rFonts w:ascii="inherit" w:hAnsi="inherit"/>
          <w:sz w:val="24"/>
          <w:szCs w:val="24"/>
        </w:rPr>
        <w:t xml:space="preserve">Electrical protection schemes and settings of </w:t>
      </w:r>
      <w:ins w:id="1299" w:author="Author">
        <w:r w:rsidR="00ED432C" w:rsidRPr="001D6AD9">
          <w:rPr>
            <w:rFonts w:ascii="inherit" w:hAnsi="inherit"/>
            <w:sz w:val="24"/>
            <w:szCs w:val="24"/>
          </w:rPr>
          <w:t>asynchronously connected power park module</w:t>
        </w:r>
        <w:r w:rsidR="00ED432C">
          <w:rPr>
            <w:rFonts w:ascii="inherit" w:hAnsi="inherit"/>
            <w:sz w:val="24"/>
            <w:szCs w:val="24"/>
          </w:rPr>
          <w:t>s</w:t>
        </w:r>
        <w:r w:rsidR="00ED432C" w:rsidRPr="001D6AD9">
          <w:rPr>
            <w:rFonts w:ascii="inherit" w:hAnsi="inherit"/>
            <w:sz w:val="24"/>
            <w:szCs w:val="24"/>
          </w:rPr>
          <w:t xml:space="preserve"> </w:t>
        </w:r>
        <w:r w:rsidR="00ED432C">
          <w:rPr>
            <w:rFonts w:ascii="inherit" w:hAnsi="inherit"/>
            <w:sz w:val="24"/>
            <w:szCs w:val="24"/>
          </w:rPr>
          <w:t>and</w:t>
        </w:r>
        <w:r w:rsidR="00ED432C" w:rsidRPr="001D6AD9">
          <w:rPr>
            <w:rFonts w:ascii="inherit" w:hAnsi="inherit"/>
            <w:sz w:val="24"/>
            <w:szCs w:val="24"/>
          </w:rPr>
          <w:t xml:space="preserve"> asynchronously connected electricity storage module</w:t>
        </w:r>
        <w:r w:rsidR="00ED432C">
          <w:rPr>
            <w:rFonts w:ascii="inherit" w:hAnsi="inherit"/>
            <w:sz w:val="24"/>
            <w:szCs w:val="24"/>
          </w:rPr>
          <w:t>s</w:t>
        </w:r>
      </w:ins>
      <w:del w:id="1300" w:author="Author">
        <w:r w:rsidRPr="005B3720" w:rsidDel="00ED432C">
          <w:rPr>
            <w:rFonts w:ascii="inherit" w:hAnsi="inherit"/>
            <w:sz w:val="24"/>
            <w:szCs w:val="24"/>
          </w:rPr>
          <w:delText>DC-connected power park modules</w:delText>
        </w:r>
      </w:del>
      <w:r w:rsidRPr="005B3720">
        <w:rPr>
          <w:rFonts w:ascii="inherit" w:hAnsi="inherit"/>
          <w:sz w:val="24"/>
          <w:szCs w:val="24"/>
        </w:rPr>
        <w:t xml:space="preserve"> shall be determined in accordance with Article 14(5)(b) of </w:t>
      </w:r>
      <w:ins w:id="1301" w:author="Author">
        <w:r w:rsidR="00404DDC">
          <w:rPr>
            <w:rFonts w:ascii="inherit" w:hAnsi="inherit"/>
            <w:sz w:val="24"/>
            <w:szCs w:val="24"/>
          </w:rPr>
          <w:t>RfG 2.0</w:t>
        </w:r>
      </w:ins>
      <w:del w:id="1302" w:author="Author">
        <w:r w:rsidRPr="005B3720" w:rsidDel="00404DDC">
          <w:rPr>
            <w:rFonts w:ascii="inherit" w:hAnsi="inherit"/>
            <w:sz w:val="24"/>
            <w:szCs w:val="24"/>
          </w:rPr>
          <w:delText>Regulation (EU) 2016/631</w:delText>
        </w:r>
        <w:r w:rsidRPr="005B3720" w:rsidDel="00ED432C">
          <w:rPr>
            <w:rFonts w:ascii="inherit" w:hAnsi="inherit"/>
            <w:sz w:val="24"/>
            <w:szCs w:val="24"/>
          </w:rPr>
          <w:delText>, where the network refers to the synchronous area network</w:delText>
        </w:r>
      </w:del>
      <w:r w:rsidRPr="005B3720">
        <w:rPr>
          <w:rFonts w:ascii="inherit" w:hAnsi="inherit"/>
          <w:sz w:val="24"/>
          <w:szCs w:val="24"/>
        </w:rPr>
        <w:t xml:space="preserve">. </w:t>
      </w:r>
      <w:ins w:id="1303" w:author="Author">
        <w:r w:rsidR="00ED432C" w:rsidRPr="00ED432C">
          <w:rPr>
            <w:rFonts w:ascii="inherit" w:hAnsi="inherit"/>
            <w:sz w:val="24"/>
            <w:szCs w:val="24"/>
          </w:rPr>
          <w:t xml:space="preserve">Electrical protection schemes and settings of asynchronously connected </w:t>
        </w:r>
        <w:r w:rsidR="00ED432C">
          <w:rPr>
            <w:rFonts w:ascii="inherit" w:hAnsi="inherit"/>
            <w:sz w:val="24"/>
            <w:szCs w:val="24"/>
          </w:rPr>
          <w:t>d</w:t>
        </w:r>
        <w:r w:rsidR="00ED432C" w:rsidRPr="00ED432C">
          <w:rPr>
            <w:rFonts w:ascii="inherit" w:hAnsi="inherit"/>
            <w:sz w:val="24"/>
            <w:szCs w:val="24"/>
          </w:rPr>
          <w:t xml:space="preserve">emand </w:t>
        </w:r>
        <w:r w:rsidR="00ED432C">
          <w:rPr>
            <w:rFonts w:ascii="inherit" w:hAnsi="inherit"/>
            <w:sz w:val="24"/>
            <w:szCs w:val="24"/>
          </w:rPr>
          <w:t>f</w:t>
        </w:r>
        <w:r w:rsidR="00ED432C" w:rsidRPr="00ED432C">
          <w:rPr>
            <w:rFonts w:ascii="inherit" w:hAnsi="inherit"/>
            <w:sz w:val="24"/>
            <w:szCs w:val="24"/>
          </w:rPr>
          <w:t>acilit</w:t>
        </w:r>
        <w:r w:rsidR="00ED432C">
          <w:rPr>
            <w:rFonts w:ascii="inherit" w:hAnsi="inherit"/>
            <w:sz w:val="24"/>
            <w:szCs w:val="24"/>
          </w:rPr>
          <w:t>ies</w:t>
        </w:r>
        <w:r w:rsidR="00ED432C" w:rsidRPr="00ED432C">
          <w:rPr>
            <w:rFonts w:ascii="inherit" w:hAnsi="inherit"/>
            <w:sz w:val="24"/>
            <w:szCs w:val="24"/>
          </w:rPr>
          <w:t xml:space="preserve"> shall be determined in accordance with Article 16 of</w:t>
        </w:r>
        <w:r w:rsidR="00404DDC">
          <w:rPr>
            <w:rFonts w:ascii="inherit" w:hAnsi="inherit"/>
            <w:sz w:val="24"/>
            <w:szCs w:val="24"/>
          </w:rPr>
          <w:t xml:space="preserve"> DC 2.0</w:t>
        </w:r>
        <w:del w:id="1304" w:author="Author">
          <w:r w:rsidR="00ED432C" w:rsidRPr="00ED432C" w:rsidDel="00404DDC">
            <w:rPr>
              <w:rFonts w:ascii="inherit" w:hAnsi="inherit"/>
              <w:sz w:val="24"/>
              <w:szCs w:val="24"/>
            </w:rPr>
            <w:delText xml:space="preserve"> Regulation 2016/1388</w:delText>
          </w:r>
        </w:del>
        <w:r w:rsidR="00ED432C" w:rsidRPr="00ED432C">
          <w:rPr>
            <w:rFonts w:ascii="inherit" w:hAnsi="inherit"/>
            <w:sz w:val="24"/>
            <w:szCs w:val="24"/>
          </w:rPr>
          <w:t xml:space="preserve">. </w:t>
        </w:r>
      </w:ins>
      <w:r w:rsidRPr="005B3720">
        <w:rPr>
          <w:rFonts w:ascii="inherit" w:hAnsi="inherit"/>
          <w:sz w:val="24"/>
          <w:szCs w:val="24"/>
        </w:rPr>
        <w:t>The protection schemes have to be designed taking into account the system performance, grid specificities as well as technical specificities of the power park module technology and agreed with the relevant system operator, in coordination with the relevant TSO.</w:t>
      </w:r>
    </w:p>
    <w:p w14:paraId="15838D35" w14:textId="261BA27D" w:rsidR="00AE476A" w:rsidRPr="005B3720" w:rsidRDefault="00BF5202" w:rsidP="00D70247">
      <w:pPr>
        <w:numPr>
          <w:ilvl w:val="0"/>
          <w:numId w:val="50"/>
        </w:numPr>
        <w:spacing w:after="685"/>
        <w:rPr>
          <w:rFonts w:ascii="inherit" w:hAnsi="inherit"/>
          <w:sz w:val="24"/>
          <w:szCs w:val="24"/>
        </w:rPr>
      </w:pPr>
      <w:r w:rsidRPr="005B3720">
        <w:rPr>
          <w:rFonts w:ascii="inherit" w:hAnsi="inherit"/>
          <w:sz w:val="24"/>
          <w:szCs w:val="24"/>
        </w:rPr>
        <w:t xml:space="preserve">Priority ranking of protection and control of </w:t>
      </w:r>
      <w:ins w:id="1305" w:author="Author">
        <w:r w:rsidR="00AF59D7" w:rsidRPr="001D6AD9">
          <w:rPr>
            <w:rFonts w:ascii="inherit" w:hAnsi="inherit"/>
            <w:sz w:val="24"/>
            <w:szCs w:val="24"/>
          </w:rPr>
          <w:t>asynchronously connected power park module</w:t>
        </w:r>
        <w:r w:rsidR="00AF59D7">
          <w:rPr>
            <w:rFonts w:ascii="inherit" w:hAnsi="inherit"/>
            <w:sz w:val="24"/>
            <w:szCs w:val="24"/>
          </w:rPr>
          <w:t>s</w:t>
        </w:r>
        <w:r w:rsidR="00AF59D7" w:rsidRPr="001D6AD9">
          <w:rPr>
            <w:rFonts w:ascii="inherit" w:hAnsi="inherit"/>
            <w:sz w:val="24"/>
            <w:szCs w:val="24"/>
          </w:rPr>
          <w:t xml:space="preserve"> </w:t>
        </w:r>
        <w:r w:rsidR="00AF59D7">
          <w:rPr>
            <w:rFonts w:ascii="inherit" w:hAnsi="inherit"/>
            <w:sz w:val="24"/>
            <w:szCs w:val="24"/>
          </w:rPr>
          <w:t>and</w:t>
        </w:r>
        <w:r w:rsidR="00AF59D7" w:rsidRPr="001D6AD9">
          <w:rPr>
            <w:rFonts w:ascii="inherit" w:hAnsi="inherit"/>
            <w:sz w:val="24"/>
            <w:szCs w:val="24"/>
          </w:rPr>
          <w:t xml:space="preserve"> asynchronously connected electricity storage module</w:t>
        </w:r>
        <w:r w:rsidR="00AF59D7">
          <w:rPr>
            <w:rFonts w:ascii="inherit" w:hAnsi="inherit"/>
            <w:sz w:val="24"/>
            <w:szCs w:val="24"/>
          </w:rPr>
          <w:t>s</w:t>
        </w:r>
      </w:ins>
      <w:del w:id="1306" w:author="Author">
        <w:r w:rsidRPr="005B3720" w:rsidDel="00AF59D7">
          <w:rPr>
            <w:rFonts w:ascii="inherit" w:hAnsi="inherit"/>
            <w:sz w:val="24"/>
            <w:szCs w:val="24"/>
          </w:rPr>
          <w:delText>DC-connected power park modules</w:delText>
        </w:r>
      </w:del>
      <w:r w:rsidRPr="005B3720">
        <w:rPr>
          <w:rFonts w:ascii="inherit" w:hAnsi="inherit"/>
          <w:sz w:val="24"/>
          <w:szCs w:val="24"/>
        </w:rPr>
        <w:t xml:space="preserve"> shall be determined in accordance with Article 14(5)(c) of </w:t>
      </w:r>
      <w:ins w:id="1307" w:author="Author">
        <w:r w:rsidR="0024274D">
          <w:rPr>
            <w:rFonts w:ascii="inherit" w:hAnsi="inherit"/>
            <w:sz w:val="24"/>
            <w:szCs w:val="24"/>
          </w:rPr>
          <w:t>RfG</w:t>
        </w:r>
        <w:r w:rsidR="00B061D9">
          <w:rPr>
            <w:rFonts w:ascii="inherit" w:hAnsi="inherit"/>
            <w:sz w:val="24"/>
            <w:szCs w:val="24"/>
          </w:rPr>
          <w:t xml:space="preserve"> </w:t>
        </w:r>
        <w:r w:rsidR="0024274D">
          <w:rPr>
            <w:rFonts w:ascii="inherit" w:hAnsi="inherit"/>
            <w:sz w:val="24"/>
            <w:szCs w:val="24"/>
          </w:rPr>
          <w:t>2.0</w:t>
        </w:r>
      </w:ins>
      <w:del w:id="1308" w:author="Author">
        <w:r w:rsidRPr="005B3720" w:rsidDel="0024274D">
          <w:rPr>
            <w:rFonts w:ascii="inherit" w:hAnsi="inherit"/>
            <w:sz w:val="24"/>
            <w:szCs w:val="24"/>
          </w:rPr>
          <w:delText>Regulation (EU) 2016/631</w:delText>
        </w:r>
      </w:del>
      <w:ins w:id="1309" w:author="Author">
        <w:r w:rsidR="00AF59D7">
          <w:rPr>
            <w:rFonts w:ascii="inherit" w:hAnsi="inherit"/>
            <w:sz w:val="24"/>
            <w:szCs w:val="24"/>
          </w:rPr>
          <w:t xml:space="preserve"> a</w:t>
        </w:r>
        <w:r w:rsidR="00AF59D7" w:rsidRPr="00AF59D7">
          <w:rPr>
            <w:rFonts w:ascii="inherit" w:hAnsi="inherit"/>
            <w:sz w:val="24"/>
            <w:szCs w:val="24"/>
          </w:rPr>
          <w:t xml:space="preserve">nd in accordance with </w:t>
        </w:r>
        <w:r w:rsidR="0024274D">
          <w:rPr>
            <w:rFonts w:ascii="inherit" w:hAnsi="inherit"/>
            <w:sz w:val="24"/>
            <w:szCs w:val="24"/>
          </w:rPr>
          <w:t>A</w:t>
        </w:r>
        <w:del w:id="1310" w:author="Author">
          <w:r w:rsidR="00AF59D7" w:rsidRPr="00AF59D7" w:rsidDel="0024274D">
            <w:rPr>
              <w:rFonts w:ascii="inherit" w:hAnsi="inherit"/>
              <w:sz w:val="24"/>
              <w:szCs w:val="24"/>
            </w:rPr>
            <w:delText>a</w:delText>
          </w:r>
        </w:del>
        <w:r w:rsidR="00AF59D7" w:rsidRPr="00AF59D7">
          <w:rPr>
            <w:rFonts w:ascii="inherit" w:hAnsi="inherit"/>
            <w:sz w:val="24"/>
            <w:szCs w:val="24"/>
          </w:rPr>
          <w:t>rticle 1</w:t>
        </w:r>
        <w:r w:rsidR="00177340">
          <w:rPr>
            <w:rFonts w:ascii="inherit" w:hAnsi="inherit"/>
            <w:sz w:val="24"/>
            <w:szCs w:val="24"/>
          </w:rPr>
          <w:t>7</w:t>
        </w:r>
        <w:r w:rsidR="00AF59D7" w:rsidRPr="00AF59D7">
          <w:rPr>
            <w:rFonts w:ascii="inherit" w:hAnsi="inherit"/>
            <w:sz w:val="24"/>
            <w:szCs w:val="24"/>
          </w:rPr>
          <w:t>(</w:t>
        </w:r>
        <w:r w:rsidR="00177340">
          <w:rPr>
            <w:rFonts w:ascii="inherit" w:hAnsi="inherit"/>
            <w:sz w:val="24"/>
            <w:szCs w:val="24"/>
          </w:rPr>
          <w:t>4</w:t>
        </w:r>
        <w:r w:rsidR="00AF59D7" w:rsidRPr="00AF59D7">
          <w:rPr>
            <w:rFonts w:ascii="inherit" w:hAnsi="inherit"/>
            <w:sz w:val="24"/>
            <w:szCs w:val="24"/>
          </w:rPr>
          <w:t>) of</w:t>
        </w:r>
        <w:r w:rsidR="0024274D">
          <w:rPr>
            <w:rFonts w:ascii="inherit" w:hAnsi="inherit"/>
            <w:sz w:val="24"/>
            <w:szCs w:val="24"/>
          </w:rPr>
          <w:t xml:space="preserve"> DC</w:t>
        </w:r>
        <w:r w:rsidR="00B061D9">
          <w:rPr>
            <w:rFonts w:ascii="inherit" w:hAnsi="inherit"/>
            <w:sz w:val="24"/>
            <w:szCs w:val="24"/>
          </w:rPr>
          <w:t xml:space="preserve"> </w:t>
        </w:r>
        <w:r w:rsidR="0024274D">
          <w:rPr>
            <w:rFonts w:ascii="inherit" w:hAnsi="inherit"/>
            <w:sz w:val="24"/>
            <w:szCs w:val="24"/>
          </w:rPr>
          <w:t>2.0</w:t>
        </w:r>
        <w:del w:id="1311" w:author="Author">
          <w:r w:rsidR="00AF59D7" w:rsidRPr="00AF59D7" w:rsidDel="0024274D">
            <w:rPr>
              <w:rFonts w:ascii="inherit" w:hAnsi="inherit"/>
              <w:sz w:val="24"/>
              <w:szCs w:val="24"/>
            </w:rPr>
            <w:delText xml:space="preserve"> Regulation (EU) 20</w:delText>
          </w:r>
          <w:r w:rsidR="00177340" w:rsidDel="0024274D">
            <w:rPr>
              <w:rFonts w:ascii="inherit" w:hAnsi="inherit"/>
              <w:sz w:val="24"/>
              <w:szCs w:val="24"/>
            </w:rPr>
            <w:delText>2-</w:delText>
          </w:r>
          <w:r w:rsidR="00AF59D7" w:rsidRPr="00AF59D7" w:rsidDel="0024274D">
            <w:rPr>
              <w:rFonts w:ascii="inherit" w:hAnsi="inherit"/>
              <w:sz w:val="24"/>
              <w:szCs w:val="24"/>
            </w:rPr>
            <w:delText>/</w:delText>
          </w:r>
          <w:r w:rsidR="00177340" w:rsidDel="0024274D">
            <w:rPr>
              <w:rFonts w:ascii="inherit" w:hAnsi="inherit"/>
              <w:sz w:val="24"/>
              <w:szCs w:val="24"/>
            </w:rPr>
            <w:delText>----</w:delText>
          </w:r>
        </w:del>
        <w:r w:rsidR="00AF59D7" w:rsidRPr="00AF59D7">
          <w:rPr>
            <w:rFonts w:ascii="inherit" w:hAnsi="inherit"/>
            <w:sz w:val="24"/>
            <w:szCs w:val="24"/>
          </w:rPr>
          <w:t xml:space="preserve"> for asynchronously connected </w:t>
        </w:r>
        <w:r w:rsidR="00AF59D7">
          <w:rPr>
            <w:rFonts w:ascii="inherit" w:hAnsi="inherit"/>
            <w:sz w:val="24"/>
            <w:szCs w:val="24"/>
          </w:rPr>
          <w:t>d</w:t>
        </w:r>
        <w:r w:rsidR="00AF59D7" w:rsidRPr="00AF59D7">
          <w:rPr>
            <w:rFonts w:ascii="inherit" w:hAnsi="inherit"/>
            <w:sz w:val="24"/>
            <w:szCs w:val="24"/>
          </w:rPr>
          <w:t xml:space="preserve">emand </w:t>
        </w:r>
        <w:r w:rsidR="00AF59D7">
          <w:rPr>
            <w:rFonts w:ascii="inherit" w:hAnsi="inherit"/>
            <w:sz w:val="24"/>
            <w:szCs w:val="24"/>
          </w:rPr>
          <w:t>f</w:t>
        </w:r>
        <w:r w:rsidR="00AF59D7" w:rsidRPr="00AF59D7">
          <w:rPr>
            <w:rFonts w:ascii="inherit" w:hAnsi="inherit"/>
            <w:sz w:val="24"/>
            <w:szCs w:val="24"/>
          </w:rPr>
          <w:t>acilities</w:t>
        </w:r>
      </w:ins>
      <w:del w:id="1312" w:author="Author">
        <w:r w:rsidRPr="005B3720" w:rsidDel="00AF59D7">
          <w:rPr>
            <w:rFonts w:ascii="inherit" w:hAnsi="inherit"/>
            <w:sz w:val="24"/>
            <w:szCs w:val="24"/>
          </w:rPr>
          <w:delText>,</w:delText>
        </w:r>
      </w:del>
      <w:r w:rsidRPr="005B3720">
        <w:rPr>
          <w:rFonts w:ascii="inherit" w:hAnsi="inherit"/>
          <w:sz w:val="24"/>
          <w:szCs w:val="24"/>
        </w:rPr>
        <w:t xml:space="preserve"> </w:t>
      </w:r>
      <w:del w:id="1313" w:author="Author">
        <w:r w:rsidRPr="005B3720" w:rsidDel="00AF59D7">
          <w:rPr>
            <w:rFonts w:ascii="inherit" w:hAnsi="inherit"/>
            <w:sz w:val="24"/>
            <w:szCs w:val="24"/>
          </w:rPr>
          <w:delText xml:space="preserve">where the network refers to the synchronous area network, </w:delText>
        </w:r>
      </w:del>
      <w:r w:rsidRPr="005B3720">
        <w:rPr>
          <w:rFonts w:ascii="inherit" w:hAnsi="inherit"/>
          <w:sz w:val="24"/>
          <w:szCs w:val="24"/>
        </w:rPr>
        <w:t>and agreed with the relevant system operator, in coordination with the relevant TSO.</w:t>
      </w:r>
    </w:p>
    <w:p w14:paraId="72CCEBE3" w14:textId="0FAD6012" w:rsidR="00AE476A" w:rsidRPr="005B3720" w:rsidRDefault="00BF5202" w:rsidP="009A4DF8">
      <w:pPr>
        <w:pStyle w:val="Heading2"/>
      </w:pPr>
      <w:bookmarkStart w:id="1314" w:name="_Ref153268500"/>
      <w:r w:rsidRPr="005B3720">
        <w:t>Article 44</w:t>
      </w:r>
      <w:bookmarkEnd w:id="1314"/>
    </w:p>
    <w:p w14:paraId="3A82682A" w14:textId="47AA1634" w:rsidR="00AE476A" w:rsidRPr="009A4DF8" w:rsidRDefault="00BF5202" w:rsidP="009A4DF8">
      <w:pPr>
        <w:jc w:val="center"/>
        <w:rPr>
          <w:rFonts w:ascii="inherit" w:hAnsi="inherit"/>
          <w:b/>
          <w:bCs/>
          <w:sz w:val="24"/>
          <w:szCs w:val="24"/>
        </w:rPr>
      </w:pPr>
      <w:r w:rsidRPr="009A4DF8">
        <w:rPr>
          <w:rFonts w:ascii="inherit" w:hAnsi="inherit"/>
          <w:b/>
          <w:bCs/>
          <w:sz w:val="24"/>
          <w:szCs w:val="24"/>
        </w:rPr>
        <w:t>Power quality</w:t>
      </w:r>
    </w:p>
    <w:p w14:paraId="37E2E11C" w14:textId="51EDB288" w:rsidR="00AE476A" w:rsidRPr="00B92EEC" w:rsidRDefault="00310DC5">
      <w:pPr>
        <w:spacing w:after="686"/>
        <w:ind w:left="-3"/>
        <w:rPr>
          <w:rFonts w:ascii="inherit" w:hAnsi="inherit"/>
          <w:sz w:val="24"/>
          <w:szCs w:val="24"/>
        </w:rPr>
      </w:pPr>
      <w:ins w:id="1315" w:author="Author">
        <w:r w:rsidRPr="00310DC5">
          <w:rPr>
            <w:rFonts w:ascii="inherit" w:hAnsi="inherit"/>
            <w:sz w:val="24"/>
            <w:szCs w:val="24"/>
          </w:rPr>
          <w:lastRenderedPageBreak/>
          <w:t xml:space="preserve">Asynchronously connected </w:t>
        </w:r>
        <w:r>
          <w:rPr>
            <w:rFonts w:ascii="inherit" w:hAnsi="inherit"/>
            <w:sz w:val="24"/>
            <w:szCs w:val="24"/>
          </w:rPr>
          <w:t>p</w:t>
        </w:r>
        <w:r w:rsidRPr="00310DC5">
          <w:rPr>
            <w:rFonts w:ascii="inherit" w:hAnsi="inherit"/>
            <w:sz w:val="24"/>
            <w:szCs w:val="24"/>
          </w:rPr>
          <w:t xml:space="preserve">ower </w:t>
        </w:r>
        <w:r>
          <w:rPr>
            <w:rFonts w:ascii="inherit" w:hAnsi="inherit"/>
            <w:sz w:val="24"/>
            <w:szCs w:val="24"/>
          </w:rPr>
          <w:t>p</w:t>
        </w:r>
        <w:r w:rsidRPr="00310DC5">
          <w:rPr>
            <w:rFonts w:ascii="inherit" w:hAnsi="inherit"/>
            <w:sz w:val="24"/>
            <w:szCs w:val="24"/>
          </w:rPr>
          <w:t xml:space="preserve">ark </w:t>
        </w:r>
        <w:r>
          <w:rPr>
            <w:rFonts w:ascii="inherit" w:hAnsi="inherit"/>
            <w:sz w:val="24"/>
            <w:szCs w:val="24"/>
          </w:rPr>
          <w:t>m</w:t>
        </w:r>
        <w:r w:rsidRPr="00310DC5">
          <w:rPr>
            <w:rFonts w:ascii="inherit" w:hAnsi="inherit"/>
            <w:sz w:val="24"/>
            <w:szCs w:val="24"/>
          </w:rPr>
          <w:t xml:space="preserve">odule owners, asynchronously connected </w:t>
        </w:r>
        <w:r>
          <w:rPr>
            <w:rFonts w:ascii="inherit" w:hAnsi="inherit"/>
            <w:sz w:val="24"/>
            <w:szCs w:val="24"/>
          </w:rPr>
          <w:t>d</w:t>
        </w:r>
        <w:r w:rsidRPr="00310DC5">
          <w:rPr>
            <w:rFonts w:ascii="inherit" w:hAnsi="inherit"/>
            <w:sz w:val="24"/>
            <w:szCs w:val="24"/>
          </w:rPr>
          <w:t xml:space="preserve">emand </w:t>
        </w:r>
        <w:r>
          <w:rPr>
            <w:rFonts w:ascii="inherit" w:hAnsi="inherit"/>
            <w:sz w:val="24"/>
            <w:szCs w:val="24"/>
          </w:rPr>
          <w:t>f</w:t>
        </w:r>
        <w:r w:rsidRPr="00310DC5">
          <w:rPr>
            <w:rFonts w:ascii="inherit" w:hAnsi="inherit"/>
            <w:sz w:val="24"/>
            <w:szCs w:val="24"/>
          </w:rPr>
          <w:t xml:space="preserve">acility owners and asynchronously connected </w:t>
        </w:r>
        <w:r>
          <w:rPr>
            <w:rFonts w:ascii="inherit" w:hAnsi="inherit"/>
            <w:sz w:val="24"/>
            <w:szCs w:val="24"/>
          </w:rPr>
          <w:t>e</w:t>
        </w:r>
        <w:r w:rsidRPr="00310DC5">
          <w:rPr>
            <w:rFonts w:ascii="inherit" w:hAnsi="inherit"/>
            <w:sz w:val="24"/>
            <w:szCs w:val="24"/>
          </w:rPr>
          <w:t xml:space="preserve">lectricity </w:t>
        </w:r>
        <w:r>
          <w:rPr>
            <w:rFonts w:ascii="inherit" w:hAnsi="inherit"/>
            <w:sz w:val="24"/>
            <w:szCs w:val="24"/>
          </w:rPr>
          <w:t>s</w:t>
        </w:r>
        <w:r w:rsidRPr="00310DC5">
          <w:rPr>
            <w:rFonts w:ascii="inherit" w:hAnsi="inherit"/>
            <w:sz w:val="24"/>
            <w:szCs w:val="24"/>
          </w:rPr>
          <w:t xml:space="preserve">torage </w:t>
        </w:r>
        <w:r>
          <w:rPr>
            <w:rFonts w:ascii="inherit" w:hAnsi="inherit"/>
            <w:sz w:val="24"/>
            <w:szCs w:val="24"/>
          </w:rPr>
          <w:t>m</w:t>
        </w:r>
        <w:r w:rsidRPr="00310DC5">
          <w:rPr>
            <w:rFonts w:ascii="inherit" w:hAnsi="inherit"/>
            <w:sz w:val="24"/>
            <w:szCs w:val="24"/>
          </w:rPr>
          <w:t>odule</w:t>
        </w:r>
        <w:r>
          <w:rPr>
            <w:rFonts w:ascii="inherit" w:hAnsi="inherit"/>
            <w:sz w:val="24"/>
            <w:szCs w:val="24"/>
          </w:rPr>
          <w:t xml:space="preserve"> </w:t>
        </w:r>
      </w:ins>
      <w:del w:id="1316" w:author="Author">
        <w:r w:rsidR="00BF5202" w:rsidRPr="005B3720" w:rsidDel="00310DC5">
          <w:rPr>
            <w:rFonts w:ascii="inherit" w:hAnsi="inherit"/>
            <w:sz w:val="24"/>
            <w:szCs w:val="24"/>
          </w:rPr>
          <w:delText xml:space="preserve">DC-connected power park modules </w:delText>
        </w:r>
      </w:del>
      <w:r w:rsidR="00BF5202" w:rsidRPr="005B3720">
        <w:rPr>
          <w:rFonts w:ascii="inherit" w:hAnsi="inherit"/>
          <w:sz w:val="24"/>
          <w:szCs w:val="24"/>
        </w:rPr>
        <w:t xml:space="preserve">owners shall ensure that their connection to the </w:t>
      </w:r>
      <w:ins w:id="1317" w:author="Author">
        <w:r w:rsidR="00007B9D">
          <w:rPr>
            <w:rFonts w:ascii="inherit" w:hAnsi="inherit"/>
            <w:sz w:val="24"/>
            <w:szCs w:val="24"/>
          </w:rPr>
          <w:t xml:space="preserve">isolated AC </w:t>
        </w:r>
      </w:ins>
      <w:r w:rsidR="00BF5202" w:rsidRPr="005B3720">
        <w:rPr>
          <w:rFonts w:ascii="inherit" w:hAnsi="inherit"/>
          <w:sz w:val="24"/>
          <w:szCs w:val="24"/>
        </w:rPr>
        <w:t xml:space="preserve">network does not result in a level of distortion or fluctuation of the supply voltage on the </w:t>
      </w:r>
      <w:ins w:id="1318" w:author="Author">
        <w:r w:rsidR="00007B9D">
          <w:rPr>
            <w:rFonts w:ascii="inherit" w:hAnsi="inherit"/>
            <w:sz w:val="24"/>
            <w:szCs w:val="24"/>
          </w:rPr>
          <w:t xml:space="preserve">isolated AC </w:t>
        </w:r>
      </w:ins>
      <w:r w:rsidR="00BF5202" w:rsidRPr="005B3720">
        <w:rPr>
          <w:rFonts w:ascii="inherit" w:hAnsi="inherit"/>
          <w:sz w:val="24"/>
          <w:szCs w:val="24"/>
        </w:rPr>
        <w:t xml:space="preserve">network, at the </w:t>
      </w:r>
      <w:del w:id="1319" w:author="Author">
        <w:r w:rsidR="00BF5202" w:rsidRPr="005B3720" w:rsidDel="00007B9D">
          <w:rPr>
            <w:rFonts w:ascii="inherit" w:hAnsi="inherit"/>
            <w:sz w:val="24"/>
            <w:szCs w:val="24"/>
          </w:rPr>
          <w:delText xml:space="preserve">connection </w:delText>
        </w:r>
      </w:del>
      <w:ins w:id="1320" w:author="Author">
        <w:r w:rsidR="00007B9D">
          <w:rPr>
            <w:rFonts w:ascii="inherit" w:hAnsi="inherit"/>
            <w:sz w:val="24"/>
            <w:szCs w:val="24"/>
          </w:rPr>
          <w:t>interface</w:t>
        </w:r>
        <w:r w:rsidR="00007B9D" w:rsidRPr="005B3720">
          <w:rPr>
            <w:rFonts w:ascii="inherit" w:hAnsi="inherit"/>
            <w:sz w:val="24"/>
            <w:szCs w:val="24"/>
          </w:rPr>
          <w:t xml:space="preserve"> </w:t>
        </w:r>
      </w:ins>
      <w:r w:rsidR="00BF5202" w:rsidRPr="005B3720">
        <w:rPr>
          <w:rFonts w:ascii="inherit" w:hAnsi="inherit"/>
          <w:sz w:val="24"/>
          <w:szCs w:val="24"/>
        </w:rPr>
        <w:t xml:space="preserve">point, exceeding the level specified by the relevant system operator, in coordination with the relevant TSO. The necessary contribution from grid users to associated studies, including, but not limited to, existing </w:t>
      </w:r>
      <w:ins w:id="1321" w:author="Author">
        <w:r w:rsidR="00007B9D">
          <w:rPr>
            <w:rFonts w:ascii="inherit" w:hAnsi="inherit"/>
            <w:sz w:val="24"/>
            <w:szCs w:val="24"/>
          </w:rPr>
          <w:t>a</w:t>
        </w:r>
        <w:r w:rsidR="00007B9D" w:rsidRPr="00310DC5">
          <w:rPr>
            <w:rFonts w:ascii="inherit" w:hAnsi="inherit"/>
            <w:sz w:val="24"/>
            <w:szCs w:val="24"/>
          </w:rPr>
          <w:t xml:space="preserve">synchronously connected </w:t>
        </w:r>
        <w:r w:rsidR="00007B9D">
          <w:rPr>
            <w:rFonts w:ascii="inherit" w:hAnsi="inherit"/>
            <w:sz w:val="24"/>
            <w:szCs w:val="24"/>
          </w:rPr>
          <w:t>p</w:t>
        </w:r>
        <w:r w:rsidR="00007B9D" w:rsidRPr="00310DC5">
          <w:rPr>
            <w:rFonts w:ascii="inherit" w:hAnsi="inherit"/>
            <w:sz w:val="24"/>
            <w:szCs w:val="24"/>
          </w:rPr>
          <w:t xml:space="preserve">ower </w:t>
        </w:r>
        <w:r w:rsidR="00007B9D">
          <w:rPr>
            <w:rFonts w:ascii="inherit" w:hAnsi="inherit"/>
            <w:sz w:val="24"/>
            <w:szCs w:val="24"/>
          </w:rPr>
          <w:t>p</w:t>
        </w:r>
        <w:r w:rsidR="00007B9D" w:rsidRPr="00310DC5">
          <w:rPr>
            <w:rFonts w:ascii="inherit" w:hAnsi="inherit"/>
            <w:sz w:val="24"/>
            <w:szCs w:val="24"/>
          </w:rPr>
          <w:t xml:space="preserve">ark </w:t>
        </w:r>
        <w:r w:rsidR="00007B9D">
          <w:rPr>
            <w:rFonts w:ascii="inherit" w:hAnsi="inherit"/>
            <w:sz w:val="24"/>
            <w:szCs w:val="24"/>
          </w:rPr>
          <w:t>m</w:t>
        </w:r>
        <w:r w:rsidR="00007B9D" w:rsidRPr="00310DC5">
          <w:rPr>
            <w:rFonts w:ascii="inherit" w:hAnsi="inherit"/>
            <w:sz w:val="24"/>
            <w:szCs w:val="24"/>
          </w:rPr>
          <w:t>odule</w:t>
        </w:r>
        <w:r w:rsidR="00007B9D">
          <w:rPr>
            <w:rFonts w:ascii="inherit" w:hAnsi="inherit"/>
            <w:sz w:val="24"/>
            <w:szCs w:val="24"/>
          </w:rPr>
          <w:t>s</w:t>
        </w:r>
        <w:r w:rsidR="00007B9D" w:rsidRPr="00310DC5">
          <w:rPr>
            <w:rFonts w:ascii="inherit" w:hAnsi="inherit"/>
            <w:sz w:val="24"/>
            <w:szCs w:val="24"/>
          </w:rPr>
          <w:t xml:space="preserve">, asynchronously connected </w:t>
        </w:r>
        <w:r w:rsidR="00007B9D">
          <w:rPr>
            <w:rFonts w:ascii="inherit" w:hAnsi="inherit"/>
            <w:sz w:val="24"/>
            <w:szCs w:val="24"/>
          </w:rPr>
          <w:t>d</w:t>
        </w:r>
        <w:r w:rsidR="00007B9D" w:rsidRPr="00310DC5">
          <w:rPr>
            <w:rFonts w:ascii="inherit" w:hAnsi="inherit"/>
            <w:sz w:val="24"/>
            <w:szCs w:val="24"/>
          </w:rPr>
          <w:t xml:space="preserve">emand </w:t>
        </w:r>
        <w:r w:rsidR="00007B9D">
          <w:rPr>
            <w:rFonts w:ascii="inherit" w:hAnsi="inherit"/>
            <w:sz w:val="24"/>
            <w:szCs w:val="24"/>
          </w:rPr>
          <w:t>f</w:t>
        </w:r>
        <w:r w:rsidR="00007B9D" w:rsidRPr="00310DC5">
          <w:rPr>
            <w:rFonts w:ascii="inherit" w:hAnsi="inherit"/>
            <w:sz w:val="24"/>
            <w:szCs w:val="24"/>
          </w:rPr>
          <w:t>acilit</w:t>
        </w:r>
        <w:r w:rsidR="00007B9D">
          <w:rPr>
            <w:rFonts w:ascii="inherit" w:hAnsi="inherit"/>
            <w:sz w:val="24"/>
            <w:szCs w:val="24"/>
          </w:rPr>
          <w:t>ies</w:t>
        </w:r>
        <w:r w:rsidR="008B5DEB">
          <w:rPr>
            <w:rFonts w:ascii="inherit" w:hAnsi="inherit"/>
            <w:sz w:val="24"/>
            <w:szCs w:val="24"/>
          </w:rPr>
          <w:t xml:space="preserve">, </w:t>
        </w:r>
        <w:r w:rsidR="00007B9D" w:rsidRPr="00310DC5">
          <w:rPr>
            <w:rFonts w:ascii="inherit" w:hAnsi="inherit"/>
            <w:sz w:val="24"/>
            <w:szCs w:val="24"/>
          </w:rPr>
          <w:t xml:space="preserve">asynchronously connected </w:t>
        </w:r>
        <w:r w:rsidR="00007B9D">
          <w:rPr>
            <w:rFonts w:ascii="inherit" w:hAnsi="inherit"/>
            <w:sz w:val="24"/>
            <w:szCs w:val="24"/>
          </w:rPr>
          <w:t>e</w:t>
        </w:r>
        <w:r w:rsidR="00007B9D" w:rsidRPr="00310DC5">
          <w:rPr>
            <w:rFonts w:ascii="inherit" w:hAnsi="inherit"/>
            <w:sz w:val="24"/>
            <w:szCs w:val="24"/>
          </w:rPr>
          <w:t xml:space="preserve">lectricity </w:t>
        </w:r>
        <w:r w:rsidR="00007B9D">
          <w:rPr>
            <w:rFonts w:ascii="inherit" w:hAnsi="inherit"/>
            <w:sz w:val="24"/>
            <w:szCs w:val="24"/>
          </w:rPr>
          <w:t>s</w:t>
        </w:r>
        <w:r w:rsidR="00007B9D" w:rsidRPr="00310DC5">
          <w:rPr>
            <w:rFonts w:ascii="inherit" w:hAnsi="inherit"/>
            <w:sz w:val="24"/>
            <w:szCs w:val="24"/>
          </w:rPr>
          <w:t xml:space="preserve">torage </w:t>
        </w:r>
        <w:r w:rsidR="00007B9D">
          <w:rPr>
            <w:rFonts w:ascii="inherit" w:hAnsi="inherit"/>
            <w:sz w:val="24"/>
            <w:szCs w:val="24"/>
          </w:rPr>
          <w:t>m</w:t>
        </w:r>
        <w:r w:rsidR="00007B9D" w:rsidRPr="00310DC5">
          <w:rPr>
            <w:rFonts w:ascii="inherit" w:hAnsi="inherit"/>
            <w:sz w:val="24"/>
            <w:szCs w:val="24"/>
          </w:rPr>
          <w:t>odule</w:t>
        </w:r>
        <w:r w:rsidR="00007B9D">
          <w:rPr>
            <w:rFonts w:ascii="inherit" w:hAnsi="inherit"/>
            <w:sz w:val="24"/>
            <w:szCs w:val="24"/>
          </w:rPr>
          <w:t>s</w:t>
        </w:r>
      </w:ins>
      <w:del w:id="1322" w:author="Author">
        <w:r w:rsidR="00BF5202" w:rsidRPr="005B3720" w:rsidDel="00007B9D">
          <w:rPr>
            <w:rFonts w:ascii="inherit" w:hAnsi="inherit"/>
            <w:sz w:val="24"/>
            <w:szCs w:val="24"/>
          </w:rPr>
          <w:delText>DC-connected power park modules</w:delText>
        </w:r>
      </w:del>
      <w:r w:rsidR="00BF5202" w:rsidRPr="005B3720">
        <w:rPr>
          <w:rFonts w:ascii="inherit" w:hAnsi="inherit"/>
          <w:sz w:val="24"/>
          <w:szCs w:val="24"/>
        </w:rPr>
        <w:t xml:space="preserve"> and existing HVDC systems, shall not be unreasonably withheld. The process for necessary studies to be conducted and relevant data to be </w:t>
      </w:r>
      <w:del w:id="1323" w:author="Author">
        <w:r w:rsidR="00BF5202" w:rsidRPr="005B3720" w:rsidDel="00007B9D">
          <w:rPr>
            <w:rFonts w:ascii="inherit" w:hAnsi="inherit"/>
            <w:sz w:val="24"/>
            <w:szCs w:val="24"/>
          </w:rPr>
          <w:delText xml:space="preserve">provided </w:delText>
        </w:r>
      </w:del>
      <w:ins w:id="1324" w:author="Author">
        <w:r w:rsidR="00007B9D">
          <w:rPr>
            <w:rFonts w:ascii="inherit" w:hAnsi="inherit"/>
            <w:sz w:val="24"/>
            <w:szCs w:val="24"/>
          </w:rPr>
          <w:t>exchanged</w:t>
        </w:r>
        <w:r w:rsidR="00007B9D" w:rsidRPr="005B3720">
          <w:rPr>
            <w:rFonts w:ascii="inherit" w:hAnsi="inherit"/>
            <w:sz w:val="24"/>
            <w:szCs w:val="24"/>
          </w:rPr>
          <w:t xml:space="preserve"> </w:t>
        </w:r>
      </w:ins>
      <w:r w:rsidR="00BF5202" w:rsidRPr="005B3720">
        <w:rPr>
          <w:rFonts w:ascii="inherit" w:hAnsi="inherit"/>
          <w:sz w:val="24"/>
          <w:szCs w:val="24"/>
        </w:rPr>
        <w:t xml:space="preserve">by all grid users involved, as well as mitigating actions identified and implemented, shall be in accordance with the process </w:t>
      </w:r>
      <w:r w:rsidR="00BF5202" w:rsidRPr="00B92EEC">
        <w:rPr>
          <w:rFonts w:ascii="inherit" w:hAnsi="inherit"/>
          <w:sz w:val="24"/>
          <w:szCs w:val="24"/>
        </w:rPr>
        <w:t xml:space="preserve">in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_Ref153263121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29</w:t>
      </w:r>
      <w:r w:rsidR="00084869" w:rsidRPr="00B92EEC">
        <w:rPr>
          <w:rFonts w:ascii="inherit" w:hAnsi="inherit"/>
          <w:sz w:val="24"/>
          <w:szCs w:val="24"/>
        </w:rPr>
        <w:fldChar w:fldCharType="end"/>
      </w:r>
      <w:r w:rsidR="00BF5202" w:rsidRPr="00B92EEC">
        <w:rPr>
          <w:rFonts w:ascii="inherit" w:hAnsi="inherit"/>
          <w:sz w:val="24"/>
          <w:szCs w:val="24"/>
        </w:rPr>
        <w:t xml:space="preserve">. </w:t>
      </w:r>
    </w:p>
    <w:p w14:paraId="15E2BE73" w14:textId="632298FD" w:rsidR="00AE476A" w:rsidRPr="005B3720" w:rsidRDefault="00BF5202" w:rsidP="009A4DF8">
      <w:pPr>
        <w:pStyle w:val="Heading2"/>
      </w:pPr>
      <w:bookmarkStart w:id="1325" w:name="_Ref153268502"/>
      <w:r w:rsidRPr="005B3720">
        <w:t>Article 45</w:t>
      </w:r>
      <w:bookmarkEnd w:id="1325"/>
    </w:p>
    <w:p w14:paraId="36B0FBFF" w14:textId="4472F5AE" w:rsidR="00AE476A" w:rsidRPr="009A4DF8" w:rsidRDefault="00BF5202" w:rsidP="009A4DF8">
      <w:pPr>
        <w:jc w:val="center"/>
        <w:rPr>
          <w:rFonts w:ascii="inherit" w:hAnsi="inherit"/>
          <w:b/>
          <w:bCs/>
          <w:sz w:val="24"/>
          <w:szCs w:val="24"/>
        </w:rPr>
      </w:pPr>
      <w:r w:rsidRPr="75A4C9F2">
        <w:rPr>
          <w:rFonts w:ascii="inherit" w:hAnsi="inherit"/>
          <w:b/>
          <w:bCs/>
          <w:sz w:val="24"/>
          <w:szCs w:val="24"/>
        </w:rPr>
        <w:t xml:space="preserve">General system management requirements applicable to </w:t>
      </w:r>
      <w:del w:id="1326" w:author="Author">
        <w:r w:rsidRPr="75A4C9F2" w:rsidDel="00BF5202">
          <w:rPr>
            <w:rFonts w:ascii="inherit" w:hAnsi="inherit"/>
            <w:b/>
            <w:bCs/>
            <w:sz w:val="24"/>
            <w:szCs w:val="24"/>
          </w:rPr>
          <w:delText>DC-</w:delText>
        </w:r>
      </w:del>
      <w:ins w:id="1327" w:author="Author">
        <w:r w:rsidR="003E6D8B" w:rsidRPr="75A4C9F2">
          <w:rPr>
            <w:rFonts w:ascii="inherit" w:hAnsi="inherit"/>
            <w:b/>
            <w:bCs/>
            <w:sz w:val="24"/>
            <w:szCs w:val="24"/>
          </w:rPr>
          <w:t xml:space="preserve">asynchronously </w:t>
        </w:r>
      </w:ins>
      <w:r w:rsidRPr="75A4C9F2">
        <w:rPr>
          <w:rFonts w:ascii="inherit" w:hAnsi="inherit"/>
          <w:b/>
          <w:bCs/>
          <w:sz w:val="24"/>
          <w:szCs w:val="24"/>
        </w:rPr>
        <w:t>connected power park modules</w:t>
      </w:r>
      <w:ins w:id="1328" w:author="Author">
        <w:r w:rsidR="00E37844" w:rsidRPr="75A4C9F2">
          <w:rPr>
            <w:rFonts w:ascii="inherit" w:hAnsi="inherit"/>
            <w:b/>
            <w:bCs/>
            <w:sz w:val="24"/>
            <w:szCs w:val="24"/>
          </w:rPr>
          <w:t>,</w:t>
        </w:r>
        <w:r w:rsidR="003E6D8B" w:rsidRPr="75A4C9F2">
          <w:rPr>
            <w:rFonts w:ascii="inherit" w:hAnsi="inherit"/>
            <w:b/>
            <w:bCs/>
            <w:sz w:val="24"/>
            <w:szCs w:val="24"/>
          </w:rPr>
          <w:t xml:space="preserve"> asynchronously connected electricity storage modules</w:t>
        </w:r>
        <w:commentRangeStart w:id="1329"/>
        <w:r w:rsidR="00695322">
          <w:rPr>
            <w:rFonts w:ascii="inherit" w:hAnsi="inherit"/>
            <w:b/>
            <w:bCs/>
            <w:sz w:val="24"/>
            <w:szCs w:val="24"/>
          </w:rPr>
          <w:t xml:space="preserve">, </w:t>
        </w:r>
        <w:r w:rsidR="00695322">
          <w:rPr>
            <w:rFonts w:ascii="inherit" w:hAnsi="inherit"/>
            <w:sz w:val="24"/>
            <w:szCs w:val="24"/>
          </w:rPr>
          <w:t xml:space="preserve">the </w:t>
        </w:r>
        <w:r w:rsidR="00695322" w:rsidRPr="4D90AB47">
          <w:rPr>
            <w:rFonts w:ascii="inherit" w:hAnsi="inherit"/>
            <w:sz w:val="24"/>
            <w:szCs w:val="24"/>
          </w:rPr>
          <w:t xml:space="preserve">asynchronously connected power-to-gas demand </w:t>
        </w:r>
      </w:ins>
      <w:commentRangeEnd w:id="1329"/>
      <w:r w:rsidR="00232699">
        <w:rPr>
          <w:rStyle w:val="CommentReference"/>
        </w:rPr>
        <w:commentReference w:id="1329"/>
      </w:r>
      <w:ins w:id="1330" w:author="Author">
        <w:r w:rsidR="00695322" w:rsidRPr="4D90AB47">
          <w:rPr>
            <w:rFonts w:ascii="inherit" w:hAnsi="inherit"/>
            <w:sz w:val="24"/>
            <w:szCs w:val="24"/>
          </w:rPr>
          <w:t>unit</w:t>
        </w:r>
        <w:r w:rsidR="00695322">
          <w:rPr>
            <w:rFonts w:ascii="inherit" w:hAnsi="inherit"/>
            <w:sz w:val="24"/>
            <w:szCs w:val="24"/>
          </w:rPr>
          <w:t xml:space="preserve"> </w:t>
        </w:r>
        <w:del w:id="1331" w:author="Author">
          <w:r w:rsidR="00E37844" w:rsidRPr="75A4C9F2">
            <w:rPr>
              <w:rFonts w:ascii="inherit" w:hAnsi="inherit"/>
              <w:b/>
              <w:bCs/>
              <w:sz w:val="24"/>
              <w:szCs w:val="24"/>
            </w:rPr>
            <w:delText xml:space="preserve"> </w:delText>
          </w:r>
        </w:del>
        <w:r w:rsidR="00E37844" w:rsidRPr="75A4C9F2">
          <w:rPr>
            <w:rFonts w:ascii="inherit" w:hAnsi="inherit"/>
            <w:b/>
            <w:bCs/>
            <w:sz w:val="24"/>
            <w:szCs w:val="24"/>
          </w:rPr>
          <w:t>and asynchronously connected demand facilities</w:t>
        </w:r>
      </w:ins>
    </w:p>
    <w:p w14:paraId="3EC044A5" w14:textId="05F1FE8D" w:rsidR="00AE476A" w:rsidRPr="005B3720" w:rsidRDefault="00BF5202">
      <w:pPr>
        <w:spacing w:after="552"/>
        <w:ind w:left="-3"/>
        <w:rPr>
          <w:rFonts w:ascii="inherit" w:hAnsi="inherit"/>
          <w:sz w:val="24"/>
          <w:szCs w:val="24"/>
        </w:rPr>
      </w:pPr>
      <w:r w:rsidRPr="32EC4C1E">
        <w:rPr>
          <w:rFonts w:ascii="inherit" w:hAnsi="inherit"/>
          <w:sz w:val="24"/>
          <w:szCs w:val="24"/>
        </w:rPr>
        <w:t>With regard to general system management requirements, Articles 14(5), 15(</w:t>
      </w:r>
      <w:ins w:id="1332" w:author="Author">
        <w:r w:rsidR="005769AA" w:rsidRPr="32EC4C1E">
          <w:rPr>
            <w:rFonts w:ascii="inherit" w:hAnsi="inherit"/>
            <w:sz w:val="24"/>
            <w:szCs w:val="24"/>
          </w:rPr>
          <w:t>5</w:t>
        </w:r>
      </w:ins>
      <w:del w:id="1333" w:author="Author">
        <w:r w:rsidRPr="32EC4C1E" w:rsidDel="00BF5202">
          <w:rPr>
            <w:rFonts w:ascii="inherit" w:hAnsi="inherit"/>
            <w:sz w:val="24"/>
            <w:szCs w:val="24"/>
          </w:rPr>
          <w:delText>6</w:delText>
        </w:r>
      </w:del>
      <w:r w:rsidRPr="32EC4C1E">
        <w:rPr>
          <w:rFonts w:ascii="inherit" w:hAnsi="inherit"/>
          <w:sz w:val="24"/>
          <w:szCs w:val="24"/>
        </w:rPr>
        <w:t xml:space="preserve">) and 16(4) of </w:t>
      </w:r>
      <w:ins w:id="1334" w:author="Author">
        <w:r w:rsidR="0024274D" w:rsidRPr="32EC4C1E">
          <w:rPr>
            <w:rFonts w:ascii="inherit" w:hAnsi="inherit"/>
            <w:sz w:val="24"/>
            <w:szCs w:val="24"/>
          </w:rPr>
          <w:t xml:space="preserve"> RfG</w:t>
        </w:r>
        <w:r w:rsidR="00B061D9" w:rsidRPr="32EC4C1E">
          <w:rPr>
            <w:rFonts w:ascii="inherit" w:hAnsi="inherit"/>
            <w:sz w:val="24"/>
            <w:szCs w:val="24"/>
          </w:rPr>
          <w:t xml:space="preserve"> </w:t>
        </w:r>
        <w:r w:rsidR="0024274D" w:rsidRPr="32EC4C1E">
          <w:rPr>
            <w:rFonts w:ascii="inherit" w:hAnsi="inherit"/>
            <w:sz w:val="24"/>
            <w:szCs w:val="24"/>
          </w:rPr>
          <w:t>2.0</w:t>
        </w:r>
        <w:r w:rsidR="00B061D9" w:rsidRPr="32EC4C1E">
          <w:rPr>
            <w:rFonts w:ascii="inherit" w:hAnsi="inherit"/>
            <w:sz w:val="24"/>
            <w:szCs w:val="24"/>
          </w:rPr>
          <w:t xml:space="preserve"> </w:t>
        </w:r>
      </w:ins>
      <w:del w:id="1335" w:author="Author">
        <w:r w:rsidRPr="32EC4C1E" w:rsidDel="00BF5202">
          <w:rPr>
            <w:rFonts w:ascii="inherit" w:hAnsi="inherit"/>
            <w:sz w:val="24"/>
            <w:szCs w:val="24"/>
          </w:rPr>
          <w:delText>Regulation (EU) 20</w:delText>
        </w:r>
        <w:r w:rsidRPr="32EC4C1E" w:rsidDel="005769AA">
          <w:rPr>
            <w:rFonts w:ascii="inherit" w:hAnsi="inherit"/>
            <w:sz w:val="24"/>
            <w:szCs w:val="24"/>
          </w:rPr>
          <w:delText>2-</w:delText>
        </w:r>
        <w:r w:rsidRPr="32EC4C1E" w:rsidDel="00BF5202">
          <w:rPr>
            <w:rFonts w:ascii="inherit" w:hAnsi="inherit"/>
            <w:sz w:val="24"/>
            <w:szCs w:val="24"/>
          </w:rPr>
          <w:delText>16/</w:delText>
        </w:r>
        <w:r w:rsidRPr="32EC4C1E" w:rsidDel="005769AA">
          <w:rPr>
            <w:rFonts w:ascii="inherit" w:hAnsi="inherit"/>
            <w:sz w:val="24"/>
            <w:szCs w:val="24"/>
          </w:rPr>
          <w:delText>---</w:delText>
        </w:r>
        <w:r w:rsidRPr="32EC4C1E" w:rsidDel="00BF5202">
          <w:rPr>
            <w:rFonts w:ascii="inherit" w:hAnsi="inherit"/>
            <w:sz w:val="24"/>
            <w:szCs w:val="24"/>
          </w:rPr>
          <w:delText xml:space="preserve">631 </w:delText>
        </w:r>
      </w:del>
      <w:r w:rsidRPr="32EC4C1E">
        <w:rPr>
          <w:rFonts w:ascii="inherit" w:hAnsi="inherit"/>
          <w:sz w:val="24"/>
          <w:szCs w:val="24"/>
        </w:rPr>
        <w:t xml:space="preserve">shall apply to any </w:t>
      </w:r>
      <w:ins w:id="1336" w:author="Author">
        <w:r w:rsidR="00A04023" w:rsidRPr="32EC4C1E">
          <w:rPr>
            <w:rFonts w:ascii="inherit" w:hAnsi="inherit"/>
            <w:sz w:val="24"/>
            <w:szCs w:val="24"/>
          </w:rPr>
          <w:t>asynchronously connected power park module and asynchronously connected electricity storage module</w:t>
        </w:r>
      </w:ins>
      <w:del w:id="1337" w:author="Author">
        <w:r w:rsidRPr="32EC4C1E" w:rsidDel="00BF5202">
          <w:rPr>
            <w:rFonts w:ascii="inherit" w:hAnsi="inherit"/>
            <w:sz w:val="24"/>
            <w:szCs w:val="24"/>
          </w:rPr>
          <w:delText>DC-connected power park module</w:delText>
        </w:r>
      </w:del>
      <w:r w:rsidRPr="32EC4C1E">
        <w:rPr>
          <w:rFonts w:ascii="inherit" w:hAnsi="inherit"/>
          <w:sz w:val="24"/>
          <w:szCs w:val="24"/>
        </w:rPr>
        <w:t>.</w:t>
      </w:r>
      <w:ins w:id="1338" w:author="Author">
        <w:r w:rsidR="00A04023" w:rsidRPr="32EC4C1E">
          <w:rPr>
            <w:rFonts w:ascii="inherit" w:hAnsi="inherit"/>
            <w:sz w:val="24"/>
            <w:szCs w:val="24"/>
          </w:rPr>
          <w:t xml:space="preserve"> With regard to general system management requirements, Articles 16(1), 17(1) and </w:t>
        </w:r>
        <w:r w:rsidR="00B259CD" w:rsidRPr="32EC4C1E">
          <w:rPr>
            <w:rFonts w:ascii="inherit" w:hAnsi="inherit"/>
            <w:sz w:val="24"/>
            <w:szCs w:val="24"/>
          </w:rPr>
          <w:t>XX</w:t>
        </w:r>
        <w:r w:rsidR="00A04023" w:rsidRPr="32EC4C1E">
          <w:rPr>
            <w:rFonts w:ascii="inherit" w:hAnsi="inherit"/>
            <w:sz w:val="24"/>
            <w:szCs w:val="24"/>
          </w:rPr>
          <w:t>(</w:t>
        </w:r>
        <w:r w:rsidR="00B259CD" w:rsidRPr="32EC4C1E">
          <w:rPr>
            <w:rFonts w:ascii="inherit" w:hAnsi="inherit"/>
            <w:sz w:val="24"/>
            <w:szCs w:val="24"/>
          </w:rPr>
          <w:t>6</w:t>
        </w:r>
        <w:r w:rsidR="00A04023" w:rsidRPr="32EC4C1E">
          <w:rPr>
            <w:rFonts w:ascii="inherit" w:hAnsi="inherit"/>
            <w:sz w:val="24"/>
            <w:szCs w:val="24"/>
          </w:rPr>
          <w:t xml:space="preserve">) of </w:t>
        </w:r>
        <w:r w:rsidR="0024274D" w:rsidRPr="32EC4C1E">
          <w:rPr>
            <w:rFonts w:ascii="inherit" w:hAnsi="inherit"/>
            <w:sz w:val="24"/>
            <w:szCs w:val="24"/>
          </w:rPr>
          <w:t>DC</w:t>
        </w:r>
        <w:r w:rsidR="00B061D9" w:rsidRPr="32EC4C1E">
          <w:rPr>
            <w:rFonts w:ascii="inherit" w:hAnsi="inherit"/>
            <w:sz w:val="24"/>
            <w:szCs w:val="24"/>
          </w:rPr>
          <w:t xml:space="preserve"> </w:t>
        </w:r>
        <w:r w:rsidR="0024274D" w:rsidRPr="32EC4C1E">
          <w:rPr>
            <w:rFonts w:ascii="inherit" w:hAnsi="inherit"/>
            <w:sz w:val="24"/>
            <w:szCs w:val="24"/>
          </w:rPr>
          <w:t>2.0</w:t>
        </w:r>
        <w:r w:rsidR="00B061D9" w:rsidRPr="32EC4C1E">
          <w:rPr>
            <w:rFonts w:ascii="inherit" w:hAnsi="inherit"/>
            <w:sz w:val="24"/>
            <w:szCs w:val="24"/>
          </w:rPr>
          <w:t xml:space="preserve"> </w:t>
        </w:r>
      </w:ins>
      <w:del w:id="1339" w:author="Author">
        <w:r w:rsidRPr="32EC4C1E" w:rsidDel="00A04023">
          <w:rPr>
            <w:rFonts w:ascii="inherit" w:hAnsi="inherit"/>
            <w:sz w:val="24"/>
            <w:szCs w:val="24"/>
          </w:rPr>
          <w:delText>Regulation (EU) 20</w:delText>
        </w:r>
        <w:r w:rsidRPr="32EC4C1E" w:rsidDel="0010370A">
          <w:rPr>
            <w:rFonts w:ascii="inherit" w:hAnsi="inherit"/>
            <w:sz w:val="24"/>
            <w:szCs w:val="24"/>
          </w:rPr>
          <w:delText>2-</w:delText>
        </w:r>
        <w:r w:rsidRPr="32EC4C1E" w:rsidDel="00A04023">
          <w:rPr>
            <w:rFonts w:ascii="inherit" w:hAnsi="inherit"/>
            <w:sz w:val="24"/>
            <w:szCs w:val="24"/>
          </w:rPr>
          <w:delText>/</w:delText>
        </w:r>
        <w:r w:rsidRPr="32EC4C1E" w:rsidDel="0010370A">
          <w:rPr>
            <w:rFonts w:ascii="inherit" w:hAnsi="inherit"/>
            <w:sz w:val="24"/>
            <w:szCs w:val="24"/>
          </w:rPr>
          <w:delText>----</w:delText>
        </w:r>
        <w:r w:rsidRPr="32EC4C1E" w:rsidDel="00A04023">
          <w:rPr>
            <w:rFonts w:ascii="inherit" w:hAnsi="inherit"/>
            <w:sz w:val="24"/>
            <w:szCs w:val="24"/>
          </w:rPr>
          <w:delText xml:space="preserve"> </w:delText>
        </w:r>
      </w:del>
      <w:ins w:id="1340" w:author="Author">
        <w:r w:rsidR="00A04023" w:rsidRPr="32EC4C1E">
          <w:rPr>
            <w:rFonts w:ascii="inherit" w:hAnsi="inherit"/>
            <w:sz w:val="24"/>
            <w:szCs w:val="24"/>
          </w:rPr>
          <w:t>shall apply to any asynchronously connected demand facilities</w:t>
        </w:r>
        <w:r w:rsidR="00695322">
          <w:rPr>
            <w:rFonts w:ascii="inherit" w:hAnsi="inherit"/>
            <w:sz w:val="24"/>
            <w:szCs w:val="24"/>
          </w:rPr>
          <w:t xml:space="preserve"> and the </w:t>
        </w:r>
        <w:r w:rsidR="00695322" w:rsidRPr="4D90AB47">
          <w:rPr>
            <w:rFonts w:ascii="inherit" w:hAnsi="inherit"/>
            <w:sz w:val="24"/>
            <w:szCs w:val="24"/>
          </w:rPr>
          <w:t>asynchronously connected power-to-gas demand unit</w:t>
        </w:r>
        <w:r w:rsidR="00695322">
          <w:rPr>
            <w:rFonts w:ascii="inherit" w:hAnsi="inherit"/>
            <w:sz w:val="24"/>
            <w:szCs w:val="24"/>
          </w:rPr>
          <w:t>.</w:t>
        </w:r>
        <w:r w:rsidR="00A04023" w:rsidRPr="32EC4C1E">
          <w:rPr>
            <w:rFonts w:ascii="inherit" w:hAnsi="inherit"/>
            <w:sz w:val="24"/>
            <w:szCs w:val="24"/>
          </w:rPr>
          <w:t>.</w:t>
        </w:r>
      </w:ins>
    </w:p>
    <w:p w14:paraId="71165411" w14:textId="23B677B8"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CHAPTER 2</w:t>
      </w:r>
    </w:p>
    <w:p w14:paraId="00A4001F" w14:textId="2A1BA13E" w:rsidR="00AE476A" w:rsidRPr="005B3720" w:rsidRDefault="00BF5202">
      <w:pPr>
        <w:spacing w:after="298" w:line="268" w:lineRule="auto"/>
        <w:ind w:right="3"/>
        <w:jc w:val="center"/>
        <w:rPr>
          <w:rFonts w:ascii="inherit" w:hAnsi="inherit"/>
          <w:sz w:val="24"/>
          <w:szCs w:val="24"/>
        </w:rPr>
      </w:pPr>
      <w:r w:rsidRPr="005B3720">
        <w:rPr>
          <w:rFonts w:ascii="inherit" w:hAnsi="inherit"/>
          <w:b/>
          <w:i/>
          <w:sz w:val="24"/>
          <w:szCs w:val="24"/>
        </w:rPr>
        <w:t>Requirements for remote-end HVDC converter stations</w:t>
      </w:r>
    </w:p>
    <w:p w14:paraId="2EA56720" w14:textId="0105815F" w:rsidR="00AE476A" w:rsidRPr="005B3720" w:rsidRDefault="00BF5202" w:rsidP="009A4DF8">
      <w:pPr>
        <w:pStyle w:val="Heading2"/>
      </w:pPr>
      <w:r w:rsidRPr="005B3720">
        <w:t>Article 46</w:t>
      </w:r>
    </w:p>
    <w:p w14:paraId="1A720381" w14:textId="6453DED9" w:rsidR="00AE476A" w:rsidRPr="009A4DF8" w:rsidRDefault="00BF5202" w:rsidP="009A4DF8">
      <w:pPr>
        <w:jc w:val="center"/>
        <w:rPr>
          <w:rFonts w:ascii="inherit" w:hAnsi="inherit"/>
          <w:b/>
          <w:bCs/>
          <w:sz w:val="24"/>
          <w:szCs w:val="24"/>
        </w:rPr>
      </w:pPr>
      <w:r w:rsidRPr="009A4DF8">
        <w:rPr>
          <w:rFonts w:ascii="inherit" w:hAnsi="inherit"/>
          <w:b/>
          <w:bCs/>
          <w:sz w:val="24"/>
          <w:szCs w:val="24"/>
        </w:rPr>
        <w:t>Scope</w:t>
      </w:r>
    </w:p>
    <w:p w14:paraId="22FD38C7" w14:textId="2E6DEEB7" w:rsidR="00AE476A" w:rsidRPr="005B3720" w:rsidRDefault="00BF5202">
      <w:pPr>
        <w:spacing w:after="685"/>
        <w:ind w:left="-3"/>
        <w:rPr>
          <w:rFonts w:ascii="inherit" w:hAnsi="inherit"/>
          <w:sz w:val="24"/>
          <w:szCs w:val="24"/>
        </w:rPr>
      </w:pPr>
      <w:bookmarkStart w:id="1341" w:name="_Hlk173327124"/>
      <w:r w:rsidRPr="005B3720">
        <w:rPr>
          <w:rFonts w:ascii="inherit" w:hAnsi="inherit"/>
          <w:sz w:val="24"/>
          <w:szCs w:val="24"/>
        </w:rPr>
        <w:t xml:space="preserve">The requirements of Articles 11 to 39 apply to remote-end HVDC converter stations, subject to specific requirements provided </w:t>
      </w:r>
      <w:r w:rsidRPr="00B92EEC">
        <w:rPr>
          <w:rFonts w:ascii="inherit" w:hAnsi="inherit"/>
          <w:sz w:val="24"/>
          <w:szCs w:val="24"/>
        </w:rPr>
        <w:t xml:space="preserve">for in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_Ref153268846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47</w:t>
      </w:r>
      <w:r w:rsidR="00084869" w:rsidRPr="00B92EEC">
        <w:rPr>
          <w:rFonts w:ascii="inherit" w:hAnsi="inherit"/>
          <w:sz w:val="24"/>
          <w:szCs w:val="24"/>
        </w:rPr>
        <w:fldChar w:fldCharType="end"/>
      </w:r>
      <w:r w:rsidR="00084869" w:rsidRPr="00B92EEC">
        <w:rPr>
          <w:rFonts w:ascii="inherit" w:hAnsi="inherit"/>
          <w:sz w:val="24"/>
          <w:szCs w:val="24"/>
        </w:rPr>
        <w:t xml:space="preserve">,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_Ref153268850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48</w:t>
      </w:r>
      <w:r w:rsidR="00084869" w:rsidRPr="00B92EEC">
        <w:rPr>
          <w:rFonts w:ascii="inherit" w:hAnsi="inherit"/>
          <w:sz w:val="24"/>
          <w:szCs w:val="24"/>
        </w:rPr>
        <w:fldChar w:fldCharType="end"/>
      </w:r>
      <w:r w:rsidR="00084869" w:rsidRPr="00B92EEC">
        <w:rPr>
          <w:rFonts w:ascii="inherit" w:hAnsi="inherit"/>
          <w:sz w:val="24"/>
          <w:szCs w:val="24"/>
        </w:rPr>
        <w:t xml:space="preserve">,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_Ref153268853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49</w:t>
      </w:r>
      <w:r w:rsidR="00084869" w:rsidRPr="00B92EEC">
        <w:rPr>
          <w:rFonts w:ascii="inherit" w:hAnsi="inherit"/>
          <w:sz w:val="24"/>
          <w:szCs w:val="24"/>
        </w:rPr>
        <w:fldChar w:fldCharType="end"/>
      </w:r>
      <w:r w:rsidR="00084869" w:rsidRPr="00B92EEC">
        <w:rPr>
          <w:rFonts w:ascii="inherit" w:hAnsi="inherit"/>
          <w:sz w:val="24"/>
          <w:szCs w:val="24"/>
        </w:rPr>
        <w:t xml:space="preserve"> and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_Ref153265485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50</w:t>
      </w:r>
      <w:r w:rsidR="00084869" w:rsidRPr="00B92EEC">
        <w:rPr>
          <w:rFonts w:ascii="inherit" w:hAnsi="inherit"/>
          <w:sz w:val="24"/>
          <w:szCs w:val="24"/>
        </w:rPr>
        <w:fldChar w:fldCharType="end"/>
      </w:r>
      <w:r w:rsidRPr="00B92EEC">
        <w:rPr>
          <w:rFonts w:ascii="inherit" w:hAnsi="inherit"/>
          <w:sz w:val="24"/>
          <w:szCs w:val="24"/>
        </w:rPr>
        <w:t>.</w:t>
      </w:r>
    </w:p>
    <w:p w14:paraId="6778025E" w14:textId="5A83BC63" w:rsidR="00AE476A" w:rsidRPr="005B3720" w:rsidRDefault="00BF5202" w:rsidP="009A4DF8">
      <w:pPr>
        <w:pStyle w:val="Heading2"/>
      </w:pPr>
      <w:bookmarkStart w:id="1342" w:name="_Ref153268846"/>
      <w:bookmarkEnd w:id="1341"/>
      <w:r w:rsidRPr="005B3720">
        <w:t>Article 47</w:t>
      </w:r>
      <w:bookmarkEnd w:id="1342"/>
    </w:p>
    <w:p w14:paraId="01FFD111" w14:textId="0E03E6F4" w:rsidR="00AE476A" w:rsidRPr="009A4DF8" w:rsidRDefault="00BF5202" w:rsidP="009A4DF8">
      <w:pPr>
        <w:jc w:val="center"/>
        <w:rPr>
          <w:rFonts w:ascii="inherit" w:hAnsi="inherit"/>
          <w:b/>
          <w:bCs/>
          <w:sz w:val="24"/>
          <w:szCs w:val="24"/>
        </w:rPr>
      </w:pPr>
      <w:r w:rsidRPr="009A4DF8">
        <w:rPr>
          <w:rFonts w:ascii="inherit" w:hAnsi="inherit"/>
          <w:b/>
          <w:bCs/>
          <w:sz w:val="24"/>
          <w:szCs w:val="24"/>
        </w:rPr>
        <w:t>Frequency stability requirements</w:t>
      </w:r>
    </w:p>
    <w:p w14:paraId="4E042D2D" w14:textId="1FB6EC27" w:rsidR="00AE476A" w:rsidRPr="00B92EEC" w:rsidRDefault="00BF5202" w:rsidP="00D70247">
      <w:pPr>
        <w:numPr>
          <w:ilvl w:val="0"/>
          <w:numId w:val="51"/>
        </w:numPr>
        <w:rPr>
          <w:rFonts w:ascii="inherit" w:hAnsi="inherit"/>
          <w:sz w:val="24"/>
          <w:szCs w:val="24"/>
        </w:rPr>
      </w:pPr>
      <w:r w:rsidRPr="005B3720">
        <w:rPr>
          <w:rFonts w:ascii="inherit" w:hAnsi="inherit"/>
          <w:sz w:val="24"/>
          <w:szCs w:val="24"/>
        </w:rPr>
        <w:t xml:space="preserve">Where a nominal frequency other than 50 Hz, or a frequency variable by design is used in the </w:t>
      </w:r>
      <w:ins w:id="1343" w:author="Author">
        <w:r w:rsidR="00733AD2">
          <w:rPr>
            <w:rFonts w:ascii="inherit" w:hAnsi="inherit"/>
            <w:sz w:val="24"/>
            <w:szCs w:val="24"/>
          </w:rPr>
          <w:t xml:space="preserve">isolated AC </w:t>
        </w:r>
      </w:ins>
      <w:r w:rsidRPr="005B3720">
        <w:rPr>
          <w:rFonts w:ascii="inherit" w:hAnsi="inherit"/>
          <w:sz w:val="24"/>
          <w:szCs w:val="24"/>
        </w:rPr>
        <w:t xml:space="preserve">network connecting the </w:t>
      </w:r>
      <w:ins w:id="1344" w:author="Author">
        <w:r w:rsidR="00733AD2" w:rsidRPr="00733AD2">
          <w:rPr>
            <w:rFonts w:ascii="inherit" w:hAnsi="inherit"/>
            <w:sz w:val="24"/>
            <w:szCs w:val="24"/>
          </w:rPr>
          <w:t xml:space="preserve">asynchronously connected </w:t>
        </w:r>
        <w:r w:rsidR="000F4858">
          <w:rPr>
            <w:rFonts w:ascii="inherit" w:hAnsi="inherit"/>
            <w:sz w:val="24"/>
            <w:szCs w:val="24"/>
          </w:rPr>
          <w:t>p</w:t>
        </w:r>
        <w:r w:rsidR="00733AD2" w:rsidRPr="00733AD2">
          <w:rPr>
            <w:rFonts w:ascii="inherit" w:hAnsi="inherit"/>
            <w:sz w:val="24"/>
            <w:szCs w:val="24"/>
          </w:rPr>
          <w:t xml:space="preserve">ower </w:t>
        </w:r>
        <w:r w:rsidR="000F4858">
          <w:rPr>
            <w:rFonts w:ascii="inherit" w:hAnsi="inherit"/>
            <w:sz w:val="24"/>
            <w:szCs w:val="24"/>
          </w:rPr>
          <w:t>p</w:t>
        </w:r>
        <w:r w:rsidR="00733AD2" w:rsidRPr="00733AD2">
          <w:rPr>
            <w:rFonts w:ascii="inherit" w:hAnsi="inherit"/>
            <w:sz w:val="24"/>
            <w:szCs w:val="24"/>
          </w:rPr>
          <w:t xml:space="preserve">ark </w:t>
        </w:r>
        <w:r w:rsidR="000F4858">
          <w:rPr>
            <w:rFonts w:ascii="inherit" w:hAnsi="inherit"/>
            <w:sz w:val="24"/>
            <w:szCs w:val="24"/>
          </w:rPr>
          <w:t>m</w:t>
        </w:r>
        <w:r w:rsidR="00733AD2" w:rsidRPr="00733AD2">
          <w:rPr>
            <w:rFonts w:ascii="inherit" w:hAnsi="inherit"/>
            <w:sz w:val="24"/>
            <w:szCs w:val="24"/>
          </w:rPr>
          <w:t>odule</w:t>
        </w:r>
        <w:r w:rsidR="00733AD2">
          <w:rPr>
            <w:rFonts w:ascii="inherit" w:hAnsi="inherit"/>
            <w:sz w:val="24"/>
            <w:szCs w:val="24"/>
          </w:rPr>
          <w:t>s</w:t>
        </w:r>
        <w:r w:rsidR="00733AD2" w:rsidRPr="00733AD2">
          <w:rPr>
            <w:rFonts w:ascii="inherit" w:hAnsi="inherit"/>
            <w:sz w:val="24"/>
            <w:szCs w:val="24"/>
          </w:rPr>
          <w:t xml:space="preserve">, asynchronously connected </w:t>
        </w:r>
        <w:r w:rsidR="000F4858">
          <w:rPr>
            <w:rFonts w:ascii="inherit" w:hAnsi="inherit"/>
            <w:sz w:val="24"/>
            <w:szCs w:val="24"/>
          </w:rPr>
          <w:t>d</w:t>
        </w:r>
        <w:r w:rsidR="00733AD2" w:rsidRPr="00733AD2">
          <w:rPr>
            <w:rFonts w:ascii="inherit" w:hAnsi="inherit"/>
            <w:sz w:val="24"/>
            <w:szCs w:val="24"/>
          </w:rPr>
          <w:t xml:space="preserve">emand </w:t>
        </w:r>
        <w:r w:rsidR="000F4858">
          <w:rPr>
            <w:rFonts w:ascii="inherit" w:hAnsi="inherit"/>
            <w:sz w:val="24"/>
            <w:szCs w:val="24"/>
          </w:rPr>
          <w:t>f</w:t>
        </w:r>
        <w:r w:rsidR="00733AD2" w:rsidRPr="00733AD2">
          <w:rPr>
            <w:rFonts w:ascii="inherit" w:hAnsi="inherit"/>
            <w:sz w:val="24"/>
            <w:szCs w:val="24"/>
          </w:rPr>
          <w:t>acilit</w:t>
        </w:r>
        <w:r w:rsidR="00733AD2">
          <w:rPr>
            <w:rFonts w:ascii="inherit" w:hAnsi="inherit"/>
            <w:sz w:val="24"/>
            <w:szCs w:val="24"/>
          </w:rPr>
          <w:t>ies, asynchronously connected power-</w:t>
        </w:r>
        <w:r w:rsidR="00733AD2">
          <w:rPr>
            <w:rFonts w:ascii="inherit" w:hAnsi="inherit"/>
            <w:sz w:val="24"/>
            <w:szCs w:val="24"/>
          </w:rPr>
          <w:lastRenderedPageBreak/>
          <w:t>to-gas demand units</w:t>
        </w:r>
        <w:r w:rsidR="00733AD2" w:rsidRPr="00733AD2">
          <w:rPr>
            <w:rFonts w:ascii="inherit" w:hAnsi="inherit"/>
            <w:sz w:val="24"/>
            <w:szCs w:val="24"/>
          </w:rPr>
          <w:t xml:space="preserve"> and asynchronously connected </w:t>
        </w:r>
        <w:r w:rsidR="000F4858">
          <w:rPr>
            <w:rFonts w:ascii="inherit" w:hAnsi="inherit"/>
            <w:sz w:val="24"/>
            <w:szCs w:val="24"/>
          </w:rPr>
          <w:t>e</w:t>
        </w:r>
        <w:r w:rsidR="00733AD2" w:rsidRPr="00733AD2">
          <w:rPr>
            <w:rFonts w:ascii="inherit" w:hAnsi="inherit"/>
            <w:sz w:val="24"/>
            <w:szCs w:val="24"/>
          </w:rPr>
          <w:t xml:space="preserve">lectricity </w:t>
        </w:r>
        <w:r w:rsidR="000F4858">
          <w:rPr>
            <w:rFonts w:ascii="inherit" w:hAnsi="inherit"/>
            <w:sz w:val="24"/>
            <w:szCs w:val="24"/>
          </w:rPr>
          <w:t>s</w:t>
        </w:r>
        <w:r w:rsidR="00733AD2" w:rsidRPr="00733AD2">
          <w:rPr>
            <w:rFonts w:ascii="inherit" w:hAnsi="inherit"/>
            <w:sz w:val="24"/>
            <w:szCs w:val="24"/>
          </w:rPr>
          <w:t xml:space="preserve">torage </w:t>
        </w:r>
        <w:r w:rsidR="000F4858">
          <w:rPr>
            <w:rFonts w:ascii="inherit" w:hAnsi="inherit"/>
            <w:sz w:val="24"/>
            <w:szCs w:val="24"/>
          </w:rPr>
          <w:t>m</w:t>
        </w:r>
        <w:r w:rsidR="00733AD2" w:rsidRPr="00733AD2">
          <w:rPr>
            <w:rFonts w:ascii="inherit" w:hAnsi="inherit"/>
            <w:sz w:val="24"/>
            <w:szCs w:val="24"/>
          </w:rPr>
          <w:t>odule</w:t>
        </w:r>
        <w:r w:rsidR="00733AD2">
          <w:rPr>
            <w:rFonts w:ascii="inherit" w:hAnsi="inherit"/>
            <w:sz w:val="24"/>
            <w:szCs w:val="24"/>
          </w:rPr>
          <w:t>s</w:t>
        </w:r>
      </w:ins>
      <w:del w:id="1345" w:author="Author">
        <w:r w:rsidRPr="005B3720" w:rsidDel="00733AD2">
          <w:rPr>
            <w:rFonts w:ascii="inherit" w:hAnsi="inherit"/>
            <w:sz w:val="24"/>
            <w:szCs w:val="24"/>
          </w:rPr>
          <w:delText>DC-connected power park modules</w:delText>
        </w:r>
      </w:del>
      <w:r w:rsidRPr="005B3720">
        <w:rPr>
          <w:rFonts w:ascii="inherit" w:hAnsi="inherit"/>
          <w:sz w:val="24"/>
          <w:szCs w:val="24"/>
        </w:rPr>
        <w:t xml:space="preserve">, subject to relevant TSO </w:t>
      </w:r>
      <w:r w:rsidRPr="00B92EEC">
        <w:rPr>
          <w:rFonts w:ascii="inherit" w:hAnsi="inherit"/>
          <w:sz w:val="24"/>
          <w:szCs w:val="24"/>
        </w:rPr>
        <w:t xml:space="preserve">agreement,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_Ref153268403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11</w:t>
      </w:r>
      <w:r w:rsidR="00084869" w:rsidRPr="00B92EEC">
        <w:rPr>
          <w:rFonts w:ascii="inherit" w:hAnsi="inherit"/>
          <w:sz w:val="24"/>
          <w:szCs w:val="24"/>
        </w:rPr>
        <w:fldChar w:fldCharType="end"/>
      </w:r>
      <w:r w:rsidRPr="00B92EEC">
        <w:rPr>
          <w:rFonts w:ascii="inherit" w:hAnsi="inherit"/>
          <w:sz w:val="24"/>
          <w:szCs w:val="24"/>
        </w:rPr>
        <w:t xml:space="preserve"> shall apply to the remote-end HVDC converter station with the applicable frequency ranges and time periods specified by the relevant TSO, taking into account specificities of the system and the requirements laid down in Annex I.</w:t>
      </w:r>
    </w:p>
    <w:p w14:paraId="1145F371" w14:textId="594C740F" w:rsidR="00AE476A" w:rsidRDefault="00BF5202" w:rsidP="00C55672">
      <w:pPr>
        <w:numPr>
          <w:ilvl w:val="0"/>
          <w:numId w:val="51"/>
        </w:numPr>
        <w:spacing w:after="240"/>
        <w:ind w:left="11" w:hanging="11"/>
        <w:rPr>
          <w:ins w:id="1346" w:author="Author"/>
          <w:rFonts w:ascii="inherit" w:hAnsi="inherit"/>
          <w:sz w:val="24"/>
          <w:szCs w:val="24"/>
        </w:rPr>
      </w:pPr>
      <w:bookmarkStart w:id="1347" w:name="_Ref153264253"/>
      <w:r w:rsidRPr="00422B8B">
        <w:rPr>
          <w:rFonts w:ascii="inherit" w:hAnsi="inherit"/>
          <w:sz w:val="24"/>
          <w:szCs w:val="24"/>
        </w:rPr>
        <w:t>With regard</w:t>
      </w:r>
      <w:del w:id="1348" w:author="Author">
        <w:r w:rsidRPr="00422B8B" w:rsidDel="0024274D">
          <w:rPr>
            <w:rFonts w:ascii="inherit" w:hAnsi="inherit"/>
            <w:sz w:val="24"/>
            <w:szCs w:val="24"/>
          </w:rPr>
          <w:delText>s</w:delText>
        </w:r>
      </w:del>
      <w:r w:rsidRPr="00422B8B">
        <w:rPr>
          <w:rFonts w:ascii="inherit" w:hAnsi="inherit"/>
          <w:sz w:val="24"/>
          <w:szCs w:val="24"/>
        </w:rPr>
        <w:t xml:space="preserve"> to frequency response, the remote-end HVDC converter station owner</w:t>
      </w:r>
      <w:ins w:id="1349" w:author="Author">
        <w:r w:rsidR="00733AD2" w:rsidRPr="00422B8B">
          <w:rPr>
            <w:rFonts w:ascii="inherit" w:hAnsi="inherit"/>
            <w:sz w:val="24"/>
            <w:szCs w:val="24"/>
          </w:rPr>
          <w:t>,</w:t>
        </w:r>
      </w:ins>
      <w:r w:rsidRPr="00422B8B">
        <w:rPr>
          <w:rFonts w:ascii="inherit" w:hAnsi="inherit"/>
          <w:sz w:val="24"/>
          <w:szCs w:val="24"/>
        </w:rPr>
        <w:t xml:space="preserve"> </w:t>
      </w:r>
      <w:ins w:id="1350" w:author="Author">
        <w:r w:rsidR="00733AD2" w:rsidRPr="00422B8B">
          <w:rPr>
            <w:rFonts w:ascii="inherit" w:hAnsi="inherit"/>
            <w:sz w:val="24"/>
            <w:szCs w:val="24"/>
          </w:rPr>
          <w:t xml:space="preserve">the asynchronously connected </w:t>
        </w:r>
        <w:r w:rsidR="000F4858" w:rsidRPr="00422B8B">
          <w:rPr>
            <w:rFonts w:ascii="inherit" w:hAnsi="inherit"/>
            <w:sz w:val="24"/>
            <w:szCs w:val="24"/>
          </w:rPr>
          <w:t>p</w:t>
        </w:r>
        <w:r w:rsidR="00733AD2" w:rsidRPr="00422B8B">
          <w:rPr>
            <w:rFonts w:ascii="inherit" w:hAnsi="inherit"/>
            <w:sz w:val="24"/>
            <w:szCs w:val="24"/>
          </w:rPr>
          <w:t xml:space="preserve">ower </w:t>
        </w:r>
        <w:r w:rsidR="000F4858" w:rsidRPr="00422B8B">
          <w:rPr>
            <w:rFonts w:ascii="inherit" w:hAnsi="inherit"/>
            <w:sz w:val="24"/>
            <w:szCs w:val="24"/>
          </w:rPr>
          <w:t>p</w:t>
        </w:r>
        <w:r w:rsidR="00733AD2" w:rsidRPr="00422B8B">
          <w:rPr>
            <w:rFonts w:ascii="inherit" w:hAnsi="inherit"/>
            <w:sz w:val="24"/>
            <w:szCs w:val="24"/>
          </w:rPr>
          <w:t xml:space="preserve">ark </w:t>
        </w:r>
        <w:r w:rsidR="000F4858" w:rsidRPr="00422B8B">
          <w:rPr>
            <w:rFonts w:ascii="inherit" w:hAnsi="inherit"/>
            <w:sz w:val="24"/>
            <w:szCs w:val="24"/>
          </w:rPr>
          <w:t>m</w:t>
        </w:r>
        <w:r w:rsidR="00733AD2" w:rsidRPr="00422B8B">
          <w:rPr>
            <w:rFonts w:ascii="inherit" w:hAnsi="inherit"/>
            <w:sz w:val="24"/>
            <w:szCs w:val="24"/>
          </w:rPr>
          <w:t xml:space="preserve">odule owner, the asynchronously connected </w:t>
        </w:r>
        <w:r w:rsidR="000F4858" w:rsidRPr="00422B8B">
          <w:rPr>
            <w:rFonts w:ascii="inherit" w:hAnsi="inherit"/>
            <w:sz w:val="24"/>
            <w:szCs w:val="24"/>
          </w:rPr>
          <w:t>d</w:t>
        </w:r>
        <w:r w:rsidR="00733AD2" w:rsidRPr="00422B8B">
          <w:rPr>
            <w:rFonts w:ascii="inherit" w:hAnsi="inherit"/>
            <w:sz w:val="24"/>
            <w:szCs w:val="24"/>
          </w:rPr>
          <w:t xml:space="preserve">emand </w:t>
        </w:r>
        <w:r w:rsidR="000F4858" w:rsidRPr="00422B8B">
          <w:rPr>
            <w:rFonts w:ascii="inherit" w:hAnsi="inherit"/>
            <w:sz w:val="24"/>
            <w:szCs w:val="24"/>
          </w:rPr>
          <w:t>f</w:t>
        </w:r>
        <w:r w:rsidR="00733AD2" w:rsidRPr="00422B8B">
          <w:rPr>
            <w:rFonts w:ascii="inherit" w:hAnsi="inherit"/>
            <w:sz w:val="24"/>
            <w:szCs w:val="24"/>
          </w:rPr>
          <w:t xml:space="preserve">acility owner, the asynchronously connected power-to-gas demand unit owner and the asynchronously connected </w:t>
        </w:r>
        <w:r w:rsidR="000F4858" w:rsidRPr="00422B8B">
          <w:rPr>
            <w:rFonts w:ascii="inherit" w:hAnsi="inherit"/>
            <w:sz w:val="24"/>
            <w:szCs w:val="24"/>
          </w:rPr>
          <w:t>e</w:t>
        </w:r>
        <w:r w:rsidR="00733AD2" w:rsidRPr="00422B8B">
          <w:rPr>
            <w:rFonts w:ascii="inherit" w:hAnsi="inherit"/>
            <w:sz w:val="24"/>
            <w:szCs w:val="24"/>
          </w:rPr>
          <w:t xml:space="preserve">lectricity </w:t>
        </w:r>
        <w:r w:rsidR="000F4858" w:rsidRPr="00422B8B">
          <w:rPr>
            <w:rFonts w:ascii="inherit" w:hAnsi="inherit"/>
            <w:sz w:val="24"/>
            <w:szCs w:val="24"/>
          </w:rPr>
          <w:t>s</w:t>
        </w:r>
        <w:r w:rsidR="00733AD2" w:rsidRPr="00422B8B">
          <w:rPr>
            <w:rFonts w:ascii="inherit" w:hAnsi="inherit"/>
            <w:sz w:val="24"/>
            <w:szCs w:val="24"/>
          </w:rPr>
          <w:t xml:space="preserve">torage </w:t>
        </w:r>
        <w:r w:rsidR="000F4858" w:rsidRPr="00422B8B">
          <w:rPr>
            <w:rFonts w:ascii="inherit" w:hAnsi="inherit"/>
            <w:sz w:val="24"/>
            <w:szCs w:val="24"/>
          </w:rPr>
          <w:t>m</w:t>
        </w:r>
        <w:r w:rsidR="00733AD2" w:rsidRPr="00422B8B">
          <w:rPr>
            <w:rFonts w:ascii="inherit" w:hAnsi="inherit"/>
            <w:sz w:val="24"/>
            <w:szCs w:val="24"/>
          </w:rPr>
          <w:t>odule</w:t>
        </w:r>
      </w:ins>
      <w:del w:id="1351" w:author="Author">
        <w:r w:rsidRPr="00422B8B" w:rsidDel="00733AD2">
          <w:rPr>
            <w:rFonts w:ascii="inherit" w:hAnsi="inherit"/>
            <w:sz w:val="24"/>
            <w:szCs w:val="24"/>
          </w:rPr>
          <w:delText>and the DC-connected power park module</w:delText>
        </w:r>
      </w:del>
      <w:r w:rsidRPr="00422B8B">
        <w:rPr>
          <w:rFonts w:ascii="inherit" w:hAnsi="inherit"/>
          <w:sz w:val="24"/>
          <w:szCs w:val="24"/>
        </w:rPr>
        <w:t xml:space="preserve"> owner shall agree on the technical modalities of the fast signal communication in accordance with </w:t>
      </w:r>
      <w:r w:rsidR="00084869" w:rsidRPr="00422B8B">
        <w:rPr>
          <w:rFonts w:ascii="inherit" w:hAnsi="inherit"/>
          <w:sz w:val="24"/>
          <w:szCs w:val="24"/>
        </w:rPr>
        <w:fldChar w:fldCharType="begin"/>
      </w:r>
      <w:r w:rsidR="00084869" w:rsidRPr="00422B8B">
        <w:rPr>
          <w:rFonts w:ascii="inherit" w:hAnsi="inherit"/>
          <w:sz w:val="24"/>
          <w:szCs w:val="24"/>
        </w:rPr>
        <w:instrText xml:space="preserve"> REF _Ref153263925 \h </w:instrText>
      </w:r>
      <w:r w:rsidR="00B92EEC" w:rsidRPr="00422B8B">
        <w:rPr>
          <w:rFonts w:ascii="inherit" w:hAnsi="inherit"/>
          <w:sz w:val="24"/>
          <w:szCs w:val="24"/>
        </w:rPr>
        <w:instrText xml:space="preserve"> \* MERGEFORMAT </w:instrText>
      </w:r>
      <w:r w:rsidR="00084869" w:rsidRPr="00422B8B">
        <w:rPr>
          <w:rFonts w:ascii="inherit" w:hAnsi="inherit"/>
          <w:sz w:val="24"/>
          <w:szCs w:val="24"/>
        </w:rPr>
      </w:r>
      <w:r w:rsidR="00084869" w:rsidRPr="00422B8B">
        <w:rPr>
          <w:rFonts w:ascii="inherit" w:hAnsi="inherit"/>
          <w:sz w:val="24"/>
          <w:szCs w:val="24"/>
        </w:rPr>
        <w:fldChar w:fldCharType="separate"/>
      </w:r>
      <w:r w:rsidR="000830C9" w:rsidRPr="000830C9">
        <w:rPr>
          <w:rFonts w:ascii="inherit" w:hAnsi="inherit"/>
          <w:sz w:val="24"/>
          <w:szCs w:val="24"/>
        </w:rPr>
        <w:t>Article 39</w:t>
      </w:r>
      <w:r w:rsidR="00084869" w:rsidRPr="00422B8B">
        <w:rPr>
          <w:rFonts w:ascii="inherit" w:hAnsi="inherit"/>
          <w:sz w:val="24"/>
          <w:szCs w:val="24"/>
        </w:rPr>
        <w:fldChar w:fldCharType="end"/>
      </w:r>
      <w:r w:rsidRPr="00422B8B">
        <w:rPr>
          <w:rFonts w:ascii="inherit" w:hAnsi="inherit"/>
          <w:sz w:val="24"/>
          <w:szCs w:val="24"/>
        </w:rPr>
        <w:t>(</w:t>
      </w:r>
      <w:r w:rsidR="00084869" w:rsidRPr="00422B8B">
        <w:rPr>
          <w:rFonts w:ascii="inherit" w:hAnsi="inherit"/>
          <w:sz w:val="24"/>
          <w:szCs w:val="24"/>
        </w:rPr>
        <w:fldChar w:fldCharType="begin"/>
      </w:r>
      <w:r w:rsidR="00084869" w:rsidRPr="00422B8B">
        <w:rPr>
          <w:rFonts w:ascii="inherit" w:hAnsi="inherit"/>
          <w:sz w:val="24"/>
          <w:szCs w:val="24"/>
        </w:rPr>
        <w:instrText xml:space="preserve"> REF _Ref153264010 \r \h </w:instrText>
      </w:r>
      <w:r w:rsidR="00B92EEC" w:rsidRPr="00422B8B">
        <w:rPr>
          <w:rFonts w:ascii="inherit" w:hAnsi="inherit"/>
          <w:sz w:val="24"/>
          <w:szCs w:val="24"/>
        </w:rPr>
        <w:instrText xml:space="preserve"> \* MERGEFORMAT </w:instrText>
      </w:r>
      <w:r w:rsidR="00084869" w:rsidRPr="00422B8B">
        <w:rPr>
          <w:rFonts w:ascii="inherit" w:hAnsi="inherit"/>
          <w:sz w:val="24"/>
          <w:szCs w:val="24"/>
        </w:rPr>
      </w:r>
      <w:r w:rsidR="00084869" w:rsidRPr="00422B8B">
        <w:rPr>
          <w:rFonts w:ascii="inherit" w:hAnsi="inherit"/>
          <w:sz w:val="24"/>
          <w:szCs w:val="24"/>
        </w:rPr>
        <w:fldChar w:fldCharType="separate"/>
      </w:r>
      <w:r w:rsidR="000830C9">
        <w:rPr>
          <w:rFonts w:ascii="inherit" w:hAnsi="inherit"/>
          <w:sz w:val="24"/>
          <w:szCs w:val="24"/>
        </w:rPr>
        <w:t>1</w:t>
      </w:r>
      <w:r w:rsidR="00084869" w:rsidRPr="00422B8B">
        <w:rPr>
          <w:rFonts w:ascii="inherit" w:hAnsi="inherit"/>
          <w:sz w:val="24"/>
          <w:szCs w:val="24"/>
        </w:rPr>
        <w:fldChar w:fldCharType="end"/>
      </w:r>
      <w:r w:rsidRPr="00422B8B">
        <w:rPr>
          <w:rFonts w:ascii="inherit" w:hAnsi="inherit"/>
          <w:sz w:val="24"/>
          <w:szCs w:val="24"/>
        </w:rPr>
        <w:t>). Where the relevant TSO requires, the HVDC system shall be capable of providing the network frequency at the connection point as a signal</w:t>
      </w:r>
      <w:ins w:id="1352" w:author="Author">
        <w:r w:rsidR="000F4858" w:rsidRPr="00422B8B">
          <w:rPr>
            <w:rFonts w:ascii="inherit" w:hAnsi="inherit"/>
            <w:sz w:val="24"/>
            <w:szCs w:val="24"/>
          </w:rPr>
          <w:t xml:space="preserve"> to the remote-end HVDC converter station</w:t>
        </w:r>
      </w:ins>
      <w:r w:rsidRPr="00422B8B">
        <w:rPr>
          <w:rFonts w:ascii="inherit" w:hAnsi="inherit"/>
          <w:sz w:val="24"/>
          <w:szCs w:val="24"/>
        </w:rPr>
        <w:t>. For an HVDC system connecting a</w:t>
      </w:r>
      <w:ins w:id="1353" w:author="Author">
        <w:r w:rsidR="000F4858" w:rsidRPr="00422B8B">
          <w:rPr>
            <w:rFonts w:ascii="inherit" w:hAnsi="inherit"/>
            <w:sz w:val="24"/>
            <w:szCs w:val="24"/>
          </w:rPr>
          <w:t>n asynchronously connected</w:t>
        </w:r>
      </w:ins>
      <w:r w:rsidRPr="00422B8B">
        <w:rPr>
          <w:rFonts w:ascii="inherit" w:hAnsi="inherit"/>
          <w:sz w:val="24"/>
          <w:szCs w:val="24"/>
        </w:rPr>
        <w:t xml:space="preserve"> power park module</w:t>
      </w:r>
      <w:ins w:id="1354" w:author="Author">
        <w:r w:rsidR="000F4858" w:rsidRPr="00422B8B">
          <w:rPr>
            <w:rFonts w:ascii="inherit" w:hAnsi="inherit"/>
            <w:sz w:val="24"/>
            <w:szCs w:val="24"/>
          </w:rPr>
          <w:t xml:space="preserve">, an asynchronously connected </w:t>
        </w:r>
        <w:r w:rsidR="00422B8B" w:rsidRPr="00422B8B">
          <w:rPr>
            <w:rFonts w:ascii="inherit" w:hAnsi="inherit"/>
            <w:sz w:val="24"/>
            <w:szCs w:val="24"/>
          </w:rPr>
          <w:t>d</w:t>
        </w:r>
        <w:r w:rsidR="000F4858" w:rsidRPr="00422B8B">
          <w:rPr>
            <w:rFonts w:ascii="inherit" w:hAnsi="inherit"/>
            <w:sz w:val="24"/>
            <w:szCs w:val="24"/>
          </w:rPr>
          <w:t xml:space="preserve">emand </w:t>
        </w:r>
        <w:r w:rsidR="00422B8B" w:rsidRPr="00422B8B">
          <w:rPr>
            <w:rFonts w:ascii="inherit" w:hAnsi="inherit"/>
            <w:sz w:val="24"/>
            <w:szCs w:val="24"/>
          </w:rPr>
          <w:t>f</w:t>
        </w:r>
        <w:r w:rsidR="000F4858" w:rsidRPr="00422B8B">
          <w:rPr>
            <w:rFonts w:ascii="inherit" w:hAnsi="inherit"/>
            <w:sz w:val="24"/>
            <w:szCs w:val="24"/>
          </w:rPr>
          <w:t>acilit</w:t>
        </w:r>
        <w:r w:rsidR="00422B8B" w:rsidRPr="00422B8B">
          <w:rPr>
            <w:rFonts w:ascii="inherit" w:hAnsi="inherit"/>
            <w:sz w:val="24"/>
            <w:szCs w:val="24"/>
          </w:rPr>
          <w:t>y</w:t>
        </w:r>
        <w:r w:rsidR="000F4858" w:rsidRPr="00422B8B">
          <w:rPr>
            <w:rFonts w:ascii="inherit" w:hAnsi="inherit"/>
            <w:sz w:val="24"/>
            <w:szCs w:val="24"/>
          </w:rPr>
          <w:t xml:space="preserve">, </w:t>
        </w:r>
        <w:r w:rsidR="00422B8B" w:rsidRPr="00422B8B">
          <w:rPr>
            <w:rFonts w:ascii="inherit" w:hAnsi="inherit"/>
            <w:sz w:val="24"/>
            <w:szCs w:val="24"/>
          </w:rPr>
          <w:t xml:space="preserve">an </w:t>
        </w:r>
        <w:r w:rsidR="000F4858" w:rsidRPr="00422B8B">
          <w:rPr>
            <w:rFonts w:ascii="inherit" w:hAnsi="inherit"/>
            <w:sz w:val="24"/>
            <w:szCs w:val="24"/>
          </w:rPr>
          <w:t xml:space="preserve">asynchronously connected power-to-gas demand unit and </w:t>
        </w:r>
        <w:r w:rsidR="00422B8B" w:rsidRPr="00422B8B">
          <w:rPr>
            <w:rFonts w:ascii="inherit" w:hAnsi="inherit"/>
            <w:sz w:val="24"/>
            <w:szCs w:val="24"/>
          </w:rPr>
          <w:t xml:space="preserve">an </w:t>
        </w:r>
        <w:r w:rsidR="000F4858" w:rsidRPr="00422B8B">
          <w:rPr>
            <w:rFonts w:ascii="inherit" w:hAnsi="inherit"/>
            <w:sz w:val="24"/>
            <w:szCs w:val="24"/>
          </w:rPr>
          <w:t xml:space="preserve">asynchronously connected </w:t>
        </w:r>
        <w:r w:rsidR="00422B8B" w:rsidRPr="00422B8B">
          <w:rPr>
            <w:rFonts w:ascii="inherit" w:hAnsi="inherit"/>
            <w:sz w:val="24"/>
            <w:szCs w:val="24"/>
          </w:rPr>
          <w:t>e</w:t>
        </w:r>
        <w:r w:rsidR="000F4858" w:rsidRPr="00422B8B">
          <w:rPr>
            <w:rFonts w:ascii="inherit" w:hAnsi="inherit"/>
            <w:sz w:val="24"/>
            <w:szCs w:val="24"/>
          </w:rPr>
          <w:t xml:space="preserve">lectricity </w:t>
        </w:r>
        <w:r w:rsidR="00422B8B" w:rsidRPr="00422B8B">
          <w:rPr>
            <w:rFonts w:ascii="inherit" w:hAnsi="inherit"/>
            <w:sz w:val="24"/>
            <w:szCs w:val="24"/>
          </w:rPr>
          <w:t>s</w:t>
        </w:r>
        <w:r w:rsidR="000F4858" w:rsidRPr="00422B8B">
          <w:rPr>
            <w:rFonts w:ascii="inherit" w:hAnsi="inherit"/>
            <w:sz w:val="24"/>
            <w:szCs w:val="24"/>
          </w:rPr>
          <w:t xml:space="preserve">torage </w:t>
        </w:r>
        <w:r w:rsidR="00422B8B" w:rsidRPr="00422B8B">
          <w:rPr>
            <w:rFonts w:ascii="inherit" w:hAnsi="inherit"/>
            <w:sz w:val="24"/>
            <w:szCs w:val="24"/>
          </w:rPr>
          <w:t>m</w:t>
        </w:r>
        <w:r w:rsidR="000F4858" w:rsidRPr="00422B8B">
          <w:rPr>
            <w:rFonts w:ascii="inherit" w:hAnsi="inherit"/>
            <w:sz w:val="24"/>
            <w:szCs w:val="24"/>
          </w:rPr>
          <w:t>odule</w:t>
        </w:r>
      </w:ins>
      <w:r w:rsidRPr="00422B8B">
        <w:rPr>
          <w:rFonts w:ascii="inherit" w:hAnsi="inherit"/>
          <w:sz w:val="24"/>
          <w:szCs w:val="24"/>
        </w:rPr>
        <w:t xml:space="preserve"> the adjustment of active power frequency response shall be limited by the capability of the </w:t>
      </w:r>
      <w:del w:id="1355" w:author="Author">
        <w:r w:rsidRPr="00422B8B" w:rsidDel="00422B8B">
          <w:rPr>
            <w:rFonts w:ascii="inherit" w:hAnsi="inherit"/>
            <w:sz w:val="24"/>
            <w:szCs w:val="24"/>
          </w:rPr>
          <w:delText>DC-</w:delText>
        </w:r>
      </w:del>
      <w:ins w:id="1356" w:author="Author">
        <w:r w:rsidR="00422B8B">
          <w:rPr>
            <w:rFonts w:ascii="inherit" w:hAnsi="inherit"/>
            <w:sz w:val="24"/>
            <w:szCs w:val="24"/>
          </w:rPr>
          <w:t xml:space="preserve">asynchronously </w:t>
        </w:r>
      </w:ins>
      <w:r w:rsidRPr="00422B8B">
        <w:rPr>
          <w:rFonts w:ascii="inherit" w:hAnsi="inherit"/>
          <w:sz w:val="24"/>
          <w:szCs w:val="24"/>
        </w:rPr>
        <w:t>connected power park modules.</w:t>
      </w:r>
      <w:bookmarkEnd w:id="1347"/>
    </w:p>
    <w:p w14:paraId="19576255" w14:textId="2AC21256" w:rsidR="00C55672" w:rsidRDefault="005816BE" w:rsidP="00BB390D">
      <w:pPr>
        <w:numPr>
          <w:ilvl w:val="0"/>
          <w:numId w:val="51"/>
        </w:numPr>
        <w:spacing w:after="240"/>
        <w:ind w:left="11" w:hanging="11"/>
        <w:rPr>
          <w:ins w:id="1357" w:author="Author"/>
          <w:rFonts w:ascii="inherit" w:hAnsi="inherit"/>
          <w:sz w:val="24"/>
          <w:szCs w:val="24"/>
        </w:rPr>
      </w:pPr>
      <w:bookmarkStart w:id="1358" w:name="_Ref156550970"/>
      <w:ins w:id="1359" w:author="Author">
        <w:r>
          <w:rPr>
            <w:rFonts w:ascii="inherit" w:hAnsi="inherit"/>
            <w:sz w:val="24"/>
            <w:szCs w:val="24"/>
          </w:rPr>
          <w:t>Where</w:t>
        </w:r>
        <w:r w:rsidR="00C03973" w:rsidRPr="00C03973">
          <w:rPr>
            <w:rFonts w:ascii="inherit" w:hAnsi="inherit"/>
            <w:sz w:val="24"/>
            <w:szCs w:val="24"/>
          </w:rPr>
          <w:t xml:space="preserve"> two or more remote-end HVDC converter stations are connected to one or more interface points of the same isolated AC network, the remote-end HVDC converter stations and their respective HVDC systems shall be capable </w:t>
        </w:r>
        <w:r w:rsidR="00C03973">
          <w:rPr>
            <w:rFonts w:ascii="inherit" w:hAnsi="inherit"/>
            <w:sz w:val="24"/>
            <w:szCs w:val="24"/>
          </w:rPr>
          <w:t>of</w:t>
        </w:r>
        <w:r w:rsidR="00C03973" w:rsidRPr="00C03973">
          <w:rPr>
            <w:rFonts w:ascii="inherit" w:hAnsi="inherit"/>
            <w:sz w:val="24"/>
            <w:szCs w:val="24"/>
          </w:rPr>
          <w:t xml:space="preserve"> continuously operat</w:t>
        </w:r>
        <w:r w:rsidR="00C03973">
          <w:rPr>
            <w:rFonts w:ascii="inherit" w:hAnsi="inherit"/>
            <w:sz w:val="24"/>
            <w:szCs w:val="24"/>
          </w:rPr>
          <w:t>ing</w:t>
        </w:r>
        <w:r w:rsidR="00C03973" w:rsidRPr="00C03973">
          <w:rPr>
            <w:rFonts w:ascii="inherit" w:hAnsi="inherit"/>
            <w:sz w:val="24"/>
            <w:szCs w:val="24"/>
          </w:rPr>
          <w:t xml:space="preserve"> stably over the full operating range between the maximum and the minimum HVDC</w:t>
        </w:r>
        <w:r w:rsidR="00C03973">
          <w:rPr>
            <w:rFonts w:ascii="inherit" w:hAnsi="inherit"/>
            <w:sz w:val="24"/>
            <w:szCs w:val="24"/>
          </w:rPr>
          <w:t xml:space="preserve"> </w:t>
        </w:r>
        <w:r w:rsidR="00C03973" w:rsidRPr="00C03973">
          <w:rPr>
            <w:rFonts w:ascii="inherit" w:hAnsi="inherit"/>
            <w:sz w:val="24"/>
            <w:szCs w:val="24"/>
          </w:rPr>
          <w:t>system active power transmission capacity and contribut</w:t>
        </w:r>
        <w:r w:rsidR="00601D97">
          <w:rPr>
            <w:rFonts w:ascii="inherit" w:hAnsi="inherit"/>
            <w:sz w:val="24"/>
            <w:szCs w:val="24"/>
          </w:rPr>
          <w:t>ing</w:t>
        </w:r>
        <w:r w:rsidR="00C03973" w:rsidRPr="00C03973">
          <w:rPr>
            <w:rFonts w:ascii="inherit" w:hAnsi="inherit"/>
            <w:sz w:val="24"/>
            <w:szCs w:val="24"/>
          </w:rPr>
          <w:t xml:space="preserve"> to the frequency control of the remote-end HVDC system isolated AC network they are connected to</w:t>
        </w:r>
        <w:r w:rsidR="00C03973">
          <w:rPr>
            <w:rFonts w:ascii="inherit" w:hAnsi="inherit"/>
            <w:sz w:val="24"/>
            <w:szCs w:val="24"/>
          </w:rPr>
          <w:t>.</w:t>
        </w:r>
        <w:bookmarkEnd w:id="1358"/>
      </w:ins>
    </w:p>
    <w:p w14:paraId="2E0A5854" w14:textId="0257CE74" w:rsidR="00BB390D" w:rsidDel="00766EC5" w:rsidRDefault="00B25851" w:rsidP="00BB390D">
      <w:pPr>
        <w:numPr>
          <w:ilvl w:val="0"/>
          <w:numId w:val="51"/>
        </w:numPr>
        <w:spacing w:after="240"/>
        <w:ind w:left="11" w:hanging="11"/>
        <w:rPr>
          <w:ins w:id="1360" w:author="Author"/>
          <w:del w:id="1361" w:author="Author"/>
          <w:rFonts w:ascii="inherit" w:hAnsi="inherit"/>
          <w:sz w:val="24"/>
          <w:szCs w:val="24"/>
        </w:rPr>
      </w:pPr>
      <w:ins w:id="1362" w:author="Author">
        <w:r>
          <w:rPr>
            <w:rFonts w:ascii="inherit" w:hAnsi="inherit"/>
            <w:sz w:val="24"/>
            <w:szCs w:val="24"/>
          </w:rPr>
          <w:t>Where</w:t>
        </w:r>
        <w:r w:rsidR="00BB390D" w:rsidRPr="00BB390D">
          <w:rPr>
            <w:rFonts w:ascii="inherit" w:hAnsi="inherit"/>
            <w:sz w:val="24"/>
            <w:szCs w:val="24"/>
          </w:rPr>
          <w:t xml:space="preserve"> paragraph </w:t>
        </w:r>
        <w:r w:rsidR="00CE2535">
          <w:rPr>
            <w:rFonts w:ascii="inherit" w:hAnsi="inherit"/>
            <w:sz w:val="24"/>
            <w:szCs w:val="24"/>
          </w:rPr>
          <w:fldChar w:fldCharType="begin"/>
        </w:r>
        <w:r w:rsidR="00CE2535">
          <w:rPr>
            <w:rFonts w:ascii="inherit" w:hAnsi="inherit"/>
            <w:sz w:val="24"/>
            <w:szCs w:val="24"/>
          </w:rPr>
          <w:instrText xml:space="preserve"> REF _Ref156550970 \r \h </w:instrText>
        </w:r>
      </w:ins>
      <w:r w:rsidR="00CE2535">
        <w:rPr>
          <w:rFonts w:ascii="inherit" w:hAnsi="inherit"/>
          <w:sz w:val="24"/>
          <w:szCs w:val="24"/>
        </w:rPr>
      </w:r>
      <w:ins w:id="1363" w:author="Author">
        <w:r w:rsidR="00CE2535">
          <w:rPr>
            <w:rFonts w:ascii="inherit" w:hAnsi="inherit"/>
            <w:sz w:val="24"/>
            <w:szCs w:val="24"/>
          </w:rPr>
          <w:fldChar w:fldCharType="separate"/>
        </w:r>
        <w:r w:rsidR="00CE2535">
          <w:rPr>
            <w:rFonts w:ascii="inherit" w:hAnsi="inherit"/>
            <w:sz w:val="24"/>
            <w:szCs w:val="24"/>
          </w:rPr>
          <w:t>3</w:t>
        </w:r>
        <w:r w:rsidR="00CE2535">
          <w:rPr>
            <w:rFonts w:ascii="inherit" w:hAnsi="inherit"/>
            <w:sz w:val="24"/>
            <w:szCs w:val="24"/>
          </w:rPr>
          <w:fldChar w:fldCharType="end"/>
        </w:r>
        <w:r w:rsidR="00CE2535">
          <w:rPr>
            <w:rFonts w:ascii="inherit" w:hAnsi="inherit"/>
            <w:sz w:val="24"/>
            <w:szCs w:val="24"/>
          </w:rPr>
          <w:t xml:space="preserve"> </w:t>
        </w:r>
        <w:r w:rsidR="00BB390D" w:rsidRPr="00BB390D">
          <w:rPr>
            <w:rFonts w:ascii="inherit" w:hAnsi="inherit"/>
            <w:sz w:val="24"/>
            <w:szCs w:val="24"/>
          </w:rPr>
          <w:t xml:space="preserve">applies, the relevant TSO in coordination with adjacent TSOs, shall specify </w:t>
        </w:r>
        <w:r>
          <w:rPr>
            <w:rFonts w:ascii="inherit" w:hAnsi="inherit"/>
            <w:sz w:val="24"/>
            <w:szCs w:val="24"/>
          </w:rPr>
          <w:t xml:space="preserve">that </w:t>
        </w:r>
        <w:r w:rsidR="00BB390D" w:rsidRPr="00BB390D">
          <w:rPr>
            <w:rFonts w:ascii="inherit" w:hAnsi="inherit"/>
            <w:sz w:val="24"/>
            <w:szCs w:val="24"/>
          </w:rPr>
          <w:t>a study</w:t>
        </w:r>
        <w:r>
          <w:rPr>
            <w:rFonts w:ascii="inherit" w:hAnsi="inherit"/>
            <w:sz w:val="24"/>
            <w:szCs w:val="24"/>
          </w:rPr>
          <w:t xml:space="preserve"> is required</w:t>
        </w:r>
        <w:r w:rsidR="00C8074A">
          <w:rPr>
            <w:rFonts w:ascii="inherit" w:hAnsi="inherit"/>
            <w:sz w:val="24"/>
            <w:szCs w:val="24"/>
          </w:rPr>
          <w:t>,</w:t>
        </w:r>
        <w:r w:rsidR="00BB390D" w:rsidRPr="00BB390D">
          <w:rPr>
            <w:rFonts w:ascii="inherit" w:hAnsi="inherit"/>
            <w:sz w:val="24"/>
            <w:szCs w:val="24"/>
          </w:rPr>
          <w:t xml:space="preserve"> in order to define coordinated frequency droop slope parameters of the remote-end HVDC converter stations including power sharing ratio between the remote-end HVDC stations and their respective HVDC system. This study shall also include robustness against control interactions during frequency changes response</w:t>
        </w:r>
        <w:r w:rsidR="00072390">
          <w:rPr>
            <w:rFonts w:ascii="inherit" w:hAnsi="inherit"/>
            <w:sz w:val="24"/>
            <w:szCs w:val="24"/>
          </w:rPr>
          <w:t>.</w:t>
        </w:r>
        <w:r w:rsidR="00BB390D" w:rsidRPr="00BB390D">
          <w:rPr>
            <w:rFonts w:ascii="inherit" w:hAnsi="inherit"/>
            <w:sz w:val="24"/>
            <w:szCs w:val="24"/>
          </w:rPr>
          <w:t xml:space="preserve"> </w:t>
        </w:r>
        <w:r w:rsidR="00072390" w:rsidRPr="00072390">
          <w:rPr>
            <w:rFonts w:ascii="inherit" w:hAnsi="inherit"/>
            <w:sz w:val="24"/>
            <w:szCs w:val="24"/>
          </w:rPr>
          <w:t xml:space="preserve">The process for </w:t>
        </w:r>
        <w:r w:rsidR="00072390">
          <w:rPr>
            <w:rFonts w:ascii="inherit" w:hAnsi="inherit"/>
            <w:sz w:val="24"/>
            <w:szCs w:val="24"/>
          </w:rPr>
          <w:t xml:space="preserve">the </w:t>
        </w:r>
        <w:r w:rsidR="00072390" w:rsidRPr="00072390">
          <w:rPr>
            <w:rFonts w:ascii="inherit" w:hAnsi="inherit"/>
            <w:sz w:val="24"/>
            <w:szCs w:val="24"/>
          </w:rPr>
          <w:t>necessary stud</w:t>
        </w:r>
        <w:r w:rsidR="00072390">
          <w:rPr>
            <w:rFonts w:ascii="inherit" w:hAnsi="inherit"/>
            <w:sz w:val="24"/>
            <w:szCs w:val="24"/>
          </w:rPr>
          <w:t>y</w:t>
        </w:r>
        <w:r w:rsidR="00072390" w:rsidRPr="00072390">
          <w:rPr>
            <w:rFonts w:ascii="inherit" w:hAnsi="inherit"/>
            <w:sz w:val="24"/>
            <w:szCs w:val="24"/>
          </w:rPr>
          <w:t xml:space="preserve"> to be conducted and relevant data to be provided by all grid users involved, as well as mitigating actions identified and implemented, shall be in accordance with the process in </w:t>
        </w:r>
        <w:r w:rsidR="00CE2535" w:rsidRPr="00BB390D">
          <w:rPr>
            <w:rFonts w:ascii="inherit" w:hAnsi="inherit"/>
            <w:sz w:val="24"/>
            <w:szCs w:val="24"/>
          </w:rPr>
          <w:fldChar w:fldCharType="begin"/>
        </w:r>
        <w:r w:rsidR="00CE2535" w:rsidRPr="00BB390D">
          <w:rPr>
            <w:rFonts w:ascii="inherit" w:hAnsi="inherit"/>
            <w:sz w:val="24"/>
            <w:szCs w:val="24"/>
          </w:rPr>
          <w:instrText xml:space="preserve"> REF _Ref153263121 \h  \* MERGEFORMAT </w:instrText>
        </w:r>
      </w:ins>
      <w:r w:rsidR="00CE2535" w:rsidRPr="00BB390D">
        <w:rPr>
          <w:rFonts w:ascii="inherit" w:hAnsi="inherit"/>
          <w:sz w:val="24"/>
          <w:szCs w:val="24"/>
        </w:rPr>
      </w:r>
      <w:ins w:id="1364" w:author="Author">
        <w:r w:rsidR="00CE2535" w:rsidRPr="00BB390D">
          <w:rPr>
            <w:rFonts w:ascii="inherit" w:hAnsi="inherit"/>
            <w:sz w:val="24"/>
            <w:szCs w:val="24"/>
          </w:rPr>
          <w:fldChar w:fldCharType="separate"/>
        </w:r>
        <w:r w:rsidR="00CE2535" w:rsidRPr="000830C9">
          <w:rPr>
            <w:rFonts w:ascii="inherit" w:hAnsi="inherit"/>
            <w:sz w:val="24"/>
            <w:szCs w:val="24"/>
          </w:rPr>
          <w:t>Article 29</w:t>
        </w:r>
        <w:r w:rsidR="00CE2535" w:rsidRPr="00BB390D">
          <w:rPr>
            <w:rFonts w:ascii="inherit" w:hAnsi="inherit"/>
            <w:sz w:val="24"/>
            <w:szCs w:val="24"/>
          </w:rPr>
          <w:fldChar w:fldCharType="end"/>
        </w:r>
        <w:r w:rsidR="00BB390D">
          <w:rPr>
            <w:rFonts w:ascii="inherit" w:hAnsi="inherit"/>
            <w:sz w:val="24"/>
            <w:szCs w:val="24"/>
          </w:rPr>
          <w:t>.</w:t>
        </w:r>
      </w:ins>
    </w:p>
    <w:p w14:paraId="2E4010D2" w14:textId="2F5488F7" w:rsidR="00766EC5" w:rsidRPr="0036209E" w:rsidRDefault="00766EC5">
      <w:pPr>
        <w:spacing w:after="240"/>
        <w:ind w:left="0" w:firstLine="0"/>
        <w:rPr>
          <w:rFonts w:ascii="inherit" w:hAnsi="inherit"/>
          <w:sz w:val="24"/>
          <w:szCs w:val="24"/>
          <w:rPrChange w:id="1365" w:author="Author">
            <w:rPr>
              <w:rFonts w:ascii="inherit" w:hAnsi="inherit"/>
              <w:sz w:val="24"/>
              <w:szCs w:val="24"/>
              <w:highlight w:val="yellow"/>
            </w:rPr>
          </w:rPrChange>
        </w:rPr>
        <w:pPrChange w:id="1366" w:author="Author">
          <w:pPr>
            <w:numPr>
              <w:numId w:val="51"/>
            </w:numPr>
            <w:spacing w:after="240"/>
            <w:ind w:left="11" w:hanging="11"/>
          </w:pPr>
        </w:pPrChange>
      </w:pPr>
    </w:p>
    <w:p w14:paraId="06168B67" w14:textId="1F99EAFD" w:rsidR="00766EC5" w:rsidRPr="0036209E" w:rsidRDefault="00766EC5" w:rsidP="00766EC5">
      <w:pPr>
        <w:numPr>
          <w:ilvl w:val="0"/>
          <w:numId w:val="51"/>
        </w:numPr>
        <w:spacing w:after="240"/>
        <w:ind w:left="11" w:hanging="11"/>
        <w:rPr>
          <w:ins w:id="1367" w:author="Author"/>
          <w:rFonts w:ascii="inherit" w:hAnsi="inherit"/>
          <w:sz w:val="24"/>
          <w:szCs w:val="24"/>
          <w:rPrChange w:id="1368" w:author="Author">
            <w:rPr>
              <w:ins w:id="1369" w:author="Author"/>
              <w:rFonts w:ascii="inherit" w:hAnsi="inherit"/>
              <w:sz w:val="24"/>
              <w:szCs w:val="24"/>
              <w:highlight w:val="yellow"/>
            </w:rPr>
          </w:rPrChange>
        </w:rPr>
      </w:pPr>
      <w:commentRangeStart w:id="1370"/>
      <w:ins w:id="1371" w:author="Author">
        <w:r w:rsidRPr="0036209E">
          <w:rPr>
            <w:rFonts w:ascii="inherit" w:hAnsi="inherit"/>
            <w:sz w:val="24"/>
            <w:szCs w:val="24"/>
            <w:rPrChange w:id="1372" w:author="Author">
              <w:rPr>
                <w:rFonts w:ascii="inherit" w:hAnsi="inherit"/>
                <w:sz w:val="24"/>
                <w:szCs w:val="24"/>
                <w:highlight w:val="yellow"/>
              </w:rPr>
            </w:rPrChange>
          </w:rPr>
          <w:t xml:space="preserve">If grid forming capability as set out in </w:t>
        </w:r>
        <w:r w:rsidRPr="0036209E">
          <w:rPr>
            <w:rFonts w:ascii="inherit" w:hAnsi="inherit"/>
            <w:sz w:val="24"/>
            <w:szCs w:val="24"/>
            <w:rPrChange w:id="1373" w:author="Author">
              <w:rPr>
                <w:rFonts w:ascii="inherit" w:hAnsi="inherit"/>
                <w:sz w:val="24"/>
                <w:szCs w:val="24"/>
                <w:highlight w:val="yellow"/>
              </w:rPr>
            </w:rPrChange>
          </w:rPr>
          <w:fldChar w:fldCharType="begin"/>
        </w:r>
        <w:r w:rsidRPr="0036209E">
          <w:rPr>
            <w:rFonts w:ascii="inherit" w:hAnsi="inherit"/>
            <w:sz w:val="24"/>
            <w:szCs w:val="24"/>
            <w:rPrChange w:id="1374" w:author="Author">
              <w:rPr>
                <w:rFonts w:ascii="inherit" w:hAnsi="inherit"/>
                <w:sz w:val="24"/>
                <w:szCs w:val="24"/>
                <w:highlight w:val="yellow"/>
              </w:rPr>
            </w:rPrChange>
          </w:rPr>
          <w:instrText xml:space="preserve"> REF _Ref153269218 \h  \* MERGEFORMAT </w:instrText>
        </w:r>
      </w:ins>
      <w:r w:rsidRPr="0036209E">
        <w:rPr>
          <w:rFonts w:ascii="inherit" w:hAnsi="inherit"/>
          <w:sz w:val="24"/>
          <w:szCs w:val="24"/>
          <w:rPrChange w:id="1375" w:author="Author">
            <w:rPr>
              <w:rFonts w:ascii="inherit" w:hAnsi="inherit"/>
              <w:sz w:val="24"/>
              <w:szCs w:val="24"/>
            </w:rPr>
          </w:rPrChange>
        </w:rPr>
      </w:r>
      <w:ins w:id="1376" w:author="Author">
        <w:r w:rsidRPr="0036209E">
          <w:rPr>
            <w:rFonts w:ascii="inherit" w:hAnsi="inherit"/>
            <w:sz w:val="24"/>
            <w:szCs w:val="24"/>
            <w:rPrChange w:id="1377" w:author="Author">
              <w:rPr>
                <w:rFonts w:ascii="inherit" w:hAnsi="inherit"/>
                <w:sz w:val="24"/>
                <w:szCs w:val="24"/>
                <w:highlight w:val="yellow"/>
              </w:rPr>
            </w:rPrChange>
          </w:rPr>
          <w:fldChar w:fldCharType="separate"/>
        </w:r>
        <w:r w:rsidRPr="0036209E">
          <w:rPr>
            <w:rFonts w:ascii="inherit" w:hAnsi="inherit"/>
            <w:sz w:val="24"/>
            <w:szCs w:val="24"/>
            <w:rPrChange w:id="1378" w:author="Author">
              <w:rPr>
                <w:rFonts w:ascii="inherit" w:hAnsi="inherit"/>
                <w:sz w:val="24"/>
                <w:szCs w:val="24"/>
                <w:highlight w:val="yellow"/>
              </w:rPr>
            </w:rPrChange>
          </w:rPr>
          <w:t>Article 14</w:t>
        </w:r>
        <w:r w:rsidRPr="0036209E">
          <w:rPr>
            <w:rFonts w:ascii="inherit" w:hAnsi="inherit"/>
            <w:sz w:val="24"/>
            <w:szCs w:val="24"/>
            <w:rPrChange w:id="1379" w:author="Author">
              <w:rPr>
                <w:rFonts w:ascii="inherit" w:hAnsi="inherit"/>
                <w:sz w:val="24"/>
                <w:szCs w:val="24"/>
                <w:highlight w:val="yellow"/>
              </w:rPr>
            </w:rPrChange>
          </w:rPr>
          <w:fldChar w:fldCharType="end"/>
        </w:r>
        <w:r w:rsidRPr="0036209E">
          <w:rPr>
            <w:rFonts w:ascii="inherit" w:hAnsi="inherit"/>
            <w:sz w:val="24"/>
            <w:szCs w:val="24"/>
            <w:rPrChange w:id="1380" w:author="Author">
              <w:rPr>
                <w:rFonts w:ascii="inherit" w:hAnsi="inherit"/>
                <w:sz w:val="24"/>
                <w:szCs w:val="24"/>
                <w:highlight w:val="yellow"/>
              </w:rPr>
            </w:rPrChange>
          </w:rPr>
          <w:t>(</w:t>
        </w:r>
        <w:del w:id="1381" w:author="Author">
          <w:r w:rsidRPr="0036209E">
            <w:rPr>
              <w:rFonts w:ascii="inherit" w:hAnsi="inherit"/>
              <w:sz w:val="24"/>
              <w:szCs w:val="24"/>
              <w:rPrChange w:id="1382" w:author="Author">
                <w:rPr>
                  <w:rFonts w:ascii="inherit" w:hAnsi="inherit"/>
                  <w:sz w:val="24"/>
                  <w:szCs w:val="24"/>
                  <w:highlight w:val="yellow"/>
                </w:rPr>
              </w:rPrChange>
            </w:rPr>
            <w:fldChar w:fldCharType="begin"/>
          </w:r>
        </w:del>
        <w:r w:rsidRPr="0036209E">
          <w:rPr>
            <w:rFonts w:ascii="inherit" w:hAnsi="inherit"/>
            <w:sz w:val="24"/>
            <w:szCs w:val="24"/>
            <w:rPrChange w:id="1383" w:author="Author">
              <w:rPr>
                <w:rFonts w:ascii="inherit" w:hAnsi="inherit"/>
                <w:sz w:val="24"/>
                <w:szCs w:val="24"/>
                <w:highlight w:val="yellow"/>
              </w:rPr>
            </w:rPrChange>
          </w:rPr>
          <w:instrText xml:space="preserve"> REF _Ref155965919 \r \h  \* MERGEFORMAT </w:instrText>
        </w:r>
      </w:ins>
      <w:del w:id="1384" w:author="Author">
        <w:r w:rsidRPr="0036209E">
          <w:rPr>
            <w:rFonts w:ascii="inherit" w:hAnsi="inherit"/>
            <w:sz w:val="24"/>
            <w:szCs w:val="24"/>
            <w:rPrChange w:id="1385" w:author="Author">
              <w:rPr>
                <w:rFonts w:ascii="inherit" w:hAnsi="inherit"/>
                <w:sz w:val="24"/>
                <w:szCs w:val="24"/>
              </w:rPr>
            </w:rPrChange>
          </w:rPr>
        </w:r>
      </w:del>
      <w:ins w:id="1386" w:author="Author">
        <w:del w:id="1387" w:author="Author">
          <w:r w:rsidRPr="0036209E">
            <w:rPr>
              <w:rFonts w:ascii="inherit" w:hAnsi="inherit"/>
              <w:sz w:val="24"/>
              <w:szCs w:val="24"/>
              <w:rPrChange w:id="1388" w:author="Author">
                <w:rPr>
                  <w:rFonts w:ascii="inherit" w:hAnsi="inherit"/>
                  <w:sz w:val="24"/>
                  <w:szCs w:val="24"/>
                  <w:highlight w:val="yellow"/>
                </w:rPr>
              </w:rPrChange>
            </w:rPr>
            <w:fldChar w:fldCharType="separate"/>
          </w:r>
          <w:r w:rsidRPr="0036209E">
            <w:rPr>
              <w:rFonts w:ascii="inherit" w:hAnsi="inherit"/>
              <w:sz w:val="24"/>
              <w:szCs w:val="24"/>
              <w:rPrChange w:id="1389" w:author="Author">
                <w:rPr>
                  <w:rFonts w:ascii="inherit" w:hAnsi="inherit"/>
                  <w:sz w:val="24"/>
                  <w:szCs w:val="24"/>
                  <w:highlight w:val="yellow"/>
                </w:rPr>
              </w:rPrChange>
            </w:rPr>
            <w:delText>5</w:delText>
          </w:r>
          <w:r w:rsidRPr="0036209E">
            <w:rPr>
              <w:rFonts w:ascii="inherit" w:hAnsi="inherit"/>
              <w:sz w:val="24"/>
              <w:szCs w:val="24"/>
              <w:rPrChange w:id="1390" w:author="Author">
                <w:rPr>
                  <w:rFonts w:ascii="inherit" w:hAnsi="inherit"/>
                  <w:sz w:val="24"/>
                  <w:szCs w:val="24"/>
                  <w:highlight w:val="yellow"/>
                </w:rPr>
              </w:rPrChange>
            </w:rPr>
            <w:fldChar w:fldCharType="end"/>
          </w:r>
        </w:del>
        <w:r w:rsidR="00DD5AF0" w:rsidRPr="0036209E">
          <w:rPr>
            <w:rFonts w:ascii="inherit" w:hAnsi="inherit"/>
            <w:sz w:val="24"/>
            <w:szCs w:val="24"/>
            <w:rPrChange w:id="1391" w:author="Author">
              <w:rPr>
                <w:rFonts w:ascii="inherit" w:hAnsi="inherit"/>
                <w:sz w:val="24"/>
                <w:szCs w:val="24"/>
                <w:highlight w:val="yellow"/>
              </w:rPr>
            </w:rPrChange>
          </w:rPr>
          <w:t>4</w:t>
        </w:r>
        <w:r w:rsidRPr="0036209E">
          <w:rPr>
            <w:rFonts w:ascii="inherit" w:hAnsi="inherit"/>
            <w:sz w:val="24"/>
            <w:szCs w:val="24"/>
            <w:rPrChange w:id="1392" w:author="Author">
              <w:rPr>
                <w:rFonts w:ascii="inherit" w:hAnsi="inherit"/>
                <w:sz w:val="24"/>
                <w:szCs w:val="24"/>
                <w:highlight w:val="yellow"/>
              </w:rPr>
            </w:rPrChange>
          </w:rPr>
          <w:t>) is requested, each remote end HVDC converter station shall be capable of adjusting at its interface point the isolated AC network frequency and voltage phase angle in order to use the synthetic inertia from asynchronously connected power park modules and asynchronously connected electricity storage modules, if it is requested by the relevant TSO.</w:t>
        </w:r>
      </w:ins>
      <w:commentRangeEnd w:id="1370"/>
      <w:r w:rsidR="00232699">
        <w:rPr>
          <w:rStyle w:val="CommentReference"/>
        </w:rPr>
        <w:commentReference w:id="1370"/>
      </w:r>
    </w:p>
    <w:p w14:paraId="4543C298" w14:textId="77777777" w:rsidR="00766EC5" w:rsidRPr="0036209E" w:rsidRDefault="00766EC5">
      <w:pPr>
        <w:spacing w:after="240"/>
        <w:ind w:left="0" w:firstLine="0"/>
        <w:rPr>
          <w:rFonts w:ascii="inherit" w:hAnsi="inherit"/>
          <w:sz w:val="24"/>
          <w:szCs w:val="24"/>
          <w:highlight w:val="yellow"/>
          <w:rPrChange w:id="1393" w:author="Author">
            <w:rPr>
              <w:rFonts w:ascii="inherit" w:hAnsi="inherit"/>
              <w:sz w:val="24"/>
              <w:szCs w:val="24"/>
            </w:rPr>
          </w:rPrChange>
        </w:rPr>
        <w:pPrChange w:id="1394" w:author="Author">
          <w:pPr>
            <w:numPr>
              <w:numId w:val="51"/>
            </w:numPr>
            <w:spacing w:after="240"/>
            <w:ind w:left="11" w:hanging="11"/>
          </w:pPr>
        </w:pPrChange>
      </w:pPr>
    </w:p>
    <w:p w14:paraId="4398E33C" w14:textId="46F55A2E" w:rsidR="00AE476A" w:rsidRPr="005B3720" w:rsidRDefault="00BF5202" w:rsidP="00D02D58">
      <w:pPr>
        <w:pStyle w:val="Heading2"/>
      </w:pPr>
      <w:bookmarkStart w:id="1395" w:name="_Ref153268850"/>
      <w:r w:rsidRPr="005B3720">
        <w:t>Article 48</w:t>
      </w:r>
      <w:bookmarkEnd w:id="1395"/>
    </w:p>
    <w:p w14:paraId="5B523C94" w14:textId="3E3DCABC" w:rsidR="00AE476A" w:rsidRPr="00D02D58" w:rsidRDefault="00BF5202" w:rsidP="00D02D58">
      <w:pPr>
        <w:jc w:val="center"/>
        <w:rPr>
          <w:rFonts w:ascii="inherit" w:hAnsi="inherit"/>
          <w:b/>
          <w:bCs/>
          <w:sz w:val="24"/>
          <w:szCs w:val="24"/>
        </w:rPr>
      </w:pPr>
      <w:r w:rsidRPr="00D02D58">
        <w:rPr>
          <w:rFonts w:ascii="inherit" w:hAnsi="inherit"/>
          <w:b/>
          <w:bCs/>
          <w:sz w:val="24"/>
          <w:szCs w:val="24"/>
        </w:rPr>
        <w:t>Reactive power and voltage requirements</w:t>
      </w:r>
    </w:p>
    <w:p w14:paraId="7CEAD40D" w14:textId="79C7F1C7" w:rsidR="00AE476A" w:rsidRPr="005B3720" w:rsidRDefault="00BF5202" w:rsidP="00B13FCD">
      <w:pPr>
        <w:numPr>
          <w:ilvl w:val="0"/>
          <w:numId w:val="166"/>
        </w:numPr>
        <w:ind w:firstLine="0"/>
        <w:rPr>
          <w:rFonts w:ascii="inherit" w:hAnsi="inherit"/>
          <w:sz w:val="24"/>
          <w:szCs w:val="24"/>
        </w:rPr>
      </w:pPr>
      <w:r w:rsidRPr="005B3720">
        <w:rPr>
          <w:rFonts w:ascii="inherit" w:hAnsi="inherit"/>
          <w:sz w:val="24"/>
          <w:szCs w:val="24"/>
        </w:rPr>
        <w:t>With respect to voltage ranges:</w:t>
      </w:r>
    </w:p>
    <w:p w14:paraId="57D5F234" w14:textId="68DCDF75" w:rsidR="00AE476A" w:rsidRPr="005B3720" w:rsidRDefault="00BF5202" w:rsidP="00D70247">
      <w:pPr>
        <w:numPr>
          <w:ilvl w:val="0"/>
          <w:numId w:val="52"/>
        </w:numPr>
        <w:spacing w:after="193"/>
        <w:ind w:hanging="295"/>
        <w:rPr>
          <w:rFonts w:ascii="inherit" w:hAnsi="inherit"/>
          <w:sz w:val="24"/>
          <w:szCs w:val="24"/>
        </w:rPr>
      </w:pPr>
      <w:r w:rsidRPr="005B3720">
        <w:rPr>
          <w:rFonts w:ascii="inherit" w:hAnsi="inherit"/>
          <w:sz w:val="24"/>
          <w:szCs w:val="24"/>
        </w:rPr>
        <w:t xml:space="preserve">a remote-end HVDC converter station shall be capable of staying connected to the remote-end HVDC converter station </w:t>
      </w:r>
      <w:ins w:id="1396" w:author="Author">
        <w:r w:rsidR="00E60374">
          <w:rPr>
            <w:rFonts w:ascii="inherit" w:hAnsi="inherit"/>
            <w:sz w:val="24"/>
            <w:szCs w:val="24"/>
          </w:rPr>
          <w:t xml:space="preserve">isolated AC </w:t>
        </w:r>
      </w:ins>
      <w:r w:rsidRPr="005B3720">
        <w:rPr>
          <w:rFonts w:ascii="inherit" w:hAnsi="inherit"/>
          <w:sz w:val="24"/>
          <w:szCs w:val="24"/>
        </w:rPr>
        <w:t>network and operating within the voltage ranges (per unit) and time periods specified in Tables 12 and 13, Annex VIII</w:t>
      </w:r>
      <w:ins w:id="1397" w:author="Author">
        <w:r w:rsidR="00E60374">
          <w:rPr>
            <w:rFonts w:ascii="inherit" w:hAnsi="inherit"/>
            <w:sz w:val="24"/>
            <w:szCs w:val="24"/>
          </w:rPr>
          <w:t xml:space="preserve">, or </w:t>
        </w:r>
        <w:r w:rsidR="00E60374">
          <w:rPr>
            <w:rFonts w:ascii="inherit" w:hAnsi="inherit"/>
            <w:sz w:val="24"/>
            <w:szCs w:val="24"/>
          </w:rPr>
          <w:lastRenderedPageBreak/>
          <w:t>for voltage level below 110kV as specified by the relevant system operator</w:t>
        </w:r>
      </w:ins>
      <w:r w:rsidRPr="005B3720">
        <w:rPr>
          <w:rFonts w:ascii="inherit" w:hAnsi="inherit"/>
          <w:sz w:val="24"/>
          <w:szCs w:val="24"/>
        </w:rPr>
        <w:t xml:space="preserve">. The applicable voltage range and time periods specified are selected based on the reference 1 pu voltage; </w:t>
      </w:r>
    </w:p>
    <w:p w14:paraId="7C9F56D7" w14:textId="5E85F18E" w:rsidR="00AE476A" w:rsidRPr="00B92EEC" w:rsidRDefault="00BF5202" w:rsidP="00B92EEC">
      <w:pPr>
        <w:numPr>
          <w:ilvl w:val="0"/>
          <w:numId w:val="52"/>
        </w:numPr>
        <w:spacing w:after="185"/>
        <w:ind w:left="305" w:hanging="295"/>
        <w:rPr>
          <w:rFonts w:ascii="inherit" w:hAnsi="inherit"/>
          <w:sz w:val="24"/>
          <w:szCs w:val="24"/>
        </w:rPr>
      </w:pPr>
      <w:r w:rsidRPr="00B92EEC">
        <w:rPr>
          <w:rFonts w:ascii="inherit" w:hAnsi="inherit"/>
          <w:sz w:val="24"/>
          <w:szCs w:val="24"/>
        </w:rPr>
        <w:t xml:space="preserve">wider voltage ranges or longer minimum times for operation may be agreed between the relevant system operator, </w:t>
      </w:r>
      <w:del w:id="1398" w:author="Author">
        <w:r w:rsidRPr="00B92EEC" w:rsidDel="00993D27">
          <w:rPr>
            <w:rFonts w:ascii="inherit" w:hAnsi="inherit"/>
            <w:sz w:val="24"/>
            <w:szCs w:val="24"/>
          </w:rPr>
          <w:delText xml:space="preserve">in coordination with </w:delText>
        </w:r>
      </w:del>
      <w:r w:rsidRPr="00B92EEC">
        <w:rPr>
          <w:rFonts w:ascii="inherit" w:hAnsi="inherit"/>
          <w:sz w:val="24"/>
          <w:szCs w:val="24"/>
        </w:rPr>
        <w:t xml:space="preserve">the relevant TSO, and the </w:t>
      </w:r>
      <w:ins w:id="1399" w:author="Author">
        <w:r w:rsidR="00993D27" w:rsidRPr="00993D27">
          <w:rPr>
            <w:rFonts w:ascii="inherit" w:hAnsi="inherit"/>
            <w:sz w:val="24"/>
            <w:szCs w:val="24"/>
          </w:rPr>
          <w:t xml:space="preserve">asynchronously connected power park module owner, the </w:t>
        </w:r>
        <w:bookmarkStart w:id="1400" w:name="_Hlk156553049"/>
        <w:r w:rsidR="00993D27" w:rsidRPr="00993D27">
          <w:rPr>
            <w:rFonts w:ascii="inherit" w:hAnsi="inherit"/>
            <w:sz w:val="24"/>
            <w:szCs w:val="24"/>
          </w:rPr>
          <w:t>asynchronously connected demand facility owner, the asynchronously connected power-to-gas demand unit owner and the asynchronously connected electricity storage module</w:t>
        </w:r>
      </w:ins>
      <w:bookmarkEnd w:id="1400"/>
      <w:del w:id="1401" w:author="Author">
        <w:r w:rsidRPr="00B92EEC" w:rsidDel="00993D27">
          <w:rPr>
            <w:rFonts w:ascii="inherit" w:hAnsi="inherit"/>
            <w:sz w:val="24"/>
            <w:szCs w:val="24"/>
          </w:rPr>
          <w:delText>DC-connected power park module</w:delText>
        </w:r>
      </w:del>
      <w:r w:rsidRPr="00B92EEC">
        <w:rPr>
          <w:rFonts w:ascii="inherit" w:hAnsi="inherit"/>
          <w:sz w:val="24"/>
          <w:szCs w:val="24"/>
        </w:rPr>
        <w:t xml:space="preserve"> owner </w:t>
      </w:r>
      <w:ins w:id="1402" w:author="Author">
        <w:r w:rsidR="00F3623C" w:rsidRPr="00F3623C">
          <w:rPr>
            <w:rFonts w:ascii="inherit" w:hAnsi="inherit"/>
            <w:sz w:val="24"/>
            <w:szCs w:val="24"/>
          </w:rPr>
          <w:t>to ensure the best use of the technical capabilities of a remote-end HVDC converter station if needed to preserve or to restore system security. If wider voltage ranges or longer minimum times for operation are economically and technically feasible, the remote-end HVDC converter station owner shall not unreasonably withhold consent</w:t>
        </w:r>
      </w:ins>
      <w:del w:id="1403" w:author="Author">
        <w:r w:rsidRPr="00B92EEC" w:rsidDel="00F3623C">
          <w:rPr>
            <w:rFonts w:ascii="inherit" w:hAnsi="inherit"/>
            <w:sz w:val="24"/>
            <w:szCs w:val="24"/>
          </w:rPr>
          <w:delText xml:space="preserve">in accordance with </w:delText>
        </w:r>
        <w:r w:rsidR="00477C04" w:rsidRPr="00B92EEC" w:rsidDel="00F3623C">
          <w:rPr>
            <w:rFonts w:ascii="inherit" w:hAnsi="inherit"/>
            <w:sz w:val="24"/>
            <w:szCs w:val="24"/>
          </w:rPr>
          <w:fldChar w:fldCharType="begin"/>
        </w:r>
        <w:r w:rsidR="00477C04" w:rsidRPr="00B92EEC" w:rsidDel="00F3623C">
          <w:rPr>
            <w:rFonts w:ascii="inherit" w:hAnsi="inherit"/>
            <w:sz w:val="24"/>
            <w:szCs w:val="24"/>
          </w:rPr>
          <w:delInstrText xml:space="preserve"> REF _Ref153269113 \h </w:delInstrText>
        </w:r>
        <w:r w:rsidR="00B92EEC" w:rsidRPr="00B92EEC" w:rsidDel="00F3623C">
          <w:rPr>
            <w:rFonts w:ascii="inherit" w:hAnsi="inherit"/>
            <w:sz w:val="24"/>
            <w:szCs w:val="24"/>
          </w:rPr>
          <w:delInstrText xml:space="preserve"> \* MERGEFORMAT </w:delInstrText>
        </w:r>
        <w:r w:rsidR="00477C04" w:rsidRPr="00B92EEC" w:rsidDel="00F3623C">
          <w:rPr>
            <w:rFonts w:ascii="inherit" w:hAnsi="inherit"/>
            <w:sz w:val="24"/>
            <w:szCs w:val="24"/>
          </w:rPr>
        </w:r>
        <w:r w:rsidR="00477C04" w:rsidRPr="00B92EEC" w:rsidDel="00F3623C">
          <w:rPr>
            <w:rFonts w:ascii="inherit" w:hAnsi="inherit"/>
            <w:sz w:val="24"/>
            <w:szCs w:val="24"/>
          </w:rPr>
          <w:fldChar w:fldCharType="separate"/>
        </w:r>
        <w:r w:rsidR="00477C04" w:rsidRPr="00B92EEC" w:rsidDel="00F3623C">
          <w:rPr>
            <w:rFonts w:ascii="inherit" w:hAnsi="inherit"/>
            <w:sz w:val="24"/>
            <w:szCs w:val="24"/>
          </w:rPr>
          <w:delText>Article 40</w:delText>
        </w:r>
        <w:r w:rsidR="00477C04" w:rsidRPr="00B92EEC" w:rsidDel="00F3623C">
          <w:rPr>
            <w:rFonts w:ascii="inherit" w:hAnsi="inherit"/>
            <w:sz w:val="24"/>
            <w:szCs w:val="24"/>
          </w:rPr>
          <w:fldChar w:fldCharType="end"/>
        </w:r>
      </w:del>
      <w:r w:rsidRPr="00B92EEC">
        <w:rPr>
          <w:rFonts w:ascii="inherit" w:hAnsi="inherit"/>
          <w:sz w:val="24"/>
          <w:szCs w:val="24"/>
        </w:rPr>
        <w:t xml:space="preserve">; </w:t>
      </w:r>
    </w:p>
    <w:p w14:paraId="07D37975" w14:textId="4914F2B0" w:rsidR="00AE476A" w:rsidRPr="005B3720" w:rsidRDefault="00BF5202" w:rsidP="00D70247">
      <w:pPr>
        <w:numPr>
          <w:ilvl w:val="0"/>
          <w:numId w:val="52"/>
        </w:numPr>
        <w:spacing w:after="193"/>
        <w:ind w:hanging="295"/>
        <w:rPr>
          <w:rFonts w:ascii="inherit" w:hAnsi="inherit"/>
          <w:sz w:val="24"/>
          <w:szCs w:val="24"/>
        </w:rPr>
      </w:pPr>
      <w:r w:rsidRPr="005B3720">
        <w:rPr>
          <w:rFonts w:ascii="inherit" w:hAnsi="inherit"/>
          <w:sz w:val="24"/>
          <w:szCs w:val="24"/>
        </w:rPr>
        <w:t xml:space="preserve">for </w:t>
      </w:r>
      <w:del w:id="1404" w:author="Author">
        <w:r w:rsidRPr="005B3720" w:rsidDel="00F3623C">
          <w:rPr>
            <w:rFonts w:ascii="inherit" w:hAnsi="inherit"/>
            <w:sz w:val="24"/>
            <w:szCs w:val="24"/>
          </w:rPr>
          <w:delText xml:space="preserve">HVDC </w:delText>
        </w:r>
      </w:del>
      <w:r w:rsidRPr="005B3720">
        <w:rPr>
          <w:rFonts w:ascii="inherit" w:hAnsi="inherit"/>
          <w:sz w:val="24"/>
          <w:szCs w:val="24"/>
        </w:rPr>
        <w:t xml:space="preserve">interface points at AC voltages that are not included in the scope of Table 12 and Table 13, Annex VIII, the relevant system operator, in coordination with the relevant TSO shall specify applicable requirements at the connection points; </w:t>
      </w:r>
    </w:p>
    <w:p w14:paraId="56E74103" w14:textId="77777777" w:rsidR="00AE476A" w:rsidRPr="005B3720" w:rsidRDefault="00BF5202" w:rsidP="00D70247">
      <w:pPr>
        <w:numPr>
          <w:ilvl w:val="0"/>
          <w:numId w:val="52"/>
        </w:numPr>
        <w:ind w:hanging="295"/>
        <w:rPr>
          <w:rFonts w:ascii="inherit" w:hAnsi="inherit"/>
          <w:sz w:val="24"/>
          <w:szCs w:val="24"/>
        </w:rPr>
      </w:pPr>
      <w:r w:rsidRPr="005B3720">
        <w:rPr>
          <w:rFonts w:ascii="inherit" w:hAnsi="inherit"/>
          <w:sz w:val="24"/>
          <w:szCs w:val="24"/>
        </w:rPr>
        <w:t xml:space="preserve">where frequencies other than nominal 50 Hz are used, subject to agreement by the relevant TSO, the voltage ranges and time periods specified by the relevant system operator, in coordination with the relevant TSO, shall be proportional to those in Annex VIII. </w:t>
      </w:r>
    </w:p>
    <w:p w14:paraId="00B6032F" w14:textId="346CCF55" w:rsidR="00AE476A" w:rsidRPr="005B3720" w:rsidRDefault="00BF5202" w:rsidP="00B13FCD">
      <w:pPr>
        <w:numPr>
          <w:ilvl w:val="0"/>
          <w:numId w:val="166"/>
        </w:numPr>
        <w:rPr>
          <w:rFonts w:ascii="inherit" w:hAnsi="inherit"/>
          <w:sz w:val="24"/>
          <w:szCs w:val="24"/>
        </w:rPr>
      </w:pPr>
      <w:bookmarkStart w:id="1405" w:name="_Ref153271734"/>
      <w:r w:rsidRPr="005B3720">
        <w:rPr>
          <w:rFonts w:ascii="inherit" w:hAnsi="inherit"/>
          <w:sz w:val="24"/>
          <w:szCs w:val="24"/>
        </w:rPr>
        <w:t>A remote-end HVDC converter station shall fulfil the following requirements referring to voltage stability, at the connection points with regard to reactive power capability:</w:t>
      </w:r>
      <w:bookmarkEnd w:id="1405"/>
      <w:r w:rsidRPr="005B3720">
        <w:rPr>
          <w:rFonts w:ascii="inherit" w:hAnsi="inherit"/>
          <w:sz w:val="24"/>
          <w:szCs w:val="24"/>
        </w:rPr>
        <w:t xml:space="preserve"> </w:t>
      </w:r>
    </w:p>
    <w:p w14:paraId="61A4D58C" w14:textId="7343130F" w:rsidR="00AE476A" w:rsidRPr="005B3720" w:rsidRDefault="00BF5202" w:rsidP="00D70247">
      <w:pPr>
        <w:numPr>
          <w:ilvl w:val="0"/>
          <w:numId w:val="53"/>
        </w:numPr>
        <w:spacing w:after="203"/>
        <w:ind w:hanging="295"/>
        <w:rPr>
          <w:rFonts w:ascii="inherit" w:hAnsi="inherit"/>
          <w:sz w:val="24"/>
          <w:szCs w:val="24"/>
        </w:rPr>
      </w:pPr>
      <w:r w:rsidRPr="005B3720">
        <w:rPr>
          <w:rFonts w:ascii="inherit" w:hAnsi="inherit"/>
          <w:sz w:val="24"/>
          <w:szCs w:val="24"/>
        </w:rPr>
        <w:t>the relevant system operator, in coordination with the relevant TSO shall specify the reactive power provision capability requirements for various voltage levels. In doing so, the relevant system operator, in coordination with the relevant TSO shall specify a U-Q/P</w:t>
      </w:r>
      <w:r w:rsidRPr="005B3720">
        <w:rPr>
          <w:rFonts w:ascii="inherit" w:hAnsi="inherit"/>
          <w:sz w:val="24"/>
          <w:szCs w:val="24"/>
          <w:vertAlign w:val="subscript"/>
        </w:rPr>
        <w:t>max</w:t>
      </w:r>
      <w:r w:rsidRPr="005B3720">
        <w:rPr>
          <w:rFonts w:ascii="inherit" w:hAnsi="inherit"/>
          <w:sz w:val="24"/>
          <w:szCs w:val="24"/>
        </w:rPr>
        <w:t>-profile of any shape and within the boundaries of which the remote-end HVDC converter station</w:t>
      </w:r>
      <w:ins w:id="1406" w:author="Author">
        <w:r w:rsidR="00601D97">
          <w:rPr>
            <w:rFonts w:ascii="inherit" w:hAnsi="inherit"/>
            <w:sz w:val="24"/>
            <w:szCs w:val="24"/>
          </w:rPr>
          <w:t>s</w:t>
        </w:r>
      </w:ins>
      <w:r w:rsidRPr="005B3720">
        <w:rPr>
          <w:rFonts w:ascii="inherit" w:hAnsi="inherit"/>
          <w:sz w:val="24"/>
          <w:szCs w:val="24"/>
        </w:rPr>
        <w:t xml:space="preserve"> shall be capable of providing reactive power at its maximum HVDC active power transmission capacity; </w:t>
      </w:r>
    </w:p>
    <w:p w14:paraId="0BA153E6" w14:textId="757CBA7D" w:rsidR="00AE476A" w:rsidRDefault="00BF5202" w:rsidP="00601D97">
      <w:pPr>
        <w:numPr>
          <w:ilvl w:val="0"/>
          <w:numId w:val="53"/>
        </w:numPr>
        <w:spacing w:after="240"/>
        <w:ind w:hanging="295"/>
        <w:rPr>
          <w:ins w:id="1407" w:author="Author"/>
          <w:rFonts w:ascii="inherit" w:hAnsi="inherit"/>
          <w:sz w:val="24"/>
          <w:szCs w:val="24"/>
        </w:rPr>
      </w:pPr>
      <w:r w:rsidRPr="005B3720">
        <w:rPr>
          <w:rFonts w:ascii="inherit" w:hAnsi="inherit"/>
          <w:sz w:val="24"/>
          <w:szCs w:val="24"/>
        </w:rPr>
        <w:t>the U-Q/P</w:t>
      </w:r>
      <w:r w:rsidRPr="005B3720">
        <w:rPr>
          <w:rFonts w:ascii="inherit" w:hAnsi="inherit"/>
          <w:sz w:val="24"/>
          <w:szCs w:val="24"/>
          <w:vertAlign w:val="subscript"/>
        </w:rPr>
        <w:t>max</w:t>
      </w:r>
      <w:r w:rsidRPr="005B3720">
        <w:rPr>
          <w:rFonts w:ascii="inherit" w:hAnsi="inherit"/>
          <w:sz w:val="24"/>
          <w:szCs w:val="24"/>
        </w:rPr>
        <w:t>-profile shall be specified by each relevant system operator, in coordination with the relevant TSO. The U-Q/P</w:t>
      </w:r>
      <w:r w:rsidRPr="005B3720">
        <w:rPr>
          <w:rFonts w:ascii="inherit" w:hAnsi="inherit"/>
          <w:sz w:val="24"/>
          <w:szCs w:val="24"/>
          <w:vertAlign w:val="subscript"/>
        </w:rPr>
        <w:t>max</w:t>
      </w:r>
      <w:r w:rsidRPr="005B3720">
        <w:rPr>
          <w:rFonts w:ascii="inherit" w:hAnsi="inherit"/>
          <w:sz w:val="24"/>
          <w:szCs w:val="24"/>
        </w:rPr>
        <w:t>-profile shall be within the range of Q/P</w:t>
      </w:r>
      <w:r w:rsidRPr="005B3720">
        <w:rPr>
          <w:rFonts w:ascii="inherit" w:hAnsi="inherit"/>
          <w:sz w:val="24"/>
          <w:szCs w:val="24"/>
          <w:vertAlign w:val="subscript"/>
        </w:rPr>
        <w:t xml:space="preserve">max </w:t>
      </w:r>
      <w:r w:rsidRPr="005B3720">
        <w:rPr>
          <w:rFonts w:ascii="inherit" w:hAnsi="inherit"/>
          <w:sz w:val="24"/>
          <w:szCs w:val="24"/>
        </w:rPr>
        <w:t>and steady-state voltage specified in Table 14, Annex VIII, and the position of the U-Q/P</w:t>
      </w:r>
      <w:r w:rsidRPr="005B3720">
        <w:rPr>
          <w:rFonts w:ascii="inherit" w:hAnsi="inherit"/>
          <w:sz w:val="24"/>
          <w:szCs w:val="24"/>
          <w:vertAlign w:val="subscript"/>
        </w:rPr>
        <w:t>max</w:t>
      </w:r>
      <w:r w:rsidRPr="005B3720">
        <w:rPr>
          <w:rFonts w:ascii="inherit" w:hAnsi="inherit"/>
          <w:sz w:val="24"/>
          <w:szCs w:val="24"/>
        </w:rPr>
        <w:t>-profile envelope shall lie within the limits of the fixed outer envelope specified in Annex IV. The relevant system operator, in coordination with the relevant TSO, shall consider the long term development of the network when determining these ranges</w:t>
      </w:r>
      <w:ins w:id="1408" w:author="Author">
        <w:r w:rsidR="00601D97">
          <w:rPr>
            <w:rFonts w:ascii="inherit" w:hAnsi="inherit"/>
            <w:sz w:val="24"/>
            <w:szCs w:val="24"/>
          </w:rPr>
          <w:t>;</w:t>
        </w:r>
      </w:ins>
      <w:del w:id="1409" w:author="Author">
        <w:r w:rsidRPr="005B3720" w:rsidDel="00601D97">
          <w:rPr>
            <w:rFonts w:ascii="inherit" w:hAnsi="inherit"/>
            <w:sz w:val="24"/>
            <w:szCs w:val="24"/>
          </w:rPr>
          <w:delText>.</w:delText>
        </w:r>
      </w:del>
    </w:p>
    <w:p w14:paraId="1C2DC8FA" w14:textId="11A38F4C" w:rsidR="00601D97" w:rsidRDefault="005816BE" w:rsidP="00601D97">
      <w:pPr>
        <w:numPr>
          <w:ilvl w:val="0"/>
          <w:numId w:val="53"/>
        </w:numPr>
        <w:spacing w:after="240"/>
        <w:ind w:hanging="295"/>
        <w:rPr>
          <w:ins w:id="1410" w:author="Author"/>
          <w:rFonts w:ascii="inherit" w:hAnsi="inherit"/>
          <w:sz w:val="24"/>
          <w:szCs w:val="24"/>
        </w:rPr>
      </w:pPr>
      <w:bookmarkStart w:id="1411" w:name="_Ref156552607"/>
      <w:ins w:id="1412" w:author="Author">
        <w:r>
          <w:rPr>
            <w:rFonts w:ascii="inherit" w:hAnsi="inherit"/>
            <w:sz w:val="24"/>
            <w:szCs w:val="24"/>
          </w:rPr>
          <w:t>where</w:t>
        </w:r>
        <w:del w:id="1413" w:author="Author">
          <w:r w:rsidR="00601D97" w:rsidRPr="00601D97" w:rsidDel="005816BE">
            <w:rPr>
              <w:rFonts w:ascii="inherit" w:hAnsi="inherit"/>
              <w:sz w:val="24"/>
              <w:szCs w:val="24"/>
            </w:rPr>
            <w:delText>If</w:delText>
          </w:r>
        </w:del>
        <w:r w:rsidR="00601D97" w:rsidRPr="00601D97">
          <w:rPr>
            <w:rFonts w:ascii="inherit" w:hAnsi="inherit"/>
            <w:sz w:val="24"/>
            <w:szCs w:val="24"/>
          </w:rPr>
          <w:t xml:space="preserve"> two or more remote-end HVDC converter stations are connected to one or more interface points of the same isolated AC network, the remote-end HVDC converter stations and their respective HVDC systems shall be capable </w:t>
        </w:r>
        <w:r w:rsidR="00601D97">
          <w:rPr>
            <w:rFonts w:ascii="inherit" w:hAnsi="inherit"/>
            <w:sz w:val="24"/>
            <w:szCs w:val="24"/>
          </w:rPr>
          <w:t>of</w:t>
        </w:r>
        <w:r w:rsidR="00601D97" w:rsidRPr="00601D97">
          <w:rPr>
            <w:rFonts w:ascii="inherit" w:hAnsi="inherit"/>
            <w:sz w:val="24"/>
            <w:szCs w:val="24"/>
          </w:rPr>
          <w:t xml:space="preserve"> continuously operat</w:t>
        </w:r>
        <w:r w:rsidR="00601D97">
          <w:rPr>
            <w:rFonts w:ascii="inherit" w:hAnsi="inherit"/>
            <w:sz w:val="24"/>
            <w:szCs w:val="24"/>
          </w:rPr>
          <w:t>ing</w:t>
        </w:r>
        <w:r w:rsidR="00601D97" w:rsidRPr="00601D97">
          <w:rPr>
            <w:rFonts w:ascii="inherit" w:hAnsi="inherit"/>
            <w:sz w:val="24"/>
            <w:szCs w:val="24"/>
          </w:rPr>
          <w:t xml:space="preserve"> stably over the full operating range between maximum and minimum HVDC system active power transmission capacity and contribut</w:t>
        </w:r>
        <w:r w:rsidR="00601D97">
          <w:rPr>
            <w:rFonts w:ascii="inherit" w:hAnsi="inherit"/>
            <w:sz w:val="24"/>
            <w:szCs w:val="24"/>
          </w:rPr>
          <w:t>ing</w:t>
        </w:r>
        <w:r w:rsidR="00601D97" w:rsidRPr="00601D97">
          <w:rPr>
            <w:rFonts w:ascii="inherit" w:hAnsi="inherit"/>
            <w:sz w:val="24"/>
            <w:szCs w:val="24"/>
          </w:rPr>
          <w:t xml:space="preserve"> to the voltage stability of the remote-end HVDC system isolated AC network they are connected to</w:t>
        </w:r>
        <w:r w:rsidR="00601D97">
          <w:rPr>
            <w:rFonts w:ascii="inherit" w:hAnsi="inherit"/>
            <w:sz w:val="24"/>
            <w:szCs w:val="24"/>
          </w:rPr>
          <w:t>;</w:t>
        </w:r>
        <w:bookmarkEnd w:id="1411"/>
      </w:ins>
    </w:p>
    <w:p w14:paraId="6EB8D5CA" w14:textId="2B7121D4" w:rsidR="00601D97" w:rsidRPr="005B3720" w:rsidRDefault="005816BE" w:rsidP="00601D97">
      <w:pPr>
        <w:numPr>
          <w:ilvl w:val="0"/>
          <w:numId w:val="53"/>
        </w:numPr>
        <w:spacing w:after="240"/>
        <w:ind w:hanging="295"/>
        <w:rPr>
          <w:rFonts w:ascii="inherit" w:hAnsi="inherit"/>
          <w:sz w:val="24"/>
          <w:szCs w:val="24"/>
        </w:rPr>
      </w:pPr>
      <w:ins w:id="1414" w:author="Author">
        <w:r>
          <w:rPr>
            <w:rFonts w:ascii="inherit" w:hAnsi="inherit"/>
            <w:sz w:val="24"/>
            <w:szCs w:val="24"/>
          </w:rPr>
          <w:t xml:space="preserve">where </w:t>
        </w:r>
        <w:r w:rsidR="00601D97" w:rsidRPr="00601D97">
          <w:rPr>
            <w:rFonts w:ascii="inherit" w:hAnsi="inherit"/>
            <w:sz w:val="24"/>
            <w:szCs w:val="24"/>
          </w:rPr>
          <w:t xml:space="preserve">paragraph </w:t>
        </w:r>
        <w:r w:rsidR="00A22298">
          <w:rPr>
            <w:rFonts w:ascii="inherit" w:hAnsi="inherit"/>
            <w:sz w:val="24"/>
            <w:szCs w:val="24"/>
          </w:rPr>
          <w:fldChar w:fldCharType="begin"/>
        </w:r>
        <w:r w:rsidR="00A22298">
          <w:rPr>
            <w:rFonts w:ascii="inherit" w:hAnsi="inherit"/>
            <w:sz w:val="24"/>
            <w:szCs w:val="24"/>
          </w:rPr>
          <w:instrText xml:space="preserve"> REF _Ref156552607 \r \h </w:instrText>
        </w:r>
      </w:ins>
      <w:r w:rsidR="00A22298">
        <w:rPr>
          <w:rFonts w:ascii="inherit" w:hAnsi="inherit"/>
          <w:sz w:val="24"/>
          <w:szCs w:val="24"/>
        </w:rPr>
      </w:r>
      <w:r w:rsidR="00A22298">
        <w:rPr>
          <w:rFonts w:ascii="inherit" w:hAnsi="inherit"/>
          <w:sz w:val="24"/>
          <w:szCs w:val="24"/>
        </w:rPr>
        <w:fldChar w:fldCharType="separate"/>
      </w:r>
      <w:r w:rsidR="000830C9">
        <w:rPr>
          <w:rFonts w:ascii="inherit" w:hAnsi="inherit"/>
          <w:sz w:val="24"/>
          <w:szCs w:val="24"/>
        </w:rPr>
        <w:t>(c)</w:t>
      </w:r>
      <w:ins w:id="1415" w:author="Author">
        <w:r w:rsidR="00A22298">
          <w:rPr>
            <w:rFonts w:ascii="inherit" w:hAnsi="inherit"/>
            <w:sz w:val="24"/>
            <w:szCs w:val="24"/>
          </w:rPr>
          <w:fldChar w:fldCharType="end"/>
        </w:r>
        <w:r w:rsidR="00601D97" w:rsidRPr="00601D97">
          <w:rPr>
            <w:rFonts w:ascii="inherit" w:hAnsi="inherit"/>
            <w:sz w:val="24"/>
            <w:szCs w:val="24"/>
          </w:rPr>
          <w:t xml:space="preserve"> applies, the relevant TSO in coordination with adjacent TSOs, shall specify</w:t>
        </w:r>
        <w:r>
          <w:rPr>
            <w:rFonts w:ascii="inherit" w:hAnsi="inherit"/>
            <w:sz w:val="24"/>
            <w:szCs w:val="24"/>
          </w:rPr>
          <w:t xml:space="preserve"> that</w:t>
        </w:r>
        <w:r w:rsidR="00601D97" w:rsidRPr="00601D97">
          <w:rPr>
            <w:rFonts w:ascii="inherit" w:hAnsi="inherit"/>
            <w:sz w:val="24"/>
            <w:szCs w:val="24"/>
          </w:rPr>
          <w:t xml:space="preserve"> a study </w:t>
        </w:r>
        <w:r>
          <w:rPr>
            <w:rFonts w:ascii="inherit" w:hAnsi="inherit"/>
            <w:sz w:val="24"/>
            <w:szCs w:val="24"/>
          </w:rPr>
          <w:t xml:space="preserve">is required </w:t>
        </w:r>
        <w:r w:rsidR="00601D97" w:rsidRPr="00601D97">
          <w:rPr>
            <w:rFonts w:ascii="inherit" w:hAnsi="inherit"/>
            <w:sz w:val="24"/>
            <w:szCs w:val="24"/>
          </w:rPr>
          <w:t>in order to define coordinated voltage stability control parameters of the remote-end HVDC converter stations including reactive power sharing ratio between the remote-end HVDC stations and their respective HVDC system. This study shall include robustness against control interactions during voltage disturbances</w:t>
        </w:r>
        <w:r w:rsidR="00072390">
          <w:rPr>
            <w:rFonts w:ascii="inherit" w:hAnsi="inherit"/>
            <w:sz w:val="24"/>
            <w:szCs w:val="24"/>
          </w:rPr>
          <w:t>.</w:t>
        </w:r>
        <w:r w:rsidR="00601D97" w:rsidRPr="00601D97">
          <w:rPr>
            <w:rFonts w:ascii="inherit" w:hAnsi="inherit"/>
            <w:sz w:val="24"/>
            <w:szCs w:val="24"/>
          </w:rPr>
          <w:t xml:space="preserve"> </w:t>
        </w:r>
        <w:r w:rsidR="00072390" w:rsidRPr="00072390">
          <w:rPr>
            <w:rFonts w:ascii="inherit" w:hAnsi="inherit"/>
            <w:sz w:val="24"/>
            <w:szCs w:val="24"/>
          </w:rPr>
          <w:t xml:space="preserve">The process for </w:t>
        </w:r>
        <w:r w:rsidR="00072390">
          <w:rPr>
            <w:rFonts w:ascii="inherit" w:hAnsi="inherit"/>
            <w:sz w:val="24"/>
            <w:szCs w:val="24"/>
          </w:rPr>
          <w:t xml:space="preserve">the </w:t>
        </w:r>
        <w:r w:rsidR="00072390" w:rsidRPr="00072390">
          <w:rPr>
            <w:rFonts w:ascii="inherit" w:hAnsi="inherit"/>
            <w:sz w:val="24"/>
            <w:szCs w:val="24"/>
          </w:rPr>
          <w:t>necessary stud</w:t>
        </w:r>
        <w:r w:rsidR="00072390">
          <w:rPr>
            <w:rFonts w:ascii="inherit" w:hAnsi="inherit"/>
            <w:sz w:val="24"/>
            <w:szCs w:val="24"/>
          </w:rPr>
          <w:t>y</w:t>
        </w:r>
        <w:r w:rsidR="00072390" w:rsidRPr="00072390">
          <w:rPr>
            <w:rFonts w:ascii="inherit" w:hAnsi="inherit"/>
            <w:sz w:val="24"/>
            <w:szCs w:val="24"/>
          </w:rPr>
          <w:t xml:space="preserve"> to be conducted and relevant data to </w:t>
        </w:r>
        <w:r w:rsidR="00072390" w:rsidRPr="00072390">
          <w:rPr>
            <w:rFonts w:ascii="inherit" w:hAnsi="inherit"/>
            <w:sz w:val="24"/>
            <w:szCs w:val="24"/>
          </w:rPr>
          <w:lastRenderedPageBreak/>
          <w:t xml:space="preserve">be provided by all grid users involved, as well as mitigating actions identified and implemented, shall be in accordance with the process in </w:t>
        </w:r>
        <w:r w:rsidR="00072390" w:rsidRPr="00BB390D">
          <w:rPr>
            <w:rFonts w:ascii="inherit" w:hAnsi="inherit"/>
            <w:sz w:val="24"/>
            <w:szCs w:val="24"/>
          </w:rPr>
          <w:fldChar w:fldCharType="begin"/>
        </w:r>
        <w:r w:rsidR="00072390" w:rsidRPr="00BB390D">
          <w:rPr>
            <w:rFonts w:ascii="inherit" w:hAnsi="inherit"/>
            <w:sz w:val="24"/>
            <w:szCs w:val="24"/>
          </w:rPr>
          <w:instrText xml:space="preserve"> REF _Ref153263121 \h  \* MERGEFORMAT </w:instrText>
        </w:r>
      </w:ins>
      <w:r w:rsidR="00072390" w:rsidRPr="00BB390D">
        <w:rPr>
          <w:rFonts w:ascii="inherit" w:hAnsi="inherit"/>
          <w:sz w:val="24"/>
          <w:szCs w:val="24"/>
        </w:rPr>
      </w:r>
      <w:ins w:id="1416" w:author="Author">
        <w:r w:rsidR="00072390" w:rsidRPr="00BB390D">
          <w:rPr>
            <w:rFonts w:ascii="inherit" w:hAnsi="inherit"/>
            <w:sz w:val="24"/>
            <w:szCs w:val="24"/>
          </w:rPr>
          <w:fldChar w:fldCharType="separate"/>
        </w:r>
        <w:r w:rsidR="00072390" w:rsidRPr="000830C9">
          <w:rPr>
            <w:rFonts w:ascii="inherit" w:hAnsi="inherit"/>
            <w:sz w:val="24"/>
            <w:szCs w:val="24"/>
          </w:rPr>
          <w:t>Article 29</w:t>
        </w:r>
        <w:r w:rsidR="00072390" w:rsidRPr="00BB390D">
          <w:rPr>
            <w:rFonts w:ascii="inherit" w:hAnsi="inherit"/>
            <w:sz w:val="24"/>
            <w:szCs w:val="24"/>
          </w:rPr>
          <w:fldChar w:fldCharType="end"/>
        </w:r>
        <w:r w:rsidR="00072390">
          <w:rPr>
            <w:rFonts w:ascii="inherit" w:hAnsi="inherit"/>
            <w:sz w:val="24"/>
            <w:szCs w:val="24"/>
          </w:rPr>
          <w:t>.</w:t>
        </w:r>
      </w:ins>
    </w:p>
    <w:p w14:paraId="471C5D0B" w14:textId="584459DF" w:rsidR="00AE476A" w:rsidRPr="005B3720" w:rsidRDefault="00BF5202" w:rsidP="00F37172">
      <w:pPr>
        <w:pStyle w:val="Heading2"/>
      </w:pPr>
      <w:bookmarkStart w:id="1417" w:name="_Ref153268853"/>
      <w:r w:rsidRPr="005B3720">
        <w:t>Article 49</w:t>
      </w:r>
      <w:bookmarkEnd w:id="1417"/>
    </w:p>
    <w:p w14:paraId="262A5B92" w14:textId="2D35D46F" w:rsidR="00AE476A" w:rsidRPr="00F37172" w:rsidRDefault="00BF5202" w:rsidP="00F37172">
      <w:pPr>
        <w:jc w:val="center"/>
        <w:rPr>
          <w:rFonts w:ascii="inherit" w:hAnsi="inherit"/>
          <w:b/>
          <w:bCs/>
          <w:sz w:val="24"/>
          <w:szCs w:val="24"/>
        </w:rPr>
      </w:pPr>
      <w:r w:rsidRPr="00F37172">
        <w:rPr>
          <w:rFonts w:ascii="inherit" w:hAnsi="inherit"/>
          <w:b/>
          <w:bCs/>
          <w:sz w:val="24"/>
          <w:szCs w:val="24"/>
        </w:rPr>
        <w:t>Network characteristics</w:t>
      </w:r>
    </w:p>
    <w:p w14:paraId="4207AB15" w14:textId="34962658" w:rsidR="00AE476A" w:rsidRPr="00B92EEC" w:rsidRDefault="00BF5202">
      <w:pPr>
        <w:spacing w:after="594"/>
        <w:ind w:left="-3"/>
        <w:rPr>
          <w:rFonts w:ascii="inherit" w:hAnsi="inherit"/>
          <w:sz w:val="24"/>
          <w:szCs w:val="24"/>
        </w:rPr>
      </w:pPr>
      <w:r w:rsidRPr="005B3720">
        <w:rPr>
          <w:rFonts w:ascii="inherit" w:hAnsi="inherit"/>
          <w:sz w:val="24"/>
          <w:szCs w:val="24"/>
        </w:rPr>
        <w:t xml:space="preserve">With regard to the network characteristics, the remote-end HVDC converter station owner shall provide relevant data to any </w:t>
      </w:r>
      <w:del w:id="1418" w:author="Author">
        <w:r w:rsidRPr="005B3720" w:rsidDel="003437EA">
          <w:rPr>
            <w:rFonts w:ascii="inherit" w:hAnsi="inherit"/>
            <w:sz w:val="24"/>
            <w:szCs w:val="24"/>
          </w:rPr>
          <w:delText>DC-</w:delText>
        </w:r>
      </w:del>
      <w:ins w:id="1419" w:author="Author">
        <w:r w:rsidR="003437EA">
          <w:rPr>
            <w:rFonts w:ascii="inherit" w:hAnsi="inherit"/>
            <w:sz w:val="24"/>
            <w:szCs w:val="24"/>
          </w:rPr>
          <w:t xml:space="preserve">asynchronously </w:t>
        </w:r>
      </w:ins>
      <w:r w:rsidRPr="005B3720">
        <w:rPr>
          <w:rFonts w:ascii="inherit" w:hAnsi="inherit"/>
          <w:sz w:val="24"/>
          <w:szCs w:val="24"/>
        </w:rPr>
        <w:t>connected power park module owner</w:t>
      </w:r>
      <w:ins w:id="1420" w:author="Author">
        <w:r w:rsidR="003437EA">
          <w:rPr>
            <w:rFonts w:ascii="inherit" w:hAnsi="inherit"/>
            <w:sz w:val="24"/>
            <w:szCs w:val="24"/>
          </w:rPr>
          <w:t xml:space="preserve">, </w:t>
        </w:r>
        <w:r w:rsidR="003437EA" w:rsidRPr="001D6AD9">
          <w:rPr>
            <w:rFonts w:ascii="inherit" w:hAnsi="inherit"/>
            <w:sz w:val="24"/>
            <w:szCs w:val="24"/>
          </w:rPr>
          <w:t>asynchronously connected demand facilit</w:t>
        </w:r>
        <w:r w:rsidR="003437EA">
          <w:rPr>
            <w:rFonts w:ascii="inherit" w:hAnsi="inherit"/>
            <w:sz w:val="24"/>
            <w:szCs w:val="24"/>
          </w:rPr>
          <w:t>y</w:t>
        </w:r>
        <w:r w:rsidR="003437EA" w:rsidRPr="001D6AD9">
          <w:rPr>
            <w:rFonts w:ascii="inherit" w:hAnsi="inherit"/>
            <w:sz w:val="24"/>
            <w:szCs w:val="24"/>
          </w:rPr>
          <w:t xml:space="preserve"> </w:t>
        </w:r>
        <w:r w:rsidR="003437EA">
          <w:rPr>
            <w:rFonts w:ascii="inherit" w:hAnsi="inherit"/>
            <w:sz w:val="24"/>
            <w:szCs w:val="24"/>
          </w:rPr>
          <w:t xml:space="preserve">owner, asynchronously connected power-to-gas demand unit owner </w:t>
        </w:r>
        <w:r w:rsidR="003437EA" w:rsidRPr="001D6AD9">
          <w:rPr>
            <w:rFonts w:ascii="inherit" w:hAnsi="inherit"/>
            <w:sz w:val="24"/>
            <w:szCs w:val="24"/>
          </w:rPr>
          <w:t>and asynchronously connected electricity storage module</w:t>
        </w:r>
        <w:r w:rsidR="003437EA" w:rsidRPr="005B3720">
          <w:rPr>
            <w:rFonts w:ascii="inherit" w:hAnsi="inherit"/>
            <w:sz w:val="24"/>
            <w:szCs w:val="24"/>
          </w:rPr>
          <w:t xml:space="preserve"> owner</w:t>
        </w:r>
      </w:ins>
      <w:r w:rsidRPr="005B3720">
        <w:rPr>
          <w:rFonts w:ascii="inherit" w:hAnsi="inherit"/>
          <w:sz w:val="24"/>
          <w:szCs w:val="24"/>
        </w:rPr>
        <w:t xml:space="preserve"> in accordance </w:t>
      </w:r>
      <w:r w:rsidRPr="00B92EEC">
        <w:rPr>
          <w:rFonts w:ascii="inherit" w:hAnsi="inherit"/>
          <w:sz w:val="24"/>
          <w:szCs w:val="24"/>
        </w:rPr>
        <w:t xml:space="preserve">with </w:t>
      </w:r>
      <w:r w:rsidR="00477C04" w:rsidRPr="00B92EEC">
        <w:rPr>
          <w:rFonts w:ascii="inherit" w:hAnsi="inherit"/>
          <w:sz w:val="24"/>
          <w:szCs w:val="24"/>
        </w:rPr>
        <w:fldChar w:fldCharType="begin"/>
      </w:r>
      <w:r w:rsidR="00477C04" w:rsidRPr="00B92EEC">
        <w:rPr>
          <w:rFonts w:ascii="inherit" w:hAnsi="inherit"/>
          <w:sz w:val="24"/>
          <w:szCs w:val="24"/>
        </w:rPr>
        <w:instrText xml:space="preserve"> REF _Ref153268494 \h </w:instrText>
      </w:r>
      <w:r w:rsidR="00B92EEC" w:rsidRPr="00B92EEC">
        <w:rPr>
          <w:rFonts w:ascii="inherit" w:hAnsi="inherit"/>
          <w:sz w:val="24"/>
          <w:szCs w:val="24"/>
        </w:rPr>
        <w:instrText xml:space="preserve"> \* MERGEFORMAT </w:instrText>
      </w:r>
      <w:r w:rsidR="00477C04" w:rsidRPr="00B92EEC">
        <w:rPr>
          <w:rFonts w:ascii="inherit" w:hAnsi="inherit"/>
          <w:sz w:val="24"/>
          <w:szCs w:val="24"/>
        </w:rPr>
      </w:r>
      <w:r w:rsidR="00477C04" w:rsidRPr="00B92EEC">
        <w:rPr>
          <w:rFonts w:ascii="inherit" w:hAnsi="inherit"/>
          <w:sz w:val="24"/>
          <w:szCs w:val="24"/>
        </w:rPr>
        <w:fldChar w:fldCharType="separate"/>
      </w:r>
      <w:r w:rsidR="000830C9" w:rsidRPr="000830C9">
        <w:rPr>
          <w:rFonts w:ascii="inherit" w:hAnsi="inherit"/>
          <w:sz w:val="24"/>
          <w:szCs w:val="24"/>
        </w:rPr>
        <w:t>Article 42</w:t>
      </w:r>
      <w:r w:rsidR="00477C04" w:rsidRPr="00B92EEC">
        <w:rPr>
          <w:rFonts w:ascii="inherit" w:hAnsi="inherit"/>
          <w:sz w:val="24"/>
          <w:szCs w:val="24"/>
        </w:rPr>
        <w:fldChar w:fldCharType="end"/>
      </w:r>
      <w:r w:rsidRPr="00B92EEC">
        <w:rPr>
          <w:rFonts w:ascii="inherit" w:hAnsi="inherit"/>
          <w:sz w:val="24"/>
          <w:szCs w:val="24"/>
        </w:rPr>
        <w:t>.</w:t>
      </w:r>
    </w:p>
    <w:p w14:paraId="3B3B2390" w14:textId="6C84691D" w:rsidR="00AE476A" w:rsidRPr="005B3720" w:rsidRDefault="00BF5202" w:rsidP="00F37172">
      <w:pPr>
        <w:pStyle w:val="Heading2"/>
      </w:pPr>
      <w:bookmarkStart w:id="1421" w:name="_Ref153265485"/>
      <w:r w:rsidRPr="005B3720">
        <w:t>Article 50</w:t>
      </w:r>
      <w:bookmarkEnd w:id="1421"/>
    </w:p>
    <w:p w14:paraId="66D02A78" w14:textId="4556AA84" w:rsidR="00AE476A" w:rsidRPr="00F37172" w:rsidRDefault="00BF5202" w:rsidP="00F37172">
      <w:pPr>
        <w:jc w:val="center"/>
        <w:rPr>
          <w:rFonts w:ascii="inherit" w:hAnsi="inherit"/>
          <w:b/>
          <w:bCs/>
          <w:sz w:val="24"/>
          <w:szCs w:val="24"/>
        </w:rPr>
      </w:pPr>
      <w:r w:rsidRPr="00F37172">
        <w:rPr>
          <w:rFonts w:ascii="inherit" w:hAnsi="inherit"/>
          <w:b/>
          <w:bCs/>
          <w:sz w:val="24"/>
          <w:szCs w:val="24"/>
        </w:rPr>
        <w:t>Power quality</w:t>
      </w:r>
    </w:p>
    <w:p w14:paraId="5AFA31A8" w14:textId="198142F1" w:rsidR="00AE476A" w:rsidRPr="00B92EEC" w:rsidRDefault="00BF5202">
      <w:pPr>
        <w:ind w:left="-3"/>
        <w:rPr>
          <w:rFonts w:ascii="inherit" w:hAnsi="inherit"/>
          <w:sz w:val="24"/>
          <w:szCs w:val="24"/>
        </w:rPr>
      </w:pPr>
      <w:r w:rsidRPr="005B3720">
        <w:rPr>
          <w:rFonts w:ascii="inherit" w:hAnsi="inherit"/>
          <w:sz w:val="24"/>
          <w:szCs w:val="24"/>
        </w:rPr>
        <w:t xml:space="preserve">Remote-end HVDC converter station owners shall ensure that their connection to the network does not result in a level of distortion or fluctuation of the supply voltage on the network, at the connection point, exceeding the level allocated to them by the relevant system operator, in coordination with the relevant TSO. The necessary contribution from grid users to the associated studies shall not be unreasonably withheld, including from, but not limited to, existing </w:t>
      </w:r>
      <w:del w:id="1422" w:author="Author">
        <w:r w:rsidRPr="005B3720" w:rsidDel="000C529A">
          <w:rPr>
            <w:rFonts w:ascii="inherit" w:hAnsi="inherit"/>
            <w:sz w:val="24"/>
            <w:szCs w:val="24"/>
          </w:rPr>
          <w:delText>DC-</w:delText>
        </w:r>
      </w:del>
      <w:ins w:id="1423" w:author="Author">
        <w:r w:rsidR="000C529A">
          <w:rPr>
            <w:rFonts w:ascii="inherit" w:hAnsi="inherit"/>
            <w:sz w:val="24"/>
            <w:szCs w:val="24"/>
          </w:rPr>
          <w:t>asynchronously</w:t>
        </w:r>
      </w:ins>
      <w:r w:rsidRPr="005B3720">
        <w:rPr>
          <w:rFonts w:ascii="inherit" w:hAnsi="inherit"/>
          <w:sz w:val="24"/>
          <w:szCs w:val="24"/>
        </w:rPr>
        <w:t xml:space="preserve"> connected power park modules</w:t>
      </w:r>
      <w:ins w:id="1424" w:author="Author">
        <w:r w:rsidR="000C529A">
          <w:rPr>
            <w:rFonts w:ascii="inherit" w:hAnsi="inherit"/>
            <w:sz w:val="24"/>
            <w:szCs w:val="24"/>
          </w:rPr>
          <w:t>,</w:t>
        </w:r>
      </w:ins>
      <w:r w:rsidRPr="005B3720">
        <w:rPr>
          <w:rFonts w:ascii="inherit" w:hAnsi="inherit"/>
          <w:sz w:val="24"/>
          <w:szCs w:val="24"/>
        </w:rPr>
        <w:t xml:space="preserve"> </w:t>
      </w:r>
      <w:ins w:id="1425" w:author="Author">
        <w:r w:rsidR="000C529A" w:rsidRPr="000C529A">
          <w:rPr>
            <w:rFonts w:ascii="inherit" w:hAnsi="inherit"/>
            <w:sz w:val="24"/>
            <w:szCs w:val="24"/>
          </w:rPr>
          <w:t>asynchronously connected demand facilit</w:t>
        </w:r>
        <w:r w:rsidR="000C529A">
          <w:rPr>
            <w:rFonts w:ascii="inherit" w:hAnsi="inherit"/>
            <w:sz w:val="24"/>
            <w:szCs w:val="24"/>
          </w:rPr>
          <w:t>ies</w:t>
        </w:r>
        <w:r w:rsidR="000C529A" w:rsidRPr="000C529A">
          <w:rPr>
            <w:rFonts w:ascii="inherit" w:hAnsi="inherit"/>
            <w:sz w:val="24"/>
            <w:szCs w:val="24"/>
          </w:rPr>
          <w:t>, asynchronously connected power-to-gas demand unit</w:t>
        </w:r>
        <w:r w:rsidR="000C529A">
          <w:rPr>
            <w:rFonts w:ascii="inherit" w:hAnsi="inherit"/>
            <w:sz w:val="24"/>
            <w:szCs w:val="24"/>
          </w:rPr>
          <w:t xml:space="preserve">s, </w:t>
        </w:r>
        <w:r w:rsidR="000C529A" w:rsidRPr="000C529A">
          <w:rPr>
            <w:rFonts w:ascii="inherit" w:hAnsi="inherit"/>
            <w:sz w:val="24"/>
            <w:szCs w:val="24"/>
          </w:rPr>
          <w:t>asynchronously connected electricity storage module</w:t>
        </w:r>
        <w:r w:rsidR="000C529A">
          <w:rPr>
            <w:rFonts w:ascii="inherit" w:hAnsi="inherit"/>
            <w:sz w:val="24"/>
            <w:szCs w:val="24"/>
          </w:rPr>
          <w:t xml:space="preserve">s </w:t>
        </w:r>
      </w:ins>
      <w:r w:rsidRPr="005B3720">
        <w:rPr>
          <w:rFonts w:ascii="inherit" w:hAnsi="inherit"/>
          <w:sz w:val="24"/>
          <w:szCs w:val="24"/>
        </w:rPr>
        <w:t xml:space="preserve">and existing HVDC systems. The process for necessary studies to be conducted and relevant data to be provided by all grid users involved, as well as mitigating actions identified and implemented shall be in accordance with the process provided </w:t>
      </w:r>
      <w:r w:rsidRPr="00B92EEC">
        <w:rPr>
          <w:rFonts w:ascii="inherit" w:hAnsi="inherit"/>
          <w:sz w:val="24"/>
          <w:szCs w:val="24"/>
        </w:rPr>
        <w:t xml:space="preserve">for in </w:t>
      </w:r>
      <w:r w:rsidR="00477C04" w:rsidRPr="00B92EEC">
        <w:rPr>
          <w:rFonts w:ascii="inherit" w:hAnsi="inherit"/>
          <w:sz w:val="24"/>
          <w:szCs w:val="24"/>
        </w:rPr>
        <w:fldChar w:fldCharType="begin"/>
      </w:r>
      <w:r w:rsidR="00477C04" w:rsidRPr="00B92EEC">
        <w:rPr>
          <w:rFonts w:ascii="inherit" w:hAnsi="inherit"/>
          <w:sz w:val="24"/>
          <w:szCs w:val="24"/>
        </w:rPr>
        <w:instrText xml:space="preserve"> REF _Ref153263121 \h </w:instrText>
      </w:r>
      <w:r w:rsidR="00B92EEC" w:rsidRPr="00B92EEC">
        <w:rPr>
          <w:rFonts w:ascii="inherit" w:hAnsi="inherit"/>
          <w:sz w:val="24"/>
          <w:szCs w:val="24"/>
        </w:rPr>
        <w:instrText xml:space="preserve"> \* MERGEFORMAT </w:instrText>
      </w:r>
      <w:r w:rsidR="00477C04" w:rsidRPr="00B92EEC">
        <w:rPr>
          <w:rFonts w:ascii="inherit" w:hAnsi="inherit"/>
          <w:sz w:val="24"/>
          <w:szCs w:val="24"/>
        </w:rPr>
      </w:r>
      <w:r w:rsidR="00477C04" w:rsidRPr="00B92EEC">
        <w:rPr>
          <w:rFonts w:ascii="inherit" w:hAnsi="inherit"/>
          <w:sz w:val="24"/>
          <w:szCs w:val="24"/>
        </w:rPr>
        <w:fldChar w:fldCharType="separate"/>
      </w:r>
      <w:r w:rsidR="000830C9" w:rsidRPr="000830C9">
        <w:rPr>
          <w:rFonts w:ascii="inherit" w:hAnsi="inherit"/>
          <w:sz w:val="24"/>
          <w:szCs w:val="24"/>
        </w:rPr>
        <w:t>Article 29</w:t>
      </w:r>
      <w:r w:rsidR="00477C04" w:rsidRPr="00B92EEC">
        <w:rPr>
          <w:rFonts w:ascii="inherit" w:hAnsi="inherit"/>
          <w:sz w:val="24"/>
          <w:szCs w:val="24"/>
        </w:rPr>
        <w:fldChar w:fldCharType="end"/>
      </w:r>
      <w:r w:rsidRPr="00B92EEC">
        <w:rPr>
          <w:rFonts w:ascii="inherit" w:hAnsi="inherit"/>
          <w:sz w:val="24"/>
          <w:szCs w:val="24"/>
        </w:rPr>
        <w:t xml:space="preserve">. </w:t>
      </w:r>
    </w:p>
    <w:p w14:paraId="4B4FE1BB" w14:textId="28D86AFD" w:rsidR="00AE476A" w:rsidRPr="005B3720" w:rsidRDefault="00BF5202">
      <w:pPr>
        <w:spacing w:after="167" w:line="265" w:lineRule="auto"/>
        <w:ind w:left="3844" w:right="3837"/>
        <w:jc w:val="center"/>
        <w:rPr>
          <w:rFonts w:ascii="inherit" w:hAnsi="inherit"/>
          <w:sz w:val="24"/>
          <w:szCs w:val="24"/>
        </w:rPr>
      </w:pPr>
      <w:r w:rsidRPr="005B3720">
        <w:rPr>
          <w:rFonts w:ascii="inherit" w:hAnsi="inherit"/>
          <w:sz w:val="24"/>
          <w:szCs w:val="24"/>
        </w:rPr>
        <w:t>TITLE IV</w:t>
      </w:r>
    </w:p>
    <w:p w14:paraId="5293ABC2" w14:textId="118D2801" w:rsidR="00AE476A" w:rsidRPr="005B3720" w:rsidRDefault="00BF5202">
      <w:pPr>
        <w:spacing w:after="285" w:line="270" w:lineRule="auto"/>
        <w:ind w:left="119" w:right="111"/>
        <w:jc w:val="center"/>
        <w:rPr>
          <w:rFonts w:ascii="inherit" w:hAnsi="inherit"/>
          <w:sz w:val="24"/>
          <w:szCs w:val="24"/>
        </w:rPr>
      </w:pPr>
      <w:r w:rsidRPr="005B3720">
        <w:rPr>
          <w:rFonts w:ascii="inherit" w:hAnsi="inherit"/>
          <w:b/>
          <w:sz w:val="24"/>
          <w:szCs w:val="24"/>
        </w:rPr>
        <w:t>INFORMATION EXCHANGE AND COORDINATION</w:t>
      </w:r>
    </w:p>
    <w:p w14:paraId="06310FBD" w14:textId="6F447BC3" w:rsidR="00AE476A" w:rsidRPr="005B3720" w:rsidRDefault="00BF5202" w:rsidP="00E27849">
      <w:pPr>
        <w:pStyle w:val="Heading2"/>
      </w:pPr>
      <w:r w:rsidRPr="005B3720">
        <w:t>Article 51</w:t>
      </w:r>
    </w:p>
    <w:p w14:paraId="23358C78" w14:textId="314CDA08" w:rsidR="00AE476A" w:rsidRPr="00E27849" w:rsidRDefault="00BF5202" w:rsidP="00E27849">
      <w:pPr>
        <w:jc w:val="center"/>
        <w:rPr>
          <w:rFonts w:ascii="inherit" w:hAnsi="inherit"/>
          <w:b/>
          <w:bCs/>
          <w:sz w:val="24"/>
          <w:szCs w:val="24"/>
        </w:rPr>
      </w:pPr>
      <w:r w:rsidRPr="00E27849">
        <w:rPr>
          <w:rFonts w:ascii="inherit" w:hAnsi="inherit"/>
          <w:b/>
          <w:bCs/>
          <w:sz w:val="24"/>
          <w:szCs w:val="24"/>
        </w:rPr>
        <w:t>Operation of HVDC systems</w:t>
      </w:r>
    </w:p>
    <w:p w14:paraId="585AA405" w14:textId="77777777" w:rsidR="00AE476A" w:rsidRPr="005B3720" w:rsidRDefault="00BF5202" w:rsidP="00D70247">
      <w:pPr>
        <w:numPr>
          <w:ilvl w:val="0"/>
          <w:numId w:val="54"/>
        </w:numPr>
        <w:spacing w:after="316"/>
        <w:rPr>
          <w:rFonts w:ascii="inherit" w:hAnsi="inherit"/>
          <w:sz w:val="24"/>
          <w:szCs w:val="24"/>
        </w:rPr>
      </w:pPr>
      <w:bookmarkStart w:id="1426" w:name="_Ref153282846"/>
      <w:r w:rsidRPr="005B3720">
        <w:rPr>
          <w:rFonts w:ascii="inherit" w:hAnsi="inherit"/>
          <w:sz w:val="24"/>
          <w:szCs w:val="24"/>
        </w:rPr>
        <w:t>With regard to instrumentation for the operation, each HVDC converter unit of an HVDC system shall be equipped with an automatic controller capable of receiving instructions from the relevant system operator and from the relevant TSO. This automatic controller shall be capable of operating the HVDC converter units of the HVDC system in a coordinated way. The relevant system operator shall specify the automatic controller hierarchy per HVDC converter unit.</w:t>
      </w:r>
      <w:bookmarkEnd w:id="1426"/>
      <w:r w:rsidRPr="005B3720">
        <w:rPr>
          <w:rFonts w:ascii="inherit" w:hAnsi="inherit"/>
          <w:sz w:val="24"/>
          <w:szCs w:val="24"/>
        </w:rPr>
        <w:t xml:space="preserve"> </w:t>
      </w:r>
    </w:p>
    <w:p w14:paraId="28533826" w14:textId="6DBE94EF" w:rsidR="00AE476A" w:rsidRPr="005B3720" w:rsidRDefault="00BF5202" w:rsidP="00D70247">
      <w:pPr>
        <w:numPr>
          <w:ilvl w:val="0"/>
          <w:numId w:val="54"/>
        </w:numPr>
        <w:spacing w:after="199"/>
        <w:rPr>
          <w:rFonts w:ascii="inherit" w:hAnsi="inherit"/>
          <w:sz w:val="24"/>
          <w:szCs w:val="24"/>
        </w:rPr>
      </w:pPr>
      <w:r w:rsidRPr="005B3720">
        <w:rPr>
          <w:rFonts w:ascii="inherit" w:hAnsi="inherit"/>
          <w:sz w:val="24"/>
          <w:szCs w:val="24"/>
        </w:rPr>
        <w:t xml:space="preserve">The automatic controller of the HVDC system referred to in paragraph </w:t>
      </w:r>
      <w:r w:rsidR="002415CF">
        <w:rPr>
          <w:rFonts w:ascii="inherit" w:hAnsi="inherit"/>
          <w:sz w:val="24"/>
          <w:szCs w:val="24"/>
        </w:rPr>
        <w:fldChar w:fldCharType="begin"/>
      </w:r>
      <w:r w:rsidR="002415CF">
        <w:rPr>
          <w:rFonts w:ascii="inherit" w:hAnsi="inherit"/>
          <w:sz w:val="24"/>
          <w:szCs w:val="24"/>
        </w:rPr>
        <w:instrText xml:space="preserve"> REF _Ref153282846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shall be capable of sending the following signal types to the relevant system operator: </w:t>
      </w:r>
    </w:p>
    <w:p w14:paraId="1B9DC59A" w14:textId="77777777" w:rsidR="00AE476A" w:rsidRPr="005B3720" w:rsidRDefault="00BF5202" w:rsidP="00D70247">
      <w:pPr>
        <w:numPr>
          <w:ilvl w:val="0"/>
          <w:numId w:val="55"/>
        </w:numPr>
        <w:ind w:hanging="295"/>
        <w:rPr>
          <w:rFonts w:ascii="inherit" w:hAnsi="inherit"/>
          <w:sz w:val="24"/>
          <w:szCs w:val="24"/>
        </w:rPr>
      </w:pPr>
      <w:r w:rsidRPr="005B3720">
        <w:rPr>
          <w:rFonts w:ascii="inherit" w:hAnsi="inherit"/>
          <w:sz w:val="24"/>
          <w:szCs w:val="24"/>
        </w:rPr>
        <w:t xml:space="preserve">operational signals, providing at least the following: </w:t>
      </w:r>
    </w:p>
    <w:p w14:paraId="0EB2567A" w14:textId="77777777" w:rsidR="00AE476A" w:rsidRPr="005B3720" w:rsidRDefault="00BF5202" w:rsidP="00D70247">
      <w:pPr>
        <w:numPr>
          <w:ilvl w:val="1"/>
          <w:numId w:val="55"/>
        </w:numPr>
        <w:ind w:hanging="427"/>
        <w:rPr>
          <w:rFonts w:ascii="inherit" w:hAnsi="inherit"/>
          <w:sz w:val="24"/>
          <w:szCs w:val="24"/>
        </w:rPr>
      </w:pPr>
      <w:r w:rsidRPr="005B3720">
        <w:rPr>
          <w:rFonts w:ascii="inherit" w:hAnsi="inherit"/>
          <w:sz w:val="24"/>
          <w:szCs w:val="24"/>
        </w:rPr>
        <w:t xml:space="preserve">start-up signals; </w:t>
      </w:r>
    </w:p>
    <w:p w14:paraId="6AAC3C44" w14:textId="77777777" w:rsidR="00AE476A" w:rsidRPr="005B3720" w:rsidRDefault="00BF5202" w:rsidP="00D70247">
      <w:pPr>
        <w:numPr>
          <w:ilvl w:val="1"/>
          <w:numId w:val="55"/>
        </w:numPr>
        <w:spacing w:after="192"/>
        <w:ind w:hanging="427"/>
        <w:rPr>
          <w:rFonts w:ascii="inherit" w:hAnsi="inherit"/>
          <w:sz w:val="24"/>
          <w:szCs w:val="24"/>
        </w:rPr>
      </w:pPr>
      <w:r w:rsidRPr="005B3720">
        <w:rPr>
          <w:rFonts w:ascii="inherit" w:hAnsi="inherit"/>
          <w:sz w:val="24"/>
          <w:szCs w:val="24"/>
        </w:rPr>
        <w:lastRenderedPageBreak/>
        <w:t xml:space="preserve">AC and DC voltage measurements; </w:t>
      </w:r>
    </w:p>
    <w:p w14:paraId="6C90F483" w14:textId="77777777" w:rsidR="00AE476A" w:rsidRPr="005B3720" w:rsidRDefault="00BF5202" w:rsidP="00D70247">
      <w:pPr>
        <w:numPr>
          <w:ilvl w:val="1"/>
          <w:numId w:val="55"/>
        </w:numPr>
        <w:ind w:hanging="427"/>
        <w:rPr>
          <w:rFonts w:ascii="inherit" w:hAnsi="inherit"/>
          <w:sz w:val="24"/>
          <w:szCs w:val="24"/>
        </w:rPr>
      </w:pPr>
      <w:r w:rsidRPr="005B3720">
        <w:rPr>
          <w:rFonts w:ascii="inherit" w:hAnsi="inherit"/>
          <w:sz w:val="24"/>
          <w:szCs w:val="24"/>
        </w:rPr>
        <w:t xml:space="preserve">AC and DC current measurements; </w:t>
      </w:r>
    </w:p>
    <w:p w14:paraId="10013071" w14:textId="77777777" w:rsidR="00AE476A" w:rsidRPr="005B3720" w:rsidRDefault="00BF5202" w:rsidP="00D70247">
      <w:pPr>
        <w:numPr>
          <w:ilvl w:val="1"/>
          <w:numId w:val="55"/>
        </w:numPr>
        <w:ind w:hanging="427"/>
        <w:rPr>
          <w:rFonts w:ascii="inherit" w:hAnsi="inherit"/>
          <w:sz w:val="24"/>
          <w:szCs w:val="24"/>
        </w:rPr>
      </w:pPr>
      <w:r w:rsidRPr="005B3720">
        <w:rPr>
          <w:rFonts w:ascii="inherit" w:hAnsi="inherit"/>
          <w:sz w:val="24"/>
          <w:szCs w:val="24"/>
        </w:rPr>
        <w:t xml:space="preserve">active and reactive power measurements on the AC side; </w:t>
      </w:r>
    </w:p>
    <w:p w14:paraId="18AC136E" w14:textId="77777777" w:rsidR="00AE476A" w:rsidRPr="005B3720" w:rsidRDefault="00BF5202" w:rsidP="00D70247">
      <w:pPr>
        <w:numPr>
          <w:ilvl w:val="1"/>
          <w:numId w:val="55"/>
        </w:numPr>
        <w:ind w:hanging="427"/>
        <w:rPr>
          <w:rFonts w:ascii="inherit" w:hAnsi="inherit"/>
          <w:sz w:val="24"/>
          <w:szCs w:val="24"/>
        </w:rPr>
      </w:pPr>
      <w:r w:rsidRPr="005B3720">
        <w:rPr>
          <w:rFonts w:ascii="inherit" w:hAnsi="inherit"/>
          <w:sz w:val="24"/>
          <w:szCs w:val="24"/>
        </w:rPr>
        <w:t xml:space="preserve">DC power measurements; </w:t>
      </w:r>
    </w:p>
    <w:p w14:paraId="1C72152A" w14:textId="77777777" w:rsidR="00AE476A" w:rsidRPr="005B3720" w:rsidRDefault="00BF5202" w:rsidP="00D70247">
      <w:pPr>
        <w:numPr>
          <w:ilvl w:val="1"/>
          <w:numId w:val="55"/>
        </w:numPr>
        <w:spacing w:after="192"/>
        <w:ind w:hanging="427"/>
        <w:rPr>
          <w:rFonts w:ascii="inherit" w:hAnsi="inherit"/>
          <w:sz w:val="24"/>
          <w:szCs w:val="24"/>
        </w:rPr>
      </w:pPr>
      <w:r w:rsidRPr="005B3720">
        <w:rPr>
          <w:rFonts w:ascii="inherit" w:hAnsi="inherit"/>
          <w:sz w:val="24"/>
          <w:szCs w:val="24"/>
        </w:rPr>
        <w:t xml:space="preserve">HVDC converter unit level operation in a multi-pole type HVDC converter; </w:t>
      </w:r>
    </w:p>
    <w:p w14:paraId="5FA2BA8E" w14:textId="77777777" w:rsidR="00AE476A" w:rsidRPr="005B3720" w:rsidRDefault="00BF5202" w:rsidP="00D70247">
      <w:pPr>
        <w:numPr>
          <w:ilvl w:val="1"/>
          <w:numId w:val="55"/>
        </w:numPr>
        <w:spacing w:after="193"/>
        <w:ind w:hanging="427"/>
        <w:rPr>
          <w:rFonts w:ascii="inherit" w:hAnsi="inherit"/>
          <w:sz w:val="24"/>
          <w:szCs w:val="24"/>
        </w:rPr>
      </w:pPr>
      <w:r w:rsidRPr="005B3720">
        <w:rPr>
          <w:rFonts w:ascii="inherit" w:hAnsi="inherit"/>
          <w:sz w:val="24"/>
          <w:szCs w:val="24"/>
        </w:rPr>
        <w:t xml:space="preserve">elements and topology status; and </w:t>
      </w:r>
    </w:p>
    <w:p w14:paraId="00DBD2AD" w14:textId="77777777" w:rsidR="00AE476A" w:rsidRPr="005B3720" w:rsidRDefault="00BF5202" w:rsidP="00D70247">
      <w:pPr>
        <w:numPr>
          <w:ilvl w:val="1"/>
          <w:numId w:val="55"/>
        </w:numPr>
        <w:spacing w:after="192"/>
        <w:ind w:hanging="427"/>
        <w:rPr>
          <w:rFonts w:ascii="inherit" w:hAnsi="inherit"/>
          <w:sz w:val="24"/>
          <w:szCs w:val="24"/>
        </w:rPr>
      </w:pPr>
      <w:r w:rsidRPr="005B3720">
        <w:rPr>
          <w:rFonts w:ascii="inherit" w:hAnsi="inherit"/>
          <w:sz w:val="24"/>
          <w:szCs w:val="24"/>
        </w:rPr>
        <w:t xml:space="preserve">FSM, LFSM-O and LFSM-U active power ranges. </w:t>
      </w:r>
    </w:p>
    <w:p w14:paraId="0C2DD858" w14:textId="77777777" w:rsidR="00AE476A" w:rsidRPr="005B3720" w:rsidRDefault="00BF5202" w:rsidP="00D70247">
      <w:pPr>
        <w:numPr>
          <w:ilvl w:val="0"/>
          <w:numId w:val="55"/>
        </w:numPr>
        <w:ind w:hanging="295"/>
        <w:rPr>
          <w:rFonts w:ascii="inherit" w:hAnsi="inherit"/>
          <w:sz w:val="24"/>
          <w:szCs w:val="24"/>
        </w:rPr>
      </w:pPr>
      <w:r w:rsidRPr="005B3720">
        <w:rPr>
          <w:rFonts w:ascii="inherit" w:hAnsi="inherit"/>
          <w:sz w:val="24"/>
          <w:szCs w:val="24"/>
        </w:rPr>
        <w:t xml:space="preserve">alarm signals, providing at least the following: </w:t>
      </w:r>
    </w:p>
    <w:p w14:paraId="55D162DD" w14:textId="77777777" w:rsidR="00AE476A" w:rsidRPr="005B3720" w:rsidRDefault="00BF5202" w:rsidP="00D70247">
      <w:pPr>
        <w:numPr>
          <w:ilvl w:val="1"/>
          <w:numId w:val="55"/>
        </w:numPr>
        <w:spacing w:after="193"/>
        <w:ind w:hanging="427"/>
        <w:rPr>
          <w:rFonts w:ascii="inherit" w:hAnsi="inherit"/>
          <w:sz w:val="24"/>
          <w:szCs w:val="24"/>
        </w:rPr>
      </w:pPr>
      <w:r w:rsidRPr="005B3720">
        <w:rPr>
          <w:rFonts w:ascii="inherit" w:hAnsi="inherit"/>
          <w:sz w:val="24"/>
          <w:szCs w:val="24"/>
        </w:rPr>
        <w:t xml:space="preserve">emergency blocking; </w:t>
      </w:r>
    </w:p>
    <w:p w14:paraId="5CCA94C8" w14:textId="77777777" w:rsidR="00AE476A" w:rsidRPr="005B3720" w:rsidRDefault="00BF5202" w:rsidP="00D70247">
      <w:pPr>
        <w:numPr>
          <w:ilvl w:val="1"/>
          <w:numId w:val="55"/>
        </w:numPr>
        <w:spacing w:after="192"/>
        <w:ind w:hanging="427"/>
        <w:rPr>
          <w:rFonts w:ascii="inherit" w:hAnsi="inherit"/>
          <w:sz w:val="24"/>
          <w:szCs w:val="24"/>
        </w:rPr>
      </w:pPr>
      <w:r w:rsidRPr="005B3720">
        <w:rPr>
          <w:rFonts w:ascii="inherit" w:hAnsi="inherit"/>
          <w:sz w:val="24"/>
          <w:szCs w:val="24"/>
        </w:rPr>
        <w:t xml:space="preserve">ramp blocking; </w:t>
      </w:r>
    </w:p>
    <w:p w14:paraId="62BAB2BE" w14:textId="77777777" w:rsidR="00AE476A" w:rsidRPr="005B3720" w:rsidRDefault="00BF5202" w:rsidP="00D70247">
      <w:pPr>
        <w:numPr>
          <w:ilvl w:val="1"/>
          <w:numId w:val="55"/>
        </w:numPr>
        <w:ind w:hanging="427"/>
        <w:rPr>
          <w:rFonts w:ascii="inherit" w:hAnsi="inherit"/>
          <w:sz w:val="24"/>
          <w:szCs w:val="24"/>
        </w:rPr>
      </w:pPr>
      <w:r w:rsidRPr="005B3720">
        <w:rPr>
          <w:rFonts w:ascii="inherit" w:hAnsi="inherit"/>
          <w:sz w:val="24"/>
          <w:szCs w:val="24"/>
        </w:rPr>
        <w:t xml:space="preserve">fast active power reversal. </w:t>
      </w:r>
    </w:p>
    <w:p w14:paraId="2F68070E" w14:textId="1979D71A" w:rsidR="00AE476A" w:rsidRPr="005B3720" w:rsidRDefault="008B0976" w:rsidP="00D70247">
      <w:pPr>
        <w:numPr>
          <w:ilvl w:val="0"/>
          <w:numId w:val="54"/>
        </w:numPr>
        <w:spacing w:after="199"/>
        <w:rPr>
          <w:rFonts w:ascii="inherit" w:hAnsi="inherit"/>
          <w:sz w:val="24"/>
          <w:szCs w:val="24"/>
        </w:rPr>
      </w:pPr>
      <w:commentRangeStart w:id="1427"/>
      <w:ins w:id="1428" w:author="Author">
        <w:r>
          <w:rPr>
            <w:rFonts w:ascii="inherit" w:hAnsi="inherit"/>
            <w:sz w:val="24"/>
            <w:szCs w:val="24"/>
          </w:rPr>
          <w:t>If specified by the relevant TSO, t</w:t>
        </w:r>
      </w:ins>
      <w:del w:id="1429" w:author="Author">
        <w:r w:rsidR="00BF5202" w:rsidRPr="005B3720">
          <w:rPr>
            <w:rFonts w:ascii="inherit" w:hAnsi="inherit"/>
            <w:sz w:val="24"/>
            <w:szCs w:val="24"/>
          </w:rPr>
          <w:delText>T</w:delText>
        </w:r>
      </w:del>
      <w:r w:rsidR="00BF5202" w:rsidRPr="005B3720">
        <w:rPr>
          <w:rFonts w:ascii="inherit" w:hAnsi="inherit"/>
          <w:sz w:val="24"/>
          <w:szCs w:val="24"/>
        </w:rPr>
        <w:t xml:space="preserve">he </w:t>
      </w:r>
      <w:commentRangeEnd w:id="1427"/>
      <w:r w:rsidR="00232699">
        <w:rPr>
          <w:rStyle w:val="CommentReference"/>
        </w:rPr>
        <w:commentReference w:id="1427"/>
      </w:r>
      <w:r w:rsidR="00BF5202" w:rsidRPr="005B3720">
        <w:rPr>
          <w:rFonts w:ascii="inherit" w:hAnsi="inherit"/>
          <w:sz w:val="24"/>
          <w:szCs w:val="24"/>
        </w:rPr>
        <w:t xml:space="preserve">automatic controller referred to in paragraph </w:t>
      </w:r>
      <w:r w:rsidR="002415CF">
        <w:rPr>
          <w:rFonts w:ascii="inherit" w:hAnsi="inherit"/>
          <w:sz w:val="24"/>
          <w:szCs w:val="24"/>
        </w:rPr>
        <w:fldChar w:fldCharType="begin"/>
      </w:r>
      <w:r w:rsidR="002415CF">
        <w:rPr>
          <w:rFonts w:ascii="inherit" w:hAnsi="inherit"/>
          <w:sz w:val="24"/>
          <w:szCs w:val="24"/>
        </w:rPr>
        <w:instrText xml:space="preserve"> REF _Ref153282846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00BF5202" w:rsidRPr="005B3720">
        <w:rPr>
          <w:rFonts w:ascii="inherit" w:hAnsi="inherit"/>
          <w:sz w:val="24"/>
          <w:szCs w:val="24"/>
        </w:rPr>
        <w:t xml:space="preserve"> shall be capable of receiving the following signal types from the relevant system operator: </w:t>
      </w:r>
    </w:p>
    <w:p w14:paraId="44E36A5E" w14:textId="77777777" w:rsidR="00AE476A" w:rsidRPr="005B3720" w:rsidRDefault="00BF5202" w:rsidP="00D70247">
      <w:pPr>
        <w:numPr>
          <w:ilvl w:val="0"/>
          <w:numId w:val="56"/>
        </w:numPr>
        <w:ind w:hanging="295"/>
        <w:rPr>
          <w:rFonts w:ascii="inherit" w:hAnsi="inherit"/>
          <w:sz w:val="24"/>
          <w:szCs w:val="24"/>
        </w:rPr>
      </w:pPr>
      <w:r w:rsidRPr="005B3720">
        <w:rPr>
          <w:rFonts w:ascii="inherit" w:hAnsi="inherit"/>
          <w:sz w:val="24"/>
          <w:szCs w:val="24"/>
        </w:rPr>
        <w:t xml:space="preserve">operational signals, receiving at least the following: </w:t>
      </w:r>
    </w:p>
    <w:p w14:paraId="63748086" w14:textId="77777777" w:rsidR="00AE476A" w:rsidRPr="005B3720" w:rsidRDefault="00BF5202" w:rsidP="00D70247">
      <w:pPr>
        <w:numPr>
          <w:ilvl w:val="1"/>
          <w:numId w:val="56"/>
        </w:numPr>
        <w:spacing w:after="193"/>
        <w:ind w:hanging="381"/>
        <w:rPr>
          <w:rFonts w:ascii="inherit" w:hAnsi="inherit"/>
          <w:sz w:val="24"/>
          <w:szCs w:val="24"/>
        </w:rPr>
      </w:pPr>
      <w:r w:rsidRPr="005B3720">
        <w:rPr>
          <w:rFonts w:ascii="inherit" w:hAnsi="inherit"/>
          <w:sz w:val="24"/>
          <w:szCs w:val="24"/>
        </w:rPr>
        <w:t xml:space="preserve">start-up command; </w:t>
      </w:r>
    </w:p>
    <w:p w14:paraId="07736F7F" w14:textId="77777777" w:rsidR="00AE476A" w:rsidRPr="005B3720" w:rsidRDefault="00BF5202" w:rsidP="00D70247">
      <w:pPr>
        <w:numPr>
          <w:ilvl w:val="1"/>
          <w:numId w:val="56"/>
        </w:numPr>
        <w:spacing w:after="192"/>
        <w:ind w:hanging="381"/>
        <w:rPr>
          <w:rFonts w:ascii="inherit" w:hAnsi="inherit"/>
          <w:sz w:val="24"/>
          <w:szCs w:val="24"/>
        </w:rPr>
      </w:pPr>
      <w:r w:rsidRPr="005B3720">
        <w:rPr>
          <w:rFonts w:ascii="inherit" w:hAnsi="inherit"/>
          <w:sz w:val="24"/>
          <w:szCs w:val="24"/>
        </w:rPr>
        <w:t xml:space="preserve">active power setpoints; </w:t>
      </w:r>
    </w:p>
    <w:p w14:paraId="7289144E" w14:textId="77777777" w:rsidR="00AE476A" w:rsidRPr="005B3720" w:rsidRDefault="00BF5202" w:rsidP="00D70247">
      <w:pPr>
        <w:numPr>
          <w:ilvl w:val="1"/>
          <w:numId w:val="56"/>
        </w:numPr>
        <w:spacing w:after="193"/>
        <w:ind w:hanging="381"/>
        <w:rPr>
          <w:rFonts w:ascii="inherit" w:hAnsi="inherit"/>
          <w:sz w:val="24"/>
          <w:szCs w:val="24"/>
        </w:rPr>
      </w:pPr>
      <w:r w:rsidRPr="005B3720">
        <w:rPr>
          <w:rFonts w:ascii="inherit" w:hAnsi="inherit"/>
          <w:sz w:val="24"/>
          <w:szCs w:val="24"/>
        </w:rPr>
        <w:t xml:space="preserve">frequency sensitive mode settings; </w:t>
      </w:r>
    </w:p>
    <w:p w14:paraId="0FDCE4E2" w14:textId="77777777" w:rsidR="00AE476A" w:rsidRPr="005B3720" w:rsidRDefault="00BF5202" w:rsidP="00D70247">
      <w:pPr>
        <w:numPr>
          <w:ilvl w:val="1"/>
          <w:numId w:val="56"/>
        </w:numPr>
        <w:spacing w:after="192"/>
        <w:ind w:hanging="381"/>
        <w:rPr>
          <w:rFonts w:ascii="inherit" w:hAnsi="inherit"/>
          <w:sz w:val="24"/>
          <w:szCs w:val="24"/>
        </w:rPr>
      </w:pPr>
      <w:r w:rsidRPr="005B3720">
        <w:rPr>
          <w:rFonts w:ascii="inherit" w:hAnsi="inherit"/>
          <w:sz w:val="24"/>
          <w:szCs w:val="24"/>
        </w:rPr>
        <w:t xml:space="preserve">reactive power, voltage or similar setpoints; </w:t>
      </w:r>
    </w:p>
    <w:p w14:paraId="3F502A95" w14:textId="77777777" w:rsidR="00E27849" w:rsidRDefault="00BF5202" w:rsidP="00D70247">
      <w:pPr>
        <w:numPr>
          <w:ilvl w:val="1"/>
          <w:numId w:val="56"/>
        </w:numPr>
        <w:spacing w:after="0" w:line="429" w:lineRule="auto"/>
        <w:ind w:hanging="381"/>
        <w:rPr>
          <w:rFonts w:ascii="inherit" w:hAnsi="inherit"/>
          <w:sz w:val="24"/>
          <w:szCs w:val="24"/>
        </w:rPr>
      </w:pPr>
      <w:r w:rsidRPr="005B3720">
        <w:rPr>
          <w:rFonts w:ascii="inherit" w:hAnsi="inherit"/>
          <w:sz w:val="24"/>
          <w:szCs w:val="24"/>
        </w:rPr>
        <w:t>reactive power control modes;</w:t>
      </w:r>
    </w:p>
    <w:p w14:paraId="498BAA0F" w14:textId="77777777" w:rsidR="00E27849" w:rsidRDefault="00BF5202" w:rsidP="00D70247">
      <w:pPr>
        <w:numPr>
          <w:ilvl w:val="1"/>
          <w:numId w:val="56"/>
        </w:numPr>
        <w:spacing w:after="0" w:line="429" w:lineRule="auto"/>
        <w:ind w:hanging="381"/>
        <w:rPr>
          <w:rFonts w:ascii="inherit" w:hAnsi="inherit"/>
          <w:sz w:val="24"/>
          <w:szCs w:val="24"/>
        </w:rPr>
      </w:pPr>
      <w:r w:rsidRPr="005B3720">
        <w:rPr>
          <w:rFonts w:ascii="inherit" w:hAnsi="inherit"/>
          <w:sz w:val="24"/>
          <w:szCs w:val="24"/>
        </w:rPr>
        <w:t>power oscillation damping control; and</w:t>
      </w:r>
    </w:p>
    <w:p w14:paraId="28455EFC" w14:textId="15C534EA" w:rsidR="00AE476A" w:rsidRPr="005B3720" w:rsidRDefault="00BF5202" w:rsidP="00D70247">
      <w:pPr>
        <w:numPr>
          <w:ilvl w:val="1"/>
          <w:numId w:val="56"/>
        </w:numPr>
        <w:spacing w:after="0" w:line="429" w:lineRule="auto"/>
        <w:ind w:hanging="381"/>
        <w:rPr>
          <w:rFonts w:ascii="inherit" w:hAnsi="inherit"/>
          <w:sz w:val="24"/>
          <w:szCs w:val="24"/>
        </w:rPr>
      </w:pPr>
      <w:r w:rsidRPr="528D6750">
        <w:rPr>
          <w:rFonts w:ascii="inherit" w:hAnsi="inherit"/>
          <w:sz w:val="24"/>
          <w:szCs w:val="24"/>
        </w:rPr>
        <w:t xml:space="preserve">synthetic inertia. </w:t>
      </w:r>
    </w:p>
    <w:p w14:paraId="0859BBD2" w14:textId="5ECABA52" w:rsidR="00AE476A" w:rsidRPr="005B3720" w:rsidRDefault="00BF5202" w:rsidP="00D70247">
      <w:pPr>
        <w:numPr>
          <w:ilvl w:val="0"/>
          <w:numId w:val="56"/>
        </w:numPr>
        <w:ind w:hanging="295"/>
        <w:rPr>
          <w:rFonts w:ascii="inherit" w:hAnsi="inherit"/>
          <w:sz w:val="24"/>
          <w:szCs w:val="24"/>
        </w:rPr>
      </w:pPr>
      <w:r w:rsidRPr="005B3720">
        <w:rPr>
          <w:rFonts w:ascii="inherit" w:hAnsi="inherit"/>
          <w:sz w:val="24"/>
          <w:szCs w:val="24"/>
        </w:rPr>
        <w:t>alarm signals, receiving at least the following</w:t>
      </w:r>
      <w:commentRangeStart w:id="1430"/>
      <w:ins w:id="1431" w:author="Author">
        <w:r w:rsidR="009169EB">
          <w:rPr>
            <w:rFonts w:ascii="inherit" w:hAnsi="inherit"/>
            <w:sz w:val="24"/>
            <w:szCs w:val="24"/>
          </w:rPr>
          <w:t>, if applicable</w:t>
        </w:r>
      </w:ins>
      <w:r w:rsidRPr="005B3720">
        <w:rPr>
          <w:rFonts w:ascii="inherit" w:hAnsi="inherit"/>
          <w:sz w:val="24"/>
          <w:szCs w:val="24"/>
        </w:rPr>
        <w:t xml:space="preserve">: </w:t>
      </w:r>
      <w:commentRangeEnd w:id="1430"/>
      <w:r w:rsidR="00232699">
        <w:rPr>
          <w:rStyle w:val="CommentReference"/>
        </w:rPr>
        <w:commentReference w:id="1430"/>
      </w:r>
    </w:p>
    <w:p w14:paraId="75872BB2" w14:textId="77777777" w:rsidR="00AE476A" w:rsidRPr="005B3720" w:rsidRDefault="00BF5202" w:rsidP="00D70247">
      <w:pPr>
        <w:numPr>
          <w:ilvl w:val="1"/>
          <w:numId w:val="56"/>
        </w:numPr>
        <w:spacing w:after="193"/>
        <w:ind w:hanging="381"/>
        <w:rPr>
          <w:rFonts w:ascii="inherit" w:hAnsi="inherit"/>
          <w:sz w:val="24"/>
          <w:szCs w:val="24"/>
        </w:rPr>
      </w:pPr>
      <w:r w:rsidRPr="005B3720">
        <w:rPr>
          <w:rFonts w:ascii="inherit" w:hAnsi="inherit"/>
          <w:sz w:val="24"/>
          <w:szCs w:val="24"/>
        </w:rPr>
        <w:t xml:space="preserve">emergency blocking command; </w:t>
      </w:r>
    </w:p>
    <w:p w14:paraId="5DA445A5" w14:textId="77777777" w:rsidR="00AE476A" w:rsidRPr="005B3720" w:rsidRDefault="00BF5202" w:rsidP="00D70247">
      <w:pPr>
        <w:numPr>
          <w:ilvl w:val="1"/>
          <w:numId w:val="56"/>
        </w:numPr>
        <w:ind w:hanging="381"/>
        <w:rPr>
          <w:rFonts w:ascii="inherit" w:hAnsi="inherit"/>
          <w:sz w:val="24"/>
          <w:szCs w:val="24"/>
        </w:rPr>
      </w:pPr>
      <w:r w:rsidRPr="005B3720">
        <w:rPr>
          <w:rFonts w:ascii="inherit" w:hAnsi="inherit"/>
          <w:sz w:val="24"/>
          <w:szCs w:val="24"/>
        </w:rPr>
        <w:t xml:space="preserve">ramp blocking command; </w:t>
      </w:r>
    </w:p>
    <w:p w14:paraId="0210C00F" w14:textId="1BC8F3E8" w:rsidR="00AE476A" w:rsidRPr="005B3720" w:rsidRDefault="00BF5202" w:rsidP="00D70247">
      <w:pPr>
        <w:numPr>
          <w:ilvl w:val="1"/>
          <w:numId w:val="56"/>
        </w:numPr>
        <w:ind w:hanging="381"/>
        <w:rPr>
          <w:rFonts w:ascii="inherit" w:hAnsi="inherit"/>
          <w:sz w:val="24"/>
          <w:szCs w:val="24"/>
        </w:rPr>
      </w:pPr>
      <w:r w:rsidRPr="005B3720">
        <w:rPr>
          <w:rFonts w:ascii="inherit" w:hAnsi="inherit"/>
          <w:sz w:val="24"/>
          <w:szCs w:val="24"/>
        </w:rPr>
        <w:t>active power flow direction; and</w:t>
      </w:r>
    </w:p>
    <w:p w14:paraId="57A4AF41" w14:textId="3DAC731D" w:rsidR="00AE476A" w:rsidRPr="005B3720" w:rsidRDefault="00BF5202" w:rsidP="00D70247">
      <w:pPr>
        <w:numPr>
          <w:ilvl w:val="1"/>
          <w:numId w:val="56"/>
        </w:numPr>
        <w:ind w:hanging="381"/>
        <w:rPr>
          <w:rFonts w:ascii="inherit" w:hAnsi="inherit"/>
          <w:sz w:val="24"/>
          <w:szCs w:val="24"/>
        </w:rPr>
      </w:pPr>
      <w:r w:rsidRPr="005B3720">
        <w:rPr>
          <w:rFonts w:ascii="inherit" w:hAnsi="inherit"/>
          <w:sz w:val="24"/>
          <w:szCs w:val="24"/>
        </w:rPr>
        <w:t>fast active power reversal command.</w:t>
      </w:r>
    </w:p>
    <w:p w14:paraId="63E4261B" w14:textId="447AFF99" w:rsidR="00AE476A" w:rsidRPr="005B3720" w:rsidRDefault="00BF5202" w:rsidP="00D70247">
      <w:pPr>
        <w:numPr>
          <w:ilvl w:val="0"/>
          <w:numId w:val="54"/>
        </w:numPr>
        <w:spacing w:after="199"/>
        <w:ind w:firstLine="0"/>
        <w:rPr>
          <w:rFonts w:ascii="inherit" w:hAnsi="inherit"/>
          <w:sz w:val="24"/>
          <w:szCs w:val="24"/>
        </w:rPr>
      </w:pPr>
      <w:r w:rsidRPr="005B3720">
        <w:rPr>
          <w:rFonts w:ascii="inherit" w:hAnsi="inherit"/>
          <w:sz w:val="24"/>
          <w:szCs w:val="24"/>
        </w:rPr>
        <w:t>With regards to each signal, the relevant system operator may specify the quality of the supplied signal.</w:t>
      </w:r>
    </w:p>
    <w:p w14:paraId="4296D451" w14:textId="311739AC" w:rsidR="00AE476A" w:rsidRPr="005B3720" w:rsidRDefault="00BF5202" w:rsidP="00D3740C">
      <w:pPr>
        <w:pStyle w:val="Heading2"/>
      </w:pPr>
      <w:r w:rsidRPr="005B3720">
        <w:t>Article 52</w:t>
      </w:r>
    </w:p>
    <w:p w14:paraId="2F5C0097" w14:textId="56BBA905" w:rsidR="00AE476A" w:rsidRPr="00D3740C" w:rsidRDefault="00BF5202" w:rsidP="00D3740C">
      <w:pPr>
        <w:jc w:val="center"/>
        <w:rPr>
          <w:rFonts w:ascii="inherit" w:hAnsi="inherit"/>
          <w:b/>
          <w:bCs/>
          <w:sz w:val="24"/>
          <w:szCs w:val="24"/>
        </w:rPr>
      </w:pPr>
      <w:r w:rsidRPr="00D3740C">
        <w:rPr>
          <w:rFonts w:ascii="inherit" w:hAnsi="inherit"/>
          <w:b/>
          <w:bCs/>
          <w:sz w:val="24"/>
          <w:szCs w:val="24"/>
        </w:rPr>
        <w:t>Parameters and settings</w:t>
      </w:r>
    </w:p>
    <w:p w14:paraId="778F8089" w14:textId="77777777" w:rsidR="00AE476A" w:rsidRPr="005B3720" w:rsidRDefault="00BF5202">
      <w:pPr>
        <w:ind w:left="-3"/>
        <w:rPr>
          <w:rFonts w:ascii="inherit" w:hAnsi="inherit"/>
          <w:sz w:val="24"/>
          <w:szCs w:val="24"/>
        </w:rPr>
      </w:pPr>
      <w:r w:rsidRPr="005B3720">
        <w:rPr>
          <w:rFonts w:ascii="inherit" w:hAnsi="inherit"/>
          <w:sz w:val="24"/>
          <w:szCs w:val="24"/>
        </w:rPr>
        <w:lastRenderedPageBreak/>
        <w:t xml:space="preserve">The parameters and settings of the main control functions of an HVDC system shall be agreed between the HVDC system owner and the relevant system operator, in coordination with the relevant TSO. The parameters and settings shall be implemented within such a control hierarchy that makes their modification possible if necessary. Those main control functions are at least: </w:t>
      </w:r>
    </w:p>
    <w:p w14:paraId="5743063F" w14:textId="45B9CAAB" w:rsidR="00AE476A" w:rsidRDefault="00BF5202" w:rsidP="00D70247">
      <w:pPr>
        <w:numPr>
          <w:ilvl w:val="0"/>
          <w:numId w:val="57"/>
        </w:numPr>
        <w:ind w:hanging="295"/>
        <w:rPr>
          <w:ins w:id="1432" w:author="Author"/>
          <w:rFonts w:ascii="inherit" w:hAnsi="inherit"/>
          <w:sz w:val="24"/>
          <w:szCs w:val="24"/>
        </w:rPr>
      </w:pPr>
      <w:del w:id="1433" w:author="Author">
        <w:r w:rsidRPr="005B3720" w:rsidDel="003B125E">
          <w:rPr>
            <w:rFonts w:ascii="inherit" w:hAnsi="inherit"/>
            <w:sz w:val="24"/>
            <w:szCs w:val="24"/>
          </w:rPr>
          <w:delText>synthetic inertia</w:delText>
        </w:r>
      </w:del>
      <w:ins w:id="1434" w:author="Author">
        <w:r w:rsidR="003B125E">
          <w:rPr>
            <w:rFonts w:ascii="inherit" w:hAnsi="inherit"/>
            <w:sz w:val="24"/>
            <w:szCs w:val="24"/>
          </w:rPr>
          <w:t>grid forming capability</w:t>
        </w:r>
      </w:ins>
      <w:r w:rsidRPr="005B3720">
        <w:rPr>
          <w:rFonts w:ascii="inherit" w:hAnsi="inherit"/>
          <w:sz w:val="24"/>
          <w:szCs w:val="24"/>
        </w:rPr>
        <w:t xml:space="preserve">, if applicable as </w:t>
      </w:r>
      <w:r w:rsidRPr="00B92EEC">
        <w:rPr>
          <w:rFonts w:ascii="inherit" w:hAnsi="inherit"/>
          <w:sz w:val="24"/>
          <w:szCs w:val="24"/>
        </w:rPr>
        <w:t xml:space="preserve">referred to in </w:t>
      </w:r>
      <w:r w:rsidR="00477C04" w:rsidRPr="00B92EEC">
        <w:rPr>
          <w:rFonts w:ascii="inherit" w:hAnsi="inherit"/>
          <w:sz w:val="24"/>
          <w:szCs w:val="24"/>
        </w:rPr>
        <w:fldChar w:fldCharType="begin"/>
      </w:r>
      <w:r w:rsidR="00477C04" w:rsidRPr="00B92EEC">
        <w:rPr>
          <w:rFonts w:ascii="inherit" w:hAnsi="inherit"/>
          <w:sz w:val="24"/>
          <w:szCs w:val="24"/>
        </w:rPr>
        <w:instrText xml:space="preserve"> REF _Ref153269218 \h </w:instrText>
      </w:r>
      <w:r w:rsidR="00B92EEC" w:rsidRPr="00B92EEC">
        <w:rPr>
          <w:rFonts w:ascii="inherit" w:hAnsi="inherit"/>
          <w:sz w:val="24"/>
          <w:szCs w:val="24"/>
        </w:rPr>
        <w:instrText xml:space="preserve"> \* MERGEFORMAT </w:instrText>
      </w:r>
      <w:r w:rsidR="00477C04" w:rsidRPr="00B92EEC">
        <w:rPr>
          <w:rFonts w:ascii="inherit" w:hAnsi="inherit"/>
          <w:sz w:val="24"/>
          <w:szCs w:val="24"/>
        </w:rPr>
      </w:r>
      <w:r w:rsidR="00477C04" w:rsidRPr="00B92EEC">
        <w:rPr>
          <w:rFonts w:ascii="inherit" w:hAnsi="inherit"/>
          <w:sz w:val="24"/>
          <w:szCs w:val="24"/>
        </w:rPr>
        <w:fldChar w:fldCharType="separate"/>
      </w:r>
      <w:r w:rsidR="000830C9" w:rsidRPr="000830C9">
        <w:rPr>
          <w:rFonts w:ascii="inherit" w:hAnsi="inherit"/>
          <w:sz w:val="24"/>
          <w:szCs w:val="24"/>
        </w:rPr>
        <w:t>Article 14</w:t>
      </w:r>
      <w:r w:rsidR="00477C04" w:rsidRPr="00B92EEC">
        <w:rPr>
          <w:rFonts w:ascii="inherit" w:hAnsi="inherit"/>
          <w:sz w:val="24"/>
          <w:szCs w:val="24"/>
        </w:rPr>
        <w:fldChar w:fldCharType="end"/>
      </w:r>
      <w:r w:rsidRPr="00B92EEC">
        <w:rPr>
          <w:rFonts w:ascii="inherit" w:hAnsi="inherit"/>
          <w:sz w:val="24"/>
          <w:szCs w:val="24"/>
        </w:rPr>
        <w:t xml:space="preserve"> </w:t>
      </w:r>
      <w:r w:rsidRPr="003B125E">
        <w:rPr>
          <w:rFonts w:ascii="inherit" w:hAnsi="inherit"/>
          <w:sz w:val="24"/>
          <w:szCs w:val="24"/>
        </w:rPr>
        <w:t xml:space="preserve">and </w:t>
      </w:r>
      <w:ins w:id="1435" w:author="Author">
        <w:r w:rsidR="003B125E" w:rsidRPr="003B125E">
          <w:rPr>
            <w:rFonts w:ascii="inherit" w:hAnsi="inherit"/>
            <w:sz w:val="24"/>
            <w:szCs w:val="24"/>
          </w:rPr>
          <w:fldChar w:fldCharType="begin"/>
        </w:r>
        <w:r w:rsidR="003B125E" w:rsidRPr="003B125E">
          <w:rPr>
            <w:rFonts w:ascii="inherit" w:hAnsi="inherit"/>
            <w:sz w:val="24"/>
            <w:szCs w:val="24"/>
          </w:rPr>
          <w:instrText xml:space="preserve"> REF _Ref153276174 \h </w:instrText>
        </w:r>
      </w:ins>
      <w:r w:rsidR="003B125E" w:rsidRPr="003B125E">
        <w:rPr>
          <w:rFonts w:ascii="inherit" w:hAnsi="inherit"/>
          <w:sz w:val="24"/>
          <w:szCs w:val="24"/>
        </w:rPr>
        <w:instrText xml:space="preserve"> \* MERGEFORMAT </w:instrText>
      </w:r>
      <w:r w:rsidR="003B125E" w:rsidRPr="003B125E">
        <w:rPr>
          <w:rFonts w:ascii="inherit" w:hAnsi="inherit"/>
          <w:sz w:val="24"/>
          <w:szCs w:val="24"/>
        </w:rPr>
      </w:r>
      <w:r w:rsidR="003B125E" w:rsidRPr="003B125E">
        <w:rPr>
          <w:rFonts w:ascii="inherit" w:hAnsi="inherit"/>
          <w:sz w:val="24"/>
          <w:szCs w:val="24"/>
        </w:rPr>
        <w:fldChar w:fldCharType="separate"/>
      </w:r>
      <w:r w:rsidR="000830C9" w:rsidRPr="000830C9">
        <w:rPr>
          <w:rFonts w:ascii="inherit" w:hAnsi="inherit"/>
          <w:sz w:val="24"/>
          <w:szCs w:val="24"/>
        </w:rPr>
        <w:t>Article 35</w:t>
      </w:r>
      <w:ins w:id="1436" w:author="Author">
        <w:r w:rsidR="003B125E" w:rsidRPr="003B125E">
          <w:rPr>
            <w:rFonts w:ascii="inherit" w:hAnsi="inherit"/>
            <w:sz w:val="24"/>
            <w:szCs w:val="24"/>
          </w:rPr>
          <w:fldChar w:fldCharType="end"/>
        </w:r>
      </w:ins>
      <w:del w:id="1437" w:author="Author">
        <w:r w:rsidR="00477C04" w:rsidRPr="003B125E" w:rsidDel="003B125E">
          <w:rPr>
            <w:rFonts w:ascii="inherit" w:hAnsi="inherit"/>
            <w:sz w:val="24"/>
            <w:szCs w:val="24"/>
          </w:rPr>
          <w:fldChar w:fldCharType="begin"/>
        </w:r>
        <w:r w:rsidR="00477C04" w:rsidRPr="003B125E" w:rsidDel="003B125E">
          <w:rPr>
            <w:rFonts w:ascii="inherit" w:hAnsi="inherit"/>
            <w:sz w:val="24"/>
            <w:szCs w:val="24"/>
          </w:rPr>
          <w:delInstrText xml:space="preserve"> REF _Ref153268490 \h </w:delInstrText>
        </w:r>
        <w:r w:rsidR="00B92EEC" w:rsidRPr="003B125E" w:rsidDel="003B125E">
          <w:rPr>
            <w:rFonts w:ascii="inherit" w:hAnsi="inherit"/>
            <w:sz w:val="24"/>
            <w:szCs w:val="24"/>
          </w:rPr>
          <w:delInstrText xml:space="preserve"> \* MERGEFORMAT </w:delInstrText>
        </w:r>
        <w:r w:rsidR="00477C04" w:rsidRPr="003B125E" w:rsidDel="003B125E">
          <w:rPr>
            <w:rFonts w:ascii="inherit" w:hAnsi="inherit"/>
            <w:sz w:val="24"/>
            <w:szCs w:val="24"/>
          </w:rPr>
        </w:r>
        <w:r w:rsidR="00477C04" w:rsidRPr="003B125E" w:rsidDel="003B125E">
          <w:rPr>
            <w:rFonts w:ascii="inherit" w:hAnsi="inherit"/>
            <w:sz w:val="24"/>
            <w:szCs w:val="24"/>
          </w:rPr>
          <w:fldChar w:fldCharType="separate"/>
        </w:r>
        <w:r w:rsidR="00477C04" w:rsidRPr="003B125E" w:rsidDel="003B125E">
          <w:rPr>
            <w:rFonts w:ascii="inherit" w:hAnsi="inherit"/>
            <w:sz w:val="24"/>
            <w:szCs w:val="24"/>
          </w:rPr>
          <w:delText>Article 41</w:delText>
        </w:r>
        <w:r w:rsidR="00477C04" w:rsidRPr="003B125E" w:rsidDel="003B125E">
          <w:rPr>
            <w:rFonts w:ascii="inherit" w:hAnsi="inherit"/>
            <w:sz w:val="24"/>
            <w:szCs w:val="24"/>
          </w:rPr>
          <w:fldChar w:fldCharType="end"/>
        </w:r>
      </w:del>
      <w:r w:rsidRPr="003B125E">
        <w:rPr>
          <w:rFonts w:ascii="inherit" w:hAnsi="inherit"/>
          <w:sz w:val="24"/>
          <w:szCs w:val="24"/>
        </w:rPr>
        <w:t xml:space="preserve">; </w:t>
      </w:r>
    </w:p>
    <w:p w14:paraId="5C39D325" w14:textId="11210F01" w:rsidR="003B125E" w:rsidRPr="003B125E" w:rsidRDefault="003B125E" w:rsidP="00D70247">
      <w:pPr>
        <w:numPr>
          <w:ilvl w:val="0"/>
          <w:numId w:val="57"/>
        </w:numPr>
        <w:ind w:hanging="295"/>
        <w:rPr>
          <w:rFonts w:ascii="inherit" w:hAnsi="inherit"/>
          <w:sz w:val="24"/>
          <w:szCs w:val="24"/>
        </w:rPr>
      </w:pPr>
      <w:commentRangeStart w:id="1438"/>
      <w:ins w:id="1439" w:author="Author">
        <w:r>
          <w:rPr>
            <w:rFonts w:ascii="inherit" w:hAnsi="inherit"/>
            <w:sz w:val="24"/>
            <w:szCs w:val="24"/>
          </w:rPr>
          <w:t xml:space="preserve">fast frequency control, </w:t>
        </w:r>
      </w:ins>
      <w:commentRangeEnd w:id="1438"/>
      <w:r w:rsidR="00232699">
        <w:rPr>
          <w:rStyle w:val="CommentReference"/>
        </w:rPr>
        <w:commentReference w:id="1438"/>
      </w:r>
      <w:ins w:id="1440" w:author="Author">
        <w:r w:rsidRPr="005B3720">
          <w:rPr>
            <w:rFonts w:ascii="inherit" w:hAnsi="inherit"/>
            <w:sz w:val="24"/>
            <w:szCs w:val="24"/>
          </w:rPr>
          <w:t xml:space="preserve">if applicable as </w:t>
        </w:r>
        <w:r w:rsidRPr="00B92EEC">
          <w:rPr>
            <w:rFonts w:ascii="inherit" w:hAnsi="inherit"/>
            <w:sz w:val="24"/>
            <w:szCs w:val="24"/>
          </w:rPr>
          <w:t xml:space="preserve">referred to in </w:t>
        </w:r>
        <w:r w:rsidRPr="00B92EEC">
          <w:rPr>
            <w:rFonts w:ascii="inherit" w:hAnsi="inherit"/>
            <w:sz w:val="24"/>
            <w:szCs w:val="24"/>
          </w:rPr>
          <w:fldChar w:fldCharType="begin"/>
        </w:r>
        <w:r w:rsidRPr="00B92EEC">
          <w:rPr>
            <w:rFonts w:ascii="inherit" w:hAnsi="inherit"/>
            <w:sz w:val="24"/>
            <w:szCs w:val="24"/>
          </w:rPr>
          <w:instrText xml:space="preserve"> REF _Ref153269218 \h  \* MERGEFORMAT </w:instrText>
        </w:r>
      </w:ins>
      <w:r w:rsidRPr="00B92EEC">
        <w:rPr>
          <w:rFonts w:ascii="inherit" w:hAnsi="inherit"/>
          <w:sz w:val="24"/>
          <w:szCs w:val="24"/>
        </w:rPr>
      </w:r>
      <w:ins w:id="1441" w:author="Author">
        <w:r w:rsidRPr="00B92EEC">
          <w:rPr>
            <w:rFonts w:ascii="inherit" w:hAnsi="inherit"/>
            <w:sz w:val="24"/>
            <w:szCs w:val="24"/>
          </w:rPr>
          <w:fldChar w:fldCharType="separate"/>
        </w:r>
      </w:ins>
      <w:r w:rsidR="000830C9" w:rsidRPr="000830C9">
        <w:rPr>
          <w:rFonts w:ascii="inherit" w:hAnsi="inherit"/>
          <w:sz w:val="24"/>
          <w:szCs w:val="24"/>
        </w:rPr>
        <w:t>Article 14</w:t>
      </w:r>
      <w:ins w:id="1442" w:author="Author">
        <w:r w:rsidRPr="00B92EEC">
          <w:rPr>
            <w:rFonts w:ascii="inherit" w:hAnsi="inherit"/>
            <w:sz w:val="24"/>
            <w:szCs w:val="24"/>
          </w:rPr>
          <w:fldChar w:fldCharType="end"/>
        </w:r>
        <w:r w:rsidR="006525D2">
          <w:rPr>
            <w:rFonts w:ascii="inherit" w:hAnsi="inherit"/>
            <w:sz w:val="24"/>
            <w:szCs w:val="24"/>
          </w:rPr>
          <w:t xml:space="preserve"> </w:t>
        </w:r>
        <w:r w:rsidR="00007B6C">
          <w:rPr>
            <w:rFonts w:ascii="inherit" w:hAnsi="inherit"/>
            <w:sz w:val="24"/>
            <w:szCs w:val="24"/>
          </w:rPr>
          <w:t>b</w:t>
        </w:r>
        <w:r w:rsidRPr="00B92EEC">
          <w:rPr>
            <w:rFonts w:ascii="inherit" w:hAnsi="inherit"/>
            <w:sz w:val="24"/>
            <w:szCs w:val="24"/>
          </w:rPr>
          <w:t xml:space="preserve"> </w:t>
        </w:r>
        <w:r w:rsidRPr="003B125E">
          <w:rPr>
            <w:rFonts w:ascii="inherit" w:hAnsi="inherit"/>
            <w:sz w:val="24"/>
            <w:szCs w:val="24"/>
          </w:rPr>
          <w:t xml:space="preserve">and </w:t>
        </w:r>
        <w:r w:rsidRPr="003B125E">
          <w:rPr>
            <w:rFonts w:ascii="inherit" w:hAnsi="inherit"/>
            <w:sz w:val="24"/>
            <w:szCs w:val="24"/>
          </w:rPr>
          <w:fldChar w:fldCharType="begin"/>
        </w:r>
        <w:r w:rsidRPr="003B125E">
          <w:rPr>
            <w:rFonts w:ascii="inherit" w:hAnsi="inherit"/>
            <w:sz w:val="24"/>
            <w:szCs w:val="24"/>
          </w:rPr>
          <w:instrText xml:space="preserve"> REF _Ref153276174 \h  \* MERGEFORMAT </w:instrText>
        </w:r>
      </w:ins>
      <w:r w:rsidRPr="003B125E">
        <w:rPr>
          <w:rFonts w:ascii="inherit" w:hAnsi="inherit"/>
          <w:sz w:val="24"/>
          <w:szCs w:val="24"/>
        </w:rPr>
      </w:r>
      <w:ins w:id="1443" w:author="Author">
        <w:r w:rsidRPr="003B125E">
          <w:rPr>
            <w:rFonts w:ascii="inherit" w:hAnsi="inherit"/>
            <w:sz w:val="24"/>
            <w:szCs w:val="24"/>
          </w:rPr>
          <w:fldChar w:fldCharType="separate"/>
        </w:r>
      </w:ins>
      <w:r w:rsidR="000830C9" w:rsidRPr="000830C9">
        <w:rPr>
          <w:rFonts w:ascii="inherit" w:hAnsi="inherit"/>
          <w:sz w:val="24"/>
          <w:szCs w:val="24"/>
        </w:rPr>
        <w:t>Article 35</w:t>
      </w:r>
      <w:ins w:id="1444" w:author="Author">
        <w:r w:rsidRPr="003B125E">
          <w:rPr>
            <w:rFonts w:ascii="inherit" w:hAnsi="inherit"/>
            <w:sz w:val="24"/>
            <w:szCs w:val="24"/>
          </w:rPr>
          <w:fldChar w:fldCharType="end"/>
        </w:r>
        <w:r w:rsidRPr="003B125E">
          <w:rPr>
            <w:rFonts w:ascii="inherit" w:hAnsi="inherit"/>
            <w:sz w:val="24"/>
            <w:szCs w:val="24"/>
          </w:rPr>
          <w:t>;</w:t>
        </w:r>
      </w:ins>
    </w:p>
    <w:p w14:paraId="4153901B" w14:textId="39263B45" w:rsidR="00AE476A" w:rsidRPr="00B92EEC" w:rsidRDefault="00BF5202" w:rsidP="00D70247">
      <w:pPr>
        <w:numPr>
          <w:ilvl w:val="0"/>
          <w:numId w:val="57"/>
        </w:numPr>
        <w:ind w:hanging="295"/>
        <w:rPr>
          <w:rFonts w:ascii="inherit" w:hAnsi="inherit"/>
          <w:sz w:val="24"/>
          <w:szCs w:val="24"/>
        </w:rPr>
      </w:pPr>
      <w:r w:rsidRPr="00B92EEC">
        <w:rPr>
          <w:rFonts w:ascii="inherit" w:hAnsi="inherit"/>
          <w:sz w:val="24"/>
          <w:szCs w:val="24"/>
        </w:rPr>
        <w:t xml:space="preserve">frequency sensitive modes (FSM, LFSM-O, LFSM-U) referred to in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_Ref153269250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15</w:t>
      </w:r>
      <w:r w:rsidR="00567449" w:rsidRPr="00B92EEC">
        <w:rPr>
          <w:rFonts w:ascii="inherit" w:hAnsi="inherit"/>
          <w:sz w:val="24"/>
          <w:szCs w:val="24"/>
        </w:rPr>
        <w:fldChar w:fldCharType="end"/>
      </w:r>
      <w:r w:rsidRPr="00B92EEC">
        <w:rPr>
          <w:rFonts w:ascii="inherit" w:hAnsi="inherit"/>
          <w:sz w:val="24"/>
          <w:szCs w:val="24"/>
        </w:rPr>
        <w:t xml:space="preserve">,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_Ref153269258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16</w:t>
      </w:r>
      <w:r w:rsidR="00567449" w:rsidRPr="00B92EEC">
        <w:rPr>
          <w:rFonts w:ascii="inherit" w:hAnsi="inherit"/>
          <w:sz w:val="24"/>
          <w:szCs w:val="24"/>
        </w:rPr>
        <w:fldChar w:fldCharType="end"/>
      </w:r>
      <w:r w:rsidRPr="00B92EEC">
        <w:rPr>
          <w:rFonts w:ascii="inherit" w:hAnsi="inherit"/>
          <w:sz w:val="24"/>
          <w:szCs w:val="24"/>
        </w:rPr>
        <w:t xml:space="preserve"> and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_Ref153269267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17</w:t>
      </w:r>
      <w:r w:rsidR="00567449" w:rsidRPr="00B92EEC">
        <w:rPr>
          <w:rFonts w:ascii="inherit" w:hAnsi="inherit"/>
          <w:sz w:val="24"/>
          <w:szCs w:val="24"/>
        </w:rPr>
        <w:fldChar w:fldCharType="end"/>
      </w:r>
      <w:r w:rsidRPr="00B92EEC">
        <w:rPr>
          <w:rFonts w:ascii="inherit" w:hAnsi="inherit"/>
          <w:sz w:val="24"/>
          <w:szCs w:val="24"/>
        </w:rPr>
        <w:t xml:space="preserve">; </w:t>
      </w:r>
    </w:p>
    <w:p w14:paraId="3DCC20E5" w14:textId="76B29166" w:rsidR="00AE476A" w:rsidRDefault="00BF5202" w:rsidP="00D70247">
      <w:pPr>
        <w:numPr>
          <w:ilvl w:val="0"/>
          <w:numId w:val="57"/>
        </w:numPr>
        <w:ind w:hanging="295"/>
        <w:rPr>
          <w:ins w:id="1445" w:author="Author"/>
          <w:rFonts w:ascii="inherit" w:hAnsi="inherit"/>
          <w:sz w:val="24"/>
          <w:szCs w:val="24"/>
        </w:rPr>
      </w:pPr>
      <w:r w:rsidRPr="00B92EEC">
        <w:rPr>
          <w:rFonts w:ascii="inherit" w:hAnsi="inherit"/>
          <w:sz w:val="24"/>
          <w:szCs w:val="24"/>
        </w:rPr>
        <w:t xml:space="preserve">frequency control, if applicable, referred to in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_Ref153269258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16</w:t>
      </w:r>
      <w:r w:rsidR="00567449" w:rsidRPr="00B92EEC">
        <w:rPr>
          <w:rFonts w:ascii="inherit" w:hAnsi="inherit"/>
          <w:sz w:val="24"/>
          <w:szCs w:val="24"/>
        </w:rPr>
        <w:fldChar w:fldCharType="end"/>
      </w:r>
      <w:r w:rsidRPr="00B92EEC">
        <w:rPr>
          <w:rFonts w:ascii="inherit" w:hAnsi="inherit"/>
          <w:sz w:val="24"/>
          <w:szCs w:val="24"/>
        </w:rPr>
        <w:t xml:space="preserve">; </w:t>
      </w:r>
    </w:p>
    <w:p w14:paraId="2D40BDE3" w14:textId="763408C8" w:rsidR="003B125E" w:rsidRPr="00B92EEC" w:rsidRDefault="003B125E" w:rsidP="00D70247">
      <w:pPr>
        <w:numPr>
          <w:ilvl w:val="0"/>
          <w:numId w:val="57"/>
        </w:numPr>
        <w:ind w:hanging="295"/>
        <w:rPr>
          <w:rFonts w:ascii="inherit" w:hAnsi="inherit"/>
          <w:sz w:val="24"/>
          <w:szCs w:val="24"/>
        </w:rPr>
      </w:pPr>
      <w:ins w:id="1446" w:author="Author">
        <w:r w:rsidRPr="003B125E">
          <w:rPr>
            <w:rFonts w:ascii="inherit" w:hAnsi="inherit"/>
            <w:sz w:val="24"/>
            <w:szCs w:val="24"/>
          </w:rPr>
          <w:t xml:space="preserve">short circuit contribution during faults as referred to in </w:t>
        </w:r>
        <w:r w:rsidRPr="003B125E">
          <w:rPr>
            <w:rFonts w:ascii="inherit" w:hAnsi="inherit"/>
            <w:sz w:val="24"/>
            <w:szCs w:val="24"/>
          </w:rPr>
          <w:fldChar w:fldCharType="begin"/>
        </w:r>
        <w:r w:rsidRPr="003B125E">
          <w:rPr>
            <w:rFonts w:ascii="inherit" w:hAnsi="inherit"/>
            <w:sz w:val="24"/>
            <w:szCs w:val="24"/>
          </w:rPr>
          <w:instrText xml:space="preserve"> REF _Ref153263668 \h </w:instrText>
        </w:r>
      </w:ins>
      <w:r w:rsidRPr="003B125E">
        <w:rPr>
          <w:rFonts w:ascii="inherit" w:hAnsi="inherit"/>
          <w:sz w:val="24"/>
          <w:szCs w:val="24"/>
        </w:rPr>
        <w:instrText xml:space="preserve">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19</w:t>
      </w:r>
      <w:ins w:id="1447" w:author="Author">
        <w:r w:rsidRPr="003B125E">
          <w:rPr>
            <w:rFonts w:ascii="inherit" w:hAnsi="inherit"/>
            <w:sz w:val="24"/>
            <w:szCs w:val="24"/>
          </w:rPr>
          <w:fldChar w:fldCharType="end"/>
        </w:r>
        <w:r w:rsidRPr="003B125E">
          <w:rPr>
            <w:rFonts w:ascii="inherit" w:hAnsi="inherit"/>
            <w:sz w:val="24"/>
            <w:szCs w:val="24"/>
          </w:rPr>
          <w:t xml:space="preserve"> and </w:t>
        </w:r>
        <w:r w:rsidRPr="003B125E">
          <w:rPr>
            <w:rFonts w:ascii="inherit" w:hAnsi="inherit"/>
            <w:sz w:val="24"/>
            <w:szCs w:val="24"/>
          </w:rPr>
          <w:fldChar w:fldCharType="begin"/>
        </w:r>
        <w:r w:rsidRPr="003B125E">
          <w:rPr>
            <w:rFonts w:ascii="inherit" w:hAnsi="inherit"/>
            <w:sz w:val="24"/>
            <w:szCs w:val="24"/>
          </w:rPr>
          <w:instrText xml:space="preserve"> REF _Ref153276174 \h </w:instrText>
        </w:r>
      </w:ins>
      <w:r w:rsidRPr="003B125E">
        <w:rPr>
          <w:rFonts w:ascii="inherit" w:hAnsi="inherit"/>
          <w:sz w:val="24"/>
          <w:szCs w:val="24"/>
        </w:rPr>
        <w:instrText xml:space="preserve">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35</w:t>
      </w:r>
      <w:ins w:id="1448" w:author="Author">
        <w:r w:rsidRPr="003B125E">
          <w:rPr>
            <w:rFonts w:ascii="inherit" w:hAnsi="inherit"/>
            <w:sz w:val="24"/>
            <w:szCs w:val="24"/>
          </w:rPr>
          <w:fldChar w:fldCharType="end"/>
        </w:r>
        <w:r>
          <w:rPr>
            <w:rFonts w:ascii="inherit" w:hAnsi="inherit"/>
            <w:sz w:val="24"/>
            <w:szCs w:val="24"/>
          </w:rPr>
          <w:t>;</w:t>
        </w:r>
      </w:ins>
    </w:p>
    <w:p w14:paraId="5B16B6CC" w14:textId="0B0FA752" w:rsidR="00AE476A" w:rsidRPr="00B92EEC" w:rsidRDefault="00BF5202" w:rsidP="00D70247">
      <w:pPr>
        <w:numPr>
          <w:ilvl w:val="0"/>
          <w:numId w:val="57"/>
        </w:numPr>
        <w:ind w:hanging="295"/>
        <w:rPr>
          <w:rFonts w:ascii="inherit" w:hAnsi="inherit"/>
          <w:sz w:val="24"/>
          <w:szCs w:val="24"/>
        </w:rPr>
      </w:pPr>
      <w:r w:rsidRPr="00B92EEC">
        <w:rPr>
          <w:rFonts w:ascii="inherit" w:hAnsi="inherit"/>
          <w:sz w:val="24"/>
          <w:szCs w:val="24"/>
        </w:rPr>
        <w:t xml:space="preserve">reactive power control mode, if applicable as referred to in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_Ref153267072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22</w:t>
      </w:r>
      <w:r w:rsidR="00567449" w:rsidRPr="00B92EEC">
        <w:rPr>
          <w:rFonts w:ascii="inherit" w:hAnsi="inherit"/>
          <w:sz w:val="24"/>
          <w:szCs w:val="24"/>
        </w:rPr>
        <w:fldChar w:fldCharType="end"/>
      </w:r>
      <w:r w:rsidRPr="00B92EEC">
        <w:rPr>
          <w:rFonts w:ascii="inherit" w:hAnsi="inherit"/>
          <w:sz w:val="24"/>
          <w:szCs w:val="24"/>
        </w:rPr>
        <w:t xml:space="preserve">; </w:t>
      </w:r>
    </w:p>
    <w:p w14:paraId="116FA680" w14:textId="296A4E8E" w:rsidR="00AE476A" w:rsidRPr="00B92EEC" w:rsidRDefault="00BF5202" w:rsidP="00D70247">
      <w:pPr>
        <w:numPr>
          <w:ilvl w:val="0"/>
          <w:numId w:val="57"/>
        </w:numPr>
        <w:ind w:hanging="295"/>
        <w:rPr>
          <w:rFonts w:ascii="inherit" w:hAnsi="inherit"/>
          <w:sz w:val="24"/>
          <w:szCs w:val="24"/>
        </w:rPr>
      </w:pPr>
      <w:r w:rsidRPr="00B92EEC">
        <w:rPr>
          <w:rFonts w:ascii="inherit" w:hAnsi="inherit"/>
          <w:sz w:val="24"/>
          <w:szCs w:val="24"/>
        </w:rPr>
        <w:t xml:space="preserve">power oscillation damping capability, referred to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_Ref153269313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30</w:t>
      </w:r>
      <w:r w:rsidR="00567449" w:rsidRPr="00B92EEC">
        <w:rPr>
          <w:rFonts w:ascii="inherit" w:hAnsi="inherit"/>
          <w:sz w:val="24"/>
          <w:szCs w:val="24"/>
        </w:rPr>
        <w:fldChar w:fldCharType="end"/>
      </w:r>
      <w:r w:rsidRPr="00B92EEC">
        <w:rPr>
          <w:rFonts w:ascii="inherit" w:hAnsi="inherit"/>
          <w:sz w:val="24"/>
          <w:szCs w:val="24"/>
        </w:rPr>
        <w:t xml:space="preserve">; </w:t>
      </w:r>
    </w:p>
    <w:p w14:paraId="03532FAE" w14:textId="47558A2F" w:rsidR="00AE476A" w:rsidRPr="00B92EEC" w:rsidRDefault="00BF5202" w:rsidP="00D70247">
      <w:pPr>
        <w:numPr>
          <w:ilvl w:val="0"/>
          <w:numId w:val="57"/>
        </w:numPr>
        <w:spacing w:after="552"/>
        <w:ind w:hanging="295"/>
        <w:rPr>
          <w:rFonts w:ascii="inherit" w:hAnsi="inherit"/>
          <w:sz w:val="24"/>
          <w:szCs w:val="24"/>
        </w:rPr>
      </w:pPr>
      <w:r w:rsidRPr="00B92EEC">
        <w:rPr>
          <w:rFonts w:ascii="inherit" w:hAnsi="inherit"/>
          <w:sz w:val="24"/>
          <w:szCs w:val="24"/>
        </w:rPr>
        <w:t xml:space="preserve">subsynchronous torsional interaction damping capability, referred to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_Ref153263541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31</w:t>
      </w:r>
      <w:r w:rsidR="00567449" w:rsidRPr="00B92EEC">
        <w:rPr>
          <w:rFonts w:ascii="inherit" w:hAnsi="inherit"/>
          <w:sz w:val="24"/>
          <w:szCs w:val="24"/>
        </w:rPr>
        <w:fldChar w:fldCharType="end"/>
      </w:r>
      <w:r w:rsidRPr="00B92EEC">
        <w:rPr>
          <w:rFonts w:ascii="inherit" w:hAnsi="inherit"/>
          <w:sz w:val="24"/>
          <w:szCs w:val="24"/>
        </w:rPr>
        <w:t xml:space="preserve">. </w:t>
      </w:r>
    </w:p>
    <w:p w14:paraId="2958DC03" w14:textId="72F23F5F" w:rsidR="00AE476A" w:rsidRPr="005B3720" w:rsidRDefault="00BF5202" w:rsidP="00D3740C">
      <w:pPr>
        <w:pStyle w:val="Heading2"/>
      </w:pPr>
      <w:r w:rsidRPr="005B3720">
        <w:t>Article 53</w:t>
      </w:r>
    </w:p>
    <w:p w14:paraId="50FD229A" w14:textId="34C133F0" w:rsidR="00AE476A" w:rsidRPr="00D3740C" w:rsidRDefault="00BF5202" w:rsidP="00D3740C">
      <w:pPr>
        <w:jc w:val="center"/>
        <w:rPr>
          <w:rFonts w:ascii="inherit" w:hAnsi="inherit"/>
          <w:b/>
          <w:bCs/>
          <w:sz w:val="24"/>
          <w:szCs w:val="24"/>
        </w:rPr>
      </w:pPr>
      <w:r w:rsidRPr="00D3740C">
        <w:rPr>
          <w:rFonts w:ascii="inherit" w:hAnsi="inherit"/>
          <w:b/>
          <w:bCs/>
          <w:sz w:val="24"/>
          <w:szCs w:val="24"/>
        </w:rPr>
        <w:t>Fault recording and monitoring</w:t>
      </w:r>
    </w:p>
    <w:p w14:paraId="1A2551AD" w14:textId="30F8AC5A" w:rsidR="00AE476A" w:rsidRPr="005B3720" w:rsidRDefault="00BF5202" w:rsidP="00B13FCD">
      <w:pPr>
        <w:numPr>
          <w:ilvl w:val="0"/>
          <w:numId w:val="167"/>
        </w:numPr>
        <w:spacing w:after="346"/>
        <w:ind w:left="0"/>
        <w:rPr>
          <w:rFonts w:ascii="inherit" w:hAnsi="inherit"/>
          <w:sz w:val="24"/>
          <w:szCs w:val="24"/>
        </w:rPr>
      </w:pPr>
      <w:bookmarkStart w:id="1449" w:name="_Ref153282924"/>
      <w:r w:rsidRPr="005B3720">
        <w:rPr>
          <w:rFonts w:ascii="inherit" w:hAnsi="inherit"/>
          <w:sz w:val="24"/>
          <w:szCs w:val="24"/>
        </w:rPr>
        <w:t>An HVDC system shall be equipped with a facility to provide fault recording and dynamic system behaviour monitoring of the following parameters for each of its HVDC converter stations:</w:t>
      </w:r>
      <w:bookmarkEnd w:id="1449"/>
      <w:r w:rsidRPr="005B3720">
        <w:rPr>
          <w:rFonts w:ascii="inherit" w:hAnsi="inherit"/>
          <w:sz w:val="24"/>
          <w:szCs w:val="24"/>
        </w:rPr>
        <w:t xml:space="preserve"> </w:t>
      </w:r>
    </w:p>
    <w:p w14:paraId="24BB2A9F" w14:textId="1D90473E" w:rsidR="00AE476A" w:rsidRPr="005B3720" w:rsidRDefault="00BF5202" w:rsidP="00D70247">
      <w:pPr>
        <w:numPr>
          <w:ilvl w:val="0"/>
          <w:numId w:val="58"/>
        </w:numPr>
        <w:ind w:hanging="295"/>
        <w:rPr>
          <w:rFonts w:ascii="inherit" w:hAnsi="inherit"/>
          <w:sz w:val="24"/>
          <w:szCs w:val="24"/>
        </w:rPr>
      </w:pPr>
      <w:r w:rsidRPr="005B3720">
        <w:rPr>
          <w:rFonts w:ascii="inherit" w:hAnsi="inherit"/>
          <w:sz w:val="24"/>
          <w:szCs w:val="24"/>
        </w:rPr>
        <w:t>AC and DC voltage;</w:t>
      </w:r>
    </w:p>
    <w:p w14:paraId="3B5EE842" w14:textId="4309E313" w:rsidR="00AE476A" w:rsidRPr="005B3720" w:rsidRDefault="00BF5202" w:rsidP="00D70247">
      <w:pPr>
        <w:numPr>
          <w:ilvl w:val="0"/>
          <w:numId w:val="58"/>
        </w:numPr>
        <w:ind w:hanging="295"/>
        <w:rPr>
          <w:rFonts w:ascii="inherit" w:hAnsi="inherit"/>
          <w:sz w:val="24"/>
          <w:szCs w:val="24"/>
        </w:rPr>
      </w:pPr>
      <w:r w:rsidRPr="005B3720">
        <w:rPr>
          <w:rFonts w:ascii="inherit" w:hAnsi="inherit"/>
          <w:sz w:val="24"/>
          <w:szCs w:val="24"/>
        </w:rPr>
        <w:t>AC and DC current;</w:t>
      </w:r>
    </w:p>
    <w:p w14:paraId="51DA757F" w14:textId="77777777" w:rsidR="00D3740C" w:rsidRDefault="00BF5202" w:rsidP="00D70247">
      <w:pPr>
        <w:numPr>
          <w:ilvl w:val="0"/>
          <w:numId w:val="58"/>
        </w:numPr>
        <w:spacing w:after="12" w:line="449" w:lineRule="auto"/>
        <w:ind w:hanging="295"/>
        <w:rPr>
          <w:rFonts w:ascii="inherit" w:hAnsi="inherit"/>
          <w:sz w:val="24"/>
          <w:szCs w:val="24"/>
        </w:rPr>
      </w:pPr>
      <w:r w:rsidRPr="005B3720">
        <w:rPr>
          <w:rFonts w:ascii="inherit" w:hAnsi="inherit"/>
          <w:sz w:val="24"/>
          <w:szCs w:val="24"/>
        </w:rPr>
        <w:t>active power;</w:t>
      </w:r>
    </w:p>
    <w:p w14:paraId="5BBDDB3B" w14:textId="77777777" w:rsidR="00D3740C" w:rsidRDefault="00BF5202" w:rsidP="00D70247">
      <w:pPr>
        <w:numPr>
          <w:ilvl w:val="0"/>
          <w:numId w:val="58"/>
        </w:numPr>
        <w:spacing w:after="12" w:line="449" w:lineRule="auto"/>
        <w:ind w:hanging="295"/>
        <w:rPr>
          <w:rFonts w:ascii="inherit" w:hAnsi="inherit"/>
          <w:sz w:val="24"/>
          <w:szCs w:val="24"/>
        </w:rPr>
      </w:pPr>
      <w:r w:rsidRPr="005B3720">
        <w:rPr>
          <w:rFonts w:ascii="inherit" w:hAnsi="inherit"/>
          <w:sz w:val="24"/>
          <w:szCs w:val="24"/>
        </w:rPr>
        <w:t>reactive power; and</w:t>
      </w:r>
    </w:p>
    <w:p w14:paraId="4301054B" w14:textId="6D5929AA" w:rsidR="00AE476A" w:rsidRPr="005B3720" w:rsidRDefault="00BF5202" w:rsidP="00D70247">
      <w:pPr>
        <w:numPr>
          <w:ilvl w:val="0"/>
          <w:numId w:val="58"/>
        </w:numPr>
        <w:spacing w:after="12" w:line="449" w:lineRule="auto"/>
        <w:ind w:hanging="295"/>
        <w:rPr>
          <w:rFonts w:ascii="inherit" w:hAnsi="inherit"/>
          <w:sz w:val="24"/>
          <w:szCs w:val="24"/>
        </w:rPr>
      </w:pPr>
      <w:r w:rsidRPr="005B3720">
        <w:rPr>
          <w:rFonts w:ascii="inherit" w:hAnsi="inherit"/>
          <w:sz w:val="24"/>
          <w:szCs w:val="24"/>
        </w:rPr>
        <w:t>frequency.</w:t>
      </w:r>
    </w:p>
    <w:p w14:paraId="1934D581" w14:textId="77777777" w:rsidR="00AE476A" w:rsidRPr="005B3720" w:rsidRDefault="00BF5202" w:rsidP="00B13FCD">
      <w:pPr>
        <w:numPr>
          <w:ilvl w:val="0"/>
          <w:numId w:val="167"/>
        </w:numPr>
        <w:spacing w:after="346"/>
        <w:ind w:left="0"/>
        <w:rPr>
          <w:rFonts w:ascii="inherit" w:hAnsi="inherit"/>
          <w:sz w:val="24"/>
          <w:szCs w:val="24"/>
        </w:rPr>
      </w:pPr>
      <w:r w:rsidRPr="005B3720">
        <w:rPr>
          <w:rFonts w:ascii="inherit" w:hAnsi="inherit"/>
          <w:sz w:val="24"/>
          <w:szCs w:val="24"/>
        </w:rPr>
        <w:t xml:space="preserve">The relevant system operator may specify quality of supply parameters to be complied with by the HVDC system, provided a reasonable prior notice is given. </w:t>
      </w:r>
    </w:p>
    <w:p w14:paraId="1AEF85BD" w14:textId="05A0416C" w:rsidR="00AE476A" w:rsidRPr="005B3720" w:rsidRDefault="00BF5202" w:rsidP="00B13FCD">
      <w:pPr>
        <w:numPr>
          <w:ilvl w:val="0"/>
          <w:numId w:val="167"/>
        </w:numPr>
        <w:spacing w:after="345"/>
        <w:ind w:left="0"/>
        <w:rPr>
          <w:rFonts w:ascii="inherit" w:hAnsi="inherit"/>
          <w:sz w:val="24"/>
          <w:szCs w:val="24"/>
        </w:rPr>
      </w:pPr>
      <w:r w:rsidRPr="005B3720">
        <w:rPr>
          <w:rFonts w:ascii="inherit" w:hAnsi="inherit"/>
          <w:sz w:val="24"/>
          <w:szCs w:val="24"/>
        </w:rPr>
        <w:t xml:space="preserve">The particulars of the fault recording equipment referred to in paragraph </w:t>
      </w:r>
      <w:r w:rsidR="002415CF">
        <w:rPr>
          <w:rFonts w:ascii="inherit" w:hAnsi="inherit"/>
          <w:sz w:val="24"/>
          <w:szCs w:val="24"/>
        </w:rPr>
        <w:fldChar w:fldCharType="begin"/>
      </w:r>
      <w:r w:rsidR="002415CF">
        <w:rPr>
          <w:rFonts w:ascii="inherit" w:hAnsi="inherit"/>
          <w:sz w:val="24"/>
          <w:szCs w:val="24"/>
        </w:rPr>
        <w:instrText xml:space="preserve"> REF _Ref153282924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including analogue and digital channels, the settings, including triggering criteria and the sampling rates, shall be agreed between the HVDC system owner, the relevant system operator and the relevant TSO. </w:t>
      </w:r>
    </w:p>
    <w:p w14:paraId="71EA6F43" w14:textId="77777777" w:rsidR="00AE476A" w:rsidRPr="005B3720" w:rsidRDefault="00BF5202" w:rsidP="00B13FCD">
      <w:pPr>
        <w:numPr>
          <w:ilvl w:val="0"/>
          <w:numId w:val="167"/>
        </w:numPr>
        <w:spacing w:after="345"/>
        <w:ind w:left="0"/>
        <w:rPr>
          <w:rFonts w:ascii="inherit" w:hAnsi="inherit"/>
          <w:sz w:val="24"/>
          <w:szCs w:val="24"/>
        </w:rPr>
      </w:pPr>
      <w:r w:rsidRPr="005B3720">
        <w:rPr>
          <w:rFonts w:ascii="inherit" w:hAnsi="inherit"/>
          <w:sz w:val="24"/>
          <w:szCs w:val="24"/>
        </w:rPr>
        <w:lastRenderedPageBreak/>
        <w:t xml:space="preserve">All dynamic system behaviour monitoring equipment shall include an oscillation trigger, specified by the relevant system operator, in coordination with the relevant TSO, with the purpose of detecting poorly damped power oscillations. </w:t>
      </w:r>
    </w:p>
    <w:p w14:paraId="49BB41BE" w14:textId="77777777" w:rsidR="00AE476A" w:rsidRPr="005B3720" w:rsidRDefault="00BF5202" w:rsidP="00B13FCD">
      <w:pPr>
        <w:numPr>
          <w:ilvl w:val="0"/>
          <w:numId w:val="167"/>
        </w:numPr>
        <w:ind w:left="0"/>
        <w:rPr>
          <w:rFonts w:ascii="inherit" w:hAnsi="inherit"/>
          <w:sz w:val="24"/>
          <w:szCs w:val="24"/>
        </w:rPr>
      </w:pPr>
      <w:r w:rsidRPr="005B3720">
        <w:rPr>
          <w:rFonts w:ascii="inherit" w:hAnsi="inherit"/>
          <w:sz w:val="24"/>
          <w:szCs w:val="24"/>
        </w:rPr>
        <w:t xml:space="preserve">The facilities for quality of supply and dynamic system behaviour monitoring shall include arrangements for the HVDC system owner and the relevant system operator to access the information electronically. The communications protocols for recorded data shall be agreed between the HVDC system owner, the relevant system operator and the relevant TSO. </w:t>
      </w:r>
    </w:p>
    <w:p w14:paraId="2FD5FF26" w14:textId="630C48CF" w:rsidR="00AE476A" w:rsidRPr="005B3720" w:rsidRDefault="00BF5202" w:rsidP="00D3740C">
      <w:pPr>
        <w:pStyle w:val="Heading2"/>
      </w:pPr>
      <w:bookmarkStart w:id="1450" w:name="_Ref153269456"/>
      <w:r w:rsidRPr="005B3720">
        <w:t>Article 54</w:t>
      </w:r>
      <w:bookmarkEnd w:id="1450"/>
    </w:p>
    <w:p w14:paraId="3FAA2893" w14:textId="2C935D3C" w:rsidR="00AE476A" w:rsidRPr="00D3740C" w:rsidRDefault="00BF5202" w:rsidP="00D3740C">
      <w:pPr>
        <w:jc w:val="center"/>
        <w:rPr>
          <w:rFonts w:ascii="inherit" w:hAnsi="inherit"/>
          <w:b/>
          <w:bCs/>
          <w:sz w:val="24"/>
          <w:szCs w:val="24"/>
        </w:rPr>
      </w:pPr>
      <w:r w:rsidRPr="00D3740C">
        <w:rPr>
          <w:rFonts w:ascii="inherit" w:hAnsi="inherit"/>
          <w:b/>
          <w:bCs/>
          <w:sz w:val="24"/>
          <w:szCs w:val="24"/>
        </w:rPr>
        <w:t>Simulation models</w:t>
      </w:r>
    </w:p>
    <w:p w14:paraId="7DE36C16" w14:textId="48CE2385" w:rsidR="00AE476A" w:rsidRPr="005B3720" w:rsidRDefault="00BF5202" w:rsidP="00D70247">
      <w:pPr>
        <w:numPr>
          <w:ilvl w:val="0"/>
          <w:numId w:val="59"/>
        </w:numPr>
        <w:spacing w:after="360"/>
        <w:rPr>
          <w:rFonts w:ascii="inherit" w:hAnsi="inherit"/>
          <w:sz w:val="24"/>
          <w:szCs w:val="24"/>
        </w:rPr>
      </w:pPr>
      <w:r w:rsidRPr="2CAD93C6">
        <w:rPr>
          <w:rFonts w:ascii="inherit" w:hAnsi="inherit"/>
          <w:sz w:val="24"/>
          <w:szCs w:val="24"/>
        </w:rPr>
        <w:t xml:space="preserve">The relevant system operator in coordination with the relevant TSO may specify that an HVDC system owner deliver simulation models which properly reflect the behaviour of the HVDC system in </w:t>
      </w:r>
      <w:del w:id="1451" w:author="Author">
        <w:r w:rsidRPr="2CAD93C6" w:rsidDel="00BF5202">
          <w:rPr>
            <w:rFonts w:ascii="inherit" w:hAnsi="inherit"/>
            <w:sz w:val="24"/>
            <w:szCs w:val="24"/>
          </w:rPr>
          <w:delText xml:space="preserve">both </w:delText>
        </w:r>
      </w:del>
      <w:r w:rsidRPr="2CAD93C6">
        <w:rPr>
          <w:rFonts w:ascii="inherit" w:hAnsi="inherit"/>
          <w:sz w:val="24"/>
          <w:szCs w:val="24"/>
        </w:rPr>
        <w:t xml:space="preserve">steady-state, </w:t>
      </w:r>
      <w:ins w:id="1452" w:author="Author">
        <w:r w:rsidR="00F05CB1" w:rsidRPr="2CAD93C6">
          <w:rPr>
            <w:rFonts w:ascii="inherit" w:hAnsi="inherit"/>
            <w:sz w:val="24"/>
            <w:szCs w:val="24"/>
          </w:rPr>
          <w:t xml:space="preserve">in time domain </w:t>
        </w:r>
      </w:ins>
      <w:r w:rsidRPr="2CAD93C6">
        <w:rPr>
          <w:rFonts w:ascii="inherit" w:hAnsi="inherit"/>
          <w:sz w:val="24"/>
          <w:szCs w:val="24"/>
        </w:rPr>
        <w:t>dynamic simulations (</w:t>
      </w:r>
      <w:del w:id="1453" w:author="Author">
        <w:r w:rsidRPr="2CAD93C6" w:rsidDel="00BF5202">
          <w:rPr>
            <w:rFonts w:ascii="inherit" w:hAnsi="inherit"/>
            <w:sz w:val="24"/>
            <w:szCs w:val="24"/>
          </w:rPr>
          <w:delText>fundamental frequency component</w:delText>
        </w:r>
      </w:del>
      <w:ins w:id="1454" w:author="Author">
        <w:r w:rsidR="00F05CB1" w:rsidRPr="2CAD93C6">
          <w:rPr>
            <w:rFonts w:ascii="inherit" w:hAnsi="inherit"/>
            <w:sz w:val="24"/>
            <w:szCs w:val="24"/>
          </w:rPr>
          <w:t>root mean square</w:t>
        </w:r>
        <w:r w:rsidR="007D17C9" w:rsidRPr="2CAD93C6">
          <w:rPr>
            <w:rFonts w:ascii="inherit" w:hAnsi="inherit"/>
            <w:sz w:val="24"/>
            <w:szCs w:val="24"/>
          </w:rPr>
          <w:t xml:space="preserve"> - RMS</w:t>
        </w:r>
      </w:ins>
      <w:r w:rsidRPr="2CAD93C6">
        <w:rPr>
          <w:rFonts w:ascii="inherit" w:hAnsi="inherit"/>
          <w:sz w:val="24"/>
          <w:szCs w:val="24"/>
        </w:rPr>
        <w:t xml:space="preserve">) and in electromagnetic transient </w:t>
      </w:r>
      <w:ins w:id="1455" w:author="Author">
        <w:r w:rsidR="007D17C9" w:rsidRPr="2CAD93C6">
          <w:rPr>
            <w:rFonts w:ascii="inherit" w:hAnsi="inherit"/>
            <w:sz w:val="24"/>
            <w:szCs w:val="24"/>
          </w:rPr>
          <w:t xml:space="preserve">(EMT) </w:t>
        </w:r>
      </w:ins>
      <w:r w:rsidRPr="2CAD93C6">
        <w:rPr>
          <w:rFonts w:ascii="inherit" w:hAnsi="inherit"/>
          <w:sz w:val="24"/>
          <w:szCs w:val="24"/>
        </w:rPr>
        <w:t xml:space="preserve">simulations. </w:t>
      </w:r>
    </w:p>
    <w:p w14:paraId="18B67C49" w14:textId="5971709D" w:rsidR="00AE476A" w:rsidRPr="005B3720" w:rsidRDefault="00BF5202">
      <w:pPr>
        <w:spacing w:after="373"/>
        <w:ind w:left="-3"/>
        <w:rPr>
          <w:rFonts w:ascii="inherit" w:hAnsi="inherit"/>
          <w:sz w:val="24"/>
          <w:szCs w:val="24"/>
        </w:rPr>
      </w:pPr>
      <w:r w:rsidRPr="005B3720">
        <w:rPr>
          <w:rFonts w:ascii="inherit" w:hAnsi="inherit"/>
          <w:sz w:val="24"/>
          <w:szCs w:val="24"/>
        </w:rPr>
        <w:t xml:space="preserve">The format in which models shall be provided and the provision of documentation of models structure and block diagrams shall be specified by the relevant system operator in coordination with the relevant TSO. </w:t>
      </w:r>
      <w:ins w:id="1456" w:author="Author">
        <w:r w:rsidR="007D17C9" w:rsidRPr="007D17C9">
          <w:rPr>
            <w:rFonts w:ascii="inherit" w:hAnsi="inherit"/>
            <w:sz w:val="24"/>
            <w:szCs w:val="24"/>
          </w:rPr>
          <w:t>In the case that encrypted detailed RMS or EMT models are accepted by the relevant TSO, the relevant TSO together with the HVDC system owner shall specify the requirements of the model encryption (for example use of source code, the model structure and the signal interfaces to be observable in the network studies). The agreement should be made on project specific basis according to national regulations</w:t>
        </w:r>
        <w:r w:rsidR="007D17C9">
          <w:rPr>
            <w:rFonts w:ascii="inherit" w:hAnsi="inherit"/>
            <w:sz w:val="24"/>
            <w:szCs w:val="24"/>
          </w:rPr>
          <w:t>.</w:t>
        </w:r>
      </w:ins>
    </w:p>
    <w:p w14:paraId="2BCAAC66" w14:textId="7B06D9DE" w:rsidR="00AE476A" w:rsidRPr="005B3720" w:rsidRDefault="00BF5202" w:rsidP="00D70247">
      <w:pPr>
        <w:numPr>
          <w:ilvl w:val="0"/>
          <w:numId w:val="59"/>
        </w:numPr>
        <w:rPr>
          <w:rFonts w:ascii="inherit" w:hAnsi="inherit"/>
          <w:sz w:val="24"/>
          <w:szCs w:val="24"/>
        </w:rPr>
      </w:pPr>
      <w:r w:rsidRPr="005B3720">
        <w:rPr>
          <w:rFonts w:ascii="inherit" w:hAnsi="inherit"/>
          <w:sz w:val="24"/>
          <w:szCs w:val="24"/>
        </w:rPr>
        <w:t xml:space="preserve">For the purpose of </w:t>
      </w:r>
      <w:del w:id="1457" w:author="Author">
        <w:r w:rsidRPr="005B3720" w:rsidDel="00EB5404">
          <w:rPr>
            <w:rFonts w:ascii="inherit" w:hAnsi="inherit"/>
            <w:sz w:val="24"/>
            <w:szCs w:val="24"/>
          </w:rPr>
          <w:delText xml:space="preserve">dynamic </w:delText>
        </w:r>
      </w:del>
      <w:ins w:id="1458" w:author="Author">
        <w:r w:rsidR="00EB5404">
          <w:rPr>
            <w:rFonts w:ascii="inherit" w:hAnsi="inherit"/>
            <w:sz w:val="24"/>
            <w:szCs w:val="24"/>
          </w:rPr>
          <w:t>electromechanical (RMS)</w:t>
        </w:r>
        <w:r w:rsidR="00EB5404" w:rsidRPr="005B3720">
          <w:rPr>
            <w:rFonts w:ascii="inherit" w:hAnsi="inherit"/>
            <w:sz w:val="24"/>
            <w:szCs w:val="24"/>
          </w:rPr>
          <w:t xml:space="preserve"> </w:t>
        </w:r>
      </w:ins>
      <w:r w:rsidRPr="005B3720">
        <w:rPr>
          <w:rFonts w:ascii="inherit" w:hAnsi="inherit"/>
          <w:sz w:val="24"/>
          <w:szCs w:val="24"/>
        </w:rPr>
        <w:t>simulations</w:t>
      </w:r>
      <w:ins w:id="1459" w:author="Author">
        <w:r w:rsidR="00EB5404">
          <w:rPr>
            <w:rFonts w:ascii="inherit" w:hAnsi="inherit"/>
            <w:sz w:val="24"/>
            <w:szCs w:val="24"/>
          </w:rPr>
          <w:t xml:space="preserve"> used in network studies</w:t>
        </w:r>
      </w:ins>
      <w:r w:rsidRPr="005B3720">
        <w:rPr>
          <w:rFonts w:ascii="inherit" w:hAnsi="inherit"/>
          <w:sz w:val="24"/>
          <w:szCs w:val="24"/>
        </w:rPr>
        <w:t xml:space="preserve">, </w:t>
      </w:r>
      <w:ins w:id="1460" w:author="Author">
        <w:r w:rsidR="00EB5404" w:rsidRPr="00EB5404">
          <w:rPr>
            <w:rFonts w:ascii="inherit" w:hAnsi="inherit"/>
            <w:sz w:val="24"/>
            <w:szCs w:val="24"/>
          </w:rPr>
          <w:t>the relevant TSO shall have the right to specify the model requirements.</w:t>
        </w:r>
        <w:r w:rsidR="00EB5404" w:rsidRPr="00EB5404">
          <w:t xml:space="preserve"> </w:t>
        </w:r>
        <w:r w:rsidR="00EB5404" w:rsidRPr="00EB5404">
          <w:rPr>
            <w:rFonts w:ascii="inherit" w:hAnsi="inherit"/>
            <w:sz w:val="24"/>
            <w:szCs w:val="24"/>
          </w:rPr>
          <w:t>Without prejudice to the Member State's rights to introduce additional requirements,</w:t>
        </w:r>
        <w:r w:rsidR="00EB5404">
          <w:rPr>
            <w:rFonts w:ascii="inherit" w:hAnsi="inherit"/>
            <w:sz w:val="24"/>
            <w:szCs w:val="24"/>
          </w:rPr>
          <w:t xml:space="preserve"> </w:t>
        </w:r>
      </w:ins>
      <w:r w:rsidRPr="005B3720">
        <w:rPr>
          <w:rFonts w:ascii="inherit" w:hAnsi="inherit"/>
          <w:sz w:val="24"/>
          <w:szCs w:val="24"/>
        </w:rPr>
        <w:t xml:space="preserve">the </w:t>
      </w:r>
      <w:ins w:id="1461" w:author="Author">
        <w:r w:rsidR="00EB5404">
          <w:rPr>
            <w:rFonts w:ascii="inherit" w:hAnsi="inherit"/>
            <w:sz w:val="24"/>
            <w:szCs w:val="24"/>
          </w:rPr>
          <w:t xml:space="preserve">HVDC system </w:t>
        </w:r>
      </w:ins>
      <w:r w:rsidRPr="005B3720">
        <w:rPr>
          <w:rFonts w:ascii="inherit" w:hAnsi="inherit"/>
          <w:sz w:val="24"/>
          <w:szCs w:val="24"/>
        </w:rPr>
        <w:t xml:space="preserve">models </w:t>
      </w:r>
      <w:del w:id="1462" w:author="Author">
        <w:r w:rsidRPr="005B3720" w:rsidDel="00EB5404">
          <w:rPr>
            <w:rFonts w:ascii="inherit" w:hAnsi="inherit"/>
            <w:sz w:val="24"/>
            <w:szCs w:val="24"/>
          </w:rPr>
          <w:delText xml:space="preserve">provided </w:delText>
        </w:r>
      </w:del>
      <w:r w:rsidRPr="005F0F14">
        <w:rPr>
          <w:rFonts w:ascii="inherit" w:hAnsi="inherit"/>
          <w:sz w:val="24"/>
          <w:szCs w:val="24"/>
        </w:rPr>
        <w:t xml:space="preserve">shall </w:t>
      </w:r>
      <w:del w:id="1463" w:author="Author">
        <w:r w:rsidRPr="00592C48" w:rsidDel="00FF65B9">
          <w:rPr>
            <w:rFonts w:ascii="inherit" w:hAnsi="inherit"/>
            <w:sz w:val="24"/>
            <w:szCs w:val="24"/>
          </w:rPr>
          <w:delText>contain</w:delText>
        </w:r>
        <w:r w:rsidRPr="005F0F14" w:rsidDel="00FF65B9">
          <w:rPr>
            <w:rFonts w:ascii="inherit" w:hAnsi="inherit"/>
            <w:sz w:val="24"/>
            <w:szCs w:val="24"/>
          </w:rPr>
          <w:delText xml:space="preserve"> </w:delText>
        </w:r>
      </w:del>
      <w:r w:rsidRPr="005F0F14">
        <w:rPr>
          <w:rFonts w:ascii="inherit" w:hAnsi="inherit"/>
          <w:sz w:val="24"/>
          <w:szCs w:val="24"/>
        </w:rPr>
        <w:t>at</w:t>
      </w:r>
      <w:r w:rsidRPr="005B3720">
        <w:rPr>
          <w:rFonts w:ascii="inherit" w:hAnsi="inherit"/>
          <w:sz w:val="24"/>
          <w:szCs w:val="24"/>
        </w:rPr>
        <w:t xml:space="preserve"> least</w:t>
      </w:r>
      <w:del w:id="1464" w:author="Author">
        <w:r w:rsidRPr="005B3720" w:rsidDel="00EB5404">
          <w:rPr>
            <w:rFonts w:ascii="inherit" w:hAnsi="inherit"/>
            <w:sz w:val="24"/>
            <w:szCs w:val="24"/>
          </w:rPr>
          <w:delText xml:space="preserve">, but not limited </w:delText>
        </w:r>
        <w:r w:rsidRPr="005F0F14" w:rsidDel="00EB5404">
          <w:rPr>
            <w:rFonts w:ascii="inherit" w:hAnsi="inherit"/>
            <w:sz w:val="24"/>
            <w:szCs w:val="24"/>
          </w:rPr>
          <w:delText>to</w:delText>
        </w:r>
      </w:del>
      <w:r w:rsidRPr="005F0F14">
        <w:rPr>
          <w:rFonts w:ascii="inherit" w:hAnsi="inherit"/>
          <w:sz w:val="24"/>
          <w:szCs w:val="24"/>
        </w:rPr>
        <w:t xml:space="preserve"> </w:t>
      </w:r>
      <w:del w:id="1465" w:author="Author">
        <w:r w:rsidRPr="00592C48" w:rsidDel="00FF65B9">
          <w:rPr>
            <w:rFonts w:ascii="inherit" w:hAnsi="inherit"/>
            <w:sz w:val="24"/>
            <w:szCs w:val="24"/>
          </w:rPr>
          <w:delText>the following</w:delText>
        </w:r>
        <w:r w:rsidRPr="005B3720" w:rsidDel="00FF65B9">
          <w:rPr>
            <w:rFonts w:ascii="inherit" w:hAnsi="inherit"/>
            <w:sz w:val="24"/>
            <w:szCs w:val="24"/>
          </w:rPr>
          <w:delText xml:space="preserve"> </w:delText>
        </w:r>
        <w:r w:rsidRPr="005B3720" w:rsidDel="00EB5404">
          <w:rPr>
            <w:rFonts w:ascii="inherit" w:hAnsi="inherit"/>
            <w:sz w:val="24"/>
            <w:szCs w:val="24"/>
          </w:rPr>
          <w:delText>sub-models, depending on the existence of the mentioned components</w:delText>
        </w:r>
      </w:del>
      <w:r w:rsidRPr="005B3720">
        <w:rPr>
          <w:rFonts w:ascii="inherit" w:hAnsi="inherit"/>
          <w:sz w:val="24"/>
          <w:szCs w:val="24"/>
        </w:rPr>
        <w:t xml:space="preserve">: </w:t>
      </w:r>
    </w:p>
    <w:p w14:paraId="1944A185" w14:textId="75AB39A3" w:rsidR="00AE476A" w:rsidRPr="005B3720" w:rsidRDefault="006905CD" w:rsidP="00D70247">
      <w:pPr>
        <w:numPr>
          <w:ilvl w:val="0"/>
          <w:numId w:val="60"/>
        </w:numPr>
        <w:ind w:hanging="295"/>
        <w:rPr>
          <w:rFonts w:ascii="inherit" w:hAnsi="inherit"/>
          <w:sz w:val="24"/>
          <w:szCs w:val="24"/>
        </w:rPr>
      </w:pPr>
      <w:ins w:id="1466" w:author="Author">
        <w:r w:rsidRPr="006905CD">
          <w:rPr>
            <w:rFonts w:ascii="inherit" w:hAnsi="inherit"/>
            <w:sz w:val="24"/>
            <w:szCs w:val="24"/>
          </w:rPr>
          <w:t>be valid for the specified operating range and all control modes of the HVDC system</w:t>
        </w:r>
      </w:ins>
      <w:del w:id="1467" w:author="Author">
        <w:r w:rsidR="00BF5202" w:rsidRPr="005B3720" w:rsidDel="006905CD">
          <w:rPr>
            <w:rFonts w:ascii="inherit" w:hAnsi="inherit"/>
            <w:sz w:val="24"/>
            <w:szCs w:val="24"/>
          </w:rPr>
          <w:delText>HVDC converter unit models</w:delText>
        </w:r>
      </w:del>
      <w:r w:rsidR="00BF5202" w:rsidRPr="005B3720">
        <w:rPr>
          <w:rFonts w:ascii="inherit" w:hAnsi="inherit"/>
          <w:sz w:val="24"/>
          <w:szCs w:val="24"/>
        </w:rPr>
        <w:t xml:space="preserve">; </w:t>
      </w:r>
    </w:p>
    <w:p w14:paraId="78F52455" w14:textId="6019FE5D" w:rsidR="00AE476A" w:rsidRPr="005B3720" w:rsidRDefault="006905CD" w:rsidP="00D70247">
      <w:pPr>
        <w:numPr>
          <w:ilvl w:val="0"/>
          <w:numId w:val="60"/>
        </w:numPr>
        <w:ind w:hanging="295"/>
        <w:rPr>
          <w:rFonts w:ascii="inherit" w:hAnsi="inherit"/>
          <w:sz w:val="24"/>
          <w:szCs w:val="24"/>
        </w:rPr>
      </w:pPr>
      <w:ins w:id="1468" w:author="Author">
        <w:r w:rsidRPr="006905CD">
          <w:rPr>
            <w:rFonts w:ascii="inherit" w:hAnsi="inherit"/>
            <w:sz w:val="24"/>
            <w:szCs w:val="24"/>
          </w:rPr>
          <w:t>include representation of HVDC converter unit, HVDC lines/cables and control systems that influence the dynamic behaviour of the HVDC transmission system in the specified time frame</w:t>
        </w:r>
      </w:ins>
      <w:del w:id="1469" w:author="Author">
        <w:r w:rsidR="00BF5202" w:rsidRPr="005B3720" w:rsidDel="006905CD">
          <w:rPr>
            <w:rFonts w:ascii="inherit" w:hAnsi="inherit"/>
            <w:sz w:val="24"/>
            <w:szCs w:val="24"/>
          </w:rPr>
          <w:delText>AC component models</w:delText>
        </w:r>
      </w:del>
      <w:r w:rsidR="00BF5202" w:rsidRPr="005B3720">
        <w:rPr>
          <w:rFonts w:ascii="inherit" w:hAnsi="inherit"/>
          <w:sz w:val="24"/>
          <w:szCs w:val="24"/>
        </w:rPr>
        <w:t xml:space="preserve">; </w:t>
      </w:r>
    </w:p>
    <w:p w14:paraId="6F7FD9D8" w14:textId="65F41A60" w:rsidR="00AE476A" w:rsidRPr="005B3720" w:rsidRDefault="006905CD" w:rsidP="00D70247">
      <w:pPr>
        <w:numPr>
          <w:ilvl w:val="0"/>
          <w:numId w:val="60"/>
        </w:numPr>
        <w:ind w:hanging="295"/>
        <w:rPr>
          <w:rFonts w:ascii="inherit" w:hAnsi="inherit"/>
          <w:sz w:val="24"/>
          <w:szCs w:val="24"/>
        </w:rPr>
      </w:pPr>
      <w:ins w:id="1470" w:author="Author">
        <w:r w:rsidRPr="006905CD">
          <w:rPr>
            <w:rFonts w:ascii="inherit" w:hAnsi="inherit"/>
            <w:sz w:val="24"/>
            <w:szCs w:val="24"/>
          </w:rPr>
          <w:t>include the relevant protection function models as agreed between the relevant TSO and the HVDC system owner</w:t>
        </w:r>
      </w:ins>
      <w:del w:id="1471" w:author="Author">
        <w:r w:rsidR="00BF5202" w:rsidRPr="005B3720" w:rsidDel="006905CD">
          <w:rPr>
            <w:rFonts w:ascii="inherit" w:hAnsi="inherit"/>
            <w:sz w:val="24"/>
            <w:szCs w:val="24"/>
          </w:rPr>
          <w:delText>DC grid models</w:delText>
        </w:r>
      </w:del>
      <w:r w:rsidR="00BF5202" w:rsidRPr="005B3720">
        <w:rPr>
          <w:rFonts w:ascii="inherit" w:hAnsi="inherit"/>
          <w:sz w:val="24"/>
          <w:szCs w:val="24"/>
        </w:rPr>
        <w:t xml:space="preserve">; </w:t>
      </w:r>
    </w:p>
    <w:p w14:paraId="16D5352C" w14:textId="04071526" w:rsidR="00AE476A" w:rsidRPr="005B3720" w:rsidRDefault="006905CD" w:rsidP="00D70247">
      <w:pPr>
        <w:numPr>
          <w:ilvl w:val="0"/>
          <w:numId w:val="60"/>
        </w:numPr>
        <w:ind w:hanging="295"/>
        <w:rPr>
          <w:rFonts w:ascii="inherit" w:hAnsi="inherit"/>
          <w:sz w:val="24"/>
          <w:szCs w:val="24"/>
        </w:rPr>
      </w:pPr>
      <w:ins w:id="1472" w:author="Author">
        <w:r w:rsidRPr="74574EE1">
          <w:rPr>
            <w:rFonts w:ascii="inherit" w:hAnsi="inherit"/>
            <w:sz w:val="24"/>
            <w:szCs w:val="24"/>
          </w:rPr>
          <w:t>be open source generic model for RMS simulations delivered for cross-border network stability studies</w:t>
        </w:r>
      </w:ins>
      <w:del w:id="1473" w:author="Author">
        <w:r w:rsidRPr="74574EE1" w:rsidDel="00BF5202">
          <w:rPr>
            <w:rFonts w:ascii="inherit" w:hAnsi="inherit"/>
            <w:sz w:val="24"/>
            <w:szCs w:val="24"/>
          </w:rPr>
          <w:delText>Voltage and power controller</w:delText>
        </w:r>
      </w:del>
      <w:ins w:id="1474" w:author="Author">
        <w:r w:rsidR="0061375A">
          <w:rPr>
            <w:rFonts w:ascii="inherit" w:hAnsi="inherit"/>
            <w:sz w:val="24"/>
            <w:szCs w:val="24"/>
          </w:rPr>
          <w:t xml:space="preserve"> </w:t>
        </w:r>
        <w:del w:id="1475" w:author="Author">
          <w:r w:rsidR="0061375A" w:rsidRPr="0036209E" w:rsidDel="00766EC5">
            <w:rPr>
              <w:rFonts w:ascii="inherit" w:hAnsi="inherit"/>
              <w:sz w:val="24"/>
              <w:szCs w:val="24"/>
              <w:rPrChange w:id="1476" w:author="Author">
                <w:rPr>
                  <w:rFonts w:ascii="Segoe UI" w:hAnsi="Segoe UI" w:cs="Segoe UI"/>
                  <w:sz w:val="18"/>
                  <w:szCs w:val="18"/>
                </w:rPr>
              </w:rPrChange>
            </w:rPr>
            <w:delText>(</w:delText>
          </w:r>
        </w:del>
        <w:commentRangeStart w:id="1477"/>
        <w:r w:rsidR="0061375A" w:rsidRPr="0036209E">
          <w:rPr>
            <w:rFonts w:ascii="inherit" w:hAnsi="inherit"/>
            <w:sz w:val="24"/>
            <w:szCs w:val="24"/>
            <w:rPrChange w:id="1478" w:author="Author">
              <w:rPr>
                <w:rFonts w:ascii="Segoe UI" w:hAnsi="Segoe UI" w:cs="Segoe UI"/>
                <w:sz w:val="18"/>
                <w:szCs w:val="18"/>
              </w:rPr>
            </w:rPrChange>
          </w:rPr>
          <w:t>additionally to encrypted models</w:t>
        </w:r>
        <w:r w:rsidR="00766EC5">
          <w:rPr>
            <w:rFonts w:ascii="inherit" w:hAnsi="inherit"/>
            <w:sz w:val="24"/>
            <w:szCs w:val="24"/>
          </w:rPr>
          <w:t xml:space="preserve"> </w:t>
        </w:r>
      </w:ins>
      <w:commentRangeEnd w:id="1477"/>
      <w:r w:rsidR="00092E4F">
        <w:rPr>
          <w:rStyle w:val="CommentReference"/>
        </w:rPr>
        <w:commentReference w:id="1477"/>
      </w:r>
      <w:ins w:id="1479" w:author="Author">
        <w:r w:rsidR="00766EC5">
          <w:rPr>
            <w:rFonts w:ascii="inherit" w:hAnsi="inherit"/>
            <w:sz w:val="24"/>
            <w:szCs w:val="24"/>
          </w:rPr>
          <w:t>if applicable</w:t>
        </w:r>
        <w:del w:id="1480" w:author="Author">
          <w:r w:rsidR="0061375A" w:rsidRPr="0036209E" w:rsidDel="00766EC5">
            <w:rPr>
              <w:rFonts w:ascii="inherit" w:hAnsi="inherit"/>
              <w:sz w:val="24"/>
              <w:szCs w:val="24"/>
              <w:rPrChange w:id="1481" w:author="Author">
                <w:rPr>
                  <w:rFonts w:ascii="Segoe UI" w:hAnsi="Segoe UI" w:cs="Segoe UI"/>
                  <w:sz w:val="18"/>
                  <w:szCs w:val="18"/>
                </w:rPr>
              </w:rPrChange>
            </w:rPr>
            <w:delText>)</w:delText>
          </w:r>
        </w:del>
      </w:ins>
      <w:r w:rsidR="00BF5202" w:rsidRPr="74574EE1">
        <w:rPr>
          <w:rFonts w:ascii="inherit" w:hAnsi="inherit"/>
          <w:sz w:val="24"/>
          <w:szCs w:val="24"/>
        </w:rPr>
        <w:t xml:space="preserve">; </w:t>
      </w:r>
    </w:p>
    <w:p w14:paraId="0C659CA6" w14:textId="0223AADC" w:rsidR="00AE476A" w:rsidRPr="005B3720" w:rsidRDefault="006905CD" w:rsidP="005F0F14">
      <w:pPr>
        <w:ind w:left="0" w:firstLine="0"/>
        <w:rPr>
          <w:rFonts w:ascii="inherit" w:hAnsi="inherit"/>
          <w:sz w:val="24"/>
          <w:szCs w:val="24"/>
        </w:rPr>
      </w:pPr>
      <w:ins w:id="1482" w:author="Author">
        <w:r w:rsidRPr="006905CD">
          <w:rPr>
            <w:rFonts w:ascii="inherit" w:hAnsi="inherit"/>
            <w:sz w:val="24"/>
            <w:szCs w:val="24"/>
          </w:rPr>
          <w:t>The above listed simulation model requirements and information must not violate manufactures intellectual property</w:t>
        </w:r>
      </w:ins>
      <w:del w:id="1483" w:author="Author">
        <w:r w:rsidR="00BF5202" w:rsidRPr="005B3720" w:rsidDel="006905CD">
          <w:rPr>
            <w:rFonts w:ascii="inherit" w:hAnsi="inherit"/>
            <w:sz w:val="24"/>
            <w:szCs w:val="24"/>
          </w:rPr>
          <w:delText>Special control features if applicable e.g. power oscillation damping (POD) function, subsynchronous torsional interaction (SSTI) control</w:delText>
        </w:r>
      </w:del>
      <w:ins w:id="1484" w:author="Author">
        <w:r>
          <w:rPr>
            <w:rFonts w:ascii="inherit" w:hAnsi="inherit"/>
            <w:sz w:val="24"/>
            <w:szCs w:val="24"/>
          </w:rPr>
          <w:t>.</w:t>
        </w:r>
      </w:ins>
      <w:del w:id="1485" w:author="Author">
        <w:r w:rsidR="00BF5202" w:rsidRPr="005B3720" w:rsidDel="006905CD">
          <w:rPr>
            <w:rFonts w:ascii="inherit" w:hAnsi="inherit"/>
            <w:sz w:val="24"/>
            <w:szCs w:val="24"/>
          </w:rPr>
          <w:delText>;</w:delText>
        </w:r>
      </w:del>
    </w:p>
    <w:p w14:paraId="3137409B" w14:textId="151A783F" w:rsidR="00AE476A" w:rsidRPr="005B3720" w:rsidDel="006905CD" w:rsidRDefault="00BF5202" w:rsidP="00D70247">
      <w:pPr>
        <w:numPr>
          <w:ilvl w:val="0"/>
          <w:numId w:val="60"/>
        </w:numPr>
        <w:ind w:hanging="295"/>
        <w:rPr>
          <w:del w:id="1486" w:author="Author"/>
          <w:rFonts w:ascii="inherit" w:hAnsi="inherit"/>
          <w:sz w:val="24"/>
          <w:szCs w:val="24"/>
        </w:rPr>
      </w:pPr>
      <w:del w:id="1487" w:author="Author">
        <w:r w:rsidRPr="005B3720" w:rsidDel="006905CD">
          <w:rPr>
            <w:rFonts w:ascii="inherit" w:hAnsi="inherit"/>
            <w:sz w:val="24"/>
            <w:szCs w:val="24"/>
          </w:rPr>
          <w:delText xml:space="preserve">Multi terminal control, if applicable; </w:delText>
        </w:r>
      </w:del>
    </w:p>
    <w:p w14:paraId="2FB64BE8" w14:textId="5ED2B97C" w:rsidR="00AE476A" w:rsidRPr="005B3720" w:rsidDel="006905CD" w:rsidRDefault="00BF5202" w:rsidP="00D70247">
      <w:pPr>
        <w:numPr>
          <w:ilvl w:val="0"/>
          <w:numId w:val="60"/>
        </w:numPr>
        <w:ind w:hanging="295"/>
        <w:rPr>
          <w:del w:id="1488" w:author="Author"/>
          <w:rFonts w:ascii="inherit" w:hAnsi="inherit"/>
          <w:sz w:val="24"/>
          <w:szCs w:val="24"/>
        </w:rPr>
      </w:pPr>
      <w:del w:id="1489" w:author="Author">
        <w:r w:rsidRPr="005B3720" w:rsidDel="006905CD">
          <w:rPr>
            <w:rFonts w:ascii="inherit" w:hAnsi="inherit"/>
            <w:sz w:val="24"/>
            <w:szCs w:val="24"/>
          </w:rPr>
          <w:lastRenderedPageBreak/>
          <w:delText xml:space="preserve">HVDC system protection models as agreed between the relevant TSO and the HVDC system owner. </w:delText>
        </w:r>
      </w:del>
    </w:p>
    <w:p w14:paraId="55976060" w14:textId="51CBFA78" w:rsidR="0032149C" w:rsidRDefault="0032149C" w:rsidP="00D70247">
      <w:pPr>
        <w:numPr>
          <w:ilvl w:val="0"/>
          <w:numId w:val="61"/>
        </w:numPr>
        <w:spacing w:after="374"/>
        <w:rPr>
          <w:ins w:id="1490" w:author="Author"/>
          <w:rFonts w:ascii="inherit" w:hAnsi="inherit"/>
          <w:sz w:val="24"/>
          <w:szCs w:val="24"/>
        </w:rPr>
      </w:pPr>
      <w:ins w:id="1491" w:author="Author">
        <w:r w:rsidRPr="2F207C6A">
          <w:rPr>
            <w:rFonts w:ascii="inherit" w:hAnsi="inherit"/>
            <w:sz w:val="24"/>
            <w:szCs w:val="24"/>
          </w:rPr>
          <w:t>For the purpose of electromagnetic transient (EMT) simulations, the relevant TSO shall have the right to specify the model requirements. Without prejudice to the Member State's rights to introduce additional requirements, the models shall:</w:t>
        </w:r>
      </w:ins>
    </w:p>
    <w:p w14:paraId="2CED152F" w14:textId="17EA97F0" w:rsidR="0032149C" w:rsidRDefault="0032149C" w:rsidP="0032149C">
      <w:pPr>
        <w:numPr>
          <w:ilvl w:val="0"/>
          <w:numId w:val="182"/>
        </w:numPr>
        <w:ind w:hanging="295"/>
        <w:rPr>
          <w:ins w:id="1492" w:author="Author"/>
          <w:rFonts w:ascii="inherit" w:hAnsi="inherit"/>
          <w:sz w:val="24"/>
          <w:szCs w:val="24"/>
        </w:rPr>
      </w:pPr>
      <w:ins w:id="1493" w:author="Author">
        <w:r w:rsidRPr="0032149C">
          <w:rPr>
            <w:rFonts w:ascii="inherit" w:hAnsi="inherit"/>
            <w:sz w:val="24"/>
            <w:szCs w:val="24"/>
          </w:rPr>
          <w:t>be valid at least in the frequency range 0</w:t>
        </w:r>
        <w:r>
          <w:rPr>
            <w:rFonts w:ascii="inherit" w:hAnsi="inherit"/>
            <w:sz w:val="24"/>
            <w:szCs w:val="24"/>
          </w:rPr>
          <w:t>,</w:t>
        </w:r>
        <w:r w:rsidRPr="0032149C">
          <w:rPr>
            <w:rFonts w:ascii="inherit" w:hAnsi="inherit"/>
            <w:sz w:val="24"/>
            <w:szCs w:val="24"/>
          </w:rPr>
          <w:t>2Hz to 2500 Hz for relevant studies;</w:t>
        </w:r>
      </w:ins>
    </w:p>
    <w:p w14:paraId="1E0629F9" w14:textId="666E148A" w:rsidR="0032149C" w:rsidRDefault="0032149C" w:rsidP="0032149C">
      <w:pPr>
        <w:numPr>
          <w:ilvl w:val="0"/>
          <w:numId w:val="182"/>
        </w:numPr>
        <w:ind w:hanging="295"/>
        <w:rPr>
          <w:ins w:id="1494" w:author="Author"/>
          <w:rFonts w:ascii="inherit" w:hAnsi="inherit"/>
          <w:sz w:val="24"/>
          <w:szCs w:val="24"/>
        </w:rPr>
      </w:pPr>
      <w:ins w:id="1495" w:author="Author">
        <w:r w:rsidRPr="0032149C">
          <w:rPr>
            <w:rFonts w:ascii="inherit" w:hAnsi="inherit"/>
            <w:sz w:val="24"/>
            <w:szCs w:val="24"/>
          </w:rPr>
          <w:t>be valid for the specified operating range and all operation modes of the HVDC system in both the positive and in the negative phase sequence;</w:t>
        </w:r>
      </w:ins>
    </w:p>
    <w:p w14:paraId="3F10DDAF" w14:textId="237D22B3" w:rsidR="0032149C" w:rsidRDefault="0032149C" w:rsidP="0032149C">
      <w:pPr>
        <w:numPr>
          <w:ilvl w:val="0"/>
          <w:numId w:val="182"/>
        </w:numPr>
        <w:ind w:hanging="295"/>
        <w:rPr>
          <w:ins w:id="1496" w:author="Author"/>
          <w:rFonts w:ascii="inherit" w:hAnsi="inherit"/>
          <w:sz w:val="24"/>
          <w:szCs w:val="24"/>
        </w:rPr>
      </w:pPr>
      <w:commentRangeStart w:id="1497"/>
      <w:ins w:id="1498" w:author="Author">
        <w:r w:rsidRPr="68556FED">
          <w:rPr>
            <w:rFonts w:ascii="inherit" w:hAnsi="inherit"/>
            <w:sz w:val="24"/>
            <w:szCs w:val="24"/>
          </w:rPr>
          <w:t xml:space="preserve">be able to reproduce the detailed transient response of the HVDC system and its control </w:t>
        </w:r>
        <w:r w:rsidR="001566D4">
          <w:rPr>
            <w:rFonts w:ascii="inherit" w:hAnsi="inherit"/>
            <w:sz w:val="24"/>
            <w:szCs w:val="24"/>
          </w:rPr>
          <w:t xml:space="preserve">and protection </w:t>
        </w:r>
        <w:r w:rsidRPr="68556FED">
          <w:rPr>
            <w:rFonts w:ascii="inherit" w:hAnsi="inherit"/>
            <w:sz w:val="24"/>
            <w:szCs w:val="24"/>
          </w:rPr>
          <w:t>blocks (including synchronisation) during balanced and unbalanced AC network</w:t>
        </w:r>
        <w:r w:rsidR="0061375A">
          <w:rPr>
            <w:rFonts w:ascii="inherit" w:hAnsi="inherit"/>
            <w:sz w:val="24"/>
            <w:szCs w:val="24"/>
          </w:rPr>
          <w:t xml:space="preserve"> </w:t>
        </w:r>
        <w:r w:rsidR="007E36F8">
          <w:rPr>
            <w:rFonts w:ascii="inherit" w:hAnsi="inherit"/>
            <w:sz w:val="24"/>
            <w:szCs w:val="24"/>
          </w:rPr>
          <w:t xml:space="preserve">and DC </w:t>
        </w:r>
        <w:r w:rsidR="001566D4">
          <w:rPr>
            <w:rFonts w:ascii="inherit" w:hAnsi="inherit"/>
            <w:sz w:val="24"/>
            <w:szCs w:val="24"/>
          </w:rPr>
          <w:t xml:space="preserve">network </w:t>
        </w:r>
        <w:r w:rsidR="0061375A">
          <w:rPr>
            <w:rFonts w:ascii="inherit" w:hAnsi="inherit"/>
            <w:sz w:val="24"/>
            <w:szCs w:val="24"/>
          </w:rPr>
          <w:t xml:space="preserve">disturbances </w:t>
        </w:r>
        <w:r w:rsidRPr="68556FED">
          <w:rPr>
            <w:rFonts w:ascii="inherit" w:hAnsi="inherit"/>
            <w:sz w:val="24"/>
            <w:szCs w:val="24"/>
          </w:rPr>
          <w:t xml:space="preserve"> </w:t>
        </w:r>
        <w:del w:id="1499" w:author="Author">
          <w:r w:rsidRPr="68556FED" w:rsidDel="0061375A">
            <w:rPr>
              <w:rFonts w:ascii="inherit" w:hAnsi="inherit"/>
              <w:sz w:val="24"/>
              <w:szCs w:val="24"/>
            </w:rPr>
            <w:delText xml:space="preserve">faults </w:delText>
          </w:r>
        </w:del>
        <w:r w:rsidRPr="68556FED">
          <w:rPr>
            <w:rFonts w:ascii="inherit" w:hAnsi="inherit"/>
            <w:sz w:val="24"/>
            <w:szCs w:val="24"/>
          </w:rPr>
          <w:t>in the valid frequency range;</w:t>
        </w:r>
      </w:ins>
      <w:commentRangeEnd w:id="1497"/>
      <w:r w:rsidR="00092E4F">
        <w:rPr>
          <w:rStyle w:val="CommentReference"/>
        </w:rPr>
        <w:commentReference w:id="1497"/>
      </w:r>
    </w:p>
    <w:p w14:paraId="71DB2161" w14:textId="5722585E" w:rsidR="0032149C" w:rsidRDefault="0032149C" w:rsidP="0032149C">
      <w:pPr>
        <w:numPr>
          <w:ilvl w:val="0"/>
          <w:numId w:val="182"/>
        </w:numPr>
        <w:ind w:hanging="295"/>
        <w:rPr>
          <w:ins w:id="1500" w:author="Author"/>
          <w:rFonts w:ascii="inherit" w:hAnsi="inherit"/>
          <w:sz w:val="24"/>
          <w:szCs w:val="24"/>
        </w:rPr>
      </w:pPr>
      <w:ins w:id="1501" w:author="Author">
        <w:r w:rsidRPr="0032149C">
          <w:rPr>
            <w:rFonts w:ascii="inherit" w:hAnsi="inherit"/>
            <w:sz w:val="24"/>
            <w:szCs w:val="24"/>
          </w:rPr>
          <w:t>include an accurate representation of the semiconductor valves, the frequency dependency of the HVDC system lines and sufficient representation of communication systems instruments where deemed necessary for the respective HVDC system model and study purpose;</w:t>
        </w:r>
      </w:ins>
    </w:p>
    <w:p w14:paraId="6C1091EC" w14:textId="1BAAD170" w:rsidR="0032149C" w:rsidRDefault="0032149C" w:rsidP="0032149C">
      <w:pPr>
        <w:numPr>
          <w:ilvl w:val="0"/>
          <w:numId w:val="182"/>
        </w:numPr>
        <w:ind w:hanging="295"/>
        <w:rPr>
          <w:ins w:id="1502" w:author="Author"/>
          <w:rFonts w:ascii="inherit" w:hAnsi="inherit"/>
          <w:sz w:val="24"/>
          <w:szCs w:val="24"/>
        </w:rPr>
      </w:pPr>
      <w:commentRangeStart w:id="1503"/>
      <w:ins w:id="1504" w:author="Author">
        <w:r w:rsidRPr="6142D556">
          <w:rPr>
            <w:rFonts w:ascii="inherit" w:hAnsi="inherit"/>
            <w:sz w:val="24"/>
            <w:szCs w:val="24"/>
          </w:rPr>
          <w:t xml:space="preserve">represent </w:t>
        </w:r>
        <w:r w:rsidR="00BB7F0A">
          <w:rPr>
            <w:rFonts w:ascii="inherit" w:hAnsi="inherit"/>
            <w:sz w:val="24"/>
            <w:szCs w:val="24"/>
          </w:rPr>
          <w:t xml:space="preserve">at least </w:t>
        </w:r>
        <w:r w:rsidRPr="6142D556">
          <w:rPr>
            <w:rFonts w:ascii="inherit" w:hAnsi="inherit"/>
            <w:sz w:val="24"/>
            <w:szCs w:val="24"/>
          </w:rPr>
          <w:t>transformers models (including saturation), resistors, filter</w:t>
        </w:r>
        <w:r w:rsidR="0061375A">
          <w:rPr>
            <w:rFonts w:ascii="inherit" w:hAnsi="inherit"/>
            <w:sz w:val="24"/>
            <w:szCs w:val="24"/>
          </w:rPr>
          <w:t>s</w:t>
        </w:r>
        <w:r w:rsidRPr="6142D556">
          <w:rPr>
            <w:rFonts w:ascii="inherit" w:hAnsi="inherit"/>
            <w:sz w:val="24"/>
            <w:szCs w:val="24"/>
          </w:rPr>
          <w:t>, breaker</w:t>
        </w:r>
        <w:r w:rsidR="0061375A">
          <w:rPr>
            <w:rFonts w:ascii="inherit" w:hAnsi="inherit"/>
            <w:sz w:val="24"/>
            <w:szCs w:val="24"/>
          </w:rPr>
          <w:t>s</w:t>
        </w:r>
        <w:r w:rsidRPr="6142D556">
          <w:rPr>
            <w:rFonts w:ascii="inherit" w:hAnsi="inherit"/>
            <w:sz w:val="24"/>
            <w:szCs w:val="24"/>
          </w:rPr>
          <w:t xml:space="preserve">, </w:t>
        </w:r>
      </w:ins>
      <w:commentRangeEnd w:id="1503"/>
      <w:r w:rsidR="00092E4F">
        <w:rPr>
          <w:rStyle w:val="CommentReference"/>
        </w:rPr>
        <w:commentReference w:id="1503"/>
      </w:r>
      <w:ins w:id="1505" w:author="Author">
        <w:r w:rsidRPr="6142D556">
          <w:rPr>
            <w:rFonts w:ascii="inherit" w:hAnsi="inherit"/>
            <w:sz w:val="24"/>
            <w:szCs w:val="24"/>
          </w:rPr>
          <w:t>AC and DC arrester</w:t>
        </w:r>
        <w:r w:rsidR="0061375A">
          <w:rPr>
            <w:rFonts w:ascii="inherit" w:hAnsi="inherit"/>
            <w:sz w:val="24"/>
            <w:szCs w:val="24"/>
          </w:rPr>
          <w:t>s</w:t>
        </w:r>
        <w:r w:rsidRPr="6142D556">
          <w:rPr>
            <w:rFonts w:ascii="inherit" w:hAnsi="inherit"/>
            <w:sz w:val="24"/>
            <w:szCs w:val="24"/>
          </w:rPr>
          <w:t xml:space="preserve"> in the valid frequency range;</w:t>
        </w:r>
      </w:ins>
    </w:p>
    <w:p w14:paraId="62CC623E" w14:textId="4C42B416" w:rsidR="0032149C" w:rsidRDefault="0032149C" w:rsidP="0032149C">
      <w:pPr>
        <w:numPr>
          <w:ilvl w:val="0"/>
          <w:numId w:val="182"/>
        </w:numPr>
        <w:ind w:hanging="295"/>
        <w:rPr>
          <w:ins w:id="1506" w:author="Author"/>
          <w:rFonts w:ascii="inherit" w:hAnsi="inherit"/>
          <w:sz w:val="24"/>
          <w:szCs w:val="24"/>
        </w:rPr>
      </w:pPr>
      <w:ins w:id="1507" w:author="Author">
        <w:r w:rsidRPr="0032149C">
          <w:rPr>
            <w:rFonts w:ascii="inherit" w:hAnsi="inherit"/>
            <w:sz w:val="24"/>
            <w:szCs w:val="24"/>
          </w:rPr>
          <w:t>include all the control and protection models as agreed between the relevant TSO and the HVDC system owner (</w:t>
        </w:r>
        <w:r w:rsidR="00BB7F0A">
          <w:rPr>
            <w:rFonts w:ascii="inherit" w:hAnsi="inherit"/>
            <w:sz w:val="24"/>
            <w:szCs w:val="24"/>
          </w:rPr>
          <w:t>e.g</w:t>
        </w:r>
        <w:r w:rsidR="005A7E6E">
          <w:rPr>
            <w:rFonts w:ascii="inherit" w:hAnsi="inherit"/>
            <w:sz w:val="24"/>
            <w:szCs w:val="24"/>
          </w:rPr>
          <w:t>.,</w:t>
        </w:r>
        <w:r w:rsidR="00BB7F0A">
          <w:rPr>
            <w:rFonts w:ascii="inherit" w:hAnsi="inherit"/>
            <w:sz w:val="24"/>
            <w:szCs w:val="24"/>
          </w:rPr>
          <w:t xml:space="preserve"> </w:t>
        </w:r>
        <w:r w:rsidRPr="0032149C">
          <w:rPr>
            <w:rFonts w:ascii="inherit" w:hAnsi="inherit"/>
            <w:sz w:val="24"/>
            <w:szCs w:val="24"/>
          </w:rPr>
          <w:t>under/overvoltage, overcurrent, chopper and frequency sensitive control functions);</w:t>
        </w:r>
      </w:ins>
    </w:p>
    <w:p w14:paraId="5F89CFD2" w14:textId="04F23A38" w:rsidR="0032149C" w:rsidRDefault="481DC1F7" w:rsidP="0032149C">
      <w:pPr>
        <w:numPr>
          <w:ilvl w:val="0"/>
          <w:numId w:val="182"/>
        </w:numPr>
        <w:ind w:hanging="295"/>
        <w:rPr>
          <w:ins w:id="1508" w:author="Author"/>
          <w:rFonts w:ascii="inherit" w:hAnsi="inherit"/>
          <w:sz w:val="24"/>
          <w:szCs w:val="24"/>
        </w:rPr>
      </w:pPr>
      <w:ins w:id="1509" w:author="Author">
        <w:r w:rsidRPr="4BBC513A">
          <w:rPr>
            <w:rFonts w:ascii="inherit" w:hAnsi="inherit"/>
            <w:sz w:val="24"/>
            <w:szCs w:val="24"/>
          </w:rPr>
          <w:t>be capable to be used for the numerical calculation of the frequency dependent impedance of the HVDC converter station (impedance magnitude and impedance phase angle</w:t>
        </w:r>
        <w:r w:rsidR="621BB29C" w:rsidRPr="4BBC513A">
          <w:rPr>
            <w:rFonts w:ascii="inherit" w:hAnsi="inherit"/>
            <w:sz w:val="24"/>
            <w:szCs w:val="24"/>
          </w:rPr>
          <w:t>)</w:t>
        </w:r>
        <w:r w:rsidR="3ED2D2E6" w:rsidRPr="4BBC513A">
          <w:rPr>
            <w:rFonts w:ascii="inherit" w:hAnsi="inherit"/>
            <w:sz w:val="24"/>
            <w:szCs w:val="24"/>
          </w:rPr>
          <w:t xml:space="preserve"> </w:t>
        </w:r>
        <w:commentRangeStart w:id="1510"/>
        <w:r w:rsidR="3ED2D2E6" w:rsidRPr="4BBC513A">
          <w:rPr>
            <w:rFonts w:ascii="inherit" w:hAnsi="inherit"/>
            <w:sz w:val="24"/>
            <w:szCs w:val="24"/>
          </w:rPr>
          <w:t>from AC and DC side</w:t>
        </w:r>
        <w:del w:id="1511" w:author="Author">
          <w:r w:rsidR="0032149C" w:rsidRPr="4BBC513A" w:rsidDel="481DC1F7">
            <w:rPr>
              <w:rFonts w:ascii="inherit" w:hAnsi="inherit"/>
              <w:sz w:val="24"/>
              <w:szCs w:val="24"/>
            </w:rPr>
            <w:delText>)</w:delText>
          </w:r>
        </w:del>
      </w:ins>
      <w:commentRangeEnd w:id="1510"/>
      <w:r w:rsidR="00092E4F">
        <w:rPr>
          <w:rStyle w:val="CommentReference"/>
        </w:rPr>
        <w:commentReference w:id="1510"/>
      </w:r>
      <w:ins w:id="1512" w:author="Author">
        <w:r w:rsidRPr="4BBC513A">
          <w:rPr>
            <w:rFonts w:ascii="inherit" w:hAnsi="inherit"/>
            <w:sz w:val="24"/>
            <w:szCs w:val="24"/>
          </w:rPr>
          <w:t xml:space="preserve"> in the frequency range that the model is valid;</w:t>
        </w:r>
      </w:ins>
    </w:p>
    <w:p w14:paraId="1EC5D6F7" w14:textId="066053B0" w:rsidR="0032149C" w:rsidRDefault="0032149C" w:rsidP="005F0F14">
      <w:pPr>
        <w:ind w:left="0" w:firstLine="0"/>
        <w:rPr>
          <w:ins w:id="1513" w:author="Author"/>
          <w:rFonts w:ascii="inherit" w:hAnsi="inherit"/>
          <w:sz w:val="24"/>
          <w:szCs w:val="24"/>
        </w:rPr>
      </w:pPr>
      <w:ins w:id="1514" w:author="Author">
        <w:r w:rsidRPr="0032149C">
          <w:rPr>
            <w:rFonts w:ascii="inherit" w:hAnsi="inherit"/>
            <w:sz w:val="24"/>
            <w:szCs w:val="24"/>
          </w:rPr>
          <w:t>The above listed simulation model requirements and information must not violate manufactures intellectual property</w:t>
        </w:r>
        <w:r w:rsidR="00D14E0F">
          <w:rPr>
            <w:rFonts w:ascii="inherit" w:hAnsi="inherit"/>
            <w:sz w:val="24"/>
            <w:szCs w:val="24"/>
          </w:rPr>
          <w:t>.</w:t>
        </w:r>
      </w:ins>
    </w:p>
    <w:p w14:paraId="3B3C8612" w14:textId="44F2FF52" w:rsidR="00550673" w:rsidRDefault="00550673" w:rsidP="00D70247">
      <w:pPr>
        <w:numPr>
          <w:ilvl w:val="0"/>
          <w:numId w:val="61"/>
        </w:numPr>
        <w:spacing w:after="374"/>
        <w:rPr>
          <w:ins w:id="1515" w:author="Author"/>
          <w:rFonts w:ascii="inherit" w:hAnsi="inherit"/>
          <w:sz w:val="24"/>
          <w:szCs w:val="24"/>
        </w:rPr>
      </w:pPr>
      <w:ins w:id="1516" w:author="Author">
        <w:r w:rsidRPr="00550673">
          <w:rPr>
            <w:rFonts w:ascii="inherit" w:hAnsi="inherit"/>
            <w:sz w:val="24"/>
            <w:szCs w:val="24"/>
          </w:rPr>
          <w:t xml:space="preserve">For the purpose of the risk assessment of the resonance stability of the HVDC convert station, the TSO shall have the right to request from the HVDC system owner the frequency dependent impedance model of the HVDC converter station </w:t>
        </w:r>
        <w:commentRangeStart w:id="1517"/>
        <w:r w:rsidRPr="00550673">
          <w:rPr>
            <w:rFonts w:ascii="inherit" w:hAnsi="inherit"/>
            <w:sz w:val="24"/>
            <w:szCs w:val="24"/>
          </w:rPr>
          <w:t xml:space="preserve">at the AC </w:t>
        </w:r>
        <w:r w:rsidR="00C62F12">
          <w:rPr>
            <w:rFonts w:ascii="inherit" w:hAnsi="inherit"/>
            <w:sz w:val="24"/>
            <w:szCs w:val="24"/>
          </w:rPr>
          <w:t xml:space="preserve">and the DC </w:t>
        </w:r>
        <w:r w:rsidRPr="00550673">
          <w:rPr>
            <w:rFonts w:ascii="inherit" w:hAnsi="inherit"/>
            <w:sz w:val="24"/>
            <w:szCs w:val="24"/>
          </w:rPr>
          <w:t xml:space="preserve">side. Without prejudice to the Member State's rights to introduce additional requirements, </w:t>
        </w:r>
      </w:ins>
      <w:commentRangeEnd w:id="1517"/>
      <w:r w:rsidR="00092E4F">
        <w:rPr>
          <w:rStyle w:val="CommentReference"/>
        </w:rPr>
        <w:commentReference w:id="1517"/>
      </w:r>
      <w:ins w:id="1518" w:author="Author">
        <w:r w:rsidRPr="00550673">
          <w:rPr>
            <w:rFonts w:ascii="inherit" w:hAnsi="inherit"/>
            <w:sz w:val="24"/>
            <w:szCs w:val="24"/>
          </w:rPr>
          <w:t>the following requirements shall apply:</w:t>
        </w:r>
      </w:ins>
    </w:p>
    <w:p w14:paraId="562D0268" w14:textId="4C628DF1" w:rsidR="00550673" w:rsidRDefault="00550673" w:rsidP="00550673">
      <w:pPr>
        <w:numPr>
          <w:ilvl w:val="0"/>
          <w:numId w:val="183"/>
        </w:numPr>
        <w:ind w:hanging="295"/>
        <w:rPr>
          <w:ins w:id="1519" w:author="Author"/>
          <w:rFonts w:ascii="inherit" w:hAnsi="inherit"/>
          <w:sz w:val="24"/>
          <w:szCs w:val="24"/>
        </w:rPr>
      </w:pPr>
      <w:ins w:id="1520" w:author="Author">
        <w:r>
          <w:rPr>
            <w:rFonts w:ascii="inherit" w:hAnsi="inherit"/>
            <w:sz w:val="24"/>
            <w:szCs w:val="24"/>
          </w:rPr>
          <w:t>t</w:t>
        </w:r>
        <w:r w:rsidRPr="00550673">
          <w:rPr>
            <w:rFonts w:ascii="inherit" w:hAnsi="inherit"/>
            <w:sz w:val="24"/>
            <w:szCs w:val="24"/>
          </w:rPr>
          <w:t>he impedance model of the HVDC converter station shall be requested in the frequency range 5</w:t>
        </w:r>
        <w:r>
          <w:rPr>
            <w:rFonts w:ascii="inherit" w:hAnsi="inherit"/>
            <w:sz w:val="24"/>
            <w:szCs w:val="24"/>
          </w:rPr>
          <w:t xml:space="preserve"> </w:t>
        </w:r>
        <w:r w:rsidRPr="00550673">
          <w:rPr>
            <w:rFonts w:ascii="inherit" w:hAnsi="inherit"/>
            <w:sz w:val="24"/>
            <w:szCs w:val="24"/>
          </w:rPr>
          <w:t xml:space="preserve">Hz till 2500 Hz; </w:t>
        </w:r>
        <w:r>
          <w:rPr>
            <w:rFonts w:ascii="inherit" w:hAnsi="inherit"/>
            <w:sz w:val="24"/>
            <w:szCs w:val="24"/>
          </w:rPr>
          <w:t>t</w:t>
        </w:r>
        <w:r w:rsidRPr="00550673">
          <w:rPr>
            <w:rFonts w:ascii="inherit" w:hAnsi="inherit"/>
            <w:sz w:val="24"/>
            <w:szCs w:val="24"/>
          </w:rPr>
          <w:t>he TSO has the right to extend the required applicability of the model up to 9000 Hz</w:t>
        </w:r>
        <w:r>
          <w:rPr>
            <w:rFonts w:ascii="inherit" w:hAnsi="inherit"/>
            <w:sz w:val="24"/>
            <w:szCs w:val="24"/>
          </w:rPr>
          <w:t>;</w:t>
        </w:r>
      </w:ins>
    </w:p>
    <w:p w14:paraId="42C18827" w14:textId="47A0F66D" w:rsidR="00550673" w:rsidRDefault="00550673" w:rsidP="00550673">
      <w:pPr>
        <w:numPr>
          <w:ilvl w:val="0"/>
          <w:numId w:val="183"/>
        </w:numPr>
        <w:ind w:hanging="295"/>
        <w:rPr>
          <w:ins w:id="1521" w:author="Author"/>
          <w:rFonts w:ascii="inherit" w:hAnsi="inherit"/>
          <w:sz w:val="24"/>
          <w:szCs w:val="24"/>
        </w:rPr>
      </w:pPr>
      <w:ins w:id="1522" w:author="Author">
        <w:r>
          <w:rPr>
            <w:rFonts w:ascii="inherit" w:hAnsi="inherit"/>
            <w:sz w:val="24"/>
            <w:szCs w:val="24"/>
          </w:rPr>
          <w:t>t</w:t>
        </w:r>
        <w:r w:rsidRPr="00550673">
          <w:rPr>
            <w:rFonts w:ascii="inherit" w:hAnsi="inherit"/>
            <w:sz w:val="24"/>
            <w:szCs w:val="24"/>
          </w:rPr>
          <w:t>he relevant TSO together with the HVDC owner shall agree if the calculation of the impedance model of the HVDC converter station will be either numerically (using the EMT model) or analytically (using transfer</w:t>
        </w:r>
        <w:r>
          <w:rPr>
            <w:rFonts w:ascii="inherit" w:hAnsi="inherit"/>
            <w:sz w:val="24"/>
            <w:szCs w:val="24"/>
          </w:rPr>
          <w:t xml:space="preserve"> </w:t>
        </w:r>
        <w:r w:rsidRPr="00550673">
          <w:rPr>
            <w:rFonts w:ascii="inherit" w:hAnsi="inherit"/>
            <w:sz w:val="24"/>
            <w:szCs w:val="24"/>
          </w:rPr>
          <w:t>function) or both</w:t>
        </w:r>
        <w:r>
          <w:rPr>
            <w:rFonts w:ascii="inherit" w:hAnsi="inherit"/>
            <w:sz w:val="24"/>
            <w:szCs w:val="24"/>
          </w:rPr>
          <w:t>.</w:t>
        </w:r>
        <w:r w:rsidRPr="00550673">
          <w:rPr>
            <w:rFonts w:ascii="inherit" w:hAnsi="inherit"/>
            <w:sz w:val="24"/>
            <w:szCs w:val="24"/>
          </w:rPr>
          <w:t xml:space="preserve"> </w:t>
        </w:r>
        <w:r>
          <w:rPr>
            <w:rFonts w:ascii="inherit" w:hAnsi="inherit"/>
            <w:sz w:val="24"/>
            <w:szCs w:val="24"/>
          </w:rPr>
          <w:t>I</w:t>
        </w:r>
        <w:r w:rsidRPr="00550673">
          <w:rPr>
            <w:rFonts w:ascii="inherit" w:hAnsi="inherit"/>
            <w:sz w:val="24"/>
            <w:szCs w:val="24"/>
          </w:rPr>
          <w:t>n the case of numerical calculation, the TSO shall specify the frequency steps where the impedance is provided. The number of different frequency steps shall be reasonably limited to provide acceptable results and at the same time limit the simulation effort and data storage to an acceptable amount</w:t>
        </w:r>
        <w:r>
          <w:rPr>
            <w:rFonts w:ascii="inherit" w:hAnsi="inherit"/>
            <w:sz w:val="24"/>
            <w:szCs w:val="24"/>
          </w:rPr>
          <w:t>;</w:t>
        </w:r>
      </w:ins>
    </w:p>
    <w:p w14:paraId="14BB812E" w14:textId="1933586B" w:rsidR="00550673" w:rsidRDefault="00550673" w:rsidP="00550673">
      <w:pPr>
        <w:numPr>
          <w:ilvl w:val="0"/>
          <w:numId w:val="183"/>
        </w:numPr>
        <w:ind w:hanging="295"/>
        <w:rPr>
          <w:ins w:id="1523" w:author="Author"/>
          <w:rFonts w:ascii="inherit" w:hAnsi="inherit"/>
          <w:sz w:val="24"/>
          <w:szCs w:val="24"/>
        </w:rPr>
      </w:pPr>
      <w:ins w:id="1524" w:author="Author">
        <w:r>
          <w:rPr>
            <w:rFonts w:ascii="inherit" w:hAnsi="inherit"/>
            <w:sz w:val="24"/>
            <w:szCs w:val="24"/>
          </w:rPr>
          <w:lastRenderedPageBreak/>
          <w:t>t</w:t>
        </w:r>
        <w:r w:rsidRPr="00550673">
          <w:rPr>
            <w:rFonts w:ascii="inherit" w:hAnsi="inherit"/>
            <w:sz w:val="24"/>
            <w:szCs w:val="24"/>
          </w:rPr>
          <w:t>he relevant TSO shall have the right to request the impedance model of the HVDC station through the specified operating range and all control modes of operation;</w:t>
        </w:r>
      </w:ins>
    </w:p>
    <w:p w14:paraId="306D1D22" w14:textId="4EF21C45" w:rsidR="00550673" w:rsidRDefault="00550673" w:rsidP="00550673">
      <w:pPr>
        <w:numPr>
          <w:ilvl w:val="0"/>
          <w:numId w:val="183"/>
        </w:numPr>
        <w:ind w:hanging="295"/>
        <w:rPr>
          <w:ins w:id="1525" w:author="Author"/>
          <w:rFonts w:ascii="inherit" w:hAnsi="inherit"/>
          <w:sz w:val="24"/>
          <w:szCs w:val="24"/>
        </w:rPr>
      </w:pPr>
      <w:ins w:id="1526" w:author="Author">
        <w:r>
          <w:rPr>
            <w:rFonts w:ascii="inherit" w:hAnsi="inherit"/>
            <w:sz w:val="24"/>
            <w:szCs w:val="24"/>
          </w:rPr>
          <w:t>t</w:t>
        </w:r>
        <w:r w:rsidRPr="00550673">
          <w:rPr>
            <w:rFonts w:ascii="inherit" w:hAnsi="inherit"/>
            <w:sz w:val="24"/>
            <w:szCs w:val="24"/>
          </w:rPr>
          <w:t>he impedance model of the HVDC converter station shall be provided for both the positive and for the negative phase sequence;</w:t>
        </w:r>
      </w:ins>
    </w:p>
    <w:p w14:paraId="2C0F01FA" w14:textId="4AC545BA" w:rsidR="00550673" w:rsidRDefault="00550673" w:rsidP="00550673">
      <w:pPr>
        <w:numPr>
          <w:ilvl w:val="0"/>
          <w:numId w:val="183"/>
        </w:numPr>
        <w:ind w:hanging="295"/>
        <w:rPr>
          <w:ins w:id="1527" w:author="Author"/>
          <w:rFonts w:ascii="inherit" w:hAnsi="inherit"/>
          <w:sz w:val="24"/>
          <w:szCs w:val="24"/>
        </w:rPr>
      </w:pPr>
      <w:ins w:id="1528" w:author="Author">
        <w:r>
          <w:rPr>
            <w:rFonts w:ascii="inherit" w:hAnsi="inherit"/>
            <w:sz w:val="24"/>
            <w:szCs w:val="24"/>
          </w:rPr>
          <w:t>t</w:t>
        </w:r>
        <w:r w:rsidRPr="00550673">
          <w:rPr>
            <w:rFonts w:ascii="inherit" w:hAnsi="inherit"/>
            <w:sz w:val="24"/>
            <w:szCs w:val="24"/>
          </w:rPr>
          <w:t xml:space="preserve">he HVDC system owner shall take into account the influence of the whole HVDC unit control and measurement system as well as other parts of the HVDC unit which influences the output impedance in the specified frequency range; </w:t>
        </w:r>
        <w:r>
          <w:rPr>
            <w:rFonts w:ascii="inherit" w:hAnsi="inherit"/>
            <w:sz w:val="24"/>
            <w:szCs w:val="24"/>
          </w:rPr>
          <w:t>i</w:t>
        </w:r>
        <w:r w:rsidRPr="00550673">
          <w:rPr>
            <w:rFonts w:ascii="inherit" w:hAnsi="inherit"/>
            <w:sz w:val="24"/>
            <w:szCs w:val="24"/>
          </w:rPr>
          <w:t>f coupling between different frequencies exists in a given frequency range, this should be sufficiently represented</w:t>
        </w:r>
        <w:r>
          <w:rPr>
            <w:rFonts w:ascii="inherit" w:hAnsi="inherit"/>
            <w:sz w:val="24"/>
            <w:szCs w:val="24"/>
          </w:rPr>
          <w:t>;</w:t>
        </w:r>
      </w:ins>
    </w:p>
    <w:p w14:paraId="4B1D75B8" w14:textId="0CB83023" w:rsidR="00550673" w:rsidRDefault="00550673" w:rsidP="00550673">
      <w:pPr>
        <w:numPr>
          <w:ilvl w:val="0"/>
          <w:numId w:val="183"/>
        </w:numPr>
        <w:ind w:hanging="295"/>
        <w:rPr>
          <w:ins w:id="1529" w:author="Author"/>
          <w:rFonts w:ascii="inherit" w:hAnsi="inherit"/>
          <w:sz w:val="24"/>
          <w:szCs w:val="24"/>
        </w:rPr>
      </w:pPr>
      <w:ins w:id="1530" w:author="Author">
        <w:r w:rsidRPr="0746D858">
          <w:rPr>
            <w:rFonts w:ascii="inherit" w:hAnsi="inherit"/>
            <w:sz w:val="24"/>
            <w:szCs w:val="24"/>
          </w:rPr>
          <w:t>the HVDC system owner shall specify and justify simplifications made in the calculation of the impedance model.</w:t>
        </w:r>
        <w:r w:rsidR="000B6A07">
          <w:rPr>
            <w:rFonts w:ascii="inherit" w:hAnsi="inherit"/>
            <w:sz w:val="24"/>
            <w:szCs w:val="24"/>
          </w:rPr>
          <w:t xml:space="preserve"> </w:t>
        </w:r>
      </w:ins>
    </w:p>
    <w:p w14:paraId="49B13B3C" w14:textId="77777777" w:rsidR="000B6A07" w:rsidRDefault="000B6A07" w:rsidP="000B6A07">
      <w:pPr>
        <w:ind w:left="0" w:firstLine="0"/>
        <w:rPr>
          <w:ins w:id="1531" w:author="Author"/>
          <w:rStyle w:val="cf01"/>
        </w:rPr>
      </w:pPr>
      <w:commentRangeStart w:id="1532"/>
    </w:p>
    <w:p w14:paraId="111B59A7" w14:textId="498E6FB6" w:rsidR="000B6A07" w:rsidRPr="000B6A07" w:rsidRDefault="000B6A07">
      <w:pPr>
        <w:numPr>
          <w:ilvl w:val="0"/>
          <w:numId w:val="61"/>
        </w:numPr>
        <w:spacing w:after="374"/>
        <w:rPr>
          <w:ins w:id="1533" w:author="Author"/>
          <w:rFonts w:ascii="inherit" w:hAnsi="inherit"/>
          <w:sz w:val="24"/>
          <w:szCs w:val="24"/>
        </w:rPr>
        <w:pPrChange w:id="1534" w:author="Author">
          <w:pPr>
            <w:numPr>
              <w:numId w:val="183"/>
            </w:numPr>
            <w:ind w:left="295" w:hanging="295"/>
          </w:pPr>
        </w:pPrChange>
      </w:pPr>
      <w:commentRangeStart w:id="1535"/>
      <w:ins w:id="1536" w:author="Author">
        <w:r w:rsidRPr="0036209E">
          <w:rPr>
            <w:rFonts w:ascii="inherit" w:hAnsi="inherit"/>
            <w:sz w:val="24"/>
            <w:szCs w:val="24"/>
            <w:rPrChange w:id="1537" w:author="Author">
              <w:rPr>
                <w:rStyle w:val="cf01"/>
              </w:rPr>
            </w:rPrChange>
          </w:rPr>
          <w:t>For the purpose of harmonic and inter</w:t>
        </w:r>
        <w:r w:rsidR="00BB7F0A">
          <w:rPr>
            <w:rFonts w:ascii="inherit" w:hAnsi="inherit"/>
            <w:sz w:val="24"/>
            <w:szCs w:val="24"/>
          </w:rPr>
          <w:t xml:space="preserve"> </w:t>
        </w:r>
        <w:r w:rsidRPr="0036209E">
          <w:rPr>
            <w:rFonts w:ascii="inherit" w:hAnsi="inherit"/>
            <w:sz w:val="24"/>
            <w:szCs w:val="24"/>
            <w:rPrChange w:id="1538" w:author="Author">
              <w:rPr>
                <w:rStyle w:val="cf01"/>
              </w:rPr>
            </w:rPrChange>
          </w:rPr>
          <w:t>harmonic network studies, the TSO shall have the right to request from the HVDC system owner the frequency dependent equivalent model (Thevenin or Norton circuit) of the HVDC converter station at the AC side. The requirements corresponding to those set out in paragraph (4) shall apply.</w:t>
        </w:r>
      </w:ins>
      <w:commentRangeEnd w:id="1532"/>
      <w:r w:rsidR="00092E4F">
        <w:rPr>
          <w:rStyle w:val="CommentReference"/>
        </w:rPr>
        <w:commentReference w:id="1532"/>
      </w:r>
      <w:commentRangeEnd w:id="1535"/>
      <w:r w:rsidR="00781D04">
        <w:rPr>
          <w:rStyle w:val="CommentReference"/>
        </w:rPr>
        <w:commentReference w:id="1535"/>
      </w:r>
    </w:p>
    <w:p w14:paraId="7F8AD5B3" w14:textId="0B684C1C" w:rsidR="00AE476A" w:rsidRPr="005B3720" w:rsidRDefault="00BF5202" w:rsidP="00D70247">
      <w:pPr>
        <w:numPr>
          <w:ilvl w:val="0"/>
          <w:numId w:val="61"/>
        </w:numPr>
        <w:spacing w:after="374"/>
        <w:rPr>
          <w:rFonts w:ascii="inherit" w:hAnsi="inherit"/>
          <w:sz w:val="24"/>
          <w:szCs w:val="24"/>
        </w:rPr>
      </w:pPr>
      <w:r w:rsidRPr="005B3720">
        <w:rPr>
          <w:rFonts w:ascii="inherit" w:hAnsi="inherit"/>
          <w:sz w:val="24"/>
          <w:szCs w:val="24"/>
        </w:rPr>
        <w:t xml:space="preserve">The HVDC system owner shall verify the models against the results of compliance tests carried out according to Title VI and a report of this verification shall be submitted to the relevant TSO. The models shall then be used for the purpose of verifying compliance with the requirements of this Regulation including, but not limited to, compliance simulations as provided for in Title VI and used in studies for continuous evaluation in system planning and operation. </w:t>
      </w:r>
    </w:p>
    <w:p w14:paraId="0C352CBE" w14:textId="77777777" w:rsidR="00AE476A" w:rsidRPr="005B3720" w:rsidRDefault="00BF5202" w:rsidP="00D70247">
      <w:pPr>
        <w:numPr>
          <w:ilvl w:val="0"/>
          <w:numId w:val="61"/>
        </w:numPr>
        <w:spacing w:after="373"/>
        <w:rPr>
          <w:rFonts w:ascii="inherit" w:hAnsi="inherit"/>
          <w:sz w:val="24"/>
          <w:szCs w:val="24"/>
        </w:rPr>
      </w:pPr>
      <w:r w:rsidRPr="005B3720">
        <w:rPr>
          <w:rFonts w:ascii="inherit" w:hAnsi="inherit"/>
          <w:sz w:val="24"/>
          <w:szCs w:val="24"/>
        </w:rPr>
        <w:t xml:space="preserve">An HVDC system owner shall submit HVDC system recordings to the relevant system operator or relevant TSO if requested in order to compare the response of the models with these recordings. </w:t>
      </w:r>
    </w:p>
    <w:p w14:paraId="6F021A1C" w14:textId="77777777" w:rsidR="00AE476A" w:rsidRPr="005B3720" w:rsidRDefault="00BF5202" w:rsidP="00D70247">
      <w:pPr>
        <w:numPr>
          <w:ilvl w:val="0"/>
          <w:numId w:val="61"/>
        </w:numPr>
        <w:spacing w:after="596" w:line="216" w:lineRule="auto"/>
        <w:rPr>
          <w:rFonts w:ascii="inherit" w:hAnsi="inherit"/>
          <w:sz w:val="24"/>
          <w:szCs w:val="24"/>
        </w:rPr>
      </w:pPr>
      <w:r w:rsidRPr="005B3720">
        <w:rPr>
          <w:rFonts w:ascii="inherit" w:hAnsi="inherit"/>
          <w:sz w:val="24"/>
          <w:szCs w:val="24"/>
        </w:rPr>
        <w:t xml:space="preserve">An HVDC system owner shall deliver an equivalent model of the control system when adverse control interactions may result with HVDC converter stations and other connections in close electrical proximity if requested by the relevant system operator or relevant TSO. The equivalent model shall contain all necessary data for the realistic simulation of the adverse control interactions. </w:t>
      </w:r>
    </w:p>
    <w:p w14:paraId="3EB0A101" w14:textId="77777777" w:rsidR="00AE476A" w:rsidRPr="005B3720" w:rsidRDefault="00BF5202">
      <w:pPr>
        <w:spacing w:after="207" w:line="265" w:lineRule="auto"/>
        <w:ind w:left="3844" w:right="3836"/>
        <w:jc w:val="center"/>
        <w:rPr>
          <w:rFonts w:ascii="inherit" w:hAnsi="inherit"/>
          <w:sz w:val="24"/>
          <w:szCs w:val="24"/>
        </w:rPr>
      </w:pPr>
      <w:r w:rsidRPr="005B3720">
        <w:rPr>
          <w:rFonts w:ascii="inherit" w:hAnsi="inherit"/>
          <w:sz w:val="24"/>
          <w:szCs w:val="24"/>
        </w:rPr>
        <w:t xml:space="preserve">TITLE V </w:t>
      </w:r>
    </w:p>
    <w:p w14:paraId="191D6E85" w14:textId="77777777" w:rsidR="00AE476A" w:rsidRPr="005B3720" w:rsidRDefault="00BF5202">
      <w:pPr>
        <w:spacing w:after="447" w:line="270" w:lineRule="auto"/>
        <w:ind w:left="119" w:right="109"/>
        <w:jc w:val="center"/>
        <w:rPr>
          <w:rFonts w:ascii="inherit" w:hAnsi="inherit"/>
          <w:sz w:val="24"/>
          <w:szCs w:val="24"/>
        </w:rPr>
      </w:pPr>
      <w:r w:rsidRPr="005B3720">
        <w:rPr>
          <w:rFonts w:ascii="inherit" w:hAnsi="inherit"/>
          <w:b/>
          <w:sz w:val="24"/>
          <w:szCs w:val="24"/>
        </w:rPr>
        <w:t xml:space="preserve">OPERATIONAL NOTIFICATION PROCEDURE FOR CONNECTION </w:t>
      </w:r>
    </w:p>
    <w:p w14:paraId="19259EEA" w14:textId="77777777"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 xml:space="preserve">CHAPTER 1 </w:t>
      </w:r>
    </w:p>
    <w:p w14:paraId="534E2C22" w14:textId="77777777" w:rsidR="00AE476A" w:rsidRPr="005B3720" w:rsidRDefault="00BF5202">
      <w:pPr>
        <w:spacing w:after="320" w:line="268" w:lineRule="auto"/>
        <w:ind w:right="3"/>
        <w:jc w:val="center"/>
        <w:rPr>
          <w:rFonts w:ascii="inherit" w:hAnsi="inherit"/>
          <w:sz w:val="24"/>
          <w:szCs w:val="24"/>
        </w:rPr>
      </w:pPr>
      <w:r w:rsidRPr="005B3720">
        <w:rPr>
          <w:rFonts w:ascii="inherit" w:hAnsi="inherit"/>
          <w:b/>
          <w:i/>
          <w:sz w:val="24"/>
          <w:szCs w:val="24"/>
        </w:rPr>
        <w:t xml:space="preserve">Connection of new HVDC systems </w:t>
      </w:r>
    </w:p>
    <w:p w14:paraId="78FFE5DF" w14:textId="41411444" w:rsidR="00AE476A" w:rsidRPr="005B3720" w:rsidRDefault="00BF5202" w:rsidP="00EB29EB">
      <w:pPr>
        <w:pStyle w:val="Heading2"/>
      </w:pPr>
      <w:bookmarkStart w:id="1539" w:name="_Ref153262684"/>
      <w:r w:rsidRPr="005B3720">
        <w:t>Article 55</w:t>
      </w:r>
      <w:bookmarkEnd w:id="1539"/>
    </w:p>
    <w:p w14:paraId="0C228DD5" w14:textId="2925E88C" w:rsidR="00AE476A" w:rsidRPr="00EB29EB" w:rsidRDefault="00BF5202" w:rsidP="00EB29EB">
      <w:pPr>
        <w:jc w:val="center"/>
        <w:rPr>
          <w:rFonts w:ascii="inherit" w:hAnsi="inherit"/>
          <w:b/>
          <w:bCs/>
          <w:sz w:val="24"/>
          <w:szCs w:val="24"/>
        </w:rPr>
      </w:pPr>
      <w:r w:rsidRPr="00EB29EB">
        <w:rPr>
          <w:rFonts w:ascii="inherit" w:hAnsi="inherit"/>
          <w:b/>
          <w:bCs/>
          <w:sz w:val="24"/>
          <w:szCs w:val="24"/>
        </w:rPr>
        <w:t>General provisions</w:t>
      </w:r>
    </w:p>
    <w:p w14:paraId="24A7D48F" w14:textId="60D24741" w:rsidR="00AE476A" w:rsidRPr="00B92EEC" w:rsidRDefault="00BF5202" w:rsidP="00DD3588">
      <w:pPr>
        <w:numPr>
          <w:ilvl w:val="0"/>
          <w:numId w:val="62"/>
        </w:numPr>
        <w:ind w:left="0" w:firstLine="0"/>
        <w:rPr>
          <w:rFonts w:ascii="inherit" w:hAnsi="inherit"/>
          <w:sz w:val="24"/>
          <w:szCs w:val="24"/>
        </w:rPr>
      </w:pPr>
      <w:r w:rsidRPr="005B3720">
        <w:rPr>
          <w:rFonts w:ascii="inherit" w:hAnsi="inherit"/>
          <w:sz w:val="24"/>
          <w:szCs w:val="24"/>
        </w:rPr>
        <w:lastRenderedPageBreak/>
        <w:t xml:space="preserve">The HVDC system owner shall demonstrate to the relevant system operator that it has complied with the requirements set out in Title II to Title IV at the respective connection point by successfully completing the operational notification procedure for connection of the HVDC system as </w:t>
      </w:r>
      <w:r w:rsidRPr="00B92EEC">
        <w:rPr>
          <w:rFonts w:ascii="inherit" w:hAnsi="inherit"/>
          <w:sz w:val="24"/>
          <w:szCs w:val="24"/>
        </w:rPr>
        <w:t xml:space="preserve">described in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_Ref153262704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56</w:t>
      </w:r>
      <w:r w:rsidR="007B3FDD" w:rsidRPr="00B92EEC">
        <w:rPr>
          <w:rFonts w:ascii="inherit" w:hAnsi="inherit"/>
          <w:sz w:val="24"/>
          <w:szCs w:val="24"/>
        </w:rPr>
        <w:fldChar w:fldCharType="end"/>
      </w:r>
      <w:r w:rsidR="007B3FDD" w:rsidRPr="00B92EEC">
        <w:rPr>
          <w:rFonts w:ascii="inherit" w:hAnsi="inherit"/>
          <w:sz w:val="24"/>
          <w:szCs w:val="24"/>
        </w:rPr>
        <w:t xml:space="preserve">,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57</w:t>
      </w:r>
      <w:r w:rsidR="007B3FDD" w:rsidRPr="00B92EEC">
        <w:rPr>
          <w:rFonts w:ascii="inherit" w:hAnsi="inherit"/>
          <w:sz w:val="24"/>
          <w:szCs w:val="24"/>
        </w:rPr>
        <w:fldChar w:fldCharType="end"/>
      </w:r>
      <w:r w:rsidR="007B3FDD" w:rsidRPr="00B92EEC">
        <w:rPr>
          <w:rFonts w:ascii="inherit" w:hAnsi="inherit"/>
          <w:sz w:val="24"/>
          <w:szCs w:val="24"/>
        </w:rPr>
        <w:t xml:space="preserve">,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_Ref153262712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58</w:t>
      </w:r>
      <w:r w:rsidR="007B3FDD" w:rsidRPr="00B92EEC">
        <w:rPr>
          <w:rFonts w:ascii="inherit" w:hAnsi="inherit"/>
          <w:sz w:val="24"/>
          <w:szCs w:val="24"/>
        </w:rPr>
        <w:fldChar w:fldCharType="end"/>
      </w:r>
      <w:r w:rsidR="007B3FDD" w:rsidRPr="00B92EEC">
        <w:rPr>
          <w:rFonts w:ascii="inherit" w:hAnsi="inherit"/>
          <w:sz w:val="24"/>
          <w:szCs w:val="24"/>
        </w:rPr>
        <w:t xml:space="preserve"> and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_Ref153262715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59</w:t>
      </w:r>
      <w:r w:rsidR="007B3FDD" w:rsidRPr="00B92EEC">
        <w:rPr>
          <w:rFonts w:ascii="inherit" w:hAnsi="inherit"/>
          <w:sz w:val="24"/>
          <w:szCs w:val="24"/>
        </w:rPr>
        <w:fldChar w:fldCharType="end"/>
      </w:r>
      <w:r w:rsidRPr="00B92EEC">
        <w:rPr>
          <w:rFonts w:ascii="inherit" w:hAnsi="inherit"/>
          <w:sz w:val="24"/>
          <w:szCs w:val="24"/>
        </w:rPr>
        <w:t xml:space="preserve">. </w:t>
      </w:r>
    </w:p>
    <w:p w14:paraId="559243EB" w14:textId="77777777" w:rsidR="00AE476A" w:rsidRPr="005B3720" w:rsidRDefault="00BF5202" w:rsidP="00DD3588">
      <w:pPr>
        <w:numPr>
          <w:ilvl w:val="0"/>
          <w:numId w:val="62"/>
        </w:numPr>
        <w:spacing w:after="423"/>
        <w:ind w:left="0" w:firstLine="0"/>
        <w:rPr>
          <w:rFonts w:ascii="inherit" w:hAnsi="inherit"/>
          <w:sz w:val="24"/>
          <w:szCs w:val="24"/>
        </w:rPr>
      </w:pPr>
      <w:r w:rsidRPr="005B3720">
        <w:rPr>
          <w:rFonts w:ascii="inherit" w:hAnsi="inherit"/>
          <w:sz w:val="24"/>
          <w:szCs w:val="24"/>
        </w:rPr>
        <w:t xml:space="preserve">The relevant system operator shall specify any detailed provisions of the operational notification procedure and make the details publicly available. </w:t>
      </w:r>
    </w:p>
    <w:p w14:paraId="674483A2" w14:textId="77777777" w:rsidR="00AE476A" w:rsidRPr="005B3720" w:rsidRDefault="00BF5202" w:rsidP="00DD3588">
      <w:pPr>
        <w:numPr>
          <w:ilvl w:val="0"/>
          <w:numId w:val="62"/>
        </w:numPr>
        <w:spacing w:after="262"/>
        <w:ind w:left="0" w:firstLine="0"/>
        <w:rPr>
          <w:rFonts w:ascii="inherit" w:hAnsi="inherit"/>
          <w:sz w:val="24"/>
          <w:szCs w:val="24"/>
        </w:rPr>
      </w:pPr>
      <w:r w:rsidRPr="005B3720">
        <w:rPr>
          <w:rFonts w:ascii="inherit" w:hAnsi="inherit"/>
          <w:sz w:val="24"/>
          <w:szCs w:val="24"/>
        </w:rPr>
        <w:t xml:space="preserve">The operational notification procedure for connection for each new HVDC system shall comprise: </w:t>
      </w:r>
    </w:p>
    <w:p w14:paraId="4A7AC1F5" w14:textId="77777777" w:rsidR="00AE476A" w:rsidRPr="005B3720" w:rsidRDefault="00BF5202" w:rsidP="00D70247">
      <w:pPr>
        <w:numPr>
          <w:ilvl w:val="0"/>
          <w:numId w:val="63"/>
        </w:numPr>
        <w:spacing w:after="263"/>
        <w:ind w:right="2729" w:hanging="295"/>
        <w:rPr>
          <w:rFonts w:ascii="inherit" w:hAnsi="inherit"/>
          <w:sz w:val="24"/>
          <w:szCs w:val="24"/>
        </w:rPr>
      </w:pPr>
      <w:r w:rsidRPr="005B3720">
        <w:rPr>
          <w:rFonts w:ascii="inherit" w:hAnsi="inherit"/>
          <w:sz w:val="24"/>
          <w:szCs w:val="24"/>
        </w:rPr>
        <w:t xml:space="preserve">energisation operational notification (EON); </w:t>
      </w:r>
    </w:p>
    <w:p w14:paraId="7DC3D8C6" w14:textId="77777777" w:rsidR="00EB29EB" w:rsidRDefault="00BF5202" w:rsidP="00D70247">
      <w:pPr>
        <w:numPr>
          <w:ilvl w:val="0"/>
          <w:numId w:val="63"/>
        </w:numPr>
        <w:spacing w:after="263"/>
        <w:ind w:right="2729" w:hanging="295"/>
        <w:rPr>
          <w:rFonts w:ascii="inherit" w:hAnsi="inherit"/>
          <w:sz w:val="24"/>
          <w:szCs w:val="24"/>
        </w:rPr>
      </w:pPr>
      <w:r w:rsidRPr="005B3720">
        <w:rPr>
          <w:rFonts w:ascii="inherit" w:hAnsi="inherit"/>
          <w:sz w:val="24"/>
          <w:szCs w:val="24"/>
        </w:rPr>
        <w:t>interim operational notification (ION); and</w:t>
      </w:r>
    </w:p>
    <w:p w14:paraId="626FA141" w14:textId="71E51E2F" w:rsidR="00AE476A" w:rsidRPr="005B3720" w:rsidRDefault="00BF5202" w:rsidP="00D70247">
      <w:pPr>
        <w:numPr>
          <w:ilvl w:val="0"/>
          <w:numId w:val="63"/>
        </w:numPr>
        <w:spacing w:after="417" w:line="502" w:lineRule="auto"/>
        <w:ind w:right="2729" w:hanging="295"/>
        <w:rPr>
          <w:rFonts w:ascii="inherit" w:hAnsi="inherit"/>
          <w:sz w:val="24"/>
          <w:szCs w:val="24"/>
        </w:rPr>
      </w:pPr>
      <w:r w:rsidRPr="005B3720">
        <w:rPr>
          <w:rFonts w:ascii="inherit" w:hAnsi="inherit"/>
          <w:sz w:val="24"/>
          <w:szCs w:val="24"/>
        </w:rPr>
        <w:t xml:space="preserve">final operational notification (FON). </w:t>
      </w:r>
    </w:p>
    <w:p w14:paraId="6F8A1EDD" w14:textId="6952186B" w:rsidR="00AE476A" w:rsidRPr="005B3720" w:rsidRDefault="00BF5202" w:rsidP="00D70247">
      <w:pPr>
        <w:pStyle w:val="Heading2"/>
      </w:pPr>
      <w:bookmarkStart w:id="1540" w:name="_Ref153262704"/>
      <w:r w:rsidRPr="005B3720">
        <w:t>Article 56</w:t>
      </w:r>
      <w:bookmarkEnd w:id="1540"/>
    </w:p>
    <w:p w14:paraId="20CF05D7" w14:textId="6089D0EE" w:rsidR="00AE476A" w:rsidRPr="00D70247" w:rsidRDefault="00BF5202" w:rsidP="00D70247">
      <w:pPr>
        <w:jc w:val="center"/>
        <w:rPr>
          <w:rFonts w:ascii="inherit" w:hAnsi="inherit"/>
          <w:b/>
          <w:bCs/>
          <w:sz w:val="24"/>
          <w:szCs w:val="24"/>
        </w:rPr>
      </w:pPr>
      <w:r w:rsidRPr="00D70247">
        <w:rPr>
          <w:rFonts w:ascii="inherit" w:hAnsi="inherit"/>
          <w:b/>
          <w:bCs/>
          <w:sz w:val="24"/>
          <w:szCs w:val="24"/>
        </w:rPr>
        <w:t>EON for HVDC systems</w:t>
      </w:r>
    </w:p>
    <w:p w14:paraId="411FBED4" w14:textId="77777777" w:rsidR="00AE476A" w:rsidRPr="005B3720" w:rsidRDefault="00BF5202" w:rsidP="00D70247">
      <w:pPr>
        <w:numPr>
          <w:ilvl w:val="0"/>
          <w:numId w:val="64"/>
        </w:numPr>
        <w:spacing w:after="422"/>
        <w:rPr>
          <w:rFonts w:ascii="inherit" w:hAnsi="inherit"/>
          <w:sz w:val="24"/>
          <w:szCs w:val="24"/>
        </w:rPr>
      </w:pPr>
      <w:r w:rsidRPr="005B3720">
        <w:rPr>
          <w:rFonts w:ascii="inherit" w:hAnsi="inherit"/>
          <w:sz w:val="24"/>
          <w:szCs w:val="24"/>
        </w:rPr>
        <w:t xml:space="preserve">An EON shall entitle the HVDC system owner to energise its internal network and auxiliaries and connect it to the network at its specified connection points. </w:t>
      </w:r>
    </w:p>
    <w:p w14:paraId="79E8ADEB" w14:textId="77777777" w:rsidR="00AE476A" w:rsidRPr="005B3720" w:rsidRDefault="00BF5202" w:rsidP="00D70247">
      <w:pPr>
        <w:numPr>
          <w:ilvl w:val="0"/>
          <w:numId w:val="64"/>
        </w:numPr>
        <w:spacing w:after="828"/>
        <w:rPr>
          <w:rFonts w:ascii="inherit" w:hAnsi="inherit"/>
          <w:sz w:val="24"/>
          <w:szCs w:val="24"/>
        </w:rPr>
      </w:pPr>
      <w:r w:rsidRPr="005B3720">
        <w:rPr>
          <w:rFonts w:ascii="inherit" w:hAnsi="inherit"/>
          <w:sz w:val="24"/>
          <w:szCs w:val="24"/>
        </w:rPr>
        <w:t xml:space="preserve">An EON shall be issued by the relevant system operator, subject to completion of preparation and the fulfilment of the requirements specified by the relevant system operator in the relevant operational procedures. This preparation will include agreement on the protection and control settings relevant to the connection points between the relevant system operator and the HVDC system owner. </w:t>
      </w:r>
    </w:p>
    <w:p w14:paraId="6E650794" w14:textId="0D7FBE4E" w:rsidR="00AE476A" w:rsidRPr="005B3720" w:rsidRDefault="00BF5202" w:rsidP="00D70247">
      <w:pPr>
        <w:pStyle w:val="Heading2"/>
      </w:pPr>
      <w:bookmarkStart w:id="1541" w:name="_Ref153262708"/>
      <w:r w:rsidRPr="005B3720">
        <w:t>Article 57</w:t>
      </w:r>
      <w:bookmarkEnd w:id="1541"/>
    </w:p>
    <w:p w14:paraId="34E0B8AB" w14:textId="08096FA3" w:rsidR="00AE476A" w:rsidRPr="00D70247" w:rsidRDefault="00BF5202" w:rsidP="00D70247">
      <w:pPr>
        <w:jc w:val="center"/>
        <w:rPr>
          <w:rFonts w:ascii="inherit" w:hAnsi="inherit"/>
          <w:b/>
          <w:bCs/>
          <w:sz w:val="24"/>
          <w:szCs w:val="24"/>
        </w:rPr>
      </w:pPr>
      <w:r w:rsidRPr="00D70247">
        <w:rPr>
          <w:rFonts w:ascii="inherit" w:hAnsi="inherit"/>
          <w:b/>
          <w:bCs/>
          <w:sz w:val="24"/>
          <w:szCs w:val="24"/>
        </w:rPr>
        <w:t>ION for HVDC systems</w:t>
      </w:r>
    </w:p>
    <w:p w14:paraId="2C19545C" w14:textId="77777777" w:rsidR="00AE476A" w:rsidRPr="005B3720" w:rsidRDefault="00BF5202" w:rsidP="00D70247">
      <w:pPr>
        <w:numPr>
          <w:ilvl w:val="0"/>
          <w:numId w:val="65"/>
        </w:numPr>
        <w:spacing w:after="423"/>
        <w:rPr>
          <w:rFonts w:ascii="inherit" w:hAnsi="inherit"/>
          <w:sz w:val="24"/>
          <w:szCs w:val="24"/>
        </w:rPr>
      </w:pPr>
      <w:r w:rsidRPr="005B3720">
        <w:rPr>
          <w:rFonts w:ascii="inherit" w:hAnsi="inherit"/>
          <w:sz w:val="24"/>
          <w:szCs w:val="24"/>
        </w:rPr>
        <w:t xml:space="preserve">An ION shall entitle a HVDC system owner or HVDC converter unit owner to operate the HVDC system or HVDC converter unit by using the network connections specified for the connection points for a limited period of time. </w:t>
      </w:r>
    </w:p>
    <w:p w14:paraId="62C617E6" w14:textId="77777777" w:rsidR="00AE476A" w:rsidRPr="005B3720" w:rsidRDefault="00BF5202" w:rsidP="00D70247">
      <w:pPr>
        <w:numPr>
          <w:ilvl w:val="0"/>
          <w:numId w:val="65"/>
        </w:numPr>
        <w:spacing w:after="422"/>
        <w:rPr>
          <w:rFonts w:ascii="inherit" w:hAnsi="inherit"/>
          <w:sz w:val="24"/>
          <w:szCs w:val="24"/>
        </w:rPr>
      </w:pPr>
      <w:r w:rsidRPr="005B3720">
        <w:rPr>
          <w:rFonts w:ascii="inherit" w:hAnsi="inherit"/>
          <w:sz w:val="24"/>
          <w:szCs w:val="24"/>
        </w:rPr>
        <w:t xml:space="preserve">An ION shall be issued by the relevant system operator subject to the completion of the data and study review process. </w:t>
      </w:r>
    </w:p>
    <w:p w14:paraId="648FC186" w14:textId="77777777" w:rsidR="00AE476A" w:rsidRPr="005B3720" w:rsidRDefault="00BF5202" w:rsidP="00D70247">
      <w:pPr>
        <w:numPr>
          <w:ilvl w:val="0"/>
          <w:numId w:val="65"/>
        </w:numPr>
        <w:spacing w:after="270"/>
        <w:rPr>
          <w:rFonts w:ascii="inherit" w:hAnsi="inherit"/>
          <w:sz w:val="24"/>
          <w:szCs w:val="24"/>
        </w:rPr>
      </w:pPr>
      <w:r w:rsidRPr="005B3720">
        <w:rPr>
          <w:rFonts w:ascii="inherit" w:hAnsi="inherit"/>
          <w:sz w:val="24"/>
          <w:szCs w:val="24"/>
        </w:rPr>
        <w:t xml:space="preserve">For the purpose of the completion of data and study review, the HVDC system owner or HVDC converter unit owner shall provide the following upon request from the relevant system operator: </w:t>
      </w:r>
    </w:p>
    <w:p w14:paraId="7A000BE4" w14:textId="77777777" w:rsidR="00AE476A" w:rsidRPr="005B3720" w:rsidRDefault="00BF5202" w:rsidP="00D70247">
      <w:pPr>
        <w:numPr>
          <w:ilvl w:val="0"/>
          <w:numId w:val="66"/>
        </w:numPr>
        <w:spacing w:after="263"/>
        <w:ind w:hanging="295"/>
        <w:rPr>
          <w:rFonts w:ascii="inherit" w:hAnsi="inherit"/>
          <w:sz w:val="24"/>
          <w:szCs w:val="24"/>
        </w:rPr>
      </w:pPr>
      <w:r w:rsidRPr="005B3720">
        <w:rPr>
          <w:rFonts w:ascii="inherit" w:hAnsi="inherit"/>
          <w:sz w:val="24"/>
          <w:szCs w:val="24"/>
        </w:rPr>
        <w:t xml:space="preserve">itemised statement of compliance; </w:t>
      </w:r>
    </w:p>
    <w:p w14:paraId="6ED51E57" w14:textId="77777777" w:rsidR="00AE476A" w:rsidRPr="005B3720" w:rsidRDefault="00BF5202" w:rsidP="00D70247">
      <w:pPr>
        <w:numPr>
          <w:ilvl w:val="0"/>
          <w:numId w:val="66"/>
        </w:numPr>
        <w:spacing w:after="271"/>
        <w:ind w:hanging="295"/>
        <w:rPr>
          <w:rFonts w:ascii="inherit" w:hAnsi="inherit"/>
          <w:sz w:val="24"/>
          <w:szCs w:val="24"/>
        </w:rPr>
      </w:pPr>
      <w:r w:rsidRPr="005B3720">
        <w:rPr>
          <w:rFonts w:ascii="inherit" w:hAnsi="inherit"/>
          <w:sz w:val="24"/>
          <w:szCs w:val="24"/>
        </w:rPr>
        <w:lastRenderedPageBreak/>
        <w:t xml:space="preserve">detailed technical data of the HVDC system with relevance to the network connection, that is specified with respect to the connection points, as specified by the relevant system operator, in coordination with the relevant TSOs; </w:t>
      </w:r>
    </w:p>
    <w:p w14:paraId="00F9DAD5" w14:textId="77777777" w:rsidR="00AE476A" w:rsidRPr="005B3720" w:rsidRDefault="00BF5202" w:rsidP="00D70247">
      <w:pPr>
        <w:numPr>
          <w:ilvl w:val="0"/>
          <w:numId w:val="66"/>
        </w:numPr>
        <w:spacing w:after="271"/>
        <w:ind w:hanging="295"/>
        <w:rPr>
          <w:rFonts w:ascii="inherit" w:hAnsi="inherit"/>
          <w:sz w:val="24"/>
          <w:szCs w:val="24"/>
        </w:rPr>
      </w:pPr>
      <w:r w:rsidRPr="005B3720">
        <w:rPr>
          <w:rFonts w:ascii="inherit" w:hAnsi="inherit"/>
          <w:sz w:val="24"/>
          <w:szCs w:val="24"/>
        </w:rPr>
        <w:t xml:space="preserve">equipment certificates of HVDC systems or HVDC converter units where these are relied upon as part of the evidence of compliance; </w:t>
      </w:r>
    </w:p>
    <w:p w14:paraId="0C4CCE29" w14:textId="38598E19" w:rsidR="00AE476A" w:rsidRPr="00B92EEC" w:rsidRDefault="00BF5202" w:rsidP="00D70247">
      <w:pPr>
        <w:numPr>
          <w:ilvl w:val="0"/>
          <w:numId w:val="66"/>
        </w:numPr>
        <w:spacing w:after="271"/>
        <w:ind w:hanging="295"/>
        <w:rPr>
          <w:rFonts w:ascii="inherit" w:hAnsi="inherit"/>
          <w:sz w:val="24"/>
          <w:szCs w:val="24"/>
        </w:rPr>
      </w:pPr>
      <w:r w:rsidRPr="005B3720">
        <w:rPr>
          <w:rFonts w:ascii="inherit" w:hAnsi="inherit"/>
          <w:sz w:val="24"/>
          <w:szCs w:val="24"/>
        </w:rPr>
        <w:t xml:space="preserve">simulation models or a replica of the exact control system as </w:t>
      </w:r>
      <w:r w:rsidRPr="00B92EEC">
        <w:rPr>
          <w:rFonts w:ascii="inherit" w:hAnsi="inherit"/>
          <w:sz w:val="24"/>
          <w:szCs w:val="24"/>
        </w:rPr>
        <w:t xml:space="preserve">specified by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_Ref153269456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54</w:t>
      </w:r>
      <w:r w:rsidR="007B3FDD" w:rsidRPr="00B92EEC">
        <w:rPr>
          <w:rFonts w:ascii="inherit" w:hAnsi="inherit"/>
          <w:sz w:val="24"/>
          <w:szCs w:val="24"/>
        </w:rPr>
        <w:fldChar w:fldCharType="end"/>
      </w:r>
      <w:r w:rsidRPr="00B92EEC">
        <w:rPr>
          <w:rFonts w:ascii="inherit" w:hAnsi="inherit"/>
          <w:sz w:val="24"/>
          <w:szCs w:val="24"/>
        </w:rPr>
        <w:t xml:space="preserve"> and by the relevant system operator in coordination with the relevant TSOs; </w:t>
      </w:r>
    </w:p>
    <w:p w14:paraId="798DB7E2" w14:textId="77777777" w:rsidR="00AE476A" w:rsidRPr="00B92EEC" w:rsidRDefault="00BF5202" w:rsidP="00D70247">
      <w:pPr>
        <w:numPr>
          <w:ilvl w:val="0"/>
          <w:numId w:val="66"/>
        </w:numPr>
        <w:spacing w:after="263"/>
        <w:ind w:hanging="295"/>
        <w:rPr>
          <w:rFonts w:ascii="inherit" w:hAnsi="inherit"/>
          <w:sz w:val="24"/>
          <w:szCs w:val="24"/>
        </w:rPr>
      </w:pPr>
      <w:r w:rsidRPr="00B92EEC">
        <w:rPr>
          <w:rFonts w:ascii="inherit" w:hAnsi="inherit"/>
          <w:sz w:val="24"/>
          <w:szCs w:val="24"/>
        </w:rPr>
        <w:t xml:space="preserve">studies demonstrating expected steady-state and dynamic performance as required by Titles II, III and IV; </w:t>
      </w:r>
    </w:p>
    <w:p w14:paraId="4CD45F43" w14:textId="4B703046" w:rsidR="00AE476A" w:rsidRPr="00B92EEC" w:rsidRDefault="00BF5202" w:rsidP="00D70247">
      <w:pPr>
        <w:numPr>
          <w:ilvl w:val="0"/>
          <w:numId w:val="66"/>
        </w:numPr>
        <w:spacing w:after="263"/>
        <w:ind w:hanging="295"/>
        <w:rPr>
          <w:rFonts w:ascii="inherit" w:hAnsi="inherit"/>
          <w:sz w:val="24"/>
          <w:szCs w:val="24"/>
        </w:rPr>
      </w:pPr>
      <w:r w:rsidRPr="00B92EEC">
        <w:rPr>
          <w:rFonts w:ascii="inherit" w:hAnsi="inherit"/>
          <w:sz w:val="24"/>
          <w:szCs w:val="24"/>
        </w:rPr>
        <w:t xml:space="preserve">details of intended compliance tests according to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_Ref153262741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72</w:t>
      </w:r>
      <w:r w:rsidR="007B3FDD" w:rsidRPr="00B92EEC">
        <w:rPr>
          <w:rFonts w:ascii="inherit" w:hAnsi="inherit"/>
          <w:sz w:val="24"/>
          <w:szCs w:val="24"/>
        </w:rPr>
        <w:fldChar w:fldCharType="end"/>
      </w:r>
      <w:r w:rsidRPr="00B92EEC">
        <w:rPr>
          <w:rFonts w:ascii="inherit" w:hAnsi="inherit"/>
          <w:sz w:val="24"/>
          <w:szCs w:val="24"/>
        </w:rPr>
        <w:t xml:space="preserve">; </w:t>
      </w:r>
    </w:p>
    <w:p w14:paraId="0A575CD8" w14:textId="77777777" w:rsidR="00AE476A" w:rsidRPr="005B3720" w:rsidRDefault="00BF5202" w:rsidP="00D70247">
      <w:pPr>
        <w:numPr>
          <w:ilvl w:val="0"/>
          <w:numId w:val="66"/>
        </w:numPr>
        <w:ind w:hanging="295"/>
        <w:rPr>
          <w:rFonts w:ascii="inherit" w:hAnsi="inherit"/>
          <w:sz w:val="24"/>
          <w:szCs w:val="24"/>
        </w:rPr>
      </w:pPr>
      <w:r w:rsidRPr="005B3720">
        <w:rPr>
          <w:rFonts w:ascii="inherit" w:hAnsi="inherit"/>
          <w:sz w:val="24"/>
          <w:szCs w:val="24"/>
        </w:rPr>
        <w:t xml:space="preserve">details of intended practical method of completing compliance tests pursuant to Title VI. </w:t>
      </w:r>
    </w:p>
    <w:p w14:paraId="5491733B" w14:textId="484C3060" w:rsidR="00AE476A" w:rsidRPr="005B3720" w:rsidRDefault="00BF5202" w:rsidP="00D70247">
      <w:pPr>
        <w:numPr>
          <w:ilvl w:val="0"/>
          <w:numId w:val="67"/>
        </w:numPr>
        <w:spacing w:after="408"/>
        <w:rPr>
          <w:rFonts w:ascii="inherit" w:hAnsi="inherit"/>
          <w:sz w:val="24"/>
          <w:szCs w:val="24"/>
        </w:rPr>
      </w:pPr>
      <w:r w:rsidRPr="005B3720">
        <w:rPr>
          <w:rFonts w:ascii="inherit" w:hAnsi="inherit"/>
          <w:sz w:val="24"/>
          <w:szCs w:val="24"/>
        </w:rPr>
        <w:t xml:space="preserve">Except where paragraph </w:t>
      </w:r>
      <w:r w:rsidR="002415CF">
        <w:rPr>
          <w:rFonts w:ascii="inherit" w:hAnsi="inherit"/>
          <w:sz w:val="24"/>
          <w:szCs w:val="24"/>
        </w:rPr>
        <w:fldChar w:fldCharType="begin"/>
      </w:r>
      <w:r w:rsidR="002415CF">
        <w:rPr>
          <w:rFonts w:ascii="inherit" w:hAnsi="inherit"/>
          <w:sz w:val="24"/>
          <w:szCs w:val="24"/>
        </w:rPr>
        <w:instrText xml:space="preserve"> REF _Ref153282994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5</w:t>
      </w:r>
      <w:r w:rsidR="002415CF">
        <w:rPr>
          <w:rFonts w:ascii="inherit" w:hAnsi="inherit"/>
          <w:sz w:val="24"/>
          <w:szCs w:val="24"/>
        </w:rPr>
        <w:fldChar w:fldCharType="end"/>
      </w:r>
      <w:r w:rsidRPr="005B3720">
        <w:rPr>
          <w:rFonts w:ascii="inherit" w:hAnsi="inherit"/>
          <w:sz w:val="24"/>
          <w:szCs w:val="24"/>
        </w:rPr>
        <w:t xml:space="preserve"> applies, the maximum period for the HVDC system owner or HVDC converter unit owner to remain in the ION status shall not exceed twenty four months. The relevant system operator may specify a shorter ION validity period. The ION validity period shall be notified to the regulatory authority in accordance with the applicable national regulatory framework. ION extension shall be granted only if the HVDC system owner demonstrates substantial progress towards full compliance. At the time of ION extension, the outstanding issues shall be explicitly identified. </w:t>
      </w:r>
    </w:p>
    <w:p w14:paraId="6AFE7114" w14:textId="77777777" w:rsidR="00AE476A" w:rsidRPr="005B3720" w:rsidRDefault="00BF5202" w:rsidP="00D70247">
      <w:pPr>
        <w:numPr>
          <w:ilvl w:val="0"/>
          <w:numId w:val="67"/>
        </w:numPr>
        <w:spacing w:after="800"/>
        <w:rPr>
          <w:rFonts w:ascii="inherit" w:hAnsi="inherit"/>
          <w:sz w:val="24"/>
          <w:szCs w:val="24"/>
        </w:rPr>
      </w:pPr>
      <w:bookmarkStart w:id="1542" w:name="_Ref153282994"/>
      <w:r w:rsidRPr="005B3720">
        <w:rPr>
          <w:rFonts w:ascii="inherit" w:hAnsi="inherit"/>
          <w:sz w:val="24"/>
          <w:szCs w:val="24"/>
        </w:rPr>
        <w:t>The maximum period for an HVDC system owner or HVDC converter unit owner to remain in the ION status may be extended beyond 24 months upon request for a derogation made to the relevant system operator in accordance with the procedure in Title VII. The request shall be made before the expiry of the twenty four month period.</w:t>
      </w:r>
      <w:bookmarkEnd w:id="1542"/>
      <w:r w:rsidRPr="005B3720">
        <w:rPr>
          <w:rFonts w:ascii="inherit" w:hAnsi="inherit"/>
          <w:sz w:val="24"/>
          <w:szCs w:val="24"/>
        </w:rPr>
        <w:t xml:space="preserve"> </w:t>
      </w:r>
    </w:p>
    <w:p w14:paraId="3E44F384" w14:textId="78B46C5B" w:rsidR="00AE476A" w:rsidRPr="005B3720" w:rsidRDefault="00BF5202" w:rsidP="00D70247">
      <w:pPr>
        <w:pStyle w:val="Heading2"/>
      </w:pPr>
      <w:bookmarkStart w:id="1543" w:name="_Ref153262712"/>
      <w:r w:rsidRPr="005B3720">
        <w:t>Article 58</w:t>
      </w:r>
      <w:bookmarkEnd w:id="1543"/>
    </w:p>
    <w:p w14:paraId="763EF47A" w14:textId="460AA4A9" w:rsidR="00AE476A" w:rsidRPr="00D70247" w:rsidRDefault="00BF5202" w:rsidP="00D70247">
      <w:pPr>
        <w:jc w:val="center"/>
        <w:rPr>
          <w:rFonts w:ascii="inherit" w:hAnsi="inherit"/>
          <w:b/>
          <w:bCs/>
          <w:sz w:val="24"/>
          <w:szCs w:val="24"/>
        </w:rPr>
      </w:pPr>
      <w:r w:rsidRPr="00D70247">
        <w:rPr>
          <w:rFonts w:ascii="inherit" w:hAnsi="inherit"/>
          <w:b/>
          <w:bCs/>
          <w:sz w:val="24"/>
          <w:szCs w:val="24"/>
        </w:rPr>
        <w:t>FON for HVDC systems</w:t>
      </w:r>
    </w:p>
    <w:p w14:paraId="6835F13E" w14:textId="77777777" w:rsidR="00AE476A" w:rsidRPr="005B3720" w:rsidRDefault="00BF5202" w:rsidP="00D70247">
      <w:pPr>
        <w:numPr>
          <w:ilvl w:val="0"/>
          <w:numId w:val="68"/>
        </w:numPr>
        <w:spacing w:after="408"/>
        <w:rPr>
          <w:rFonts w:ascii="inherit" w:hAnsi="inherit"/>
          <w:sz w:val="24"/>
          <w:szCs w:val="24"/>
        </w:rPr>
      </w:pPr>
      <w:r w:rsidRPr="005B3720">
        <w:rPr>
          <w:rFonts w:ascii="inherit" w:hAnsi="inherit"/>
          <w:sz w:val="24"/>
          <w:szCs w:val="24"/>
        </w:rPr>
        <w:t xml:space="preserve">A FON shall entitle an HVDC system owner to operate the HVDC system or HVDC converter units by using the grid connection points. </w:t>
      </w:r>
    </w:p>
    <w:p w14:paraId="7874BA5A" w14:textId="77777777" w:rsidR="00AE476A" w:rsidRPr="005B3720" w:rsidRDefault="00BF5202" w:rsidP="00D70247">
      <w:pPr>
        <w:numPr>
          <w:ilvl w:val="0"/>
          <w:numId w:val="68"/>
        </w:numPr>
        <w:spacing w:after="408"/>
        <w:rPr>
          <w:rFonts w:ascii="inherit" w:hAnsi="inherit"/>
          <w:sz w:val="24"/>
          <w:szCs w:val="24"/>
        </w:rPr>
      </w:pPr>
      <w:r w:rsidRPr="005B3720">
        <w:rPr>
          <w:rFonts w:ascii="inherit" w:hAnsi="inherit"/>
          <w:sz w:val="24"/>
          <w:szCs w:val="24"/>
        </w:rPr>
        <w:t xml:space="preserve">A FON shall be issued by the relevant system operator upon prior removal of all incompatibilities identified for the purpose of the ION status and subject to the completion of the data and study review process. </w:t>
      </w:r>
    </w:p>
    <w:p w14:paraId="311DFEF0" w14:textId="77777777" w:rsidR="00AE476A" w:rsidRPr="005B3720" w:rsidRDefault="00BF5202" w:rsidP="00D70247">
      <w:pPr>
        <w:numPr>
          <w:ilvl w:val="0"/>
          <w:numId w:val="68"/>
        </w:numPr>
        <w:spacing w:after="262"/>
        <w:rPr>
          <w:rFonts w:ascii="inherit" w:hAnsi="inherit"/>
          <w:sz w:val="24"/>
          <w:szCs w:val="24"/>
        </w:rPr>
      </w:pPr>
      <w:r w:rsidRPr="005B3720">
        <w:rPr>
          <w:rFonts w:ascii="inherit" w:hAnsi="inherit"/>
          <w:sz w:val="24"/>
          <w:szCs w:val="24"/>
        </w:rPr>
        <w:t xml:space="preserve">For the purpose of the completion of data and study review, the HVDC system owner shall provide the following upon request from the relevant system operator in coordination with the relevant TSO: </w:t>
      </w:r>
    </w:p>
    <w:p w14:paraId="66CA1AEC" w14:textId="77777777" w:rsidR="00AE476A" w:rsidRPr="005B3720" w:rsidRDefault="00BF5202" w:rsidP="00D70247">
      <w:pPr>
        <w:numPr>
          <w:ilvl w:val="0"/>
          <w:numId w:val="69"/>
        </w:numPr>
        <w:spacing w:after="254"/>
        <w:ind w:hanging="295"/>
        <w:rPr>
          <w:rFonts w:ascii="inherit" w:hAnsi="inherit"/>
          <w:sz w:val="24"/>
          <w:szCs w:val="24"/>
        </w:rPr>
      </w:pPr>
      <w:r w:rsidRPr="005B3720">
        <w:rPr>
          <w:rFonts w:ascii="inherit" w:hAnsi="inherit"/>
          <w:sz w:val="24"/>
          <w:szCs w:val="24"/>
        </w:rPr>
        <w:t xml:space="preserve">itemised statement of compliance; and </w:t>
      </w:r>
    </w:p>
    <w:p w14:paraId="7277B27D" w14:textId="3B4BE774" w:rsidR="00AE476A" w:rsidRPr="00B92EEC" w:rsidRDefault="00BF5202" w:rsidP="00D70247">
      <w:pPr>
        <w:numPr>
          <w:ilvl w:val="0"/>
          <w:numId w:val="69"/>
        </w:numPr>
        <w:spacing w:after="274"/>
        <w:ind w:hanging="295"/>
        <w:rPr>
          <w:rFonts w:ascii="inherit" w:hAnsi="inherit"/>
          <w:sz w:val="24"/>
          <w:szCs w:val="24"/>
        </w:rPr>
      </w:pPr>
      <w:r w:rsidRPr="005B3720">
        <w:rPr>
          <w:rFonts w:ascii="inherit" w:hAnsi="inherit"/>
          <w:sz w:val="24"/>
          <w:szCs w:val="24"/>
        </w:rPr>
        <w:lastRenderedPageBreak/>
        <w:t xml:space="preserve">update of applicable technical data, simulation models, a replica of the exact control system and studies as referred to </w:t>
      </w:r>
      <w:r w:rsidRPr="00B92EEC">
        <w:rPr>
          <w:rFonts w:ascii="inherit" w:hAnsi="inherit"/>
          <w:sz w:val="24"/>
          <w:szCs w:val="24"/>
        </w:rPr>
        <w:t xml:space="preserve">in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57</w:t>
      </w:r>
      <w:r w:rsidR="007B3FDD" w:rsidRPr="00B92EEC">
        <w:rPr>
          <w:rFonts w:ascii="inherit" w:hAnsi="inherit"/>
          <w:sz w:val="24"/>
          <w:szCs w:val="24"/>
        </w:rPr>
        <w:fldChar w:fldCharType="end"/>
      </w:r>
      <w:r w:rsidRPr="00B92EEC">
        <w:rPr>
          <w:rFonts w:ascii="inherit" w:hAnsi="inherit"/>
          <w:sz w:val="24"/>
          <w:szCs w:val="24"/>
        </w:rPr>
        <w:t xml:space="preserve">, including use of actual measured values during testing. </w:t>
      </w:r>
    </w:p>
    <w:p w14:paraId="75074EAE" w14:textId="23ECB29B" w:rsidR="00AE476A" w:rsidRPr="005B3720" w:rsidRDefault="00BF5202" w:rsidP="000C3891">
      <w:pPr>
        <w:numPr>
          <w:ilvl w:val="0"/>
          <w:numId w:val="68"/>
        </w:numPr>
        <w:spacing w:after="262"/>
        <w:rPr>
          <w:rFonts w:ascii="inherit" w:hAnsi="inherit"/>
          <w:sz w:val="24"/>
          <w:szCs w:val="24"/>
        </w:rPr>
      </w:pPr>
      <w:r w:rsidRPr="00B92EEC">
        <w:rPr>
          <w:rFonts w:ascii="inherit" w:hAnsi="inherit"/>
          <w:sz w:val="24"/>
          <w:szCs w:val="24"/>
        </w:rPr>
        <w:t xml:space="preserve">In case of incompatibility identified for the purpose of the granting of the FON, a derogation may be granted upon a request to the relevant system operator, in accordance with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_Ref153269530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79</w:t>
      </w:r>
      <w:r w:rsidR="007B3FDD" w:rsidRPr="00B92EEC">
        <w:rPr>
          <w:rFonts w:ascii="inherit" w:hAnsi="inherit"/>
          <w:sz w:val="24"/>
          <w:szCs w:val="24"/>
        </w:rPr>
        <w:fldChar w:fldCharType="end"/>
      </w:r>
      <w:r w:rsidRPr="00B92EEC">
        <w:rPr>
          <w:rFonts w:ascii="inherit" w:hAnsi="inherit"/>
          <w:sz w:val="24"/>
          <w:szCs w:val="24"/>
        </w:rPr>
        <w:t xml:space="preserve"> and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_Ref153266308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80</w:t>
      </w:r>
      <w:r w:rsidR="007B3FDD" w:rsidRPr="00B92EEC">
        <w:rPr>
          <w:rFonts w:ascii="inherit" w:hAnsi="inherit"/>
          <w:sz w:val="24"/>
          <w:szCs w:val="24"/>
        </w:rPr>
        <w:fldChar w:fldCharType="end"/>
      </w:r>
      <w:r w:rsidRPr="00B92EEC">
        <w:rPr>
          <w:rFonts w:ascii="inherit" w:hAnsi="inherit"/>
          <w:sz w:val="24"/>
          <w:szCs w:val="24"/>
        </w:rPr>
        <w:t>. A FON shall be issued</w:t>
      </w:r>
      <w:r w:rsidRPr="005B3720">
        <w:rPr>
          <w:rFonts w:ascii="inherit" w:hAnsi="inherit"/>
          <w:sz w:val="24"/>
          <w:szCs w:val="24"/>
        </w:rPr>
        <w:t xml:space="preserve"> by the relevant system operator, if the HVDC system is compliant with the provisions of the derogation. </w:t>
      </w:r>
    </w:p>
    <w:p w14:paraId="3462715B" w14:textId="77777777" w:rsidR="00AE476A" w:rsidRPr="005B3720" w:rsidRDefault="00BF5202">
      <w:pPr>
        <w:spacing w:after="397"/>
        <w:ind w:left="-3"/>
        <w:rPr>
          <w:rFonts w:ascii="inherit" w:hAnsi="inherit"/>
          <w:sz w:val="24"/>
          <w:szCs w:val="24"/>
        </w:rPr>
      </w:pPr>
      <w:r w:rsidRPr="005B3720">
        <w:rPr>
          <w:rFonts w:ascii="inherit" w:hAnsi="inherit"/>
          <w:sz w:val="24"/>
          <w:szCs w:val="24"/>
        </w:rPr>
        <w:t xml:space="preserve">Where a request for a derogation is rejected, the relevant system operator shall have the right to refuse the operation of the HVDC system or HVDC converter units, whose owner's request for a derogation was rejected, until the HVDC system owner and the relevant system operator have resolved the incompatibility and the relevant system operator considers that the HVDC system complies with the provisions of this Regulation. </w:t>
      </w:r>
    </w:p>
    <w:p w14:paraId="3FA38B8C" w14:textId="77777777" w:rsidR="00AE476A" w:rsidRPr="005B3720" w:rsidRDefault="00BF5202">
      <w:pPr>
        <w:spacing w:after="800"/>
        <w:ind w:left="-3"/>
        <w:rPr>
          <w:rFonts w:ascii="inherit" w:hAnsi="inherit"/>
          <w:sz w:val="24"/>
          <w:szCs w:val="24"/>
        </w:rPr>
      </w:pPr>
      <w:r w:rsidRPr="005B3720">
        <w:rPr>
          <w:rFonts w:ascii="inherit" w:hAnsi="inherit"/>
          <w:sz w:val="24"/>
          <w:szCs w:val="24"/>
        </w:rPr>
        <w:t xml:space="preserve">If the relevant system operator and the HVDC system owner do not resolve the incompatibility within a reasonable timeframe, but in any case not later than six months after the notification of the rejection of the request for a derogation, each party may refer the issue for decision to the regulatory authority. </w:t>
      </w:r>
    </w:p>
    <w:p w14:paraId="002D4B63" w14:textId="3CADDDD6" w:rsidR="00AE476A" w:rsidRPr="005B3720" w:rsidRDefault="00BF5202" w:rsidP="00D70247">
      <w:pPr>
        <w:pStyle w:val="Heading2"/>
      </w:pPr>
      <w:bookmarkStart w:id="1544" w:name="_Ref153262715"/>
      <w:r w:rsidRPr="005B3720">
        <w:t>Article 59</w:t>
      </w:r>
      <w:bookmarkEnd w:id="1544"/>
    </w:p>
    <w:p w14:paraId="64B1BA0D" w14:textId="46CB2CE1" w:rsidR="00AE476A" w:rsidRPr="00D70247" w:rsidRDefault="00BF5202" w:rsidP="00D70247">
      <w:pPr>
        <w:jc w:val="center"/>
        <w:rPr>
          <w:rFonts w:ascii="inherit" w:hAnsi="inherit"/>
          <w:b/>
          <w:bCs/>
          <w:sz w:val="24"/>
          <w:szCs w:val="24"/>
        </w:rPr>
      </w:pPr>
      <w:r w:rsidRPr="00D70247">
        <w:rPr>
          <w:rFonts w:ascii="inherit" w:hAnsi="inherit"/>
          <w:b/>
          <w:bCs/>
          <w:sz w:val="24"/>
          <w:szCs w:val="24"/>
        </w:rPr>
        <w:t>Limited operational notification for HVDC systems/derogations</w:t>
      </w:r>
    </w:p>
    <w:p w14:paraId="113B818F" w14:textId="2F29294C" w:rsidR="00AE476A" w:rsidRPr="005B3720" w:rsidRDefault="00BF5202" w:rsidP="00B13FCD">
      <w:pPr>
        <w:numPr>
          <w:ilvl w:val="0"/>
          <w:numId w:val="168"/>
        </w:numPr>
        <w:spacing w:after="420"/>
        <w:ind w:left="0"/>
        <w:rPr>
          <w:rFonts w:ascii="inherit" w:hAnsi="inherit"/>
          <w:sz w:val="24"/>
          <w:szCs w:val="24"/>
        </w:rPr>
      </w:pPr>
      <w:bookmarkStart w:id="1545" w:name="_Ref153283078"/>
      <w:r w:rsidRPr="005B3720">
        <w:rPr>
          <w:rFonts w:ascii="inherit" w:hAnsi="inherit"/>
          <w:sz w:val="24"/>
          <w:szCs w:val="24"/>
        </w:rPr>
        <w:t>HVDC system owners to whom a FON has been granted shall inform the relevant system operator immediately in the following circumstances:</w:t>
      </w:r>
      <w:bookmarkEnd w:id="1545"/>
      <w:r w:rsidRPr="005B3720">
        <w:rPr>
          <w:rFonts w:ascii="inherit" w:hAnsi="inherit"/>
          <w:sz w:val="24"/>
          <w:szCs w:val="24"/>
        </w:rPr>
        <w:t xml:space="preserve"> </w:t>
      </w:r>
    </w:p>
    <w:p w14:paraId="32E5FDFA" w14:textId="77777777" w:rsidR="00AE476A" w:rsidRPr="005B3720" w:rsidRDefault="00BF5202" w:rsidP="00D70247">
      <w:pPr>
        <w:numPr>
          <w:ilvl w:val="0"/>
          <w:numId w:val="70"/>
        </w:numPr>
        <w:spacing w:after="262"/>
        <w:ind w:hanging="295"/>
        <w:rPr>
          <w:rFonts w:ascii="inherit" w:hAnsi="inherit"/>
          <w:sz w:val="24"/>
          <w:szCs w:val="24"/>
        </w:rPr>
      </w:pPr>
      <w:r w:rsidRPr="005B3720">
        <w:rPr>
          <w:rFonts w:ascii="inherit" w:hAnsi="inherit"/>
          <w:sz w:val="24"/>
          <w:szCs w:val="24"/>
        </w:rPr>
        <w:t xml:space="preserve">the HVDC system is temporarily subject to either a significant modification or loss of capability, due to implementation of one or more modifications of significance to its performance; or </w:t>
      </w:r>
    </w:p>
    <w:p w14:paraId="3C4D2E0C" w14:textId="77777777" w:rsidR="00AE476A" w:rsidRPr="005B3720" w:rsidRDefault="00BF5202" w:rsidP="00D70247">
      <w:pPr>
        <w:numPr>
          <w:ilvl w:val="0"/>
          <w:numId w:val="70"/>
        </w:numPr>
        <w:ind w:hanging="295"/>
        <w:rPr>
          <w:rFonts w:ascii="inherit" w:hAnsi="inherit"/>
          <w:sz w:val="24"/>
          <w:szCs w:val="24"/>
        </w:rPr>
      </w:pPr>
      <w:r w:rsidRPr="005B3720">
        <w:rPr>
          <w:rFonts w:ascii="inherit" w:hAnsi="inherit"/>
          <w:sz w:val="24"/>
          <w:szCs w:val="24"/>
        </w:rPr>
        <w:t xml:space="preserve">in case of equipment failures leading to non-compliance with some relevant requirements. </w:t>
      </w:r>
    </w:p>
    <w:p w14:paraId="77EC4E1C" w14:textId="0ECD2A03" w:rsidR="00AE476A" w:rsidRPr="005B3720" w:rsidRDefault="00BF5202" w:rsidP="00B13FCD">
      <w:pPr>
        <w:numPr>
          <w:ilvl w:val="0"/>
          <w:numId w:val="168"/>
        </w:numPr>
        <w:spacing w:after="420"/>
        <w:ind w:left="0"/>
        <w:rPr>
          <w:rFonts w:ascii="inherit" w:hAnsi="inherit"/>
          <w:sz w:val="24"/>
          <w:szCs w:val="24"/>
        </w:rPr>
      </w:pPr>
      <w:r w:rsidRPr="005B3720">
        <w:rPr>
          <w:rFonts w:ascii="inherit" w:hAnsi="inherit"/>
          <w:sz w:val="24"/>
          <w:szCs w:val="24"/>
        </w:rPr>
        <w:t xml:space="preserve">The HVDC system owner shall apply to the relevant system operator for a limited operational notification (LON) if the HVDC system owner reasonably expects the circumstances detailed in paragraph </w:t>
      </w:r>
      <w:r w:rsidR="002415CF">
        <w:rPr>
          <w:rFonts w:ascii="inherit" w:hAnsi="inherit"/>
          <w:sz w:val="24"/>
          <w:szCs w:val="24"/>
        </w:rPr>
        <w:fldChar w:fldCharType="begin"/>
      </w:r>
      <w:r w:rsidR="002415CF">
        <w:rPr>
          <w:rFonts w:ascii="inherit" w:hAnsi="inherit"/>
          <w:sz w:val="24"/>
          <w:szCs w:val="24"/>
        </w:rPr>
        <w:instrText xml:space="preserve"> REF _Ref153283078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to persist for more than three months. </w:t>
      </w:r>
    </w:p>
    <w:p w14:paraId="3F7D7A83" w14:textId="77777777" w:rsidR="00AE476A" w:rsidRPr="005B3720" w:rsidRDefault="00BF5202" w:rsidP="00B13FCD">
      <w:pPr>
        <w:numPr>
          <w:ilvl w:val="0"/>
          <w:numId w:val="168"/>
        </w:numPr>
        <w:spacing w:after="261"/>
        <w:ind w:left="0"/>
        <w:rPr>
          <w:rFonts w:ascii="inherit" w:hAnsi="inherit"/>
          <w:sz w:val="24"/>
          <w:szCs w:val="24"/>
        </w:rPr>
      </w:pPr>
      <w:r w:rsidRPr="005B3720">
        <w:rPr>
          <w:rFonts w:ascii="inherit" w:hAnsi="inherit"/>
          <w:sz w:val="24"/>
          <w:szCs w:val="24"/>
        </w:rPr>
        <w:t xml:space="preserve">A LON shall be issued by the relevant system operator with a clear identification of: </w:t>
      </w:r>
    </w:p>
    <w:p w14:paraId="4BD1D49F" w14:textId="77777777" w:rsidR="00AE476A" w:rsidRPr="005B3720" w:rsidRDefault="00BF5202" w:rsidP="00D70247">
      <w:pPr>
        <w:numPr>
          <w:ilvl w:val="0"/>
          <w:numId w:val="71"/>
        </w:numPr>
        <w:spacing w:after="261"/>
        <w:ind w:hanging="295"/>
        <w:rPr>
          <w:rFonts w:ascii="inherit" w:hAnsi="inherit"/>
          <w:sz w:val="24"/>
          <w:szCs w:val="24"/>
        </w:rPr>
      </w:pPr>
      <w:r w:rsidRPr="005B3720">
        <w:rPr>
          <w:rFonts w:ascii="inherit" w:hAnsi="inherit"/>
          <w:sz w:val="24"/>
          <w:szCs w:val="24"/>
        </w:rPr>
        <w:t xml:space="preserve">the unresolved issues justifying the granting of the LON; </w:t>
      </w:r>
    </w:p>
    <w:p w14:paraId="4BD6BA38" w14:textId="77777777" w:rsidR="00AE476A" w:rsidRPr="005B3720" w:rsidRDefault="00BF5202" w:rsidP="00D70247">
      <w:pPr>
        <w:numPr>
          <w:ilvl w:val="0"/>
          <w:numId w:val="71"/>
        </w:numPr>
        <w:spacing w:after="261"/>
        <w:ind w:hanging="295"/>
        <w:rPr>
          <w:rFonts w:ascii="inherit" w:hAnsi="inherit"/>
          <w:sz w:val="24"/>
          <w:szCs w:val="24"/>
        </w:rPr>
      </w:pPr>
      <w:r w:rsidRPr="005B3720">
        <w:rPr>
          <w:rFonts w:ascii="inherit" w:hAnsi="inherit"/>
          <w:sz w:val="24"/>
          <w:szCs w:val="24"/>
        </w:rPr>
        <w:t xml:space="preserve">the responsibilities and timescales for expected solution; and </w:t>
      </w:r>
    </w:p>
    <w:p w14:paraId="07B2C3C0" w14:textId="77777777" w:rsidR="00AE476A" w:rsidRPr="005B3720" w:rsidRDefault="00BF5202" w:rsidP="00D70247">
      <w:pPr>
        <w:numPr>
          <w:ilvl w:val="0"/>
          <w:numId w:val="71"/>
        </w:numPr>
        <w:spacing w:after="281"/>
        <w:ind w:hanging="295"/>
        <w:rPr>
          <w:rFonts w:ascii="inherit" w:hAnsi="inherit"/>
          <w:sz w:val="24"/>
          <w:szCs w:val="24"/>
        </w:rPr>
      </w:pPr>
      <w:r w:rsidRPr="005B3720">
        <w:rPr>
          <w:rFonts w:ascii="inherit" w:hAnsi="inherit"/>
          <w:sz w:val="24"/>
          <w:szCs w:val="24"/>
        </w:rPr>
        <w:t xml:space="preserve">a maximum period of validity which shall not exceed 12 months. The initial period granted may be shorter with the possibility for extension if evidence to the satisfaction of the relevant system operator demonstrates that substantial progress has been made towards achieving full compliance. </w:t>
      </w:r>
    </w:p>
    <w:p w14:paraId="700C4236" w14:textId="77777777" w:rsidR="00AE476A" w:rsidRPr="005B3720" w:rsidRDefault="00BF5202" w:rsidP="00D70247">
      <w:pPr>
        <w:numPr>
          <w:ilvl w:val="0"/>
          <w:numId w:val="72"/>
        </w:numPr>
        <w:spacing w:after="420"/>
        <w:rPr>
          <w:rFonts w:ascii="inherit" w:hAnsi="inherit"/>
          <w:sz w:val="24"/>
          <w:szCs w:val="24"/>
        </w:rPr>
      </w:pPr>
      <w:r w:rsidRPr="005B3720">
        <w:rPr>
          <w:rFonts w:ascii="inherit" w:hAnsi="inherit"/>
          <w:sz w:val="24"/>
          <w:szCs w:val="24"/>
        </w:rPr>
        <w:lastRenderedPageBreak/>
        <w:t xml:space="preserve">The FON shall be suspended during the period of validity of the LON with regard to the subjects for which the LON has been issued. </w:t>
      </w:r>
    </w:p>
    <w:p w14:paraId="21550AEE" w14:textId="4A48E734" w:rsidR="00AE476A" w:rsidRPr="00B92EEC" w:rsidRDefault="00BF5202" w:rsidP="00D70247">
      <w:pPr>
        <w:numPr>
          <w:ilvl w:val="0"/>
          <w:numId w:val="72"/>
        </w:numPr>
        <w:spacing w:after="420"/>
        <w:rPr>
          <w:rFonts w:ascii="inherit" w:hAnsi="inherit"/>
          <w:sz w:val="24"/>
          <w:szCs w:val="24"/>
        </w:rPr>
      </w:pPr>
      <w:bookmarkStart w:id="1546" w:name="_Ref153283127"/>
      <w:r w:rsidRPr="005B3720">
        <w:rPr>
          <w:rFonts w:ascii="inherit" w:hAnsi="inherit"/>
          <w:sz w:val="24"/>
          <w:szCs w:val="24"/>
        </w:rPr>
        <w:t xml:space="preserve">A further prolongation of the period of validity of the LON may be granted upon request for a derogation made to the relevant system operator before the expiry of that period, in accordance </w:t>
      </w:r>
      <w:r w:rsidRPr="00B92EEC">
        <w:rPr>
          <w:rFonts w:ascii="inherit" w:hAnsi="inherit"/>
          <w:sz w:val="24"/>
          <w:szCs w:val="24"/>
        </w:rPr>
        <w:t xml:space="preserve">with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_Ref153269530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79</w:t>
      </w:r>
      <w:r w:rsidR="007B3FDD" w:rsidRPr="00B92EEC">
        <w:rPr>
          <w:rFonts w:ascii="inherit" w:hAnsi="inherit"/>
          <w:sz w:val="24"/>
          <w:szCs w:val="24"/>
        </w:rPr>
        <w:fldChar w:fldCharType="end"/>
      </w:r>
      <w:r w:rsidRPr="00B92EEC">
        <w:rPr>
          <w:rFonts w:ascii="inherit" w:hAnsi="inherit"/>
          <w:sz w:val="24"/>
          <w:szCs w:val="24"/>
        </w:rPr>
        <w:t xml:space="preserve"> and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_Ref153266308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80</w:t>
      </w:r>
      <w:r w:rsidR="007B3FDD" w:rsidRPr="00B92EEC">
        <w:rPr>
          <w:rFonts w:ascii="inherit" w:hAnsi="inherit"/>
          <w:sz w:val="24"/>
          <w:szCs w:val="24"/>
        </w:rPr>
        <w:fldChar w:fldCharType="end"/>
      </w:r>
      <w:r w:rsidRPr="00B92EEC">
        <w:rPr>
          <w:rFonts w:ascii="inherit" w:hAnsi="inherit"/>
          <w:sz w:val="24"/>
          <w:szCs w:val="24"/>
        </w:rPr>
        <w:t>.</w:t>
      </w:r>
      <w:bookmarkEnd w:id="1546"/>
      <w:r w:rsidRPr="00B92EEC">
        <w:rPr>
          <w:rFonts w:ascii="inherit" w:hAnsi="inherit"/>
          <w:sz w:val="24"/>
          <w:szCs w:val="24"/>
        </w:rPr>
        <w:t xml:space="preserve"> </w:t>
      </w:r>
    </w:p>
    <w:p w14:paraId="569102EF" w14:textId="77777777" w:rsidR="00AE476A" w:rsidRPr="005B3720" w:rsidRDefault="00BF5202" w:rsidP="00D70247">
      <w:pPr>
        <w:numPr>
          <w:ilvl w:val="0"/>
          <w:numId w:val="72"/>
        </w:numPr>
        <w:spacing w:after="420"/>
        <w:rPr>
          <w:rFonts w:ascii="inherit" w:hAnsi="inherit"/>
          <w:sz w:val="24"/>
          <w:szCs w:val="24"/>
        </w:rPr>
      </w:pPr>
      <w:bookmarkStart w:id="1547" w:name="_Ref153283171"/>
      <w:r w:rsidRPr="005B3720">
        <w:rPr>
          <w:rFonts w:ascii="inherit" w:hAnsi="inherit"/>
          <w:sz w:val="24"/>
          <w:szCs w:val="24"/>
        </w:rPr>
        <w:t>The relevant system operator may refuse the operation of the HVDC system if the LON terminates and the circumstance which caused it to be issued remains. In such a case the FON shall automatically be invalid.</w:t>
      </w:r>
      <w:bookmarkEnd w:id="1547"/>
      <w:r w:rsidRPr="005B3720">
        <w:rPr>
          <w:rFonts w:ascii="inherit" w:hAnsi="inherit"/>
          <w:sz w:val="24"/>
          <w:szCs w:val="24"/>
        </w:rPr>
        <w:t xml:space="preserve"> </w:t>
      </w:r>
    </w:p>
    <w:p w14:paraId="142A66B0" w14:textId="3F0B5A6D" w:rsidR="00AE476A" w:rsidRPr="005B3720" w:rsidRDefault="00BF5202" w:rsidP="00D70247">
      <w:pPr>
        <w:numPr>
          <w:ilvl w:val="0"/>
          <w:numId w:val="72"/>
        </w:numPr>
        <w:spacing w:after="665"/>
        <w:rPr>
          <w:rFonts w:ascii="inherit" w:hAnsi="inherit"/>
          <w:sz w:val="24"/>
          <w:szCs w:val="24"/>
        </w:rPr>
      </w:pPr>
      <w:r w:rsidRPr="005B3720">
        <w:rPr>
          <w:rFonts w:ascii="inherit" w:hAnsi="inherit"/>
          <w:sz w:val="24"/>
          <w:szCs w:val="24"/>
        </w:rPr>
        <w:t xml:space="preserve">If the relevant system operator does not grant an extension of the period of validity of the LON in accordance with paragraph </w:t>
      </w:r>
      <w:r w:rsidR="002415CF">
        <w:rPr>
          <w:rFonts w:ascii="inherit" w:hAnsi="inherit"/>
          <w:sz w:val="24"/>
          <w:szCs w:val="24"/>
        </w:rPr>
        <w:fldChar w:fldCharType="begin"/>
      </w:r>
      <w:r w:rsidR="002415CF">
        <w:rPr>
          <w:rFonts w:ascii="inherit" w:hAnsi="inherit"/>
          <w:sz w:val="24"/>
          <w:szCs w:val="24"/>
        </w:rPr>
        <w:instrText xml:space="preserve"> REF _Ref153283127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5</w:t>
      </w:r>
      <w:r w:rsidR="002415CF">
        <w:rPr>
          <w:rFonts w:ascii="inherit" w:hAnsi="inherit"/>
          <w:sz w:val="24"/>
          <w:szCs w:val="24"/>
        </w:rPr>
        <w:fldChar w:fldCharType="end"/>
      </w:r>
      <w:r w:rsidRPr="005B3720">
        <w:rPr>
          <w:rFonts w:ascii="inherit" w:hAnsi="inherit"/>
          <w:sz w:val="24"/>
          <w:szCs w:val="24"/>
        </w:rPr>
        <w:t xml:space="preserve"> or if it refuses to allow the operation of the HVDC system once the LON is no longer valid in accordance with paragraph </w:t>
      </w:r>
      <w:r w:rsidR="002415CF">
        <w:rPr>
          <w:rFonts w:ascii="inherit" w:hAnsi="inherit"/>
          <w:sz w:val="24"/>
          <w:szCs w:val="24"/>
        </w:rPr>
        <w:fldChar w:fldCharType="begin"/>
      </w:r>
      <w:r w:rsidR="002415CF">
        <w:rPr>
          <w:rFonts w:ascii="inherit" w:hAnsi="inherit"/>
          <w:sz w:val="24"/>
          <w:szCs w:val="24"/>
        </w:rPr>
        <w:instrText xml:space="preserve"> REF _Ref153283171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6</w:t>
      </w:r>
      <w:r w:rsidR="002415CF">
        <w:rPr>
          <w:rFonts w:ascii="inherit" w:hAnsi="inherit"/>
          <w:sz w:val="24"/>
          <w:szCs w:val="24"/>
        </w:rPr>
        <w:fldChar w:fldCharType="end"/>
      </w:r>
      <w:r w:rsidRPr="005B3720">
        <w:rPr>
          <w:rFonts w:ascii="inherit" w:hAnsi="inherit"/>
          <w:sz w:val="24"/>
          <w:szCs w:val="24"/>
        </w:rPr>
        <w:t xml:space="preserve">, the HVDC system owner may refer the issue for decision to the regulatory authority within six months after the notification of the decision of the relevant system operator. </w:t>
      </w:r>
    </w:p>
    <w:p w14:paraId="39B23BF0" w14:textId="77777777"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 xml:space="preserve">CHAPTER 2 </w:t>
      </w:r>
    </w:p>
    <w:p w14:paraId="05B24367" w14:textId="3BD8338E" w:rsidR="00AE476A" w:rsidRPr="005B3720" w:rsidRDefault="00BF5202">
      <w:pPr>
        <w:spacing w:after="370" w:line="268" w:lineRule="auto"/>
        <w:ind w:right="3"/>
        <w:jc w:val="center"/>
        <w:rPr>
          <w:rFonts w:ascii="inherit" w:hAnsi="inherit"/>
          <w:sz w:val="24"/>
          <w:szCs w:val="24"/>
        </w:rPr>
      </w:pPr>
      <w:r w:rsidRPr="005B3720">
        <w:rPr>
          <w:rFonts w:ascii="inherit" w:hAnsi="inherit"/>
          <w:b/>
          <w:i/>
          <w:sz w:val="24"/>
          <w:szCs w:val="24"/>
        </w:rPr>
        <w:t xml:space="preserve">Connection of new </w:t>
      </w:r>
      <w:ins w:id="1548" w:author="Author">
        <w:r w:rsidR="00841DC3">
          <w:rPr>
            <w:rFonts w:ascii="inherit" w:hAnsi="inherit"/>
            <w:b/>
            <w:i/>
            <w:sz w:val="24"/>
            <w:szCs w:val="24"/>
          </w:rPr>
          <w:t xml:space="preserve">asynchronously </w:t>
        </w:r>
      </w:ins>
      <w:del w:id="1549" w:author="Author">
        <w:r w:rsidRPr="005B3720" w:rsidDel="00841DC3">
          <w:rPr>
            <w:rFonts w:ascii="inherit" w:hAnsi="inherit"/>
            <w:b/>
            <w:i/>
            <w:sz w:val="24"/>
            <w:szCs w:val="24"/>
          </w:rPr>
          <w:delText>DC-</w:delText>
        </w:r>
      </w:del>
      <w:r w:rsidRPr="005B3720">
        <w:rPr>
          <w:rFonts w:ascii="inherit" w:hAnsi="inherit"/>
          <w:b/>
          <w:i/>
          <w:sz w:val="24"/>
          <w:szCs w:val="24"/>
        </w:rPr>
        <w:t>connected power park modules</w:t>
      </w:r>
      <w:ins w:id="1550" w:author="Author">
        <w:r w:rsidR="00841DC3">
          <w:rPr>
            <w:rFonts w:ascii="inherit" w:hAnsi="inherit"/>
            <w:b/>
            <w:i/>
            <w:sz w:val="24"/>
            <w:szCs w:val="24"/>
          </w:rPr>
          <w:t xml:space="preserve">, new </w:t>
        </w:r>
        <w:r w:rsidR="00841DC3" w:rsidRPr="00841DC3">
          <w:rPr>
            <w:rFonts w:ascii="inherit" w:hAnsi="inherit"/>
            <w:b/>
            <w:i/>
            <w:sz w:val="24"/>
            <w:szCs w:val="24"/>
          </w:rPr>
          <w:t xml:space="preserve">asynchronously connected demand facilities, </w:t>
        </w:r>
        <w:r w:rsidR="00841DC3">
          <w:rPr>
            <w:rFonts w:ascii="inherit" w:hAnsi="inherit"/>
            <w:b/>
            <w:i/>
            <w:sz w:val="24"/>
            <w:szCs w:val="24"/>
          </w:rPr>
          <w:t xml:space="preserve">new </w:t>
        </w:r>
        <w:r w:rsidR="00841DC3" w:rsidRPr="00841DC3">
          <w:rPr>
            <w:rFonts w:ascii="inherit" w:hAnsi="inherit"/>
            <w:b/>
            <w:i/>
            <w:sz w:val="24"/>
            <w:szCs w:val="24"/>
          </w:rPr>
          <w:t xml:space="preserve">asynchronously connected power-to-gas demand units and </w:t>
        </w:r>
        <w:r w:rsidR="00841DC3">
          <w:rPr>
            <w:rFonts w:ascii="inherit" w:hAnsi="inherit"/>
            <w:b/>
            <w:i/>
            <w:sz w:val="24"/>
            <w:szCs w:val="24"/>
          </w:rPr>
          <w:t xml:space="preserve">new </w:t>
        </w:r>
        <w:r w:rsidR="00841DC3" w:rsidRPr="00841DC3">
          <w:rPr>
            <w:rFonts w:ascii="inherit" w:hAnsi="inherit"/>
            <w:b/>
            <w:i/>
            <w:sz w:val="24"/>
            <w:szCs w:val="24"/>
          </w:rPr>
          <w:t>asynchronously connected electricity storage modules</w:t>
        </w:r>
      </w:ins>
      <w:r w:rsidRPr="005B3720">
        <w:rPr>
          <w:rFonts w:ascii="inherit" w:hAnsi="inherit"/>
          <w:b/>
          <w:i/>
          <w:sz w:val="24"/>
          <w:szCs w:val="24"/>
        </w:rPr>
        <w:t xml:space="preserve"> </w:t>
      </w:r>
    </w:p>
    <w:p w14:paraId="22D07866" w14:textId="75244177" w:rsidR="00AE476A" w:rsidRPr="005B3720" w:rsidRDefault="00BF5202" w:rsidP="00D70247">
      <w:pPr>
        <w:pStyle w:val="Heading2"/>
      </w:pPr>
      <w:r w:rsidRPr="005B3720">
        <w:t>Article 60</w:t>
      </w:r>
    </w:p>
    <w:p w14:paraId="32A79A73" w14:textId="72279C90" w:rsidR="00AE476A" w:rsidRPr="00361220" w:rsidRDefault="00BF5202" w:rsidP="00361220">
      <w:pPr>
        <w:jc w:val="center"/>
        <w:rPr>
          <w:rFonts w:ascii="inherit" w:hAnsi="inherit"/>
          <w:b/>
          <w:bCs/>
          <w:sz w:val="24"/>
          <w:szCs w:val="24"/>
        </w:rPr>
      </w:pPr>
      <w:r w:rsidRPr="00361220">
        <w:rPr>
          <w:rFonts w:ascii="inherit" w:hAnsi="inherit"/>
          <w:b/>
          <w:bCs/>
          <w:sz w:val="24"/>
          <w:szCs w:val="24"/>
        </w:rPr>
        <w:t>General provisions</w:t>
      </w:r>
    </w:p>
    <w:p w14:paraId="62DD0CDC" w14:textId="139E7A2C" w:rsidR="00AE476A" w:rsidRPr="005B3720" w:rsidRDefault="00BF5202" w:rsidP="00361220">
      <w:pPr>
        <w:numPr>
          <w:ilvl w:val="0"/>
          <w:numId w:val="73"/>
        </w:numPr>
        <w:spacing w:after="412"/>
        <w:ind w:left="0" w:firstLine="0"/>
        <w:rPr>
          <w:rFonts w:ascii="inherit" w:hAnsi="inherit"/>
          <w:sz w:val="24"/>
          <w:szCs w:val="24"/>
        </w:rPr>
      </w:pPr>
      <w:r w:rsidRPr="005B3720">
        <w:rPr>
          <w:rFonts w:ascii="inherit" w:hAnsi="inherit"/>
          <w:sz w:val="24"/>
          <w:szCs w:val="24"/>
        </w:rPr>
        <w:t xml:space="preserve">The provisions of this Chapter shall apply to new </w:t>
      </w:r>
      <w:del w:id="1551" w:author="Author">
        <w:r w:rsidRPr="005B3720" w:rsidDel="00CE5BB6">
          <w:rPr>
            <w:rFonts w:ascii="inherit" w:hAnsi="inherit"/>
            <w:sz w:val="24"/>
            <w:szCs w:val="24"/>
          </w:rPr>
          <w:delText>DC-</w:delText>
        </w:r>
      </w:del>
      <w:ins w:id="1552" w:author="Author">
        <w:r w:rsidR="00CE5BB6">
          <w:rPr>
            <w:rFonts w:ascii="inherit" w:hAnsi="inherit"/>
            <w:sz w:val="24"/>
            <w:szCs w:val="24"/>
          </w:rPr>
          <w:t xml:space="preserve">asynchronously </w:t>
        </w:r>
      </w:ins>
      <w:r w:rsidRPr="005B3720">
        <w:rPr>
          <w:rFonts w:ascii="inherit" w:hAnsi="inherit"/>
          <w:sz w:val="24"/>
          <w:szCs w:val="24"/>
        </w:rPr>
        <w:t>connected power park modules</w:t>
      </w:r>
      <w:ins w:id="1553" w:author="Author">
        <w:r w:rsidR="00CE5BB6">
          <w:rPr>
            <w:rFonts w:ascii="inherit" w:hAnsi="inherit"/>
            <w:sz w:val="24"/>
            <w:szCs w:val="24"/>
          </w:rPr>
          <w:t xml:space="preserve">, new </w:t>
        </w:r>
        <w:r w:rsidR="00CE5BB6" w:rsidRPr="008211B1">
          <w:rPr>
            <w:rFonts w:ascii="inherit" w:hAnsi="inherit"/>
            <w:sz w:val="24"/>
            <w:szCs w:val="24"/>
          </w:rPr>
          <w:t>asynchronously connected demand facilit</w:t>
        </w:r>
        <w:r w:rsidR="00CE5BB6">
          <w:rPr>
            <w:rFonts w:ascii="inherit" w:hAnsi="inherit"/>
            <w:sz w:val="24"/>
            <w:szCs w:val="24"/>
          </w:rPr>
          <w:t>ies, new asynchronously connected power-to-gas demand units</w:t>
        </w:r>
        <w:r w:rsidR="00CE5BB6" w:rsidRPr="008211B1">
          <w:rPr>
            <w:rFonts w:ascii="inherit" w:hAnsi="inherit"/>
            <w:sz w:val="24"/>
            <w:szCs w:val="24"/>
          </w:rPr>
          <w:t xml:space="preserve"> </w:t>
        </w:r>
        <w:r w:rsidR="00CE5BB6">
          <w:rPr>
            <w:rFonts w:ascii="inherit" w:hAnsi="inherit"/>
            <w:sz w:val="24"/>
            <w:szCs w:val="24"/>
          </w:rPr>
          <w:t xml:space="preserve">and new </w:t>
        </w:r>
        <w:r w:rsidR="00CE5BB6" w:rsidRPr="008211B1">
          <w:rPr>
            <w:rFonts w:ascii="inherit" w:hAnsi="inherit"/>
            <w:sz w:val="24"/>
            <w:szCs w:val="24"/>
          </w:rPr>
          <w:t>asynchronously connected electricity storage module</w:t>
        </w:r>
        <w:r w:rsidR="00CE5BB6">
          <w:rPr>
            <w:rFonts w:ascii="inherit" w:hAnsi="inherit"/>
            <w:sz w:val="24"/>
            <w:szCs w:val="24"/>
          </w:rPr>
          <w:t>s</w:t>
        </w:r>
      </w:ins>
      <w:r w:rsidRPr="005B3720">
        <w:rPr>
          <w:rFonts w:ascii="inherit" w:hAnsi="inherit"/>
          <w:sz w:val="24"/>
          <w:szCs w:val="24"/>
        </w:rPr>
        <w:t xml:space="preserve"> only. </w:t>
      </w:r>
    </w:p>
    <w:p w14:paraId="55434104" w14:textId="655D7B78" w:rsidR="00AE476A" w:rsidRPr="00DF5C27" w:rsidRDefault="00BF5202" w:rsidP="00361220">
      <w:pPr>
        <w:numPr>
          <w:ilvl w:val="0"/>
          <w:numId w:val="73"/>
        </w:numPr>
        <w:spacing w:after="420"/>
        <w:ind w:left="0" w:firstLine="0"/>
        <w:rPr>
          <w:rFonts w:ascii="inherit" w:hAnsi="inherit"/>
          <w:sz w:val="24"/>
          <w:szCs w:val="24"/>
        </w:rPr>
      </w:pPr>
      <w:r w:rsidRPr="005B3720">
        <w:rPr>
          <w:rFonts w:ascii="inherit" w:hAnsi="inherit"/>
          <w:sz w:val="24"/>
          <w:szCs w:val="24"/>
        </w:rPr>
        <w:t xml:space="preserve">The </w:t>
      </w:r>
      <w:del w:id="1554" w:author="Author">
        <w:r w:rsidRPr="005B3720" w:rsidDel="00067315">
          <w:rPr>
            <w:rFonts w:ascii="inherit" w:hAnsi="inherit"/>
            <w:sz w:val="24"/>
            <w:szCs w:val="24"/>
          </w:rPr>
          <w:delText>DC-</w:delText>
        </w:r>
      </w:del>
      <w:ins w:id="1555" w:author="Author">
        <w:r w:rsidR="00067315">
          <w:rPr>
            <w:rFonts w:ascii="inherit" w:hAnsi="inherit"/>
            <w:sz w:val="24"/>
            <w:szCs w:val="24"/>
          </w:rPr>
          <w:t xml:space="preserve">asynchronously </w:t>
        </w:r>
      </w:ins>
      <w:r w:rsidRPr="005B3720">
        <w:rPr>
          <w:rFonts w:ascii="inherit" w:hAnsi="inherit"/>
          <w:sz w:val="24"/>
          <w:szCs w:val="24"/>
        </w:rPr>
        <w:t>connected power park module owner</w:t>
      </w:r>
      <w:ins w:id="1556" w:author="Author">
        <w:r w:rsidR="00067315">
          <w:rPr>
            <w:rFonts w:ascii="inherit" w:hAnsi="inherit"/>
            <w:sz w:val="24"/>
            <w:szCs w:val="24"/>
          </w:rPr>
          <w:t xml:space="preserve">, </w:t>
        </w:r>
        <w:r w:rsidR="00067315" w:rsidRPr="008211B1">
          <w:rPr>
            <w:rFonts w:ascii="inherit" w:hAnsi="inherit"/>
            <w:sz w:val="24"/>
            <w:szCs w:val="24"/>
          </w:rPr>
          <w:t>asynchronously connected demand facilit</w:t>
        </w:r>
        <w:r w:rsidR="00067315">
          <w:rPr>
            <w:rFonts w:ascii="inherit" w:hAnsi="inherit"/>
            <w:sz w:val="24"/>
            <w:szCs w:val="24"/>
          </w:rPr>
          <w:t>y owner, asynchronously connected power-to-gas demand unit owner and</w:t>
        </w:r>
        <w:r w:rsidR="00067315" w:rsidRPr="008211B1">
          <w:rPr>
            <w:rFonts w:ascii="inherit" w:hAnsi="inherit"/>
            <w:sz w:val="24"/>
            <w:szCs w:val="24"/>
          </w:rPr>
          <w:t xml:space="preserve"> asynchronously connected electricity storage module</w:t>
        </w:r>
        <w:r w:rsidR="00067315">
          <w:rPr>
            <w:rFonts w:ascii="inherit" w:hAnsi="inherit"/>
            <w:sz w:val="24"/>
            <w:szCs w:val="24"/>
          </w:rPr>
          <w:t xml:space="preserve"> owner</w:t>
        </w:r>
      </w:ins>
      <w:r w:rsidRPr="005B3720">
        <w:rPr>
          <w:rFonts w:ascii="inherit" w:hAnsi="inherit"/>
          <w:sz w:val="24"/>
          <w:szCs w:val="24"/>
        </w:rPr>
        <w:t xml:space="preserve"> shall demonstrate to the relevant system operator its compliance with the requirements referred to in Title III at the respective connection points by successfully completing the operational notification procedure for connection of the </w:t>
      </w:r>
      <w:del w:id="1557" w:author="Author">
        <w:r w:rsidRPr="005B3720" w:rsidDel="00067315">
          <w:rPr>
            <w:rFonts w:ascii="inherit" w:hAnsi="inherit"/>
            <w:sz w:val="24"/>
            <w:szCs w:val="24"/>
          </w:rPr>
          <w:delText>DC-</w:delText>
        </w:r>
      </w:del>
      <w:ins w:id="1558" w:author="Author">
        <w:r w:rsidR="00067315">
          <w:rPr>
            <w:rFonts w:ascii="inherit" w:hAnsi="inherit"/>
            <w:sz w:val="24"/>
            <w:szCs w:val="24"/>
          </w:rPr>
          <w:t xml:space="preserve">asynchronously </w:t>
        </w:r>
      </w:ins>
      <w:r w:rsidRPr="005B3720">
        <w:rPr>
          <w:rFonts w:ascii="inherit" w:hAnsi="inherit"/>
          <w:sz w:val="24"/>
          <w:szCs w:val="24"/>
        </w:rPr>
        <w:t xml:space="preserve">connected power </w:t>
      </w:r>
      <w:r w:rsidRPr="00DF5C27">
        <w:rPr>
          <w:rFonts w:ascii="inherit" w:hAnsi="inherit"/>
          <w:sz w:val="24"/>
          <w:szCs w:val="24"/>
        </w:rPr>
        <w:t>park module</w:t>
      </w:r>
      <w:ins w:id="1559" w:author="Author">
        <w:r w:rsidR="00067315">
          <w:rPr>
            <w:rFonts w:ascii="inherit" w:hAnsi="inherit"/>
            <w:sz w:val="24"/>
            <w:szCs w:val="24"/>
          </w:rPr>
          <w:t xml:space="preserve">, </w:t>
        </w:r>
        <w:r w:rsidR="00067315" w:rsidRPr="008211B1">
          <w:rPr>
            <w:rFonts w:ascii="inherit" w:hAnsi="inherit"/>
            <w:sz w:val="24"/>
            <w:szCs w:val="24"/>
          </w:rPr>
          <w:t>asynchronously connected demand facilit</w:t>
        </w:r>
        <w:r w:rsidR="00067315">
          <w:rPr>
            <w:rFonts w:ascii="inherit" w:hAnsi="inherit"/>
            <w:sz w:val="24"/>
            <w:szCs w:val="24"/>
          </w:rPr>
          <w:t>y, asynchronously connected power-to-gas demand unit or</w:t>
        </w:r>
        <w:r w:rsidR="00067315" w:rsidRPr="008211B1">
          <w:rPr>
            <w:rFonts w:ascii="inherit" w:hAnsi="inherit"/>
            <w:sz w:val="24"/>
            <w:szCs w:val="24"/>
          </w:rPr>
          <w:t xml:space="preserve"> asynchronously connected electricity storage module</w:t>
        </w:r>
      </w:ins>
      <w:r w:rsidRPr="00DF5C27">
        <w:rPr>
          <w:rFonts w:ascii="inherit" w:hAnsi="inherit"/>
          <w:sz w:val="24"/>
          <w:szCs w:val="24"/>
        </w:rPr>
        <w:t xml:space="preserve"> in accordance with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_Ref153269620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61</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_Ref153269626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62</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_Ref153269630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63</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_Ref153269632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64</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_Ref153265651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65</w:t>
      </w:r>
      <w:r w:rsidR="007B3FDD" w:rsidRPr="00DF5C27">
        <w:rPr>
          <w:rFonts w:ascii="inherit" w:hAnsi="inherit"/>
          <w:sz w:val="24"/>
          <w:szCs w:val="24"/>
        </w:rPr>
        <w:fldChar w:fldCharType="end"/>
      </w:r>
      <w:r w:rsidR="007B3FDD" w:rsidRPr="00DF5C27">
        <w:rPr>
          <w:rFonts w:ascii="inherit" w:hAnsi="inherit"/>
          <w:sz w:val="24"/>
          <w:szCs w:val="24"/>
        </w:rPr>
        <w:t xml:space="preserve"> and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_Ref153265654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66</w:t>
      </w:r>
      <w:r w:rsidR="007B3FDD" w:rsidRPr="00DF5C27">
        <w:rPr>
          <w:rFonts w:ascii="inherit" w:hAnsi="inherit"/>
          <w:sz w:val="24"/>
          <w:szCs w:val="24"/>
        </w:rPr>
        <w:fldChar w:fldCharType="end"/>
      </w:r>
      <w:r w:rsidRPr="00DF5C27">
        <w:rPr>
          <w:rFonts w:ascii="inherit" w:hAnsi="inherit"/>
          <w:sz w:val="24"/>
          <w:szCs w:val="24"/>
        </w:rPr>
        <w:t xml:space="preserve">. </w:t>
      </w:r>
    </w:p>
    <w:p w14:paraId="10222247" w14:textId="77777777" w:rsidR="00AE476A" w:rsidRPr="005B3720" w:rsidRDefault="00BF5202" w:rsidP="00361220">
      <w:pPr>
        <w:numPr>
          <w:ilvl w:val="0"/>
          <w:numId w:val="73"/>
        </w:numPr>
        <w:spacing w:after="420"/>
        <w:ind w:left="0" w:firstLine="0"/>
        <w:rPr>
          <w:rFonts w:ascii="inherit" w:hAnsi="inherit"/>
          <w:sz w:val="24"/>
          <w:szCs w:val="24"/>
        </w:rPr>
      </w:pPr>
      <w:r w:rsidRPr="005B3720">
        <w:rPr>
          <w:rFonts w:ascii="inherit" w:hAnsi="inherit"/>
          <w:sz w:val="24"/>
          <w:szCs w:val="24"/>
        </w:rPr>
        <w:t>The relevant system operator shall specify further details of the operational notification procedure and make those details public</w:t>
      </w:r>
      <w:del w:id="1560" w:author="Author">
        <w:r w:rsidRPr="005B3720" w:rsidDel="00CC6CF3">
          <w:rPr>
            <w:rFonts w:ascii="inherit" w:hAnsi="inherit"/>
            <w:sz w:val="24"/>
            <w:szCs w:val="24"/>
          </w:rPr>
          <w:delText>al</w:delText>
        </w:r>
      </w:del>
      <w:r w:rsidRPr="005B3720">
        <w:rPr>
          <w:rFonts w:ascii="inherit" w:hAnsi="inherit"/>
          <w:sz w:val="24"/>
          <w:szCs w:val="24"/>
        </w:rPr>
        <w:t xml:space="preserve">ly available. </w:t>
      </w:r>
    </w:p>
    <w:p w14:paraId="0889BFE2" w14:textId="6DC711DC" w:rsidR="00AE476A" w:rsidRPr="005B3720" w:rsidRDefault="00BF5202" w:rsidP="00361220">
      <w:pPr>
        <w:numPr>
          <w:ilvl w:val="0"/>
          <w:numId w:val="73"/>
        </w:numPr>
        <w:spacing w:after="269"/>
        <w:ind w:left="0" w:firstLine="0"/>
        <w:rPr>
          <w:rFonts w:ascii="inherit" w:hAnsi="inherit"/>
          <w:sz w:val="24"/>
          <w:szCs w:val="24"/>
        </w:rPr>
      </w:pPr>
      <w:r w:rsidRPr="005B3720">
        <w:rPr>
          <w:rFonts w:ascii="inherit" w:hAnsi="inherit"/>
          <w:sz w:val="24"/>
          <w:szCs w:val="24"/>
        </w:rPr>
        <w:t xml:space="preserve">The operational notification procedure for connection for each new </w:t>
      </w:r>
      <w:del w:id="1561" w:author="Author">
        <w:r w:rsidRPr="005B3720" w:rsidDel="00067315">
          <w:rPr>
            <w:rFonts w:ascii="inherit" w:hAnsi="inherit"/>
            <w:sz w:val="24"/>
            <w:szCs w:val="24"/>
          </w:rPr>
          <w:delText>DC-</w:delText>
        </w:r>
      </w:del>
      <w:ins w:id="1562" w:author="Author">
        <w:r w:rsidR="00067315">
          <w:rPr>
            <w:rFonts w:ascii="inherit" w:hAnsi="inherit"/>
            <w:sz w:val="24"/>
            <w:szCs w:val="24"/>
          </w:rPr>
          <w:t xml:space="preserve">asynchronously </w:t>
        </w:r>
      </w:ins>
      <w:r w:rsidRPr="005B3720">
        <w:rPr>
          <w:rFonts w:ascii="inherit" w:hAnsi="inherit"/>
          <w:sz w:val="24"/>
          <w:szCs w:val="24"/>
        </w:rPr>
        <w:t>connected power park module</w:t>
      </w:r>
      <w:ins w:id="1563" w:author="Author">
        <w:r w:rsidR="00067315">
          <w:rPr>
            <w:rFonts w:ascii="inherit" w:hAnsi="inherit"/>
            <w:sz w:val="24"/>
            <w:szCs w:val="24"/>
          </w:rPr>
          <w:t xml:space="preserve">, </w:t>
        </w:r>
        <w:r w:rsidR="00067315" w:rsidRPr="008211B1">
          <w:rPr>
            <w:rFonts w:ascii="inherit" w:hAnsi="inherit"/>
            <w:sz w:val="24"/>
            <w:szCs w:val="24"/>
          </w:rPr>
          <w:t>asynchronously connected demand facilit</w:t>
        </w:r>
        <w:r w:rsidR="00067315">
          <w:rPr>
            <w:rFonts w:ascii="inherit" w:hAnsi="inherit"/>
            <w:sz w:val="24"/>
            <w:szCs w:val="24"/>
          </w:rPr>
          <w:t xml:space="preserve">y, </w:t>
        </w:r>
        <w:r w:rsidR="00067315">
          <w:rPr>
            <w:rFonts w:ascii="inherit" w:hAnsi="inherit"/>
            <w:sz w:val="24"/>
            <w:szCs w:val="24"/>
          </w:rPr>
          <w:lastRenderedPageBreak/>
          <w:t>asynchronously connected power-to-gas demand unit and</w:t>
        </w:r>
        <w:r w:rsidR="00067315" w:rsidRPr="008211B1">
          <w:rPr>
            <w:rFonts w:ascii="inherit" w:hAnsi="inherit"/>
            <w:sz w:val="24"/>
            <w:szCs w:val="24"/>
          </w:rPr>
          <w:t xml:space="preserve"> asynchronously connected electricity storage module</w:t>
        </w:r>
      </w:ins>
      <w:r w:rsidRPr="005B3720">
        <w:rPr>
          <w:rFonts w:ascii="inherit" w:hAnsi="inherit"/>
          <w:sz w:val="24"/>
          <w:szCs w:val="24"/>
        </w:rPr>
        <w:t xml:space="preserve"> shall comprise: </w:t>
      </w:r>
    </w:p>
    <w:p w14:paraId="2792FC86" w14:textId="77777777" w:rsidR="00AE476A" w:rsidRPr="005B3720" w:rsidRDefault="00BF5202" w:rsidP="00D70247">
      <w:pPr>
        <w:numPr>
          <w:ilvl w:val="0"/>
          <w:numId w:val="74"/>
        </w:numPr>
        <w:spacing w:after="261"/>
        <w:ind w:hanging="295"/>
        <w:rPr>
          <w:rFonts w:ascii="inherit" w:hAnsi="inherit"/>
          <w:sz w:val="24"/>
          <w:szCs w:val="24"/>
        </w:rPr>
      </w:pPr>
      <w:r w:rsidRPr="005B3720">
        <w:rPr>
          <w:rFonts w:ascii="inherit" w:hAnsi="inherit"/>
          <w:sz w:val="24"/>
          <w:szCs w:val="24"/>
        </w:rPr>
        <w:t xml:space="preserve">energisation operational notification (EON); </w:t>
      </w:r>
    </w:p>
    <w:p w14:paraId="4CEE55BA" w14:textId="77777777" w:rsidR="00AE476A" w:rsidRPr="005B3720" w:rsidRDefault="00BF5202" w:rsidP="00D70247">
      <w:pPr>
        <w:numPr>
          <w:ilvl w:val="0"/>
          <w:numId w:val="74"/>
        </w:numPr>
        <w:spacing w:after="261"/>
        <w:ind w:hanging="295"/>
        <w:rPr>
          <w:rFonts w:ascii="inherit" w:hAnsi="inherit"/>
          <w:sz w:val="24"/>
          <w:szCs w:val="24"/>
        </w:rPr>
      </w:pPr>
      <w:r w:rsidRPr="005B3720">
        <w:rPr>
          <w:rFonts w:ascii="inherit" w:hAnsi="inherit"/>
          <w:sz w:val="24"/>
          <w:szCs w:val="24"/>
        </w:rPr>
        <w:t xml:space="preserve">interim operational notification (ION); and </w:t>
      </w:r>
    </w:p>
    <w:p w14:paraId="6E5BB17C" w14:textId="77777777" w:rsidR="00AE476A" w:rsidRPr="005B3720" w:rsidRDefault="00BF5202" w:rsidP="00D70247">
      <w:pPr>
        <w:numPr>
          <w:ilvl w:val="0"/>
          <w:numId w:val="74"/>
        </w:numPr>
        <w:ind w:hanging="295"/>
        <w:rPr>
          <w:rFonts w:ascii="inherit" w:hAnsi="inherit"/>
          <w:sz w:val="24"/>
          <w:szCs w:val="24"/>
        </w:rPr>
      </w:pPr>
      <w:r w:rsidRPr="005B3720">
        <w:rPr>
          <w:rFonts w:ascii="inherit" w:hAnsi="inherit"/>
          <w:sz w:val="24"/>
          <w:szCs w:val="24"/>
        </w:rPr>
        <w:t xml:space="preserve">final operational notification (FON). </w:t>
      </w:r>
    </w:p>
    <w:p w14:paraId="4EB4D7FC" w14:textId="0AF0738F" w:rsidR="00AE476A" w:rsidRPr="005B3720" w:rsidRDefault="00BF5202" w:rsidP="00361220">
      <w:pPr>
        <w:pStyle w:val="Heading2"/>
      </w:pPr>
      <w:bookmarkStart w:id="1564" w:name="_Ref153269620"/>
      <w:r w:rsidRPr="005B3720">
        <w:t>Article 61</w:t>
      </w:r>
      <w:bookmarkEnd w:id="1564"/>
    </w:p>
    <w:p w14:paraId="0ACEB4CB" w14:textId="1215D0AD" w:rsidR="00AE476A" w:rsidRPr="00361220" w:rsidRDefault="00BF5202" w:rsidP="00361220">
      <w:pPr>
        <w:jc w:val="center"/>
        <w:rPr>
          <w:rFonts w:ascii="inherit" w:hAnsi="inherit"/>
          <w:b/>
          <w:bCs/>
          <w:sz w:val="24"/>
          <w:szCs w:val="24"/>
        </w:rPr>
      </w:pPr>
      <w:r w:rsidRPr="00361220">
        <w:rPr>
          <w:rFonts w:ascii="inherit" w:hAnsi="inherit"/>
          <w:b/>
          <w:bCs/>
          <w:sz w:val="24"/>
          <w:szCs w:val="24"/>
        </w:rPr>
        <w:t xml:space="preserve">EON for </w:t>
      </w:r>
      <w:del w:id="1565" w:author="Author">
        <w:r w:rsidRPr="00361220" w:rsidDel="00DD362F">
          <w:rPr>
            <w:rFonts w:ascii="inherit" w:hAnsi="inherit"/>
            <w:b/>
            <w:bCs/>
            <w:sz w:val="24"/>
            <w:szCs w:val="24"/>
          </w:rPr>
          <w:delText>DC-</w:delText>
        </w:r>
      </w:del>
      <w:ins w:id="1566" w:author="Author">
        <w:r w:rsidR="00DD362F">
          <w:rPr>
            <w:rFonts w:ascii="inherit" w:hAnsi="inherit"/>
            <w:b/>
            <w:bCs/>
            <w:sz w:val="24"/>
            <w:szCs w:val="24"/>
          </w:rPr>
          <w:t xml:space="preserve">asynchronously </w:t>
        </w:r>
      </w:ins>
      <w:r w:rsidRPr="00361220">
        <w:rPr>
          <w:rFonts w:ascii="inherit" w:hAnsi="inherit"/>
          <w:b/>
          <w:bCs/>
          <w:sz w:val="24"/>
          <w:szCs w:val="24"/>
        </w:rPr>
        <w:t>connected power park modules</w:t>
      </w:r>
      <w:ins w:id="1567" w:author="Author">
        <w:r w:rsidR="00DD362F">
          <w:rPr>
            <w:rFonts w:ascii="inherit" w:hAnsi="inherit"/>
            <w:b/>
            <w:bCs/>
            <w:sz w:val="24"/>
            <w:szCs w:val="24"/>
          </w:rPr>
          <w:t xml:space="preserve">, </w:t>
        </w:r>
        <w:r w:rsidR="00DD362F" w:rsidRPr="00DD362F">
          <w:rPr>
            <w:rFonts w:ascii="inherit" w:hAnsi="inherit"/>
            <w:b/>
            <w:bCs/>
            <w:sz w:val="24"/>
            <w:szCs w:val="24"/>
          </w:rPr>
          <w:t xml:space="preserve">asynchronously connected demand facilities, asynchronously connected power-to-gas demand units </w:t>
        </w:r>
        <w:r w:rsidR="00DD362F">
          <w:rPr>
            <w:rFonts w:ascii="inherit" w:hAnsi="inherit"/>
            <w:b/>
            <w:bCs/>
            <w:sz w:val="24"/>
            <w:szCs w:val="24"/>
          </w:rPr>
          <w:t>and</w:t>
        </w:r>
        <w:r w:rsidR="00DD362F" w:rsidRPr="00DD362F">
          <w:rPr>
            <w:rFonts w:ascii="inherit" w:hAnsi="inherit"/>
            <w:b/>
            <w:bCs/>
            <w:sz w:val="24"/>
            <w:szCs w:val="24"/>
          </w:rPr>
          <w:t xml:space="preserve"> asynchronously connected electricity storage modules</w:t>
        </w:r>
      </w:ins>
    </w:p>
    <w:p w14:paraId="36FA85D8" w14:textId="3BE09061" w:rsidR="00AE476A" w:rsidRPr="005B3720" w:rsidRDefault="00BF5202" w:rsidP="00D70247">
      <w:pPr>
        <w:numPr>
          <w:ilvl w:val="0"/>
          <w:numId w:val="75"/>
        </w:numPr>
        <w:spacing w:after="498"/>
        <w:rPr>
          <w:rFonts w:ascii="inherit" w:hAnsi="inherit"/>
          <w:sz w:val="24"/>
          <w:szCs w:val="24"/>
        </w:rPr>
      </w:pPr>
      <w:r w:rsidRPr="005B3720">
        <w:rPr>
          <w:rFonts w:ascii="inherit" w:hAnsi="inherit"/>
          <w:sz w:val="24"/>
          <w:szCs w:val="24"/>
        </w:rPr>
        <w:t>An EON shall entitle the owner of a</w:t>
      </w:r>
      <w:ins w:id="1568" w:author="Author">
        <w:r w:rsidR="00DD362F">
          <w:rPr>
            <w:rFonts w:ascii="inherit" w:hAnsi="inherit"/>
            <w:sz w:val="24"/>
            <w:szCs w:val="24"/>
          </w:rPr>
          <w:t>n</w:t>
        </w:r>
      </w:ins>
      <w:r w:rsidRPr="005B3720">
        <w:rPr>
          <w:rFonts w:ascii="inherit" w:hAnsi="inherit"/>
          <w:sz w:val="24"/>
          <w:szCs w:val="24"/>
        </w:rPr>
        <w:t xml:space="preserve"> </w:t>
      </w:r>
      <w:del w:id="1569" w:author="Author">
        <w:r w:rsidRPr="005B3720" w:rsidDel="00DD362F">
          <w:rPr>
            <w:rFonts w:ascii="inherit" w:hAnsi="inherit"/>
            <w:sz w:val="24"/>
            <w:szCs w:val="24"/>
          </w:rPr>
          <w:delText>DC-</w:delText>
        </w:r>
      </w:del>
      <w:ins w:id="1570" w:author="Author">
        <w:r w:rsidR="00DD362F">
          <w:rPr>
            <w:rFonts w:ascii="inherit" w:hAnsi="inherit"/>
            <w:sz w:val="24"/>
            <w:szCs w:val="24"/>
          </w:rPr>
          <w:t xml:space="preserve">asynchronously </w:t>
        </w:r>
      </w:ins>
      <w:r w:rsidRPr="005B3720">
        <w:rPr>
          <w:rFonts w:ascii="inherit" w:hAnsi="inherit"/>
          <w:sz w:val="24"/>
          <w:szCs w:val="24"/>
        </w:rPr>
        <w:t>connected power park module</w:t>
      </w:r>
      <w:ins w:id="1571" w:author="Author">
        <w:r w:rsidR="00DD362F">
          <w:rPr>
            <w:rFonts w:ascii="inherit" w:hAnsi="inherit"/>
            <w:sz w:val="24"/>
            <w:szCs w:val="24"/>
          </w:rPr>
          <w:t xml:space="preserve">, an </w:t>
        </w:r>
        <w:r w:rsidR="00DD362F" w:rsidRPr="008211B1">
          <w:rPr>
            <w:rFonts w:ascii="inherit" w:hAnsi="inherit"/>
            <w:sz w:val="24"/>
            <w:szCs w:val="24"/>
          </w:rPr>
          <w:t>asynchronously connected demand facilit</w:t>
        </w:r>
        <w:r w:rsidR="00DD362F">
          <w:rPr>
            <w:rFonts w:ascii="inherit" w:hAnsi="inherit"/>
            <w:sz w:val="24"/>
            <w:szCs w:val="24"/>
          </w:rPr>
          <w:t>y, an asynchronously connected power-to-gas demand unit or</w:t>
        </w:r>
        <w:r w:rsidR="00DD362F" w:rsidRPr="008211B1">
          <w:rPr>
            <w:rFonts w:ascii="inherit" w:hAnsi="inherit"/>
            <w:sz w:val="24"/>
            <w:szCs w:val="24"/>
          </w:rPr>
          <w:t xml:space="preserve"> </w:t>
        </w:r>
        <w:r w:rsidR="00DD362F">
          <w:rPr>
            <w:rFonts w:ascii="inherit" w:hAnsi="inherit"/>
            <w:sz w:val="24"/>
            <w:szCs w:val="24"/>
          </w:rPr>
          <w:t xml:space="preserve">an </w:t>
        </w:r>
        <w:r w:rsidR="00DD362F" w:rsidRPr="008211B1">
          <w:rPr>
            <w:rFonts w:ascii="inherit" w:hAnsi="inherit"/>
            <w:sz w:val="24"/>
            <w:szCs w:val="24"/>
          </w:rPr>
          <w:t>asynchronously connected electricity storage module</w:t>
        </w:r>
      </w:ins>
      <w:r w:rsidRPr="005B3720">
        <w:rPr>
          <w:rFonts w:ascii="inherit" w:hAnsi="inherit"/>
          <w:sz w:val="24"/>
          <w:szCs w:val="24"/>
        </w:rPr>
        <w:t xml:space="preserve"> to energise its internal network and auxiliaries by using the grid connection that is specified by the connection points. </w:t>
      </w:r>
    </w:p>
    <w:p w14:paraId="43ED8EDA" w14:textId="3453B665" w:rsidR="00AE476A" w:rsidRPr="005B3720" w:rsidRDefault="00BF5202" w:rsidP="00D70247">
      <w:pPr>
        <w:numPr>
          <w:ilvl w:val="0"/>
          <w:numId w:val="75"/>
        </w:numPr>
        <w:spacing w:after="980"/>
        <w:rPr>
          <w:rFonts w:ascii="inherit" w:hAnsi="inherit"/>
          <w:sz w:val="24"/>
          <w:szCs w:val="24"/>
        </w:rPr>
      </w:pPr>
      <w:r w:rsidRPr="005B3720">
        <w:rPr>
          <w:rFonts w:ascii="inherit" w:hAnsi="inherit"/>
          <w:sz w:val="24"/>
          <w:szCs w:val="24"/>
        </w:rPr>
        <w:t xml:space="preserve">An EON shall be issued by the relevant system operator, subject to completion of preparation including agreement on the protection and control settings relevant to the connection points between the relevant system operator and the </w:t>
      </w:r>
      <w:del w:id="1572" w:author="Author">
        <w:r w:rsidRPr="005B3720" w:rsidDel="00DD362F">
          <w:rPr>
            <w:rFonts w:ascii="inherit" w:hAnsi="inherit"/>
            <w:sz w:val="24"/>
            <w:szCs w:val="24"/>
          </w:rPr>
          <w:delText>DC-</w:delText>
        </w:r>
      </w:del>
      <w:ins w:id="1573" w:author="Author">
        <w:r w:rsidR="00DD362F">
          <w:rPr>
            <w:rFonts w:ascii="inherit" w:hAnsi="inherit"/>
            <w:sz w:val="24"/>
            <w:szCs w:val="24"/>
          </w:rPr>
          <w:t xml:space="preserve">asynchronously </w:t>
        </w:r>
      </w:ins>
      <w:r w:rsidRPr="005B3720">
        <w:rPr>
          <w:rFonts w:ascii="inherit" w:hAnsi="inherit"/>
          <w:sz w:val="24"/>
          <w:szCs w:val="24"/>
        </w:rPr>
        <w:t>connected power park module</w:t>
      </w:r>
      <w:ins w:id="1574" w:author="Author">
        <w:r w:rsidR="00DD362F">
          <w:rPr>
            <w:rFonts w:ascii="inherit" w:hAnsi="inherit"/>
            <w:sz w:val="24"/>
            <w:szCs w:val="24"/>
          </w:rPr>
          <w:t xml:space="preserve">, </w:t>
        </w:r>
        <w:r w:rsidR="00DD362F" w:rsidRPr="008211B1">
          <w:rPr>
            <w:rFonts w:ascii="inherit" w:hAnsi="inherit"/>
            <w:sz w:val="24"/>
            <w:szCs w:val="24"/>
          </w:rPr>
          <w:t>asynchronously connected demand facilit</w:t>
        </w:r>
        <w:r w:rsidR="00990208">
          <w:rPr>
            <w:rFonts w:ascii="inherit" w:hAnsi="inherit"/>
            <w:sz w:val="24"/>
            <w:szCs w:val="24"/>
          </w:rPr>
          <w:t>y</w:t>
        </w:r>
        <w:r w:rsidR="00DD362F">
          <w:rPr>
            <w:rFonts w:ascii="inherit" w:hAnsi="inherit"/>
            <w:sz w:val="24"/>
            <w:szCs w:val="24"/>
          </w:rPr>
          <w:t xml:space="preserve">, asynchronously connected power-to-gas demand unit </w:t>
        </w:r>
        <w:r w:rsidR="00990208">
          <w:rPr>
            <w:rFonts w:ascii="inherit" w:hAnsi="inherit"/>
            <w:sz w:val="24"/>
            <w:szCs w:val="24"/>
          </w:rPr>
          <w:t>or</w:t>
        </w:r>
        <w:r w:rsidR="00DD362F" w:rsidRPr="008211B1">
          <w:rPr>
            <w:rFonts w:ascii="inherit" w:hAnsi="inherit"/>
            <w:sz w:val="24"/>
            <w:szCs w:val="24"/>
          </w:rPr>
          <w:t xml:space="preserve"> asynchronously connected electricity storage module</w:t>
        </w:r>
      </w:ins>
      <w:r w:rsidRPr="005B3720">
        <w:rPr>
          <w:rFonts w:ascii="inherit" w:hAnsi="inherit"/>
          <w:sz w:val="24"/>
          <w:szCs w:val="24"/>
        </w:rPr>
        <w:t xml:space="preserve">. </w:t>
      </w:r>
    </w:p>
    <w:p w14:paraId="0B8E23CE" w14:textId="458DFC35" w:rsidR="00AE476A" w:rsidRPr="005B3720" w:rsidRDefault="00BF5202" w:rsidP="00361220">
      <w:pPr>
        <w:pStyle w:val="Heading2"/>
      </w:pPr>
      <w:bookmarkStart w:id="1575" w:name="_Ref153269626"/>
      <w:r w:rsidRPr="005B3720">
        <w:t>Article 62</w:t>
      </w:r>
      <w:bookmarkEnd w:id="1575"/>
    </w:p>
    <w:p w14:paraId="67004ACF" w14:textId="2A119847" w:rsidR="00AE476A" w:rsidRPr="00361220" w:rsidRDefault="00BF5202" w:rsidP="00361220">
      <w:pPr>
        <w:jc w:val="center"/>
        <w:rPr>
          <w:rFonts w:ascii="inherit" w:hAnsi="inherit"/>
          <w:b/>
          <w:bCs/>
          <w:sz w:val="24"/>
          <w:szCs w:val="24"/>
        </w:rPr>
      </w:pPr>
      <w:r w:rsidRPr="00361220">
        <w:rPr>
          <w:rFonts w:ascii="inherit" w:hAnsi="inherit"/>
          <w:b/>
          <w:bCs/>
          <w:sz w:val="24"/>
          <w:szCs w:val="24"/>
        </w:rPr>
        <w:t xml:space="preserve">ION for </w:t>
      </w:r>
      <w:del w:id="1576" w:author="Author">
        <w:r w:rsidRPr="00361220" w:rsidDel="00E95C38">
          <w:rPr>
            <w:rFonts w:ascii="inherit" w:hAnsi="inherit"/>
            <w:b/>
            <w:bCs/>
            <w:sz w:val="24"/>
            <w:szCs w:val="24"/>
          </w:rPr>
          <w:delText>DC-</w:delText>
        </w:r>
      </w:del>
      <w:ins w:id="1577" w:author="Author">
        <w:r w:rsidR="00E95C38">
          <w:rPr>
            <w:rFonts w:ascii="inherit" w:hAnsi="inherit"/>
            <w:b/>
            <w:bCs/>
            <w:sz w:val="24"/>
            <w:szCs w:val="24"/>
          </w:rPr>
          <w:t xml:space="preserve">asynchronously </w:t>
        </w:r>
      </w:ins>
      <w:r w:rsidRPr="00361220">
        <w:rPr>
          <w:rFonts w:ascii="inherit" w:hAnsi="inherit"/>
          <w:b/>
          <w:bCs/>
          <w:sz w:val="24"/>
          <w:szCs w:val="24"/>
        </w:rPr>
        <w:t>connected power park modules</w:t>
      </w:r>
      <w:ins w:id="1578" w:author="Author">
        <w:r w:rsidR="00E95C38">
          <w:rPr>
            <w:rFonts w:ascii="inherit" w:hAnsi="inherit"/>
            <w:b/>
            <w:bCs/>
            <w:sz w:val="24"/>
            <w:szCs w:val="24"/>
          </w:rPr>
          <w:t xml:space="preserve">, </w:t>
        </w:r>
        <w:r w:rsidR="00E95C38" w:rsidRPr="00E95C38">
          <w:rPr>
            <w:rFonts w:ascii="inherit" w:hAnsi="inherit"/>
            <w:b/>
            <w:bCs/>
            <w:sz w:val="24"/>
            <w:szCs w:val="24"/>
          </w:rPr>
          <w:t xml:space="preserve">asynchronously connected demand facilities, asynchronously connected power-to-gas demand units </w:t>
        </w:r>
        <w:r w:rsidR="00E95C38">
          <w:rPr>
            <w:rFonts w:ascii="inherit" w:hAnsi="inherit"/>
            <w:b/>
            <w:bCs/>
            <w:sz w:val="24"/>
            <w:szCs w:val="24"/>
          </w:rPr>
          <w:t>and</w:t>
        </w:r>
        <w:r w:rsidR="00E95C38" w:rsidRPr="00E95C38">
          <w:rPr>
            <w:rFonts w:ascii="inherit" w:hAnsi="inherit"/>
            <w:b/>
            <w:bCs/>
            <w:sz w:val="24"/>
            <w:szCs w:val="24"/>
          </w:rPr>
          <w:t xml:space="preserve"> asynchronously connected electricity storage modules</w:t>
        </w:r>
      </w:ins>
    </w:p>
    <w:p w14:paraId="1142D127" w14:textId="3D6712E3" w:rsidR="00AE476A" w:rsidRPr="005B3720" w:rsidRDefault="00BF5202" w:rsidP="00D70247">
      <w:pPr>
        <w:numPr>
          <w:ilvl w:val="0"/>
          <w:numId w:val="76"/>
        </w:numPr>
        <w:spacing w:after="498"/>
        <w:rPr>
          <w:rFonts w:ascii="inherit" w:hAnsi="inherit"/>
          <w:sz w:val="24"/>
          <w:szCs w:val="24"/>
        </w:rPr>
      </w:pPr>
      <w:r w:rsidRPr="005B3720">
        <w:rPr>
          <w:rFonts w:ascii="inherit" w:hAnsi="inherit"/>
          <w:sz w:val="24"/>
          <w:szCs w:val="24"/>
        </w:rPr>
        <w:t xml:space="preserve">An ION shall entitle the </w:t>
      </w:r>
      <w:del w:id="1579" w:author="Author">
        <w:r w:rsidRPr="005B3720" w:rsidDel="00E95C38">
          <w:rPr>
            <w:rFonts w:ascii="inherit" w:hAnsi="inherit"/>
            <w:sz w:val="24"/>
            <w:szCs w:val="24"/>
          </w:rPr>
          <w:delText>DC-</w:delText>
        </w:r>
      </w:del>
      <w:ins w:id="1580" w:author="Author">
        <w:r w:rsidR="00E95C38">
          <w:rPr>
            <w:rFonts w:ascii="inherit" w:hAnsi="inherit"/>
            <w:sz w:val="24"/>
            <w:szCs w:val="24"/>
          </w:rPr>
          <w:t xml:space="preserve">asynchronously </w:t>
        </w:r>
      </w:ins>
      <w:r w:rsidRPr="005B3720">
        <w:rPr>
          <w:rFonts w:ascii="inherit" w:hAnsi="inherit"/>
          <w:sz w:val="24"/>
          <w:szCs w:val="24"/>
        </w:rPr>
        <w:t>connected power park module owner</w:t>
      </w:r>
      <w:ins w:id="1581" w:author="Author">
        <w:r w:rsidR="00E95C38">
          <w:rPr>
            <w:rFonts w:ascii="inherit" w:hAnsi="inherit"/>
            <w:sz w:val="24"/>
            <w:szCs w:val="24"/>
          </w:rPr>
          <w:t xml:space="preserve">, the </w:t>
        </w:r>
        <w:r w:rsidR="00E95C38" w:rsidRPr="008211B1">
          <w:rPr>
            <w:rFonts w:ascii="inherit" w:hAnsi="inherit"/>
            <w:sz w:val="24"/>
            <w:szCs w:val="24"/>
          </w:rPr>
          <w:t>asynchronously connected demand facilit</w:t>
        </w:r>
        <w:r w:rsidR="00E95C38">
          <w:rPr>
            <w:rFonts w:ascii="inherit" w:hAnsi="inherit"/>
            <w:sz w:val="24"/>
            <w:szCs w:val="24"/>
          </w:rPr>
          <w:t>y owner, the asynchronously connected power-to-gas demand unit owner and</w:t>
        </w:r>
        <w:r w:rsidR="00E95C38" w:rsidRPr="008211B1">
          <w:rPr>
            <w:rFonts w:ascii="inherit" w:hAnsi="inherit"/>
            <w:sz w:val="24"/>
            <w:szCs w:val="24"/>
          </w:rPr>
          <w:t xml:space="preserve"> </w:t>
        </w:r>
        <w:r w:rsidR="00E95C38">
          <w:rPr>
            <w:rFonts w:ascii="inherit" w:hAnsi="inherit"/>
            <w:sz w:val="24"/>
            <w:szCs w:val="24"/>
          </w:rPr>
          <w:t xml:space="preserve">the </w:t>
        </w:r>
        <w:r w:rsidR="00E95C38" w:rsidRPr="008211B1">
          <w:rPr>
            <w:rFonts w:ascii="inherit" w:hAnsi="inherit"/>
            <w:sz w:val="24"/>
            <w:szCs w:val="24"/>
          </w:rPr>
          <w:t>asynchronously connected electricity storage module</w:t>
        </w:r>
        <w:r w:rsidR="00E95C38">
          <w:rPr>
            <w:rFonts w:ascii="inherit" w:hAnsi="inherit"/>
            <w:sz w:val="24"/>
            <w:szCs w:val="24"/>
          </w:rPr>
          <w:t xml:space="preserve"> owner</w:t>
        </w:r>
      </w:ins>
      <w:r w:rsidRPr="005B3720">
        <w:rPr>
          <w:rFonts w:ascii="inherit" w:hAnsi="inherit"/>
          <w:sz w:val="24"/>
          <w:szCs w:val="24"/>
        </w:rPr>
        <w:t xml:space="preserve"> to operate the </w:t>
      </w:r>
      <w:del w:id="1582" w:author="Author">
        <w:r w:rsidRPr="005B3720" w:rsidDel="00E95C38">
          <w:rPr>
            <w:rFonts w:ascii="inherit" w:hAnsi="inherit"/>
            <w:sz w:val="24"/>
            <w:szCs w:val="24"/>
          </w:rPr>
          <w:delText>DC-</w:delText>
        </w:r>
      </w:del>
      <w:ins w:id="1583" w:author="Author">
        <w:r w:rsidR="00E95C38">
          <w:rPr>
            <w:rFonts w:ascii="inherit" w:hAnsi="inherit"/>
            <w:sz w:val="24"/>
            <w:szCs w:val="24"/>
          </w:rPr>
          <w:t xml:space="preserve">asynchronously </w:t>
        </w:r>
      </w:ins>
      <w:r w:rsidRPr="005B3720">
        <w:rPr>
          <w:rFonts w:ascii="inherit" w:hAnsi="inherit"/>
          <w:sz w:val="24"/>
          <w:szCs w:val="24"/>
        </w:rPr>
        <w:t>connected power park module</w:t>
      </w:r>
      <w:ins w:id="1584" w:author="Author">
        <w:r w:rsidR="00E95C38">
          <w:rPr>
            <w:rFonts w:ascii="inherit" w:hAnsi="inherit"/>
            <w:sz w:val="24"/>
            <w:szCs w:val="24"/>
          </w:rPr>
          <w:t xml:space="preserve">, the </w:t>
        </w:r>
        <w:r w:rsidR="00E95C38" w:rsidRPr="008211B1">
          <w:rPr>
            <w:rFonts w:ascii="inherit" w:hAnsi="inherit"/>
            <w:sz w:val="24"/>
            <w:szCs w:val="24"/>
          </w:rPr>
          <w:t>asynchronously connected demand facilit</w:t>
        </w:r>
        <w:r w:rsidR="00E95C38">
          <w:rPr>
            <w:rFonts w:ascii="inherit" w:hAnsi="inherit"/>
            <w:sz w:val="24"/>
            <w:szCs w:val="24"/>
          </w:rPr>
          <w:t>y, the asynchronously connected power-to-gas demand unit and</w:t>
        </w:r>
        <w:r w:rsidR="00E95C38" w:rsidRPr="008211B1">
          <w:rPr>
            <w:rFonts w:ascii="inherit" w:hAnsi="inherit"/>
            <w:sz w:val="24"/>
            <w:szCs w:val="24"/>
          </w:rPr>
          <w:t xml:space="preserve"> </w:t>
        </w:r>
        <w:r w:rsidR="00E95C38">
          <w:rPr>
            <w:rFonts w:ascii="inherit" w:hAnsi="inherit"/>
            <w:sz w:val="24"/>
            <w:szCs w:val="24"/>
          </w:rPr>
          <w:t xml:space="preserve">the </w:t>
        </w:r>
        <w:r w:rsidR="00E95C38" w:rsidRPr="008211B1">
          <w:rPr>
            <w:rFonts w:ascii="inherit" w:hAnsi="inherit"/>
            <w:sz w:val="24"/>
            <w:szCs w:val="24"/>
          </w:rPr>
          <w:t>asynchronously connected electricity storage module</w:t>
        </w:r>
      </w:ins>
      <w:r w:rsidRPr="005B3720">
        <w:rPr>
          <w:rFonts w:ascii="inherit" w:hAnsi="inherit"/>
          <w:sz w:val="24"/>
          <w:szCs w:val="24"/>
        </w:rPr>
        <w:t xml:space="preserve"> </w:t>
      </w:r>
      <w:del w:id="1585" w:author="Author">
        <w:r w:rsidRPr="005B3720" w:rsidDel="00E95C38">
          <w:rPr>
            <w:rFonts w:ascii="inherit" w:hAnsi="inherit"/>
            <w:sz w:val="24"/>
            <w:szCs w:val="24"/>
          </w:rPr>
          <w:delText xml:space="preserve">and generate power </w:delText>
        </w:r>
      </w:del>
      <w:r w:rsidRPr="005B3720">
        <w:rPr>
          <w:rFonts w:ascii="inherit" w:hAnsi="inherit"/>
          <w:sz w:val="24"/>
          <w:szCs w:val="24"/>
        </w:rPr>
        <w:t xml:space="preserve">by using the grid connection for a limited period of time. </w:t>
      </w:r>
    </w:p>
    <w:p w14:paraId="4B5E7280" w14:textId="77777777" w:rsidR="00AE476A" w:rsidRPr="005B3720" w:rsidRDefault="00BF5202" w:rsidP="00D70247">
      <w:pPr>
        <w:numPr>
          <w:ilvl w:val="0"/>
          <w:numId w:val="76"/>
        </w:numPr>
        <w:spacing w:after="498"/>
        <w:rPr>
          <w:rFonts w:ascii="inherit" w:hAnsi="inherit"/>
          <w:sz w:val="24"/>
          <w:szCs w:val="24"/>
        </w:rPr>
      </w:pPr>
      <w:r w:rsidRPr="005B3720">
        <w:rPr>
          <w:rFonts w:ascii="inherit" w:hAnsi="inherit"/>
          <w:sz w:val="24"/>
          <w:szCs w:val="24"/>
        </w:rPr>
        <w:t xml:space="preserve">An ION shall be issued by the relevant system operator, subject to the completion of the data and study review process. </w:t>
      </w:r>
    </w:p>
    <w:p w14:paraId="015B6E39" w14:textId="10C76A79" w:rsidR="00AE476A" w:rsidRPr="005B3720" w:rsidRDefault="00BF5202" w:rsidP="00D70247">
      <w:pPr>
        <w:numPr>
          <w:ilvl w:val="0"/>
          <w:numId w:val="76"/>
        </w:numPr>
        <w:spacing w:after="321"/>
        <w:rPr>
          <w:rFonts w:ascii="inherit" w:hAnsi="inherit"/>
          <w:sz w:val="24"/>
          <w:szCs w:val="24"/>
        </w:rPr>
      </w:pPr>
      <w:bookmarkStart w:id="1586" w:name="_Ref153269942"/>
      <w:r w:rsidRPr="005B3720">
        <w:rPr>
          <w:rFonts w:ascii="inherit" w:hAnsi="inherit"/>
          <w:sz w:val="24"/>
          <w:szCs w:val="24"/>
        </w:rPr>
        <w:t xml:space="preserve">With respect to data and study review, the </w:t>
      </w:r>
      <w:del w:id="1587" w:author="Author">
        <w:r w:rsidRPr="005B3720" w:rsidDel="00E95C38">
          <w:rPr>
            <w:rFonts w:ascii="inherit" w:hAnsi="inherit"/>
            <w:sz w:val="24"/>
            <w:szCs w:val="24"/>
          </w:rPr>
          <w:delText>DC-</w:delText>
        </w:r>
      </w:del>
      <w:ins w:id="1588" w:author="Author">
        <w:r w:rsidR="00E95C38">
          <w:rPr>
            <w:rFonts w:ascii="inherit" w:hAnsi="inherit"/>
            <w:sz w:val="24"/>
            <w:szCs w:val="24"/>
          </w:rPr>
          <w:t xml:space="preserve">asynchronously </w:t>
        </w:r>
      </w:ins>
      <w:r w:rsidRPr="005B3720">
        <w:rPr>
          <w:rFonts w:ascii="inherit" w:hAnsi="inherit"/>
          <w:sz w:val="24"/>
          <w:szCs w:val="24"/>
        </w:rPr>
        <w:t>connected power park module owner</w:t>
      </w:r>
      <w:ins w:id="1589" w:author="Author">
        <w:r w:rsidR="00E95C38">
          <w:rPr>
            <w:rFonts w:ascii="inherit" w:hAnsi="inherit"/>
            <w:sz w:val="24"/>
            <w:szCs w:val="24"/>
          </w:rPr>
          <w:t xml:space="preserve">, the </w:t>
        </w:r>
        <w:r w:rsidR="00E95C38" w:rsidRPr="008211B1">
          <w:rPr>
            <w:rFonts w:ascii="inherit" w:hAnsi="inherit"/>
            <w:sz w:val="24"/>
            <w:szCs w:val="24"/>
          </w:rPr>
          <w:t>asynchronously connected demand facilit</w:t>
        </w:r>
        <w:r w:rsidR="00E95C38">
          <w:rPr>
            <w:rFonts w:ascii="inherit" w:hAnsi="inherit"/>
            <w:sz w:val="24"/>
            <w:szCs w:val="24"/>
          </w:rPr>
          <w:t xml:space="preserve">y owner, the </w:t>
        </w:r>
        <w:r w:rsidR="00E95C38">
          <w:rPr>
            <w:rFonts w:ascii="inherit" w:hAnsi="inherit"/>
            <w:sz w:val="24"/>
            <w:szCs w:val="24"/>
          </w:rPr>
          <w:lastRenderedPageBreak/>
          <w:t>asynchronously connected power-to-gas demand unit owner and</w:t>
        </w:r>
        <w:r w:rsidR="00E95C38" w:rsidRPr="008211B1">
          <w:rPr>
            <w:rFonts w:ascii="inherit" w:hAnsi="inherit"/>
            <w:sz w:val="24"/>
            <w:szCs w:val="24"/>
          </w:rPr>
          <w:t xml:space="preserve"> </w:t>
        </w:r>
        <w:r w:rsidR="00E95C38">
          <w:rPr>
            <w:rFonts w:ascii="inherit" w:hAnsi="inherit"/>
            <w:sz w:val="24"/>
            <w:szCs w:val="24"/>
          </w:rPr>
          <w:t xml:space="preserve">the </w:t>
        </w:r>
        <w:r w:rsidR="00E95C38" w:rsidRPr="008211B1">
          <w:rPr>
            <w:rFonts w:ascii="inherit" w:hAnsi="inherit"/>
            <w:sz w:val="24"/>
            <w:szCs w:val="24"/>
          </w:rPr>
          <w:t>asynchronously connected electricity storage module</w:t>
        </w:r>
        <w:r w:rsidR="00E95C38">
          <w:rPr>
            <w:rFonts w:ascii="inherit" w:hAnsi="inherit"/>
            <w:sz w:val="24"/>
            <w:szCs w:val="24"/>
          </w:rPr>
          <w:t xml:space="preserve"> owner</w:t>
        </w:r>
      </w:ins>
      <w:r w:rsidRPr="005B3720">
        <w:rPr>
          <w:rFonts w:ascii="inherit" w:hAnsi="inherit"/>
          <w:sz w:val="24"/>
          <w:szCs w:val="24"/>
        </w:rPr>
        <w:t xml:space="preserve"> shall provide the following upon request from the relevant system operator:</w:t>
      </w:r>
      <w:bookmarkEnd w:id="1586"/>
      <w:r w:rsidRPr="005B3720">
        <w:rPr>
          <w:rFonts w:ascii="inherit" w:hAnsi="inherit"/>
          <w:sz w:val="24"/>
          <w:szCs w:val="24"/>
        </w:rPr>
        <w:t xml:space="preserve"> </w:t>
      </w:r>
    </w:p>
    <w:p w14:paraId="2BA02C64" w14:textId="77777777" w:rsidR="00AE476A" w:rsidRPr="005B3720" w:rsidRDefault="00BF5202" w:rsidP="00D70247">
      <w:pPr>
        <w:numPr>
          <w:ilvl w:val="0"/>
          <w:numId w:val="77"/>
        </w:numPr>
        <w:spacing w:after="313"/>
        <w:ind w:hanging="295"/>
        <w:rPr>
          <w:rFonts w:ascii="inherit" w:hAnsi="inherit"/>
          <w:sz w:val="24"/>
          <w:szCs w:val="24"/>
        </w:rPr>
      </w:pPr>
      <w:r w:rsidRPr="005B3720">
        <w:rPr>
          <w:rFonts w:ascii="inherit" w:hAnsi="inherit"/>
          <w:sz w:val="24"/>
          <w:szCs w:val="24"/>
        </w:rPr>
        <w:t xml:space="preserve">itemised statement of compliance; </w:t>
      </w:r>
    </w:p>
    <w:p w14:paraId="3AD3CE33" w14:textId="4692F786" w:rsidR="00AE476A" w:rsidRPr="005B3720" w:rsidRDefault="00BF5202" w:rsidP="00D70247">
      <w:pPr>
        <w:numPr>
          <w:ilvl w:val="0"/>
          <w:numId w:val="77"/>
        </w:numPr>
        <w:spacing w:after="322"/>
        <w:ind w:hanging="295"/>
        <w:rPr>
          <w:rFonts w:ascii="inherit" w:hAnsi="inherit"/>
          <w:sz w:val="24"/>
          <w:szCs w:val="24"/>
        </w:rPr>
      </w:pPr>
      <w:r w:rsidRPr="005B3720">
        <w:rPr>
          <w:rFonts w:ascii="inherit" w:hAnsi="inherit"/>
          <w:sz w:val="24"/>
          <w:szCs w:val="24"/>
        </w:rPr>
        <w:t xml:space="preserve">detailed technical data of the </w:t>
      </w:r>
      <w:del w:id="1590" w:author="Author">
        <w:r w:rsidRPr="005B3720" w:rsidDel="00E95C38">
          <w:rPr>
            <w:rFonts w:ascii="inherit" w:hAnsi="inherit"/>
            <w:sz w:val="24"/>
            <w:szCs w:val="24"/>
          </w:rPr>
          <w:delText>DC-</w:delText>
        </w:r>
      </w:del>
      <w:ins w:id="1591" w:author="Author">
        <w:r w:rsidR="00E95C38">
          <w:rPr>
            <w:rFonts w:ascii="inherit" w:hAnsi="inherit"/>
            <w:sz w:val="24"/>
            <w:szCs w:val="24"/>
          </w:rPr>
          <w:t xml:space="preserve">asynchronously </w:t>
        </w:r>
      </w:ins>
      <w:r w:rsidRPr="005B3720">
        <w:rPr>
          <w:rFonts w:ascii="inherit" w:hAnsi="inherit"/>
          <w:sz w:val="24"/>
          <w:szCs w:val="24"/>
        </w:rPr>
        <w:t>connected power park module</w:t>
      </w:r>
      <w:ins w:id="1592" w:author="Author">
        <w:r w:rsidR="00E95C38">
          <w:rPr>
            <w:rFonts w:ascii="inherit" w:hAnsi="inherit"/>
            <w:sz w:val="24"/>
            <w:szCs w:val="24"/>
          </w:rPr>
          <w:t xml:space="preserve">, </w:t>
        </w:r>
        <w:r w:rsidR="00E95C38" w:rsidRPr="008211B1">
          <w:rPr>
            <w:rFonts w:ascii="inherit" w:hAnsi="inherit"/>
            <w:sz w:val="24"/>
            <w:szCs w:val="24"/>
          </w:rPr>
          <w:t>asynchronously connected demand facilit</w:t>
        </w:r>
        <w:r w:rsidR="00E95C38">
          <w:rPr>
            <w:rFonts w:ascii="inherit" w:hAnsi="inherit"/>
            <w:sz w:val="24"/>
            <w:szCs w:val="24"/>
          </w:rPr>
          <w:t>y, asynchronously connected power-to-gas demand unit and</w:t>
        </w:r>
        <w:r w:rsidR="00E95C38" w:rsidRPr="008211B1">
          <w:rPr>
            <w:rFonts w:ascii="inherit" w:hAnsi="inherit"/>
            <w:sz w:val="24"/>
            <w:szCs w:val="24"/>
          </w:rPr>
          <w:t xml:space="preserve"> asynchronously connected electricity storage module</w:t>
        </w:r>
      </w:ins>
      <w:r w:rsidRPr="005B3720">
        <w:rPr>
          <w:rFonts w:ascii="inherit" w:hAnsi="inherit"/>
          <w:sz w:val="24"/>
          <w:szCs w:val="24"/>
        </w:rPr>
        <w:t xml:space="preserve"> with relevance to the grid connection, that is specified by the connection points, as specified by the relevant system operator in coordination with the relevant TSO; </w:t>
      </w:r>
    </w:p>
    <w:p w14:paraId="6A9A3FA5" w14:textId="4B3E8D6C" w:rsidR="00AE476A" w:rsidRPr="005B3720" w:rsidRDefault="00BF5202" w:rsidP="00D70247">
      <w:pPr>
        <w:numPr>
          <w:ilvl w:val="0"/>
          <w:numId w:val="77"/>
        </w:numPr>
        <w:spacing w:after="321"/>
        <w:ind w:hanging="295"/>
        <w:rPr>
          <w:rFonts w:ascii="inherit" w:hAnsi="inherit"/>
          <w:sz w:val="24"/>
          <w:szCs w:val="24"/>
        </w:rPr>
      </w:pPr>
      <w:r w:rsidRPr="005B3720">
        <w:rPr>
          <w:rFonts w:ascii="inherit" w:hAnsi="inherit"/>
          <w:sz w:val="24"/>
          <w:szCs w:val="24"/>
        </w:rPr>
        <w:t xml:space="preserve">equipment certificates of </w:t>
      </w:r>
      <w:del w:id="1593" w:author="Author">
        <w:r w:rsidRPr="005B3720" w:rsidDel="00E95C38">
          <w:rPr>
            <w:rFonts w:ascii="inherit" w:hAnsi="inherit"/>
            <w:sz w:val="24"/>
            <w:szCs w:val="24"/>
          </w:rPr>
          <w:delText>DC-</w:delText>
        </w:r>
      </w:del>
      <w:ins w:id="1594" w:author="Author">
        <w:r w:rsidR="00E95C38">
          <w:rPr>
            <w:rFonts w:ascii="inherit" w:hAnsi="inherit"/>
            <w:sz w:val="24"/>
            <w:szCs w:val="24"/>
          </w:rPr>
          <w:t xml:space="preserve">asynchronously </w:t>
        </w:r>
      </w:ins>
      <w:r w:rsidRPr="005B3720">
        <w:rPr>
          <w:rFonts w:ascii="inherit" w:hAnsi="inherit"/>
          <w:sz w:val="24"/>
          <w:szCs w:val="24"/>
        </w:rPr>
        <w:t>connected power park module</w:t>
      </w:r>
      <w:ins w:id="1595" w:author="Author">
        <w:r w:rsidR="00E95C38">
          <w:rPr>
            <w:rFonts w:ascii="inherit" w:hAnsi="inherit"/>
            <w:sz w:val="24"/>
            <w:szCs w:val="24"/>
          </w:rPr>
          <w:t xml:space="preserve">, </w:t>
        </w:r>
        <w:r w:rsidR="00E95C38" w:rsidRPr="008211B1">
          <w:rPr>
            <w:rFonts w:ascii="inherit" w:hAnsi="inherit"/>
            <w:sz w:val="24"/>
            <w:szCs w:val="24"/>
          </w:rPr>
          <w:t>asynchronously connected demand facilit</w:t>
        </w:r>
        <w:r w:rsidR="00E95C38">
          <w:rPr>
            <w:rFonts w:ascii="inherit" w:hAnsi="inherit"/>
            <w:sz w:val="24"/>
            <w:szCs w:val="24"/>
          </w:rPr>
          <w:t>y, asynchronously connected power-to-gas demand unit and</w:t>
        </w:r>
        <w:r w:rsidR="00E95C38" w:rsidRPr="008211B1">
          <w:rPr>
            <w:rFonts w:ascii="inherit" w:hAnsi="inherit"/>
            <w:sz w:val="24"/>
            <w:szCs w:val="24"/>
          </w:rPr>
          <w:t xml:space="preserve"> asynchronously connected electricity storage module</w:t>
        </w:r>
      </w:ins>
      <w:r w:rsidRPr="005B3720">
        <w:rPr>
          <w:rFonts w:ascii="inherit" w:hAnsi="inherit"/>
          <w:sz w:val="24"/>
          <w:szCs w:val="24"/>
        </w:rPr>
        <w:t xml:space="preserve">, where these are relied upon as part of the evidence of compliance; </w:t>
      </w:r>
    </w:p>
    <w:p w14:paraId="3A889F9E" w14:textId="5EA3027C" w:rsidR="00AE476A" w:rsidRPr="00DF5C27" w:rsidRDefault="00BF5202" w:rsidP="00D70247">
      <w:pPr>
        <w:numPr>
          <w:ilvl w:val="0"/>
          <w:numId w:val="77"/>
        </w:numPr>
        <w:spacing w:after="322"/>
        <w:ind w:hanging="295"/>
        <w:rPr>
          <w:rFonts w:ascii="inherit" w:hAnsi="inherit"/>
          <w:sz w:val="24"/>
          <w:szCs w:val="24"/>
        </w:rPr>
      </w:pPr>
      <w:r w:rsidRPr="005B3720">
        <w:rPr>
          <w:rFonts w:ascii="inherit" w:hAnsi="inherit"/>
          <w:sz w:val="24"/>
          <w:szCs w:val="24"/>
        </w:rPr>
        <w:t xml:space="preserve">simulation models as </w:t>
      </w:r>
      <w:r w:rsidRPr="00DF5C27">
        <w:rPr>
          <w:rFonts w:ascii="inherit" w:hAnsi="inherit"/>
          <w:sz w:val="24"/>
          <w:szCs w:val="24"/>
        </w:rPr>
        <w:t xml:space="preserve">specified in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_Ref153269456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54</w:t>
      </w:r>
      <w:r w:rsidR="007B3FDD" w:rsidRPr="00DF5C27">
        <w:rPr>
          <w:rFonts w:ascii="inherit" w:hAnsi="inherit"/>
          <w:sz w:val="24"/>
          <w:szCs w:val="24"/>
        </w:rPr>
        <w:fldChar w:fldCharType="end"/>
      </w:r>
      <w:r w:rsidRPr="00DF5C27">
        <w:rPr>
          <w:rFonts w:ascii="inherit" w:hAnsi="inherit"/>
          <w:sz w:val="24"/>
          <w:szCs w:val="24"/>
        </w:rPr>
        <w:t xml:space="preserve"> and as required by the relevant system operator in coordination with the relevant TSO; </w:t>
      </w:r>
    </w:p>
    <w:p w14:paraId="7618DE89" w14:textId="77777777" w:rsidR="00361220" w:rsidRPr="00DF5C27" w:rsidRDefault="00BF5202" w:rsidP="00361220">
      <w:pPr>
        <w:numPr>
          <w:ilvl w:val="0"/>
          <w:numId w:val="77"/>
        </w:numPr>
        <w:spacing w:after="322"/>
        <w:ind w:hanging="295"/>
        <w:rPr>
          <w:rFonts w:ascii="inherit" w:hAnsi="inherit"/>
          <w:sz w:val="24"/>
          <w:szCs w:val="24"/>
        </w:rPr>
      </w:pPr>
      <w:r w:rsidRPr="00DF5C27">
        <w:rPr>
          <w:rFonts w:ascii="inherit" w:hAnsi="inherit"/>
          <w:sz w:val="24"/>
          <w:szCs w:val="24"/>
        </w:rPr>
        <w:t>studies demonstrating expected steady-state and dynamic performance as required by Title III; and</w:t>
      </w:r>
    </w:p>
    <w:p w14:paraId="266041D9" w14:textId="14095735" w:rsidR="00AE476A" w:rsidRPr="00DF5C27" w:rsidRDefault="00BF5202" w:rsidP="00D70247">
      <w:pPr>
        <w:numPr>
          <w:ilvl w:val="0"/>
          <w:numId w:val="77"/>
        </w:numPr>
        <w:spacing w:after="13" w:line="553" w:lineRule="auto"/>
        <w:ind w:hanging="295"/>
        <w:rPr>
          <w:rFonts w:ascii="inherit" w:hAnsi="inherit"/>
          <w:sz w:val="24"/>
          <w:szCs w:val="24"/>
        </w:rPr>
      </w:pPr>
      <w:r w:rsidRPr="00DF5C27">
        <w:rPr>
          <w:rFonts w:ascii="inherit" w:hAnsi="inherit"/>
          <w:sz w:val="24"/>
          <w:szCs w:val="24"/>
        </w:rPr>
        <w:t xml:space="preserve">details of intended compliance tests in accordance with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_Ref153262745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73</w:t>
      </w:r>
      <w:r w:rsidR="007B3FDD" w:rsidRPr="00DF5C27">
        <w:rPr>
          <w:rFonts w:ascii="inherit" w:hAnsi="inherit"/>
          <w:sz w:val="24"/>
          <w:szCs w:val="24"/>
        </w:rPr>
        <w:fldChar w:fldCharType="end"/>
      </w:r>
      <w:r w:rsidRPr="00DF5C27">
        <w:rPr>
          <w:rFonts w:ascii="inherit" w:hAnsi="inherit"/>
          <w:sz w:val="24"/>
          <w:szCs w:val="24"/>
        </w:rPr>
        <w:t xml:space="preserve">. </w:t>
      </w:r>
    </w:p>
    <w:p w14:paraId="55CAE651" w14:textId="0DEF3F52" w:rsidR="00AE476A" w:rsidRPr="005B3720" w:rsidRDefault="00BF5202" w:rsidP="00D70247">
      <w:pPr>
        <w:numPr>
          <w:ilvl w:val="0"/>
          <w:numId w:val="78"/>
        </w:numPr>
        <w:spacing w:after="498"/>
        <w:rPr>
          <w:rFonts w:ascii="inherit" w:hAnsi="inherit"/>
          <w:sz w:val="24"/>
          <w:szCs w:val="24"/>
        </w:rPr>
      </w:pPr>
      <w:r w:rsidRPr="005B3720">
        <w:rPr>
          <w:rFonts w:ascii="inherit" w:hAnsi="inherit"/>
          <w:sz w:val="24"/>
          <w:szCs w:val="24"/>
        </w:rPr>
        <w:t xml:space="preserve">Except where paragraph </w:t>
      </w:r>
      <w:r w:rsidR="00CC09AA">
        <w:rPr>
          <w:rFonts w:ascii="inherit" w:hAnsi="inherit"/>
          <w:sz w:val="24"/>
          <w:szCs w:val="24"/>
        </w:rPr>
        <w:fldChar w:fldCharType="begin"/>
      </w:r>
      <w:r w:rsidR="00CC09AA">
        <w:rPr>
          <w:rFonts w:ascii="inherit" w:hAnsi="inherit"/>
          <w:sz w:val="24"/>
          <w:szCs w:val="24"/>
        </w:rPr>
        <w:instrText xml:space="preserve"> REF _Ref153283306 \r \h </w:instrText>
      </w:r>
      <w:r w:rsidR="00CC09AA">
        <w:rPr>
          <w:rFonts w:ascii="inherit" w:hAnsi="inherit"/>
          <w:sz w:val="24"/>
          <w:szCs w:val="24"/>
        </w:rPr>
      </w:r>
      <w:r w:rsidR="00CC09AA">
        <w:rPr>
          <w:rFonts w:ascii="inherit" w:hAnsi="inherit"/>
          <w:sz w:val="24"/>
          <w:szCs w:val="24"/>
        </w:rPr>
        <w:fldChar w:fldCharType="separate"/>
      </w:r>
      <w:r w:rsidR="000830C9">
        <w:rPr>
          <w:rFonts w:ascii="inherit" w:hAnsi="inherit"/>
          <w:sz w:val="24"/>
          <w:szCs w:val="24"/>
        </w:rPr>
        <w:t>5</w:t>
      </w:r>
      <w:r w:rsidR="00CC09AA">
        <w:rPr>
          <w:rFonts w:ascii="inherit" w:hAnsi="inherit"/>
          <w:sz w:val="24"/>
          <w:szCs w:val="24"/>
        </w:rPr>
        <w:fldChar w:fldCharType="end"/>
      </w:r>
      <w:r w:rsidRPr="005B3720">
        <w:rPr>
          <w:rFonts w:ascii="inherit" w:hAnsi="inherit"/>
          <w:sz w:val="24"/>
          <w:szCs w:val="24"/>
        </w:rPr>
        <w:t xml:space="preserve"> applies, the maximum period for the </w:t>
      </w:r>
      <w:del w:id="1596" w:author="Author">
        <w:r w:rsidRPr="005B3720" w:rsidDel="005C6234">
          <w:rPr>
            <w:rFonts w:ascii="inherit" w:hAnsi="inherit"/>
            <w:sz w:val="24"/>
            <w:szCs w:val="24"/>
          </w:rPr>
          <w:delText>DC-</w:delText>
        </w:r>
      </w:del>
      <w:ins w:id="1597" w:author="Author">
        <w:r w:rsidR="005C6234">
          <w:rPr>
            <w:rFonts w:ascii="inherit" w:hAnsi="inherit"/>
            <w:sz w:val="24"/>
            <w:szCs w:val="24"/>
          </w:rPr>
          <w:t xml:space="preserve">asynchronously </w:t>
        </w:r>
      </w:ins>
      <w:r w:rsidRPr="005B3720">
        <w:rPr>
          <w:rFonts w:ascii="inherit" w:hAnsi="inherit"/>
          <w:sz w:val="24"/>
          <w:szCs w:val="24"/>
        </w:rPr>
        <w:t>connected power park module owner</w:t>
      </w:r>
      <w:ins w:id="1598" w:author="Author">
        <w:r w:rsidR="005C6234">
          <w:rPr>
            <w:rFonts w:ascii="inherit" w:hAnsi="inherit"/>
            <w:sz w:val="24"/>
            <w:szCs w:val="24"/>
          </w:rPr>
          <w:t xml:space="preserve">, the </w:t>
        </w:r>
        <w:r w:rsidR="005C6234" w:rsidRPr="008211B1">
          <w:rPr>
            <w:rFonts w:ascii="inherit" w:hAnsi="inherit"/>
            <w:sz w:val="24"/>
            <w:szCs w:val="24"/>
          </w:rPr>
          <w:t>asynchronously connected demand facilit</w:t>
        </w:r>
        <w:r w:rsidR="005C6234">
          <w:rPr>
            <w:rFonts w:ascii="inherit" w:hAnsi="inherit"/>
            <w:sz w:val="24"/>
            <w:szCs w:val="24"/>
          </w:rPr>
          <w:t>y owner, the asynchronously connected power-to-gas demand unit owner or</w:t>
        </w:r>
        <w:r w:rsidR="005C6234" w:rsidRPr="008211B1">
          <w:rPr>
            <w:rFonts w:ascii="inherit" w:hAnsi="inherit"/>
            <w:sz w:val="24"/>
            <w:szCs w:val="24"/>
          </w:rPr>
          <w:t xml:space="preserve"> </w:t>
        </w:r>
        <w:r w:rsidR="005C6234">
          <w:rPr>
            <w:rFonts w:ascii="inherit" w:hAnsi="inherit"/>
            <w:sz w:val="24"/>
            <w:szCs w:val="24"/>
          </w:rPr>
          <w:t xml:space="preserve">the </w:t>
        </w:r>
        <w:r w:rsidR="005C6234" w:rsidRPr="008211B1">
          <w:rPr>
            <w:rFonts w:ascii="inherit" w:hAnsi="inherit"/>
            <w:sz w:val="24"/>
            <w:szCs w:val="24"/>
          </w:rPr>
          <w:t>asynchronously connected electricity storage module</w:t>
        </w:r>
        <w:r w:rsidR="005C6234">
          <w:rPr>
            <w:rFonts w:ascii="inherit" w:hAnsi="inherit"/>
            <w:sz w:val="24"/>
            <w:szCs w:val="24"/>
          </w:rPr>
          <w:t xml:space="preserve"> owner</w:t>
        </w:r>
      </w:ins>
      <w:r w:rsidRPr="005B3720">
        <w:rPr>
          <w:rFonts w:ascii="inherit" w:hAnsi="inherit"/>
          <w:sz w:val="24"/>
          <w:szCs w:val="24"/>
        </w:rPr>
        <w:t xml:space="preserve"> to remain in the ION status shall not exceed twenty-four months. The relevant system operator may specify shorter ION validity. The ION validity period shall be notified to the regulatory authority in accordance with the applicable national regulatory framework. ION extensions shall be granted only if the </w:t>
      </w:r>
      <w:del w:id="1599" w:author="Author">
        <w:r w:rsidRPr="005B3720" w:rsidDel="005C6234">
          <w:rPr>
            <w:rFonts w:ascii="inherit" w:hAnsi="inherit"/>
            <w:sz w:val="24"/>
            <w:szCs w:val="24"/>
          </w:rPr>
          <w:delText>DC-</w:delText>
        </w:r>
      </w:del>
      <w:ins w:id="1600" w:author="Author">
        <w:r w:rsidR="005C6234">
          <w:rPr>
            <w:rFonts w:ascii="inherit" w:hAnsi="inherit"/>
            <w:sz w:val="24"/>
            <w:szCs w:val="24"/>
          </w:rPr>
          <w:t xml:space="preserve">asynchronously </w:t>
        </w:r>
      </w:ins>
      <w:r w:rsidRPr="005B3720">
        <w:rPr>
          <w:rFonts w:ascii="inherit" w:hAnsi="inherit"/>
          <w:sz w:val="24"/>
          <w:szCs w:val="24"/>
        </w:rPr>
        <w:t>connected power park module owner</w:t>
      </w:r>
      <w:ins w:id="1601" w:author="Author">
        <w:r w:rsidR="005C6234">
          <w:rPr>
            <w:rFonts w:ascii="inherit" w:hAnsi="inherit"/>
            <w:sz w:val="24"/>
            <w:szCs w:val="24"/>
          </w:rPr>
          <w:t xml:space="preserve">, the </w:t>
        </w:r>
        <w:r w:rsidR="005C6234" w:rsidRPr="008211B1">
          <w:rPr>
            <w:rFonts w:ascii="inherit" w:hAnsi="inherit"/>
            <w:sz w:val="24"/>
            <w:szCs w:val="24"/>
          </w:rPr>
          <w:t>asynchronously connected demand facilit</w:t>
        </w:r>
        <w:r w:rsidR="005C6234">
          <w:rPr>
            <w:rFonts w:ascii="inherit" w:hAnsi="inherit"/>
            <w:sz w:val="24"/>
            <w:szCs w:val="24"/>
          </w:rPr>
          <w:t>y owner, the asynchronously connected power-to-gas demand unit owner or</w:t>
        </w:r>
        <w:r w:rsidR="005C6234" w:rsidRPr="008211B1">
          <w:rPr>
            <w:rFonts w:ascii="inherit" w:hAnsi="inherit"/>
            <w:sz w:val="24"/>
            <w:szCs w:val="24"/>
          </w:rPr>
          <w:t xml:space="preserve"> </w:t>
        </w:r>
        <w:r w:rsidR="005C6234">
          <w:rPr>
            <w:rFonts w:ascii="inherit" w:hAnsi="inherit"/>
            <w:sz w:val="24"/>
            <w:szCs w:val="24"/>
          </w:rPr>
          <w:t xml:space="preserve">the </w:t>
        </w:r>
        <w:r w:rsidR="005C6234" w:rsidRPr="008211B1">
          <w:rPr>
            <w:rFonts w:ascii="inherit" w:hAnsi="inherit"/>
            <w:sz w:val="24"/>
            <w:szCs w:val="24"/>
          </w:rPr>
          <w:t>asynchronously connected electricity storage module</w:t>
        </w:r>
        <w:r w:rsidR="005C6234">
          <w:rPr>
            <w:rFonts w:ascii="inherit" w:hAnsi="inherit"/>
            <w:sz w:val="24"/>
            <w:szCs w:val="24"/>
          </w:rPr>
          <w:t xml:space="preserve"> owner</w:t>
        </w:r>
      </w:ins>
      <w:r w:rsidRPr="005B3720">
        <w:rPr>
          <w:rFonts w:ascii="inherit" w:hAnsi="inherit"/>
          <w:sz w:val="24"/>
          <w:szCs w:val="24"/>
        </w:rPr>
        <w:t xml:space="preserve"> demonstrates substantial progress towards full compliance. At the time of ION extension, any outstanding issues shall be explicitly identified. </w:t>
      </w:r>
    </w:p>
    <w:p w14:paraId="63F28C03" w14:textId="2DC08D0D" w:rsidR="00AE476A" w:rsidRPr="005B3720" w:rsidRDefault="00BF5202" w:rsidP="00D70247">
      <w:pPr>
        <w:numPr>
          <w:ilvl w:val="0"/>
          <w:numId w:val="78"/>
        </w:numPr>
        <w:rPr>
          <w:rFonts w:ascii="inherit" w:hAnsi="inherit"/>
          <w:sz w:val="24"/>
          <w:szCs w:val="24"/>
        </w:rPr>
      </w:pPr>
      <w:bookmarkStart w:id="1602" w:name="_Ref153283306"/>
      <w:r w:rsidRPr="005B3720">
        <w:rPr>
          <w:rFonts w:ascii="inherit" w:hAnsi="inherit"/>
          <w:sz w:val="24"/>
          <w:szCs w:val="24"/>
        </w:rPr>
        <w:t>The maximum period for a</w:t>
      </w:r>
      <w:ins w:id="1603" w:author="Author">
        <w:r w:rsidR="003A77EF">
          <w:rPr>
            <w:rFonts w:ascii="inherit" w:hAnsi="inherit"/>
            <w:sz w:val="24"/>
            <w:szCs w:val="24"/>
          </w:rPr>
          <w:t>n</w:t>
        </w:r>
      </w:ins>
      <w:r w:rsidRPr="005B3720">
        <w:rPr>
          <w:rFonts w:ascii="inherit" w:hAnsi="inherit"/>
          <w:sz w:val="24"/>
          <w:szCs w:val="24"/>
        </w:rPr>
        <w:t xml:space="preserve"> </w:t>
      </w:r>
      <w:del w:id="1604" w:author="Author">
        <w:r w:rsidRPr="005B3720" w:rsidDel="005C6234">
          <w:rPr>
            <w:rFonts w:ascii="inherit" w:hAnsi="inherit"/>
            <w:sz w:val="24"/>
            <w:szCs w:val="24"/>
          </w:rPr>
          <w:delText>DC-</w:delText>
        </w:r>
      </w:del>
      <w:ins w:id="1605" w:author="Author">
        <w:r w:rsidR="005C6234">
          <w:rPr>
            <w:rFonts w:ascii="inherit" w:hAnsi="inherit"/>
            <w:sz w:val="24"/>
            <w:szCs w:val="24"/>
          </w:rPr>
          <w:t xml:space="preserve">asynchronously </w:t>
        </w:r>
      </w:ins>
      <w:r w:rsidRPr="005B3720">
        <w:rPr>
          <w:rFonts w:ascii="inherit" w:hAnsi="inherit"/>
          <w:sz w:val="24"/>
          <w:szCs w:val="24"/>
        </w:rPr>
        <w:t>connected power park module owner</w:t>
      </w:r>
      <w:ins w:id="1606" w:author="Author">
        <w:r w:rsidR="003A77EF">
          <w:rPr>
            <w:rFonts w:ascii="inherit" w:hAnsi="inherit"/>
            <w:sz w:val="24"/>
            <w:szCs w:val="24"/>
          </w:rPr>
          <w:t xml:space="preserve">, </w:t>
        </w:r>
        <w:r w:rsidR="003A77EF" w:rsidRPr="008211B1">
          <w:rPr>
            <w:rFonts w:ascii="inherit" w:hAnsi="inherit"/>
            <w:sz w:val="24"/>
            <w:szCs w:val="24"/>
          </w:rPr>
          <w:t>asynchronously connected demand facilit</w:t>
        </w:r>
        <w:r w:rsidR="003A77EF">
          <w:rPr>
            <w:rFonts w:ascii="inherit" w:hAnsi="inherit"/>
            <w:sz w:val="24"/>
            <w:szCs w:val="24"/>
          </w:rPr>
          <w:t>y owner, asynchronously connected power-to-gas demand unit owner or</w:t>
        </w:r>
        <w:r w:rsidR="003A77EF" w:rsidRPr="008211B1">
          <w:rPr>
            <w:rFonts w:ascii="inherit" w:hAnsi="inherit"/>
            <w:sz w:val="24"/>
            <w:szCs w:val="24"/>
          </w:rPr>
          <w:t xml:space="preserve"> asynchronously connected electricity storage module</w:t>
        </w:r>
        <w:r w:rsidR="003A77EF">
          <w:rPr>
            <w:rFonts w:ascii="inherit" w:hAnsi="inherit"/>
            <w:sz w:val="24"/>
            <w:szCs w:val="24"/>
          </w:rPr>
          <w:t xml:space="preserve"> owner</w:t>
        </w:r>
      </w:ins>
      <w:r w:rsidRPr="005B3720">
        <w:rPr>
          <w:rFonts w:ascii="inherit" w:hAnsi="inherit"/>
          <w:sz w:val="24"/>
          <w:szCs w:val="24"/>
        </w:rPr>
        <w:t xml:space="preserve"> to remain in the ION status may be extended beyond 24 months upon request for a derogation made to the relevant system operator in accordance with the procedure in Title VII.</w:t>
      </w:r>
      <w:bookmarkEnd w:id="1602"/>
      <w:r w:rsidRPr="005B3720">
        <w:rPr>
          <w:rFonts w:ascii="inherit" w:hAnsi="inherit"/>
          <w:sz w:val="24"/>
          <w:szCs w:val="24"/>
        </w:rPr>
        <w:t xml:space="preserve"> </w:t>
      </w:r>
    </w:p>
    <w:p w14:paraId="6AF24014" w14:textId="655CF2A9" w:rsidR="00AE476A" w:rsidRPr="005B3720" w:rsidRDefault="00BF5202" w:rsidP="00361220">
      <w:pPr>
        <w:pStyle w:val="Heading2"/>
      </w:pPr>
      <w:bookmarkStart w:id="1607" w:name="_Ref153269630"/>
      <w:r w:rsidRPr="005B3720">
        <w:t>Article 63</w:t>
      </w:r>
      <w:bookmarkEnd w:id="1607"/>
    </w:p>
    <w:p w14:paraId="6A913C2B" w14:textId="7D325B7C" w:rsidR="00AE476A" w:rsidRPr="00361220" w:rsidRDefault="00BF5202" w:rsidP="00361220">
      <w:pPr>
        <w:jc w:val="center"/>
        <w:rPr>
          <w:rFonts w:ascii="inherit" w:hAnsi="inherit"/>
          <w:b/>
          <w:bCs/>
          <w:sz w:val="24"/>
          <w:szCs w:val="24"/>
        </w:rPr>
      </w:pPr>
      <w:r w:rsidRPr="00361220">
        <w:rPr>
          <w:rFonts w:ascii="inherit" w:hAnsi="inherit"/>
          <w:b/>
          <w:bCs/>
          <w:sz w:val="24"/>
          <w:szCs w:val="24"/>
        </w:rPr>
        <w:t xml:space="preserve">FON for </w:t>
      </w:r>
      <w:del w:id="1608" w:author="Author">
        <w:r w:rsidRPr="00361220" w:rsidDel="00331BB5">
          <w:rPr>
            <w:rFonts w:ascii="inherit" w:hAnsi="inherit"/>
            <w:b/>
            <w:bCs/>
            <w:sz w:val="24"/>
            <w:szCs w:val="24"/>
          </w:rPr>
          <w:delText>DC-</w:delText>
        </w:r>
      </w:del>
      <w:ins w:id="1609" w:author="Author">
        <w:r w:rsidR="00331BB5">
          <w:rPr>
            <w:rFonts w:ascii="inherit" w:hAnsi="inherit"/>
            <w:b/>
            <w:bCs/>
            <w:sz w:val="24"/>
            <w:szCs w:val="24"/>
          </w:rPr>
          <w:t xml:space="preserve">asynchronously </w:t>
        </w:r>
      </w:ins>
      <w:r w:rsidRPr="00361220">
        <w:rPr>
          <w:rFonts w:ascii="inherit" w:hAnsi="inherit"/>
          <w:b/>
          <w:bCs/>
          <w:sz w:val="24"/>
          <w:szCs w:val="24"/>
        </w:rPr>
        <w:t>connected power park modules</w:t>
      </w:r>
      <w:ins w:id="1610" w:author="Author">
        <w:r w:rsidR="00331BB5">
          <w:rPr>
            <w:rFonts w:ascii="inherit" w:hAnsi="inherit"/>
            <w:b/>
            <w:bCs/>
            <w:sz w:val="24"/>
            <w:szCs w:val="24"/>
          </w:rPr>
          <w:t>,</w:t>
        </w:r>
        <w:r w:rsidR="00331BB5" w:rsidRPr="00331BB5">
          <w:t xml:space="preserve"> </w:t>
        </w:r>
        <w:r w:rsidR="00331BB5" w:rsidRPr="00331BB5">
          <w:rPr>
            <w:rFonts w:ascii="inherit" w:hAnsi="inherit"/>
            <w:b/>
            <w:bCs/>
            <w:sz w:val="24"/>
            <w:szCs w:val="24"/>
          </w:rPr>
          <w:t>asynchronously connected demand facilit</w:t>
        </w:r>
        <w:r w:rsidR="00331BB5">
          <w:rPr>
            <w:rFonts w:ascii="inherit" w:hAnsi="inherit"/>
            <w:b/>
            <w:bCs/>
            <w:sz w:val="24"/>
            <w:szCs w:val="24"/>
          </w:rPr>
          <w:t>ies</w:t>
        </w:r>
        <w:r w:rsidR="00331BB5" w:rsidRPr="00331BB5">
          <w:rPr>
            <w:rFonts w:ascii="inherit" w:hAnsi="inherit"/>
            <w:b/>
            <w:bCs/>
            <w:sz w:val="24"/>
            <w:szCs w:val="24"/>
          </w:rPr>
          <w:t>, asynchronously connected power-to-gas demand unit</w:t>
        </w:r>
        <w:r w:rsidR="00331BB5">
          <w:rPr>
            <w:rFonts w:ascii="inherit" w:hAnsi="inherit"/>
            <w:b/>
            <w:bCs/>
            <w:sz w:val="24"/>
            <w:szCs w:val="24"/>
          </w:rPr>
          <w:t>s</w:t>
        </w:r>
        <w:r w:rsidR="00331BB5" w:rsidRPr="00331BB5">
          <w:rPr>
            <w:rFonts w:ascii="inherit" w:hAnsi="inherit"/>
            <w:b/>
            <w:bCs/>
            <w:sz w:val="24"/>
            <w:szCs w:val="24"/>
          </w:rPr>
          <w:t xml:space="preserve"> </w:t>
        </w:r>
        <w:r w:rsidR="00331BB5">
          <w:rPr>
            <w:rFonts w:ascii="inherit" w:hAnsi="inherit"/>
            <w:b/>
            <w:bCs/>
            <w:sz w:val="24"/>
            <w:szCs w:val="24"/>
          </w:rPr>
          <w:t>and</w:t>
        </w:r>
        <w:r w:rsidR="00331BB5" w:rsidRPr="00331BB5">
          <w:rPr>
            <w:rFonts w:ascii="inherit" w:hAnsi="inherit"/>
            <w:b/>
            <w:bCs/>
            <w:sz w:val="24"/>
            <w:szCs w:val="24"/>
          </w:rPr>
          <w:t xml:space="preserve"> asynchronously connected electricity storage module</w:t>
        </w:r>
        <w:r w:rsidR="00331BB5">
          <w:rPr>
            <w:rFonts w:ascii="inherit" w:hAnsi="inherit"/>
            <w:b/>
            <w:bCs/>
            <w:sz w:val="24"/>
            <w:szCs w:val="24"/>
          </w:rPr>
          <w:t xml:space="preserve">s </w:t>
        </w:r>
      </w:ins>
    </w:p>
    <w:p w14:paraId="60BE3607" w14:textId="61202A04" w:rsidR="00AE476A" w:rsidRPr="005B3720" w:rsidRDefault="00BF5202" w:rsidP="00D70247">
      <w:pPr>
        <w:numPr>
          <w:ilvl w:val="0"/>
          <w:numId w:val="79"/>
        </w:numPr>
        <w:spacing w:after="474"/>
        <w:rPr>
          <w:rFonts w:ascii="inherit" w:hAnsi="inherit"/>
          <w:sz w:val="24"/>
          <w:szCs w:val="24"/>
        </w:rPr>
      </w:pPr>
      <w:r w:rsidRPr="005B3720">
        <w:rPr>
          <w:rFonts w:ascii="inherit" w:hAnsi="inherit"/>
          <w:sz w:val="24"/>
          <w:szCs w:val="24"/>
        </w:rPr>
        <w:lastRenderedPageBreak/>
        <w:t xml:space="preserve">A FON shall entitle the </w:t>
      </w:r>
      <w:del w:id="1611" w:author="Author">
        <w:r w:rsidRPr="005B3720" w:rsidDel="00291D59">
          <w:rPr>
            <w:rFonts w:ascii="inherit" w:hAnsi="inherit"/>
            <w:sz w:val="24"/>
            <w:szCs w:val="24"/>
          </w:rPr>
          <w:delText>DC-</w:delText>
        </w:r>
      </w:del>
      <w:ins w:id="1612" w:author="Author">
        <w:r w:rsidR="00291D59">
          <w:rPr>
            <w:rFonts w:ascii="inherit" w:hAnsi="inherit"/>
            <w:sz w:val="24"/>
            <w:szCs w:val="24"/>
          </w:rPr>
          <w:t xml:space="preserve">asynchronously </w:t>
        </w:r>
      </w:ins>
      <w:r w:rsidRPr="005B3720">
        <w:rPr>
          <w:rFonts w:ascii="inherit" w:hAnsi="inherit"/>
          <w:sz w:val="24"/>
          <w:szCs w:val="24"/>
        </w:rPr>
        <w:t>connected power park module owner</w:t>
      </w:r>
      <w:ins w:id="1613" w:author="Author">
        <w:r w:rsidR="00291D59">
          <w:rPr>
            <w:rFonts w:ascii="inherit" w:hAnsi="inherit"/>
            <w:sz w:val="24"/>
            <w:szCs w:val="24"/>
          </w:rPr>
          <w:t xml:space="preserve">, the </w:t>
        </w:r>
        <w:r w:rsidR="00291D59" w:rsidRPr="008211B1">
          <w:rPr>
            <w:rFonts w:ascii="inherit" w:hAnsi="inherit"/>
            <w:sz w:val="24"/>
            <w:szCs w:val="24"/>
          </w:rPr>
          <w:t>asynchronously connected demand facilit</w:t>
        </w:r>
        <w:r w:rsidR="00291D59">
          <w:rPr>
            <w:rFonts w:ascii="inherit" w:hAnsi="inherit"/>
            <w:sz w:val="24"/>
            <w:szCs w:val="24"/>
          </w:rPr>
          <w:t>y owner, the asynchronously connected power-to-gas demand unit owner or</w:t>
        </w:r>
        <w:r w:rsidR="00291D59" w:rsidRPr="008211B1">
          <w:rPr>
            <w:rFonts w:ascii="inherit" w:hAnsi="inherit"/>
            <w:sz w:val="24"/>
            <w:szCs w:val="24"/>
          </w:rPr>
          <w:t xml:space="preserve"> </w:t>
        </w:r>
        <w:r w:rsidR="00291D59">
          <w:rPr>
            <w:rFonts w:ascii="inherit" w:hAnsi="inherit"/>
            <w:sz w:val="24"/>
            <w:szCs w:val="24"/>
          </w:rPr>
          <w:t xml:space="preserve">the </w:t>
        </w:r>
        <w:r w:rsidR="00291D59" w:rsidRPr="008211B1">
          <w:rPr>
            <w:rFonts w:ascii="inherit" w:hAnsi="inherit"/>
            <w:sz w:val="24"/>
            <w:szCs w:val="24"/>
          </w:rPr>
          <w:t>asynchronously connected electricity storage module</w:t>
        </w:r>
        <w:r w:rsidR="00291D59">
          <w:rPr>
            <w:rFonts w:ascii="inherit" w:hAnsi="inherit"/>
            <w:sz w:val="24"/>
            <w:szCs w:val="24"/>
          </w:rPr>
          <w:t xml:space="preserve"> owner</w:t>
        </w:r>
      </w:ins>
      <w:r w:rsidRPr="005B3720">
        <w:rPr>
          <w:rFonts w:ascii="inherit" w:hAnsi="inherit"/>
          <w:sz w:val="24"/>
          <w:szCs w:val="24"/>
        </w:rPr>
        <w:t xml:space="preserve"> to operate the </w:t>
      </w:r>
      <w:del w:id="1614" w:author="Author">
        <w:r w:rsidRPr="005B3720" w:rsidDel="00291D59">
          <w:rPr>
            <w:rFonts w:ascii="inherit" w:hAnsi="inherit"/>
            <w:sz w:val="24"/>
            <w:szCs w:val="24"/>
          </w:rPr>
          <w:delText>DC-</w:delText>
        </w:r>
      </w:del>
      <w:ins w:id="1615" w:author="Author">
        <w:r w:rsidR="00291D59">
          <w:rPr>
            <w:rFonts w:ascii="inherit" w:hAnsi="inherit"/>
            <w:sz w:val="24"/>
            <w:szCs w:val="24"/>
          </w:rPr>
          <w:t xml:space="preserve">asynchronously </w:t>
        </w:r>
      </w:ins>
      <w:r w:rsidRPr="005B3720">
        <w:rPr>
          <w:rFonts w:ascii="inherit" w:hAnsi="inherit"/>
          <w:sz w:val="24"/>
          <w:szCs w:val="24"/>
        </w:rPr>
        <w:t>connected power park module</w:t>
      </w:r>
      <w:ins w:id="1616" w:author="Author">
        <w:r w:rsidR="00291D59">
          <w:rPr>
            <w:rFonts w:ascii="inherit" w:hAnsi="inherit"/>
            <w:sz w:val="24"/>
            <w:szCs w:val="24"/>
          </w:rPr>
          <w:t xml:space="preserve">, the </w:t>
        </w:r>
        <w:r w:rsidR="00291D59" w:rsidRPr="008211B1">
          <w:rPr>
            <w:rFonts w:ascii="inherit" w:hAnsi="inherit"/>
            <w:sz w:val="24"/>
            <w:szCs w:val="24"/>
          </w:rPr>
          <w:t>asynchronously connected demand facilit</w:t>
        </w:r>
        <w:r w:rsidR="00291D59">
          <w:rPr>
            <w:rFonts w:ascii="inherit" w:hAnsi="inherit"/>
            <w:sz w:val="24"/>
            <w:szCs w:val="24"/>
          </w:rPr>
          <w:t>y, the asynchronously connected power-to-gas demand unit or</w:t>
        </w:r>
        <w:r w:rsidR="00291D59" w:rsidRPr="008211B1">
          <w:rPr>
            <w:rFonts w:ascii="inherit" w:hAnsi="inherit"/>
            <w:sz w:val="24"/>
            <w:szCs w:val="24"/>
          </w:rPr>
          <w:t xml:space="preserve"> </w:t>
        </w:r>
        <w:r w:rsidR="00291D59">
          <w:rPr>
            <w:rFonts w:ascii="inherit" w:hAnsi="inherit"/>
            <w:sz w:val="24"/>
            <w:szCs w:val="24"/>
          </w:rPr>
          <w:t xml:space="preserve">the </w:t>
        </w:r>
        <w:r w:rsidR="00291D59" w:rsidRPr="008211B1">
          <w:rPr>
            <w:rFonts w:ascii="inherit" w:hAnsi="inherit"/>
            <w:sz w:val="24"/>
            <w:szCs w:val="24"/>
          </w:rPr>
          <w:t>asynchronously connected electricity storage module</w:t>
        </w:r>
      </w:ins>
      <w:r w:rsidRPr="005B3720">
        <w:rPr>
          <w:rFonts w:ascii="inherit" w:hAnsi="inherit"/>
          <w:sz w:val="24"/>
          <w:szCs w:val="24"/>
        </w:rPr>
        <w:t xml:space="preserve"> by using the grid connection that is specified by the connection point. </w:t>
      </w:r>
    </w:p>
    <w:p w14:paraId="7C2BA6C5" w14:textId="77777777" w:rsidR="00AE476A" w:rsidRPr="005B3720" w:rsidRDefault="00BF5202" w:rsidP="00D70247">
      <w:pPr>
        <w:numPr>
          <w:ilvl w:val="0"/>
          <w:numId w:val="79"/>
        </w:numPr>
        <w:spacing w:after="481" w:line="216" w:lineRule="auto"/>
        <w:rPr>
          <w:rFonts w:ascii="inherit" w:hAnsi="inherit"/>
          <w:sz w:val="24"/>
          <w:szCs w:val="24"/>
        </w:rPr>
      </w:pPr>
      <w:r w:rsidRPr="005B3720">
        <w:rPr>
          <w:rFonts w:ascii="inherit" w:hAnsi="inherit"/>
          <w:sz w:val="24"/>
          <w:szCs w:val="24"/>
        </w:rPr>
        <w:t xml:space="preserve">A FON shall be issued by the relevant system operator, upon prior removal of all incompatibilities identified for the purpose of the ION status and subject to the completion of the data and study review process as required by this Regulation. </w:t>
      </w:r>
    </w:p>
    <w:p w14:paraId="31A9D9EA" w14:textId="2A801D75" w:rsidR="00AE476A" w:rsidRPr="005B3720" w:rsidRDefault="00BF5202" w:rsidP="00D70247">
      <w:pPr>
        <w:numPr>
          <w:ilvl w:val="0"/>
          <w:numId w:val="79"/>
        </w:numPr>
        <w:spacing w:after="305"/>
        <w:rPr>
          <w:rFonts w:ascii="inherit" w:hAnsi="inherit"/>
          <w:sz w:val="24"/>
          <w:szCs w:val="24"/>
        </w:rPr>
      </w:pPr>
      <w:r w:rsidRPr="005B3720">
        <w:rPr>
          <w:rFonts w:ascii="inherit" w:hAnsi="inherit"/>
          <w:sz w:val="24"/>
          <w:szCs w:val="24"/>
        </w:rPr>
        <w:t xml:space="preserve">For the purpose of the completion of data and study review, the </w:t>
      </w:r>
      <w:del w:id="1617" w:author="Author">
        <w:r w:rsidRPr="005B3720" w:rsidDel="00EC7025">
          <w:rPr>
            <w:rFonts w:ascii="inherit" w:hAnsi="inherit"/>
            <w:sz w:val="24"/>
            <w:szCs w:val="24"/>
          </w:rPr>
          <w:delText>DC-</w:delText>
        </w:r>
      </w:del>
      <w:ins w:id="1618" w:author="Author">
        <w:r w:rsidR="00EC7025">
          <w:rPr>
            <w:rFonts w:ascii="inherit" w:hAnsi="inherit"/>
            <w:sz w:val="24"/>
            <w:szCs w:val="24"/>
          </w:rPr>
          <w:t xml:space="preserve">asynchronously </w:t>
        </w:r>
      </w:ins>
      <w:r w:rsidRPr="005B3720">
        <w:rPr>
          <w:rFonts w:ascii="inherit" w:hAnsi="inherit"/>
          <w:sz w:val="24"/>
          <w:szCs w:val="24"/>
        </w:rPr>
        <w:t>connected power park module owner</w:t>
      </w:r>
      <w:ins w:id="1619" w:author="Autho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owner, the asynchronously connected power-to-gas demand unit owner and</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00EC7025">
          <w:rPr>
            <w:rFonts w:ascii="inherit" w:hAnsi="inherit"/>
            <w:sz w:val="24"/>
            <w:szCs w:val="24"/>
          </w:rPr>
          <w:t xml:space="preserve"> owner</w:t>
        </w:r>
      </w:ins>
      <w:r w:rsidRPr="005B3720">
        <w:rPr>
          <w:rFonts w:ascii="inherit" w:hAnsi="inherit"/>
          <w:sz w:val="24"/>
          <w:szCs w:val="24"/>
        </w:rPr>
        <w:t xml:space="preserve"> shall provide the following upon request from the relevant system operator: </w:t>
      </w:r>
    </w:p>
    <w:p w14:paraId="5C19B3B5" w14:textId="77777777" w:rsidR="00AE476A" w:rsidRPr="005B3720" w:rsidRDefault="00BF5202" w:rsidP="00D70247">
      <w:pPr>
        <w:numPr>
          <w:ilvl w:val="0"/>
          <w:numId w:val="80"/>
        </w:numPr>
        <w:spacing w:after="297"/>
        <w:ind w:hanging="295"/>
        <w:rPr>
          <w:rFonts w:ascii="inherit" w:hAnsi="inherit"/>
          <w:sz w:val="24"/>
          <w:szCs w:val="24"/>
        </w:rPr>
      </w:pPr>
      <w:r w:rsidRPr="005B3720">
        <w:rPr>
          <w:rFonts w:ascii="inherit" w:hAnsi="inherit"/>
          <w:sz w:val="24"/>
          <w:szCs w:val="24"/>
        </w:rPr>
        <w:t xml:space="preserve">itemised statement of compliance; and </w:t>
      </w:r>
    </w:p>
    <w:p w14:paraId="61100E74" w14:textId="5A2AA385" w:rsidR="00AE476A" w:rsidRPr="00DF5C27" w:rsidRDefault="00BF5202" w:rsidP="00D70247">
      <w:pPr>
        <w:numPr>
          <w:ilvl w:val="0"/>
          <w:numId w:val="80"/>
        </w:numPr>
        <w:spacing w:after="316"/>
        <w:ind w:hanging="295"/>
        <w:rPr>
          <w:rFonts w:ascii="inherit" w:hAnsi="inherit"/>
          <w:sz w:val="24"/>
          <w:szCs w:val="24"/>
        </w:rPr>
      </w:pPr>
      <w:r w:rsidRPr="005B3720">
        <w:rPr>
          <w:rFonts w:ascii="inherit" w:hAnsi="inherit"/>
          <w:sz w:val="24"/>
          <w:szCs w:val="24"/>
        </w:rPr>
        <w:t xml:space="preserve">update of applicable technical data, simulation models and studies as </w:t>
      </w:r>
      <w:r w:rsidRPr="00DF5C27">
        <w:rPr>
          <w:rFonts w:ascii="inherit" w:hAnsi="inherit"/>
          <w:sz w:val="24"/>
          <w:szCs w:val="24"/>
        </w:rPr>
        <w:t xml:space="preserve">referred to in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_Ref153269626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62</w:t>
      </w:r>
      <w:r w:rsidR="007B3FDD" w:rsidRPr="00DF5C27">
        <w:rPr>
          <w:rFonts w:ascii="inherit" w:hAnsi="inherit"/>
          <w:sz w:val="24"/>
          <w:szCs w:val="24"/>
        </w:rPr>
        <w:fldChar w:fldCharType="end"/>
      </w:r>
      <w:r w:rsidRPr="00DF5C27">
        <w:rPr>
          <w:rFonts w:ascii="inherit" w:hAnsi="inherit"/>
          <w:sz w:val="24"/>
          <w:szCs w:val="24"/>
        </w:rPr>
        <w:t>(</w:t>
      </w:r>
      <w:r w:rsidR="003059BB" w:rsidRPr="00DF5C27">
        <w:rPr>
          <w:rFonts w:ascii="inherit" w:hAnsi="inherit"/>
          <w:sz w:val="24"/>
          <w:szCs w:val="24"/>
        </w:rPr>
        <w:fldChar w:fldCharType="begin"/>
      </w:r>
      <w:r w:rsidR="003059BB" w:rsidRPr="00DF5C27">
        <w:rPr>
          <w:rFonts w:ascii="inherit" w:hAnsi="inherit"/>
          <w:sz w:val="24"/>
          <w:szCs w:val="24"/>
        </w:rPr>
        <w:instrText xml:space="preserve"> REF _Ref153269942 \r \h </w:instrText>
      </w:r>
      <w:r w:rsidR="00DF5C27" w:rsidRPr="00DF5C27">
        <w:rPr>
          <w:rFonts w:ascii="inherit" w:hAnsi="inherit"/>
          <w:sz w:val="24"/>
          <w:szCs w:val="24"/>
        </w:rPr>
        <w:instrText xml:space="preserve"> \* MERGEFORMAT </w:instrText>
      </w:r>
      <w:r w:rsidR="003059BB" w:rsidRPr="00DF5C27">
        <w:rPr>
          <w:rFonts w:ascii="inherit" w:hAnsi="inherit"/>
          <w:sz w:val="24"/>
          <w:szCs w:val="24"/>
        </w:rPr>
      </w:r>
      <w:r w:rsidR="003059BB" w:rsidRPr="00DF5C27">
        <w:rPr>
          <w:rFonts w:ascii="inherit" w:hAnsi="inherit"/>
          <w:sz w:val="24"/>
          <w:szCs w:val="24"/>
        </w:rPr>
        <w:fldChar w:fldCharType="separate"/>
      </w:r>
      <w:r w:rsidR="000830C9">
        <w:rPr>
          <w:rFonts w:ascii="inherit" w:hAnsi="inherit"/>
          <w:sz w:val="24"/>
          <w:szCs w:val="24"/>
        </w:rPr>
        <w:t>3</w:t>
      </w:r>
      <w:r w:rsidR="003059BB" w:rsidRPr="00DF5C27">
        <w:rPr>
          <w:rFonts w:ascii="inherit" w:hAnsi="inherit"/>
          <w:sz w:val="24"/>
          <w:szCs w:val="24"/>
        </w:rPr>
        <w:fldChar w:fldCharType="end"/>
      </w:r>
      <w:r w:rsidRPr="00DF5C27">
        <w:rPr>
          <w:rFonts w:ascii="inherit" w:hAnsi="inherit"/>
          <w:sz w:val="24"/>
          <w:szCs w:val="24"/>
        </w:rPr>
        <w:t xml:space="preserve">), including use of actual measured values during testing. </w:t>
      </w:r>
    </w:p>
    <w:p w14:paraId="400760F7" w14:textId="612BCDC4" w:rsidR="00AE476A" w:rsidRPr="005B3720" w:rsidRDefault="00BF5202" w:rsidP="00361220">
      <w:pPr>
        <w:numPr>
          <w:ilvl w:val="0"/>
          <w:numId w:val="79"/>
        </w:numPr>
        <w:spacing w:after="305"/>
        <w:rPr>
          <w:rFonts w:ascii="inherit" w:hAnsi="inherit"/>
          <w:sz w:val="24"/>
          <w:szCs w:val="24"/>
        </w:rPr>
      </w:pPr>
      <w:r w:rsidRPr="005B3720">
        <w:rPr>
          <w:rFonts w:ascii="inherit" w:hAnsi="inherit"/>
          <w:sz w:val="24"/>
          <w:szCs w:val="24"/>
        </w:rPr>
        <w:t xml:space="preserve">In case of incompatibility identified for the purpose of the granting of the FON, a derogation may be granted upon request made to the relevant system operator, in accordance with the derogation procedure according to Title VII. A FON shall be issued by the relevant system operator, if the </w:t>
      </w:r>
      <w:del w:id="1620" w:author="Author">
        <w:r w:rsidRPr="005B3720" w:rsidDel="00EC7025">
          <w:rPr>
            <w:rFonts w:ascii="inherit" w:hAnsi="inherit"/>
            <w:sz w:val="24"/>
            <w:szCs w:val="24"/>
          </w:rPr>
          <w:delText>DC-</w:delText>
        </w:r>
      </w:del>
      <w:ins w:id="1621" w:author="Author">
        <w:r w:rsidR="00EC7025">
          <w:rPr>
            <w:rFonts w:ascii="inherit" w:hAnsi="inherit"/>
            <w:sz w:val="24"/>
            <w:szCs w:val="24"/>
          </w:rPr>
          <w:t xml:space="preserve">asynchronously </w:t>
        </w:r>
      </w:ins>
      <w:r w:rsidRPr="005B3720">
        <w:rPr>
          <w:rFonts w:ascii="inherit" w:hAnsi="inherit"/>
          <w:sz w:val="24"/>
          <w:szCs w:val="24"/>
        </w:rPr>
        <w:t>connected power park module</w:t>
      </w:r>
      <w:ins w:id="1622" w:author="Autho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the asynchronously connected power-to-gas demand unit and</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00EC7025">
          <w:rPr>
            <w:rFonts w:ascii="inherit" w:hAnsi="inherit"/>
            <w:sz w:val="24"/>
            <w:szCs w:val="24"/>
          </w:rPr>
          <w:t xml:space="preserve"> </w:t>
        </w:r>
      </w:ins>
      <w:del w:id="1623" w:author="Author">
        <w:r w:rsidRPr="005B3720" w:rsidDel="00EC7025">
          <w:rPr>
            <w:rFonts w:ascii="inherit" w:hAnsi="inherit"/>
            <w:sz w:val="24"/>
            <w:szCs w:val="24"/>
          </w:rPr>
          <w:delText xml:space="preserve"> </w:delText>
        </w:r>
      </w:del>
      <w:r w:rsidRPr="005B3720">
        <w:rPr>
          <w:rFonts w:ascii="inherit" w:hAnsi="inherit"/>
          <w:sz w:val="24"/>
          <w:szCs w:val="24"/>
        </w:rPr>
        <w:t xml:space="preserve">is compliant with the provisions of the derogation. The relevant system operator shall have the right to refuse the operation of the </w:t>
      </w:r>
      <w:del w:id="1624" w:author="Author">
        <w:r w:rsidRPr="005B3720" w:rsidDel="00EC7025">
          <w:rPr>
            <w:rFonts w:ascii="inherit" w:hAnsi="inherit"/>
            <w:sz w:val="24"/>
            <w:szCs w:val="24"/>
          </w:rPr>
          <w:delText>DC-</w:delText>
        </w:r>
      </w:del>
      <w:ins w:id="1625" w:author="Author">
        <w:r w:rsidR="00EC7025">
          <w:rPr>
            <w:rFonts w:ascii="inherit" w:hAnsi="inherit"/>
            <w:sz w:val="24"/>
            <w:szCs w:val="24"/>
          </w:rPr>
          <w:t>asynchronously</w:t>
        </w:r>
      </w:ins>
      <w:r w:rsidRPr="005B3720">
        <w:rPr>
          <w:rFonts w:ascii="inherit" w:hAnsi="inherit"/>
          <w:sz w:val="24"/>
          <w:szCs w:val="24"/>
        </w:rPr>
        <w:t xml:space="preserve"> connected power park module</w:t>
      </w:r>
      <w:ins w:id="1626" w:author="Autho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the asynchronously connected power-to-gas demand unit or</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ins>
      <w:r w:rsidRPr="005B3720">
        <w:rPr>
          <w:rFonts w:ascii="inherit" w:hAnsi="inherit"/>
          <w:sz w:val="24"/>
          <w:szCs w:val="24"/>
        </w:rPr>
        <w:t xml:space="preserve">, whose owner's request for a derogation was rejected, until the </w:t>
      </w:r>
      <w:del w:id="1627" w:author="Author">
        <w:r w:rsidRPr="005B3720" w:rsidDel="00EC7025">
          <w:rPr>
            <w:rFonts w:ascii="inherit" w:hAnsi="inherit"/>
            <w:sz w:val="24"/>
            <w:szCs w:val="24"/>
          </w:rPr>
          <w:delText>DC-</w:delText>
        </w:r>
      </w:del>
      <w:ins w:id="1628" w:author="Author">
        <w:r w:rsidR="00EC7025">
          <w:rPr>
            <w:rFonts w:ascii="inherit" w:hAnsi="inherit"/>
            <w:sz w:val="24"/>
            <w:szCs w:val="24"/>
          </w:rPr>
          <w:t xml:space="preserve">asynchronously </w:t>
        </w:r>
      </w:ins>
      <w:r w:rsidRPr="005B3720">
        <w:rPr>
          <w:rFonts w:ascii="inherit" w:hAnsi="inherit"/>
          <w:sz w:val="24"/>
          <w:szCs w:val="24"/>
        </w:rPr>
        <w:t>connected power park module owner</w:t>
      </w:r>
      <w:ins w:id="1629" w:author="Autho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owner, the asynchronously connected power-to-gas demand unit owner or</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00EC7025">
          <w:rPr>
            <w:rFonts w:ascii="inherit" w:hAnsi="inherit"/>
            <w:sz w:val="24"/>
            <w:szCs w:val="24"/>
          </w:rPr>
          <w:t xml:space="preserve"> owner</w:t>
        </w:r>
      </w:ins>
      <w:r w:rsidRPr="005B3720">
        <w:rPr>
          <w:rFonts w:ascii="inherit" w:hAnsi="inherit"/>
          <w:sz w:val="24"/>
          <w:szCs w:val="24"/>
        </w:rPr>
        <w:t xml:space="preserve"> and the relevant system operator have resolved the incompatibility and the </w:t>
      </w:r>
      <w:del w:id="1630" w:author="Author">
        <w:r w:rsidRPr="005B3720" w:rsidDel="00EC7025">
          <w:rPr>
            <w:rFonts w:ascii="inherit" w:hAnsi="inherit"/>
            <w:sz w:val="24"/>
            <w:szCs w:val="24"/>
          </w:rPr>
          <w:delText>DC-</w:delText>
        </w:r>
      </w:del>
      <w:ins w:id="1631" w:author="Author">
        <w:r w:rsidR="00EC7025">
          <w:rPr>
            <w:rFonts w:ascii="inherit" w:hAnsi="inherit"/>
            <w:sz w:val="24"/>
            <w:szCs w:val="24"/>
          </w:rPr>
          <w:t xml:space="preserve">asynchronously </w:t>
        </w:r>
      </w:ins>
      <w:r w:rsidRPr="005B3720">
        <w:rPr>
          <w:rFonts w:ascii="inherit" w:hAnsi="inherit"/>
          <w:sz w:val="24"/>
          <w:szCs w:val="24"/>
        </w:rPr>
        <w:t>connected power park module</w:t>
      </w:r>
      <w:ins w:id="1632" w:author="Autho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the asynchronously connected power-to-gas demand unit or</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ins>
      <w:r w:rsidRPr="005B3720">
        <w:rPr>
          <w:rFonts w:ascii="inherit" w:hAnsi="inherit"/>
          <w:sz w:val="24"/>
          <w:szCs w:val="24"/>
        </w:rPr>
        <w:t xml:space="preserve"> is considered to be compliant by the relevant system operator. </w:t>
      </w:r>
    </w:p>
    <w:p w14:paraId="761FC1FD" w14:textId="73114D20" w:rsidR="00AE476A" w:rsidRPr="005B3720" w:rsidRDefault="00BF5202" w:rsidP="00403FBD">
      <w:pPr>
        <w:pStyle w:val="Heading2"/>
      </w:pPr>
      <w:bookmarkStart w:id="1633" w:name="_Ref153269632"/>
      <w:r w:rsidRPr="005B3720">
        <w:t>Article 64</w:t>
      </w:r>
      <w:bookmarkEnd w:id="1633"/>
    </w:p>
    <w:p w14:paraId="3B61F415" w14:textId="7EC6FD34" w:rsidR="00AE476A" w:rsidRPr="00403FBD" w:rsidRDefault="00BF5202" w:rsidP="00403FBD">
      <w:pPr>
        <w:jc w:val="center"/>
        <w:rPr>
          <w:rFonts w:ascii="inherit" w:hAnsi="inherit"/>
          <w:b/>
          <w:bCs/>
          <w:sz w:val="24"/>
          <w:szCs w:val="24"/>
        </w:rPr>
      </w:pPr>
      <w:r w:rsidRPr="00403FBD">
        <w:rPr>
          <w:rFonts w:ascii="inherit" w:hAnsi="inherit"/>
          <w:b/>
          <w:bCs/>
          <w:sz w:val="24"/>
          <w:szCs w:val="24"/>
        </w:rPr>
        <w:t xml:space="preserve">Limited operational notification for </w:t>
      </w:r>
      <w:del w:id="1634" w:author="Author">
        <w:r w:rsidRPr="00403FBD" w:rsidDel="006B7210">
          <w:rPr>
            <w:rFonts w:ascii="inherit" w:hAnsi="inherit"/>
            <w:b/>
            <w:bCs/>
            <w:sz w:val="24"/>
            <w:szCs w:val="24"/>
          </w:rPr>
          <w:delText>DC-</w:delText>
        </w:r>
      </w:del>
      <w:ins w:id="1635" w:author="Author">
        <w:r w:rsidR="006B7210">
          <w:rPr>
            <w:rFonts w:ascii="inherit" w:hAnsi="inherit"/>
            <w:b/>
            <w:bCs/>
            <w:sz w:val="24"/>
            <w:szCs w:val="24"/>
          </w:rPr>
          <w:t xml:space="preserve">asynchronously </w:t>
        </w:r>
      </w:ins>
      <w:r w:rsidRPr="00403FBD">
        <w:rPr>
          <w:rFonts w:ascii="inherit" w:hAnsi="inherit"/>
          <w:b/>
          <w:bCs/>
          <w:sz w:val="24"/>
          <w:szCs w:val="24"/>
        </w:rPr>
        <w:t>connected power park modules</w:t>
      </w:r>
      <w:ins w:id="1636" w:author="Author">
        <w:r w:rsidR="006B7210">
          <w:rPr>
            <w:rFonts w:ascii="inherit" w:hAnsi="inherit"/>
            <w:b/>
            <w:bCs/>
            <w:sz w:val="24"/>
            <w:szCs w:val="24"/>
          </w:rPr>
          <w:t xml:space="preserve">, </w:t>
        </w:r>
        <w:r w:rsidR="006B7210" w:rsidRPr="006B7210">
          <w:rPr>
            <w:rFonts w:ascii="inherit" w:hAnsi="inherit"/>
            <w:b/>
            <w:bCs/>
            <w:sz w:val="24"/>
            <w:szCs w:val="24"/>
          </w:rPr>
          <w:t>asynchronously connected demand facilit</w:t>
        </w:r>
        <w:r w:rsidR="006B7210">
          <w:rPr>
            <w:rFonts w:ascii="inherit" w:hAnsi="inherit"/>
            <w:b/>
            <w:bCs/>
            <w:sz w:val="24"/>
            <w:szCs w:val="24"/>
          </w:rPr>
          <w:t>ies</w:t>
        </w:r>
        <w:r w:rsidR="006B7210" w:rsidRPr="006B7210">
          <w:rPr>
            <w:rFonts w:ascii="inherit" w:hAnsi="inherit"/>
            <w:b/>
            <w:bCs/>
            <w:sz w:val="24"/>
            <w:szCs w:val="24"/>
          </w:rPr>
          <w:t>, asynchronously connected power-to-gas demand unit</w:t>
        </w:r>
        <w:r w:rsidR="006B7210">
          <w:rPr>
            <w:rFonts w:ascii="inherit" w:hAnsi="inherit"/>
            <w:b/>
            <w:bCs/>
            <w:sz w:val="24"/>
            <w:szCs w:val="24"/>
          </w:rPr>
          <w:t>s</w:t>
        </w:r>
        <w:r w:rsidR="006B7210" w:rsidRPr="006B7210">
          <w:rPr>
            <w:rFonts w:ascii="inherit" w:hAnsi="inherit"/>
            <w:b/>
            <w:bCs/>
            <w:sz w:val="24"/>
            <w:szCs w:val="24"/>
          </w:rPr>
          <w:t xml:space="preserve"> </w:t>
        </w:r>
        <w:r w:rsidR="006B7210">
          <w:rPr>
            <w:rFonts w:ascii="inherit" w:hAnsi="inherit"/>
            <w:b/>
            <w:bCs/>
            <w:sz w:val="24"/>
            <w:szCs w:val="24"/>
          </w:rPr>
          <w:t>and</w:t>
        </w:r>
        <w:r w:rsidR="006B7210" w:rsidRPr="006B7210">
          <w:rPr>
            <w:rFonts w:ascii="inherit" w:hAnsi="inherit"/>
            <w:b/>
            <w:bCs/>
            <w:sz w:val="24"/>
            <w:szCs w:val="24"/>
          </w:rPr>
          <w:t xml:space="preserve"> asynchronously connected electricity storage module</w:t>
        </w:r>
        <w:r w:rsidR="006B7210">
          <w:rPr>
            <w:rFonts w:ascii="inherit" w:hAnsi="inherit"/>
            <w:b/>
            <w:bCs/>
            <w:sz w:val="24"/>
            <w:szCs w:val="24"/>
          </w:rPr>
          <w:t>s</w:t>
        </w:r>
      </w:ins>
    </w:p>
    <w:p w14:paraId="37DD9622" w14:textId="427796C8" w:rsidR="00AE476A" w:rsidRPr="005B3720" w:rsidRDefault="00BF5202" w:rsidP="00B13FCD">
      <w:pPr>
        <w:numPr>
          <w:ilvl w:val="0"/>
          <w:numId w:val="169"/>
        </w:numPr>
        <w:spacing w:after="474"/>
        <w:rPr>
          <w:rFonts w:ascii="inherit" w:hAnsi="inherit"/>
          <w:sz w:val="24"/>
          <w:szCs w:val="24"/>
        </w:rPr>
      </w:pPr>
      <w:bookmarkStart w:id="1637" w:name="_Ref153283347"/>
      <w:del w:id="1638" w:author="Author">
        <w:r w:rsidRPr="005B3720" w:rsidDel="006B7210">
          <w:rPr>
            <w:rFonts w:ascii="inherit" w:hAnsi="inherit"/>
            <w:sz w:val="24"/>
            <w:szCs w:val="24"/>
          </w:rPr>
          <w:delText>DC-</w:delText>
        </w:r>
      </w:del>
      <w:ins w:id="1639" w:author="Author">
        <w:r w:rsidR="006B7210">
          <w:rPr>
            <w:rFonts w:ascii="inherit" w:hAnsi="inherit"/>
            <w:sz w:val="24"/>
            <w:szCs w:val="24"/>
          </w:rPr>
          <w:t xml:space="preserve">Asynchronously </w:t>
        </w:r>
      </w:ins>
      <w:r w:rsidRPr="005B3720">
        <w:rPr>
          <w:rFonts w:ascii="inherit" w:hAnsi="inherit"/>
          <w:sz w:val="24"/>
          <w:szCs w:val="24"/>
        </w:rPr>
        <w:t>connected power park module owners</w:t>
      </w:r>
      <w:ins w:id="1640" w:author="Author">
        <w:r w:rsidR="006B7210">
          <w:rPr>
            <w:rFonts w:ascii="inherit" w:hAnsi="inherit"/>
            <w:sz w:val="24"/>
            <w:szCs w:val="24"/>
          </w:rPr>
          <w:t xml:space="preserve">, </w:t>
        </w:r>
        <w:r w:rsidR="006B7210" w:rsidRPr="008211B1">
          <w:rPr>
            <w:rFonts w:ascii="inherit" w:hAnsi="inherit"/>
            <w:sz w:val="24"/>
            <w:szCs w:val="24"/>
          </w:rPr>
          <w:t>asynchronously connected demand facilit</w:t>
        </w:r>
        <w:r w:rsidR="006B7210">
          <w:rPr>
            <w:rFonts w:ascii="inherit" w:hAnsi="inherit"/>
            <w:sz w:val="24"/>
            <w:szCs w:val="24"/>
          </w:rPr>
          <w:t xml:space="preserve">y owners, asynchronously connected power-to-gas demand unit </w:t>
        </w:r>
        <w:r w:rsidR="006B7210">
          <w:rPr>
            <w:rFonts w:ascii="inherit" w:hAnsi="inherit"/>
            <w:sz w:val="24"/>
            <w:szCs w:val="24"/>
          </w:rPr>
          <w:lastRenderedPageBreak/>
          <w:t>owners and</w:t>
        </w:r>
        <w:r w:rsidR="006B7210" w:rsidRPr="008211B1">
          <w:rPr>
            <w:rFonts w:ascii="inherit" w:hAnsi="inherit"/>
            <w:sz w:val="24"/>
            <w:szCs w:val="24"/>
          </w:rPr>
          <w:t xml:space="preserve"> asynchronously connected electricity storage module</w:t>
        </w:r>
        <w:r w:rsidR="006B7210">
          <w:rPr>
            <w:rFonts w:ascii="inherit" w:hAnsi="inherit"/>
            <w:sz w:val="24"/>
            <w:szCs w:val="24"/>
          </w:rPr>
          <w:t xml:space="preserve"> owners</w:t>
        </w:r>
      </w:ins>
      <w:r w:rsidRPr="005B3720">
        <w:rPr>
          <w:rFonts w:ascii="inherit" w:hAnsi="inherit"/>
          <w:sz w:val="24"/>
          <w:szCs w:val="24"/>
        </w:rPr>
        <w:t xml:space="preserve"> to whom a FON has been granted shall inform the relevant system operator immediately in the following circumstances:</w:t>
      </w:r>
      <w:bookmarkEnd w:id="1637"/>
      <w:r w:rsidRPr="005B3720">
        <w:rPr>
          <w:rFonts w:ascii="inherit" w:hAnsi="inherit"/>
          <w:sz w:val="24"/>
          <w:szCs w:val="24"/>
        </w:rPr>
        <w:t xml:space="preserve"> </w:t>
      </w:r>
    </w:p>
    <w:p w14:paraId="4AD55B49" w14:textId="01DC3E5C" w:rsidR="00AE476A" w:rsidRPr="005B3720" w:rsidRDefault="00BF5202" w:rsidP="00D70247">
      <w:pPr>
        <w:numPr>
          <w:ilvl w:val="0"/>
          <w:numId w:val="81"/>
        </w:numPr>
        <w:spacing w:after="305"/>
        <w:ind w:hanging="295"/>
        <w:rPr>
          <w:rFonts w:ascii="inherit" w:hAnsi="inherit"/>
          <w:sz w:val="24"/>
          <w:szCs w:val="24"/>
        </w:rPr>
      </w:pPr>
      <w:r w:rsidRPr="005B3720">
        <w:rPr>
          <w:rFonts w:ascii="inherit" w:hAnsi="inherit"/>
          <w:sz w:val="24"/>
          <w:szCs w:val="24"/>
        </w:rPr>
        <w:t xml:space="preserve">the </w:t>
      </w:r>
      <w:del w:id="1641" w:author="Author">
        <w:r w:rsidRPr="005B3720" w:rsidDel="006B7210">
          <w:rPr>
            <w:rFonts w:ascii="inherit" w:hAnsi="inherit"/>
            <w:sz w:val="24"/>
            <w:szCs w:val="24"/>
          </w:rPr>
          <w:delText>DC-</w:delText>
        </w:r>
      </w:del>
      <w:ins w:id="1642" w:author="Author">
        <w:r w:rsidR="006B7210">
          <w:rPr>
            <w:rFonts w:ascii="inherit" w:hAnsi="inherit"/>
            <w:sz w:val="24"/>
            <w:szCs w:val="24"/>
          </w:rPr>
          <w:t xml:space="preserve">asynchronously </w:t>
        </w:r>
      </w:ins>
      <w:r w:rsidRPr="005B3720">
        <w:rPr>
          <w:rFonts w:ascii="inherit" w:hAnsi="inherit"/>
          <w:sz w:val="24"/>
          <w:szCs w:val="24"/>
        </w:rPr>
        <w:t>connected power park module</w:t>
      </w:r>
      <w:ins w:id="1643" w:author="Autho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the asynchronously connected power-to-gas demand unit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w:t>
        </w:r>
      </w:ins>
      <w:del w:id="1644" w:author="Author">
        <w:r w:rsidRPr="005B3720" w:rsidDel="006B7210">
          <w:rPr>
            <w:rFonts w:ascii="inherit" w:hAnsi="inherit"/>
            <w:sz w:val="24"/>
            <w:szCs w:val="24"/>
          </w:rPr>
          <w:delText xml:space="preserve"> </w:delText>
        </w:r>
      </w:del>
      <w:r w:rsidRPr="005B3720">
        <w:rPr>
          <w:rFonts w:ascii="inherit" w:hAnsi="inherit"/>
          <w:sz w:val="24"/>
          <w:szCs w:val="24"/>
        </w:rPr>
        <w:t xml:space="preserve">is temporarily subject to either a significant modification or loss of capability, due to implementation of one or more modifications of significance to its performance; or </w:t>
      </w:r>
    </w:p>
    <w:p w14:paraId="761BDD8D" w14:textId="77777777" w:rsidR="00AE476A" w:rsidRPr="005B3720" w:rsidRDefault="00BF5202" w:rsidP="00D70247">
      <w:pPr>
        <w:numPr>
          <w:ilvl w:val="0"/>
          <w:numId w:val="81"/>
        </w:numPr>
        <w:spacing w:after="309"/>
        <w:ind w:hanging="295"/>
        <w:rPr>
          <w:rFonts w:ascii="inherit" w:hAnsi="inherit"/>
          <w:sz w:val="24"/>
          <w:szCs w:val="24"/>
        </w:rPr>
      </w:pPr>
      <w:r w:rsidRPr="005B3720">
        <w:rPr>
          <w:rFonts w:ascii="inherit" w:hAnsi="inherit"/>
          <w:sz w:val="24"/>
          <w:szCs w:val="24"/>
        </w:rPr>
        <w:t xml:space="preserve">in case of equipment failures leading to non-compliance with some relevant requirements. </w:t>
      </w:r>
    </w:p>
    <w:p w14:paraId="260F68DA" w14:textId="37DE034C" w:rsidR="00AE476A" w:rsidRPr="005B3720" w:rsidRDefault="00BF5202" w:rsidP="00B13FCD">
      <w:pPr>
        <w:numPr>
          <w:ilvl w:val="0"/>
          <w:numId w:val="169"/>
        </w:numPr>
        <w:spacing w:after="474"/>
        <w:ind w:left="0"/>
        <w:rPr>
          <w:rFonts w:ascii="inherit" w:hAnsi="inherit"/>
          <w:sz w:val="24"/>
          <w:szCs w:val="24"/>
        </w:rPr>
      </w:pPr>
      <w:r w:rsidRPr="005B3720">
        <w:rPr>
          <w:rFonts w:ascii="inherit" w:hAnsi="inherit"/>
          <w:sz w:val="24"/>
          <w:szCs w:val="24"/>
        </w:rPr>
        <w:t xml:space="preserve">The </w:t>
      </w:r>
      <w:del w:id="1645" w:author="Author">
        <w:r w:rsidRPr="005B3720" w:rsidDel="006B7210">
          <w:rPr>
            <w:rFonts w:ascii="inherit" w:hAnsi="inherit"/>
            <w:sz w:val="24"/>
            <w:szCs w:val="24"/>
          </w:rPr>
          <w:delText>DC-</w:delText>
        </w:r>
      </w:del>
      <w:ins w:id="1646" w:author="Author">
        <w:r w:rsidR="006B7210">
          <w:rPr>
            <w:rFonts w:ascii="inherit" w:hAnsi="inherit"/>
            <w:sz w:val="24"/>
            <w:szCs w:val="24"/>
          </w:rPr>
          <w:t xml:space="preserve">asynchronously </w:t>
        </w:r>
      </w:ins>
      <w:r w:rsidRPr="005B3720">
        <w:rPr>
          <w:rFonts w:ascii="inherit" w:hAnsi="inherit"/>
          <w:sz w:val="24"/>
          <w:szCs w:val="24"/>
        </w:rPr>
        <w:t>connected power park module owner</w:t>
      </w:r>
      <w:ins w:id="1647" w:author="Autho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owner, the asynchronously connected power-to-gas demand unit owner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owner</w:t>
        </w:r>
      </w:ins>
      <w:r w:rsidRPr="005B3720">
        <w:rPr>
          <w:rFonts w:ascii="inherit" w:hAnsi="inherit"/>
          <w:sz w:val="24"/>
          <w:szCs w:val="24"/>
        </w:rPr>
        <w:t xml:space="preserve"> shall apply to the relevant system operator for a limited operational notification (LON), if the </w:t>
      </w:r>
      <w:del w:id="1648" w:author="Author">
        <w:r w:rsidRPr="005B3720" w:rsidDel="006B7210">
          <w:rPr>
            <w:rFonts w:ascii="inherit" w:hAnsi="inherit"/>
            <w:sz w:val="24"/>
            <w:szCs w:val="24"/>
          </w:rPr>
          <w:delText>DC-</w:delText>
        </w:r>
      </w:del>
      <w:ins w:id="1649" w:author="Author">
        <w:r w:rsidR="006B7210">
          <w:rPr>
            <w:rFonts w:ascii="inherit" w:hAnsi="inherit"/>
            <w:sz w:val="24"/>
            <w:szCs w:val="24"/>
          </w:rPr>
          <w:t xml:space="preserve">asynchronously </w:t>
        </w:r>
      </w:ins>
      <w:r w:rsidRPr="005B3720">
        <w:rPr>
          <w:rFonts w:ascii="inherit" w:hAnsi="inherit"/>
          <w:sz w:val="24"/>
          <w:szCs w:val="24"/>
        </w:rPr>
        <w:t>connected power park module owner</w:t>
      </w:r>
      <w:ins w:id="1650" w:author="Autho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owner, the asynchronously connected power-to-gas demand unit owner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owner</w:t>
        </w:r>
      </w:ins>
      <w:r w:rsidRPr="005B3720">
        <w:rPr>
          <w:rFonts w:ascii="inherit" w:hAnsi="inherit"/>
          <w:sz w:val="24"/>
          <w:szCs w:val="24"/>
        </w:rPr>
        <w:t xml:space="preserve"> reasonably expects the circumstances detailed in paragraph </w:t>
      </w:r>
      <w:r w:rsidR="001324DD">
        <w:rPr>
          <w:rFonts w:ascii="inherit" w:hAnsi="inherit"/>
          <w:sz w:val="24"/>
          <w:szCs w:val="24"/>
        </w:rPr>
        <w:fldChar w:fldCharType="begin"/>
      </w:r>
      <w:r w:rsidR="001324DD">
        <w:rPr>
          <w:rFonts w:ascii="inherit" w:hAnsi="inherit"/>
          <w:sz w:val="24"/>
          <w:szCs w:val="24"/>
        </w:rPr>
        <w:instrText xml:space="preserve"> REF _Ref153283347 \r \h </w:instrText>
      </w:r>
      <w:r w:rsidR="001324DD">
        <w:rPr>
          <w:rFonts w:ascii="inherit" w:hAnsi="inherit"/>
          <w:sz w:val="24"/>
          <w:szCs w:val="24"/>
        </w:rPr>
      </w:r>
      <w:r w:rsidR="001324DD">
        <w:rPr>
          <w:rFonts w:ascii="inherit" w:hAnsi="inherit"/>
          <w:sz w:val="24"/>
          <w:szCs w:val="24"/>
        </w:rPr>
        <w:fldChar w:fldCharType="separate"/>
      </w:r>
      <w:r w:rsidR="000830C9">
        <w:rPr>
          <w:rFonts w:ascii="inherit" w:hAnsi="inherit"/>
          <w:sz w:val="24"/>
          <w:szCs w:val="24"/>
        </w:rPr>
        <w:t>1</w:t>
      </w:r>
      <w:r w:rsidR="001324DD">
        <w:rPr>
          <w:rFonts w:ascii="inherit" w:hAnsi="inherit"/>
          <w:sz w:val="24"/>
          <w:szCs w:val="24"/>
        </w:rPr>
        <w:fldChar w:fldCharType="end"/>
      </w:r>
      <w:r w:rsidRPr="005B3720">
        <w:rPr>
          <w:rFonts w:ascii="inherit" w:hAnsi="inherit"/>
          <w:sz w:val="24"/>
          <w:szCs w:val="24"/>
        </w:rPr>
        <w:t xml:space="preserve"> to persist for more than three months. </w:t>
      </w:r>
    </w:p>
    <w:p w14:paraId="38364C23" w14:textId="77777777" w:rsidR="00AE476A" w:rsidRPr="005B3720" w:rsidRDefault="00BF5202" w:rsidP="00B13FCD">
      <w:pPr>
        <w:numPr>
          <w:ilvl w:val="0"/>
          <w:numId w:val="169"/>
        </w:numPr>
        <w:spacing w:after="296"/>
        <w:rPr>
          <w:rFonts w:ascii="inherit" w:hAnsi="inherit"/>
          <w:sz w:val="24"/>
          <w:szCs w:val="24"/>
        </w:rPr>
      </w:pPr>
      <w:r w:rsidRPr="005B3720">
        <w:rPr>
          <w:rFonts w:ascii="inherit" w:hAnsi="inherit"/>
          <w:sz w:val="24"/>
          <w:szCs w:val="24"/>
        </w:rPr>
        <w:t xml:space="preserve">A LON shall be issued by the relevant TSO with a clear identification of: </w:t>
      </w:r>
    </w:p>
    <w:p w14:paraId="1613A57F" w14:textId="77777777" w:rsidR="00AE476A" w:rsidRPr="005B3720" w:rsidRDefault="00BF5202" w:rsidP="00B13FCD">
      <w:pPr>
        <w:numPr>
          <w:ilvl w:val="0"/>
          <w:numId w:val="82"/>
        </w:numPr>
        <w:spacing w:after="297"/>
        <w:ind w:hanging="295"/>
        <w:rPr>
          <w:rFonts w:ascii="inherit" w:hAnsi="inherit"/>
          <w:sz w:val="24"/>
          <w:szCs w:val="24"/>
        </w:rPr>
      </w:pPr>
      <w:r w:rsidRPr="005B3720">
        <w:rPr>
          <w:rFonts w:ascii="inherit" w:hAnsi="inherit"/>
          <w:sz w:val="24"/>
          <w:szCs w:val="24"/>
        </w:rPr>
        <w:t xml:space="preserve">the unresolved issues justifying the granting of the LON; </w:t>
      </w:r>
    </w:p>
    <w:p w14:paraId="0AC0B741" w14:textId="77777777" w:rsidR="00AE476A" w:rsidRPr="005B3720" w:rsidRDefault="00BF5202" w:rsidP="00B13FCD">
      <w:pPr>
        <w:numPr>
          <w:ilvl w:val="0"/>
          <w:numId w:val="82"/>
        </w:numPr>
        <w:spacing w:after="296"/>
        <w:ind w:hanging="295"/>
        <w:rPr>
          <w:rFonts w:ascii="inherit" w:hAnsi="inherit"/>
          <w:sz w:val="24"/>
          <w:szCs w:val="24"/>
        </w:rPr>
      </w:pPr>
      <w:r w:rsidRPr="005B3720">
        <w:rPr>
          <w:rFonts w:ascii="inherit" w:hAnsi="inherit"/>
          <w:sz w:val="24"/>
          <w:szCs w:val="24"/>
        </w:rPr>
        <w:t xml:space="preserve">the responsibilities and timescales for expected solution; and </w:t>
      </w:r>
    </w:p>
    <w:p w14:paraId="1E430258" w14:textId="77777777" w:rsidR="00AE476A" w:rsidRPr="005B3720" w:rsidRDefault="00BF5202" w:rsidP="00B13FCD">
      <w:pPr>
        <w:numPr>
          <w:ilvl w:val="0"/>
          <w:numId w:val="82"/>
        </w:numPr>
        <w:spacing w:after="596" w:line="216" w:lineRule="auto"/>
        <w:ind w:hanging="295"/>
        <w:rPr>
          <w:rFonts w:ascii="inherit" w:hAnsi="inherit"/>
          <w:sz w:val="24"/>
          <w:szCs w:val="24"/>
        </w:rPr>
      </w:pPr>
      <w:r w:rsidRPr="005B3720">
        <w:rPr>
          <w:rFonts w:ascii="inherit" w:hAnsi="inherit"/>
          <w:sz w:val="24"/>
          <w:szCs w:val="24"/>
        </w:rPr>
        <w:t xml:space="preserve">a maximum period of validity which shall not exceed 12 months. The initial period granted may be shorter with the possibility for extension if evidence to the satisfaction of the relevant system operator demonstrating that substantial progress has been made towards achieving full compliance. </w:t>
      </w:r>
    </w:p>
    <w:p w14:paraId="0BBDB99F" w14:textId="77777777" w:rsidR="00AE476A" w:rsidRPr="005B3720" w:rsidRDefault="00BF5202" w:rsidP="00B13FCD">
      <w:pPr>
        <w:numPr>
          <w:ilvl w:val="0"/>
          <w:numId w:val="83"/>
        </w:numPr>
        <w:spacing w:after="443"/>
        <w:rPr>
          <w:rFonts w:ascii="inherit" w:hAnsi="inherit"/>
          <w:sz w:val="24"/>
          <w:szCs w:val="24"/>
        </w:rPr>
      </w:pPr>
      <w:r w:rsidRPr="005B3720">
        <w:rPr>
          <w:rFonts w:ascii="inherit" w:hAnsi="inherit"/>
          <w:sz w:val="24"/>
          <w:szCs w:val="24"/>
        </w:rPr>
        <w:t xml:space="preserve">The FON shall be suspended during the period of validity of the LON with regard to the subjects for which the LON has been issued. </w:t>
      </w:r>
    </w:p>
    <w:p w14:paraId="0886BF77" w14:textId="77777777" w:rsidR="00AE476A" w:rsidRPr="005B3720" w:rsidRDefault="00BF5202" w:rsidP="00B13FCD">
      <w:pPr>
        <w:numPr>
          <w:ilvl w:val="0"/>
          <w:numId w:val="83"/>
        </w:numPr>
        <w:spacing w:after="443"/>
        <w:rPr>
          <w:rFonts w:ascii="inherit" w:hAnsi="inherit"/>
          <w:sz w:val="24"/>
          <w:szCs w:val="24"/>
        </w:rPr>
      </w:pPr>
      <w:r w:rsidRPr="005B3720">
        <w:rPr>
          <w:rFonts w:ascii="inherit" w:hAnsi="inherit"/>
          <w:sz w:val="24"/>
          <w:szCs w:val="24"/>
        </w:rPr>
        <w:t xml:space="preserve">A further prolongation of the period of validity of the LON may be granted upon request for a derogation made to the relevant system operator, before the expiry of that period, in accordance with the derogation procedure described in Title VII. </w:t>
      </w:r>
    </w:p>
    <w:p w14:paraId="346BDC46" w14:textId="7B35B224" w:rsidR="00AE476A" w:rsidRPr="005B3720" w:rsidRDefault="00BF5202" w:rsidP="00B13FCD">
      <w:pPr>
        <w:numPr>
          <w:ilvl w:val="0"/>
          <w:numId w:val="83"/>
        </w:numPr>
        <w:spacing w:after="705"/>
        <w:rPr>
          <w:rFonts w:ascii="inherit" w:hAnsi="inherit"/>
          <w:sz w:val="24"/>
          <w:szCs w:val="24"/>
        </w:rPr>
      </w:pPr>
      <w:r w:rsidRPr="005B3720">
        <w:rPr>
          <w:rFonts w:ascii="inherit" w:hAnsi="inherit"/>
          <w:sz w:val="24"/>
          <w:szCs w:val="24"/>
        </w:rPr>
        <w:t xml:space="preserve">The relevant system operator may refuse the operation of the </w:t>
      </w:r>
      <w:del w:id="1651" w:author="Author">
        <w:r w:rsidRPr="005B3720" w:rsidDel="006B7210">
          <w:rPr>
            <w:rFonts w:ascii="inherit" w:hAnsi="inherit"/>
            <w:sz w:val="24"/>
            <w:szCs w:val="24"/>
          </w:rPr>
          <w:delText>DC-</w:delText>
        </w:r>
      </w:del>
      <w:ins w:id="1652" w:author="Author">
        <w:r w:rsidR="006B7210">
          <w:rPr>
            <w:rFonts w:ascii="inherit" w:hAnsi="inherit"/>
            <w:sz w:val="24"/>
            <w:szCs w:val="24"/>
          </w:rPr>
          <w:t xml:space="preserve">asynchronously </w:t>
        </w:r>
      </w:ins>
      <w:r w:rsidRPr="005B3720">
        <w:rPr>
          <w:rFonts w:ascii="inherit" w:hAnsi="inherit"/>
          <w:sz w:val="24"/>
          <w:szCs w:val="24"/>
        </w:rPr>
        <w:t>connected power park module</w:t>
      </w:r>
      <w:ins w:id="1653" w:author="Autho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the asynchronously connected power-to-gas demand unit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w:t>
        </w:r>
      </w:ins>
      <w:del w:id="1654" w:author="Author">
        <w:r w:rsidRPr="005B3720" w:rsidDel="006B7210">
          <w:rPr>
            <w:rFonts w:ascii="inherit" w:hAnsi="inherit"/>
            <w:sz w:val="24"/>
            <w:szCs w:val="24"/>
          </w:rPr>
          <w:delText xml:space="preserve"> </w:delText>
        </w:r>
      </w:del>
      <w:r w:rsidRPr="005B3720">
        <w:rPr>
          <w:rFonts w:ascii="inherit" w:hAnsi="inherit"/>
          <w:sz w:val="24"/>
          <w:szCs w:val="24"/>
        </w:rPr>
        <w:t xml:space="preserve">if the LON terminates and the circumstance which caused it to be issued remains. In such a case the FON shall automatically be invalid. </w:t>
      </w:r>
    </w:p>
    <w:p w14:paraId="28EE2B12" w14:textId="77777777" w:rsidR="00AE476A" w:rsidRPr="005B3720" w:rsidRDefault="00BF5202">
      <w:pPr>
        <w:spacing w:after="269" w:line="265" w:lineRule="auto"/>
        <w:ind w:right="2"/>
        <w:jc w:val="center"/>
        <w:rPr>
          <w:rFonts w:ascii="inherit" w:hAnsi="inherit"/>
          <w:sz w:val="24"/>
          <w:szCs w:val="24"/>
        </w:rPr>
      </w:pPr>
      <w:r w:rsidRPr="005B3720">
        <w:rPr>
          <w:rFonts w:ascii="inherit" w:hAnsi="inherit"/>
          <w:i/>
          <w:sz w:val="24"/>
          <w:szCs w:val="24"/>
        </w:rPr>
        <w:t xml:space="preserve">CHAPTER 3 </w:t>
      </w:r>
    </w:p>
    <w:p w14:paraId="53F70982" w14:textId="27589FBD" w:rsidR="00AE476A" w:rsidRPr="00403FBD" w:rsidRDefault="00BF5202" w:rsidP="00403FBD">
      <w:pPr>
        <w:jc w:val="center"/>
        <w:rPr>
          <w:rFonts w:ascii="inherit" w:hAnsi="inherit"/>
          <w:b/>
          <w:bCs/>
          <w:sz w:val="24"/>
          <w:szCs w:val="24"/>
        </w:rPr>
      </w:pPr>
      <w:r w:rsidRPr="00403FBD">
        <w:rPr>
          <w:rFonts w:ascii="inherit" w:hAnsi="inherit"/>
          <w:b/>
          <w:bCs/>
          <w:sz w:val="24"/>
          <w:szCs w:val="24"/>
        </w:rPr>
        <w:lastRenderedPageBreak/>
        <w:t>Cost benefit analysis</w:t>
      </w:r>
    </w:p>
    <w:p w14:paraId="4734B45E" w14:textId="79C8B696" w:rsidR="00AE476A" w:rsidRPr="005B3720" w:rsidRDefault="00BF5202" w:rsidP="00403FBD">
      <w:pPr>
        <w:pStyle w:val="Heading2"/>
      </w:pPr>
      <w:bookmarkStart w:id="1655" w:name="_Ref153265651"/>
      <w:r w:rsidRPr="005B3720">
        <w:t>Article 65</w:t>
      </w:r>
      <w:bookmarkEnd w:id="1655"/>
    </w:p>
    <w:p w14:paraId="4BF84274" w14:textId="40E808B6" w:rsidR="00AE476A" w:rsidRPr="005B3720" w:rsidRDefault="00BF5202" w:rsidP="00403FBD">
      <w:pPr>
        <w:spacing w:after="451" w:line="217" w:lineRule="auto"/>
        <w:ind w:left="0" w:firstLine="0"/>
        <w:jc w:val="center"/>
        <w:rPr>
          <w:rFonts w:ascii="inherit" w:hAnsi="inherit"/>
          <w:sz w:val="24"/>
          <w:szCs w:val="24"/>
        </w:rPr>
      </w:pPr>
      <w:r w:rsidRPr="005B3720">
        <w:rPr>
          <w:rFonts w:ascii="inherit" w:hAnsi="inherit"/>
          <w:b/>
          <w:sz w:val="24"/>
          <w:szCs w:val="24"/>
        </w:rPr>
        <w:t>Identification of costs and benefits of application of requirements to existing HVDC systems</w:t>
      </w:r>
      <w:ins w:id="1656" w:author="Author">
        <w:r w:rsidR="00B614F3">
          <w:rPr>
            <w:rFonts w:ascii="inherit" w:hAnsi="inherit"/>
            <w:b/>
            <w:sz w:val="24"/>
            <w:szCs w:val="24"/>
          </w:rPr>
          <w:t>,</w:t>
        </w:r>
      </w:ins>
      <w:r w:rsidRPr="005B3720">
        <w:rPr>
          <w:rFonts w:ascii="inherit" w:hAnsi="inherit"/>
          <w:b/>
          <w:sz w:val="24"/>
          <w:szCs w:val="24"/>
        </w:rPr>
        <w:t xml:space="preserve"> </w:t>
      </w:r>
      <w:del w:id="1657" w:author="Author">
        <w:r w:rsidRPr="005B3720" w:rsidDel="00B614F3">
          <w:rPr>
            <w:rFonts w:ascii="inherit" w:hAnsi="inherit"/>
            <w:b/>
            <w:sz w:val="24"/>
            <w:szCs w:val="24"/>
          </w:rPr>
          <w:delText>or DC-</w:delText>
        </w:r>
      </w:del>
      <w:ins w:id="1658" w:author="Author">
        <w:r w:rsidR="00B614F3">
          <w:rPr>
            <w:rFonts w:ascii="inherit" w:hAnsi="inherit"/>
            <w:b/>
            <w:sz w:val="24"/>
            <w:szCs w:val="24"/>
          </w:rPr>
          <w:t xml:space="preserve">asynchronously </w:t>
        </w:r>
      </w:ins>
      <w:r w:rsidRPr="005B3720">
        <w:rPr>
          <w:rFonts w:ascii="inherit" w:hAnsi="inherit"/>
          <w:b/>
          <w:sz w:val="24"/>
          <w:szCs w:val="24"/>
        </w:rPr>
        <w:t>connected power park modules</w:t>
      </w:r>
      <w:ins w:id="1659" w:author="Author">
        <w:r w:rsidR="00B614F3">
          <w:rPr>
            <w:rFonts w:ascii="inherit" w:hAnsi="inherit"/>
            <w:b/>
            <w:sz w:val="24"/>
            <w:szCs w:val="24"/>
          </w:rPr>
          <w:t xml:space="preserve">, </w:t>
        </w:r>
        <w:r w:rsidR="00B614F3" w:rsidRPr="00B614F3">
          <w:rPr>
            <w:rFonts w:ascii="inherit" w:hAnsi="inherit"/>
            <w:b/>
            <w:sz w:val="24"/>
            <w:szCs w:val="24"/>
          </w:rPr>
          <w:t>asynchronously connected demand facilit</w:t>
        </w:r>
        <w:r w:rsidR="00B614F3">
          <w:rPr>
            <w:rFonts w:ascii="inherit" w:hAnsi="inherit"/>
            <w:b/>
            <w:sz w:val="24"/>
            <w:szCs w:val="24"/>
          </w:rPr>
          <w:t>ies</w:t>
        </w:r>
        <w:r w:rsidR="00B614F3" w:rsidRPr="00B614F3">
          <w:rPr>
            <w:rFonts w:ascii="inherit" w:hAnsi="inherit"/>
            <w:b/>
            <w:sz w:val="24"/>
            <w:szCs w:val="24"/>
          </w:rPr>
          <w:t>, asynchronously connected power-to-gas demand unit</w:t>
        </w:r>
        <w:r w:rsidR="00B614F3">
          <w:rPr>
            <w:rFonts w:ascii="inherit" w:hAnsi="inherit"/>
            <w:b/>
            <w:sz w:val="24"/>
            <w:szCs w:val="24"/>
          </w:rPr>
          <w:t>s</w:t>
        </w:r>
        <w:r w:rsidR="00B614F3" w:rsidRPr="00B614F3">
          <w:rPr>
            <w:rFonts w:ascii="inherit" w:hAnsi="inherit"/>
            <w:b/>
            <w:sz w:val="24"/>
            <w:szCs w:val="24"/>
          </w:rPr>
          <w:t xml:space="preserve"> or asynchronously connected electricity storage module</w:t>
        </w:r>
        <w:r w:rsidR="00B614F3">
          <w:rPr>
            <w:rFonts w:ascii="inherit" w:hAnsi="inherit"/>
            <w:b/>
            <w:sz w:val="24"/>
            <w:szCs w:val="24"/>
          </w:rPr>
          <w:t>s</w:t>
        </w:r>
      </w:ins>
    </w:p>
    <w:p w14:paraId="0E1A40D9" w14:textId="445AB33A" w:rsidR="00AE476A" w:rsidRPr="005B3720" w:rsidRDefault="00BF5202" w:rsidP="00B13FCD">
      <w:pPr>
        <w:numPr>
          <w:ilvl w:val="0"/>
          <w:numId w:val="84"/>
        </w:numPr>
        <w:spacing w:after="443"/>
        <w:rPr>
          <w:rFonts w:ascii="inherit" w:hAnsi="inherit"/>
          <w:sz w:val="24"/>
          <w:szCs w:val="24"/>
        </w:rPr>
      </w:pPr>
      <w:bookmarkStart w:id="1660" w:name="_Ref153283461"/>
      <w:r w:rsidRPr="005B3720">
        <w:rPr>
          <w:rFonts w:ascii="inherit" w:hAnsi="inherit"/>
          <w:sz w:val="24"/>
          <w:szCs w:val="24"/>
        </w:rPr>
        <w:t>Prior to the application of any requirement set out in this Regulation to existing HVDC systems</w:t>
      </w:r>
      <w:ins w:id="1661" w:author="Author">
        <w:r w:rsidR="00991FC9">
          <w:rPr>
            <w:rFonts w:ascii="inherit" w:hAnsi="inherit"/>
            <w:sz w:val="24"/>
            <w:szCs w:val="24"/>
          </w:rPr>
          <w:t>,</w:t>
        </w:r>
      </w:ins>
      <w:r w:rsidRPr="005B3720">
        <w:rPr>
          <w:rFonts w:ascii="inherit" w:hAnsi="inherit"/>
          <w:sz w:val="24"/>
          <w:szCs w:val="24"/>
        </w:rPr>
        <w:t xml:space="preserve"> </w:t>
      </w:r>
      <w:del w:id="1662" w:author="Author">
        <w:r w:rsidRPr="005B3720" w:rsidDel="00991FC9">
          <w:rPr>
            <w:rFonts w:ascii="inherit" w:hAnsi="inherit"/>
            <w:sz w:val="24"/>
            <w:szCs w:val="24"/>
          </w:rPr>
          <w:delText>or DC-</w:delText>
        </w:r>
      </w:del>
      <w:ins w:id="1663" w:author="Author">
        <w:r w:rsidR="00991FC9">
          <w:rPr>
            <w:rFonts w:ascii="inherit" w:hAnsi="inherit"/>
            <w:sz w:val="24"/>
            <w:szCs w:val="24"/>
          </w:rPr>
          <w:t xml:space="preserve">asynchronously </w:t>
        </w:r>
      </w:ins>
      <w:r w:rsidRPr="005B3720">
        <w:rPr>
          <w:rFonts w:ascii="inherit" w:hAnsi="inherit"/>
          <w:sz w:val="24"/>
          <w:szCs w:val="24"/>
        </w:rPr>
        <w:t>connected power park modules</w:t>
      </w:r>
      <w:ins w:id="1664" w:author="Autho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 xml:space="preserve">s </w:t>
        </w:r>
      </w:ins>
      <w:del w:id="1665" w:author="Author">
        <w:r w:rsidRPr="005B3720" w:rsidDel="00991FC9">
          <w:rPr>
            <w:rFonts w:ascii="inherit" w:hAnsi="inherit"/>
            <w:sz w:val="24"/>
            <w:szCs w:val="24"/>
          </w:rPr>
          <w:delText xml:space="preserve"> </w:delText>
        </w:r>
      </w:del>
      <w:r w:rsidRPr="005B3720">
        <w:rPr>
          <w:rFonts w:ascii="inherit" w:hAnsi="inherit"/>
          <w:sz w:val="24"/>
          <w:szCs w:val="24"/>
        </w:rPr>
        <w:t xml:space="preserve">in </w:t>
      </w:r>
      <w:r w:rsidRPr="00DF5C27">
        <w:rPr>
          <w:rFonts w:ascii="inherit" w:hAnsi="inherit"/>
          <w:sz w:val="24"/>
          <w:szCs w:val="24"/>
        </w:rPr>
        <w:t xml:space="preserve">accordance with paragraph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_Ref153265792 \r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Pr>
          <w:rFonts w:ascii="inherit" w:hAnsi="inherit"/>
          <w:sz w:val="24"/>
          <w:szCs w:val="24"/>
        </w:rPr>
        <w:t>3</w:t>
      </w:r>
      <w:r w:rsidR="00EB01B7" w:rsidRPr="00DF5C27">
        <w:rPr>
          <w:rFonts w:ascii="inherit" w:hAnsi="inherit"/>
          <w:sz w:val="24"/>
          <w:szCs w:val="24"/>
        </w:rPr>
        <w:fldChar w:fldCharType="end"/>
      </w:r>
      <w:r w:rsidRPr="00DF5C27">
        <w:rPr>
          <w:rFonts w:ascii="inherit" w:hAnsi="inherit"/>
          <w:sz w:val="24"/>
          <w:szCs w:val="24"/>
        </w:rPr>
        <w:t xml:space="preserve"> of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_Ref153265737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4</w:t>
      </w:r>
      <w:r w:rsidR="00EB01B7" w:rsidRPr="00DF5C27">
        <w:rPr>
          <w:rFonts w:ascii="inherit" w:hAnsi="inherit"/>
          <w:sz w:val="24"/>
          <w:szCs w:val="24"/>
        </w:rPr>
        <w:fldChar w:fldCharType="end"/>
      </w:r>
      <w:r w:rsidRPr="00DF5C27">
        <w:rPr>
          <w:rFonts w:ascii="inherit" w:hAnsi="inherit"/>
          <w:sz w:val="24"/>
          <w:szCs w:val="24"/>
        </w:rPr>
        <w:t>, the relevant TSO shall undertake a qualitative compa</w:t>
      </w:r>
      <w:r w:rsidRPr="005B3720">
        <w:rPr>
          <w:rFonts w:ascii="inherit" w:hAnsi="inherit"/>
          <w:sz w:val="24"/>
          <w:szCs w:val="24"/>
        </w:rPr>
        <w:t xml:space="preserve">rison of costs and benefits related to the requirement under consideration. This comparison shall take into account available network-based or market-based alternatives. The relevant TSO may only proceed to undertake a quantitative cost-benefit analysis in accordance with paragraphs </w:t>
      </w:r>
      <w:r w:rsidR="009E6558">
        <w:rPr>
          <w:rFonts w:ascii="inherit" w:hAnsi="inherit"/>
          <w:sz w:val="24"/>
          <w:szCs w:val="24"/>
        </w:rPr>
        <w:fldChar w:fldCharType="begin"/>
      </w:r>
      <w:r w:rsidR="009E6558">
        <w:rPr>
          <w:rFonts w:ascii="inherit" w:hAnsi="inherit"/>
          <w:sz w:val="24"/>
          <w:szCs w:val="24"/>
        </w:rPr>
        <w:instrText xml:space="preserve"> REF _Ref153283432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2</w:t>
      </w:r>
      <w:r w:rsidR="009E6558">
        <w:rPr>
          <w:rFonts w:ascii="inherit" w:hAnsi="inherit"/>
          <w:sz w:val="24"/>
          <w:szCs w:val="24"/>
        </w:rPr>
        <w:fldChar w:fldCharType="end"/>
      </w:r>
      <w:r w:rsidRPr="005B3720">
        <w:rPr>
          <w:rFonts w:ascii="inherit" w:hAnsi="inherit"/>
          <w:sz w:val="24"/>
          <w:szCs w:val="24"/>
        </w:rPr>
        <w:t xml:space="preserve"> to </w:t>
      </w:r>
      <w:r w:rsidR="009E6558">
        <w:rPr>
          <w:rFonts w:ascii="inherit" w:hAnsi="inherit"/>
          <w:sz w:val="24"/>
          <w:szCs w:val="24"/>
        </w:rPr>
        <w:fldChar w:fldCharType="begin"/>
      </w:r>
      <w:r w:rsidR="009E6558">
        <w:rPr>
          <w:rFonts w:ascii="inherit" w:hAnsi="inherit"/>
          <w:sz w:val="24"/>
          <w:szCs w:val="24"/>
        </w:rPr>
        <w:instrText xml:space="preserve"> REF _Ref153283447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5</w:t>
      </w:r>
      <w:r w:rsidR="009E6558">
        <w:rPr>
          <w:rFonts w:ascii="inherit" w:hAnsi="inherit"/>
          <w:sz w:val="24"/>
          <w:szCs w:val="24"/>
        </w:rPr>
        <w:fldChar w:fldCharType="end"/>
      </w:r>
      <w:r w:rsidRPr="005B3720">
        <w:rPr>
          <w:rFonts w:ascii="inherit" w:hAnsi="inherit"/>
          <w:sz w:val="24"/>
          <w:szCs w:val="24"/>
        </w:rPr>
        <w:t>, if the qualitative comparison indicates that the likely benefits exceed the likely costs. If, however, the cost is deemed high or the benefit is deemed low, then the relevant TSO shall not proceed further.</w:t>
      </w:r>
      <w:bookmarkEnd w:id="1660"/>
      <w:r w:rsidRPr="005B3720">
        <w:rPr>
          <w:rFonts w:ascii="inherit" w:hAnsi="inherit"/>
          <w:sz w:val="24"/>
          <w:szCs w:val="24"/>
        </w:rPr>
        <w:t xml:space="preserve"> </w:t>
      </w:r>
    </w:p>
    <w:p w14:paraId="20367D1B" w14:textId="48DB550F" w:rsidR="00AE476A" w:rsidRPr="005B3720" w:rsidRDefault="00BF5202" w:rsidP="00B13FCD">
      <w:pPr>
        <w:numPr>
          <w:ilvl w:val="0"/>
          <w:numId w:val="84"/>
        </w:numPr>
        <w:spacing w:after="443"/>
        <w:rPr>
          <w:rFonts w:ascii="inherit" w:hAnsi="inherit"/>
          <w:sz w:val="24"/>
          <w:szCs w:val="24"/>
        </w:rPr>
      </w:pPr>
      <w:bookmarkStart w:id="1666" w:name="_Ref153283432"/>
      <w:r w:rsidRPr="005B3720">
        <w:rPr>
          <w:rFonts w:ascii="inherit" w:hAnsi="inherit"/>
          <w:sz w:val="24"/>
          <w:szCs w:val="24"/>
        </w:rPr>
        <w:t xml:space="preserve">Following a preparatory stage undertaken in accordance with paragraph </w:t>
      </w:r>
      <w:r w:rsidR="009E6558">
        <w:rPr>
          <w:rFonts w:ascii="inherit" w:hAnsi="inherit"/>
          <w:sz w:val="24"/>
          <w:szCs w:val="24"/>
        </w:rPr>
        <w:fldChar w:fldCharType="begin"/>
      </w:r>
      <w:r w:rsidR="009E6558">
        <w:rPr>
          <w:rFonts w:ascii="inherit" w:hAnsi="inherit"/>
          <w:sz w:val="24"/>
          <w:szCs w:val="24"/>
        </w:rPr>
        <w:instrText xml:space="preserve"> REF _Ref153283461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1</w:t>
      </w:r>
      <w:r w:rsidR="009E6558">
        <w:rPr>
          <w:rFonts w:ascii="inherit" w:hAnsi="inherit"/>
          <w:sz w:val="24"/>
          <w:szCs w:val="24"/>
        </w:rPr>
        <w:fldChar w:fldCharType="end"/>
      </w:r>
      <w:r w:rsidRPr="005B3720">
        <w:rPr>
          <w:rFonts w:ascii="inherit" w:hAnsi="inherit"/>
          <w:sz w:val="24"/>
          <w:szCs w:val="24"/>
        </w:rPr>
        <w:t>, the relevant TSO shall carry out a quantitative cost-benefit analysis of any requirement under consideration for application to existing HVDC systems</w:t>
      </w:r>
      <w:ins w:id="1667" w:author="Author">
        <w:r w:rsidR="00991FC9">
          <w:rPr>
            <w:rFonts w:ascii="inherit" w:hAnsi="inherit"/>
            <w:sz w:val="24"/>
            <w:szCs w:val="24"/>
          </w:rPr>
          <w:t>,</w:t>
        </w:r>
      </w:ins>
      <w:r w:rsidRPr="005B3720">
        <w:rPr>
          <w:rFonts w:ascii="inherit" w:hAnsi="inherit"/>
          <w:sz w:val="24"/>
          <w:szCs w:val="24"/>
        </w:rPr>
        <w:t xml:space="preserve"> </w:t>
      </w:r>
      <w:del w:id="1668" w:author="Author">
        <w:r w:rsidRPr="005B3720" w:rsidDel="00991FC9">
          <w:rPr>
            <w:rFonts w:ascii="inherit" w:hAnsi="inherit"/>
            <w:sz w:val="24"/>
            <w:szCs w:val="24"/>
          </w:rPr>
          <w:delText>or DC-</w:delText>
        </w:r>
      </w:del>
      <w:ins w:id="1669" w:author="Author">
        <w:r w:rsidR="00991FC9">
          <w:rPr>
            <w:rFonts w:ascii="inherit" w:hAnsi="inherit"/>
            <w:sz w:val="24"/>
            <w:szCs w:val="24"/>
          </w:rPr>
          <w:t xml:space="preserve">asynchronously </w:t>
        </w:r>
      </w:ins>
      <w:r w:rsidRPr="005B3720">
        <w:rPr>
          <w:rFonts w:ascii="inherit" w:hAnsi="inherit"/>
          <w:sz w:val="24"/>
          <w:szCs w:val="24"/>
        </w:rPr>
        <w:t>connected power park modules</w:t>
      </w:r>
      <w:ins w:id="1670" w:author="Autho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s</w:t>
        </w:r>
      </w:ins>
      <w:r w:rsidRPr="005B3720">
        <w:rPr>
          <w:rFonts w:ascii="inherit" w:hAnsi="inherit"/>
          <w:sz w:val="24"/>
          <w:szCs w:val="24"/>
        </w:rPr>
        <w:t xml:space="preserve"> that have demonstrated potential benefits as a result of the preparatory stage according to paragraph </w:t>
      </w:r>
      <w:r w:rsidR="009E6558">
        <w:rPr>
          <w:rFonts w:ascii="inherit" w:hAnsi="inherit"/>
          <w:sz w:val="24"/>
          <w:szCs w:val="24"/>
        </w:rPr>
        <w:fldChar w:fldCharType="begin"/>
      </w:r>
      <w:r w:rsidR="009E6558">
        <w:rPr>
          <w:rFonts w:ascii="inherit" w:hAnsi="inherit"/>
          <w:sz w:val="24"/>
          <w:szCs w:val="24"/>
        </w:rPr>
        <w:instrText xml:space="preserve"> REF _Ref153283461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1</w:t>
      </w:r>
      <w:r w:rsidR="009E6558">
        <w:rPr>
          <w:rFonts w:ascii="inherit" w:hAnsi="inherit"/>
          <w:sz w:val="24"/>
          <w:szCs w:val="24"/>
        </w:rPr>
        <w:fldChar w:fldCharType="end"/>
      </w:r>
      <w:r w:rsidRPr="005B3720">
        <w:rPr>
          <w:rFonts w:ascii="inherit" w:hAnsi="inherit"/>
          <w:sz w:val="24"/>
          <w:szCs w:val="24"/>
        </w:rPr>
        <w:t>.</w:t>
      </w:r>
      <w:bookmarkEnd w:id="1666"/>
      <w:r w:rsidRPr="005B3720">
        <w:rPr>
          <w:rFonts w:ascii="inherit" w:hAnsi="inherit"/>
          <w:sz w:val="24"/>
          <w:szCs w:val="24"/>
        </w:rPr>
        <w:t xml:space="preserve"> </w:t>
      </w:r>
    </w:p>
    <w:p w14:paraId="656A3818" w14:textId="77777777" w:rsidR="00AE476A" w:rsidRPr="005B3720" w:rsidRDefault="00BF5202" w:rsidP="00B13FCD">
      <w:pPr>
        <w:numPr>
          <w:ilvl w:val="0"/>
          <w:numId w:val="84"/>
        </w:numPr>
        <w:spacing w:after="285"/>
        <w:rPr>
          <w:rFonts w:ascii="inherit" w:hAnsi="inherit"/>
          <w:sz w:val="24"/>
          <w:szCs w:val="24"/>
        </w:rPr>
      </w:pPr>
      <w:bookmarkStart w:id="1671" w:name="_Ref153266172"/>
      <w:r w:rsidRPr="005B3720">
        <w:rPr>
          <w:rFonts w:ascii="inherit" w:hAnsi="inherit"/>
          <w:sz w:val="24"/>
          <w:szCs w:val="24"/>
        </w:rPr>
        <w:t>Within three months of concluding the cost-benefit analysis, the relevant TSO shall summarise the findings in a report which shall:</w:t>
      </w:r>
      <w:bookmarkEnd w:id="1671"/>
      <w:r w:rsidRPr="005B3720">
        <w:rPr>
          <w:rFonts w:ascii="inherit" w:hAnsi="inherit"/>
          <w:sz w:val="24"/>
          <w:szCs w:val="24"/>
        </w:rPr>
        <w:t xml:space="preserve"> </w:t>
      </w:r>
    </w:p>
    <w:p w14:paraId="36F6CEE8" w14:textId="77777777" w:rsidR="00AE476A" w:rsidRPr="005B3720" w:rsidRDefault="00BF5202" w:rsidP="00B13FCD">
      <w:pPr>
        <w:numPr>
          <w:ilvl w:val="0"/>
          <w:numId w:val="85"/>
        </w:numPr>
        <w:spacing w:after="277"/>
        <w:ind w:hanging="295"/>
        <w:rPr>
          <w:rFonts w:ascii="inherit" w:hAnsi="inherit"/>
          <w:sz w:val="24"/>
          <w:szCs w:val="24"/>
        </w:rPr>
      </w:pPr>
      <w:r w:rsidRPr="005B3720">
        <w:rPr>
          <w:rFonts w:ascii="inherit" w:hAnsi="inherit"/>
          <w:sz w:val="24"/>
          <w:szCs w:val="24"/>
        </w:rPr>
        <w:t xml:space="preserve">include the cost-benefit analysis and a recommendation on how to proceed; </w:t>
      </w:r>
    </w:p>
    <w:p w14:paraId="356C5A1F" w14:textId="47D6FF14" w:rsidR="00AE476A" w:rsidRPr="005B3720" w:rsidRDefault="00BF5202" w:rsidP="00B13FCD">
      <w:pPr>
        <w:numPr>
          <w:ilvl w:val="0"/>
          <w:numId w:val="85"/>
        </w:numPr>
        <w:spacing w:after="284"/>
        <w:ind w:hanging="295"/>
        <w:rPr>
          <w:rFonts w:ascii="inherit" w:hAnsi="inherit"/>
          <w:sz w:val="24"/>
          <w:szCs w:val="24"/>
        </w:rPr>
      </w:pPr>
      <w:r w:rsidRPr="005B3720">
        <w:rPr>
          <w:rFonts w:ascii="inherit" w:hAnsi="inherit"/>
          <w:sz w:val="24"/>
          <w:szCs w:val="24"/>
        </w:rPr>
        <w:t>include a proposal for a transitional period for applying the requirement to existing HVDC systems</w:t>
      </w:r>
      <w:ins w:id="1672" w:author="Author">
        <w:r w:rsidR="00991FC9">
          <w:rPr>
            <w:rFonts w:ascii="inherit" w:hAnsi="inherit"/>
            <w:sz w:val="24"/>
            <w:szCs w:val="24"/>
          </w:rPr>
          <w:t>,</w:t>
        </w:r>
      </w:ins>
      <w:r w:rsidRPr="005B3720">
        <w:rPr>
          <w:rFonts w:ascii="inherit" w:hAnsi="inherit"/>
          <w:sz w:val="24"/>
          <w:szCs w:val="24"/>
        </w:rPr>
        <w:t xml:space="preserve"> </w:t>
      </w:r>
      <w:del w:id="1673" w:author="Author">
        <w:r w:rsidRPr="005B3720" w:rsidDel="00991FC9">
          <w:rPr>
            <w:rFonts w:ascii="inherit" w:hAnsi="inherit"/>
            <w:sz w:val="24"/>
            <w:szCs w:val="24"/>
          </w:rPr>
          <w:delText>or DC-</w:delText>
        </w:r>
      </w:del>
      <w:ins w:id="1674" w:author="Author">
        <w:r w:rsidR="00991FC9">
          <w:rPr>
            <w:rFonts w:ascii="inherit" w:hAnsi="inherit"/>
            <w:sz w:val="24"/>
            <w:szCs w:val="24"/>
          </w:rPr>
          <w:t xml:space="preserve">asynchronously </w:t>
        </w:r>
      </w:ins>
      <w:r w:rsidRPr="005B3720">
        <w:rPr>
          <w:rFonts w:ascii="inherit" w:hAnsi="inherit"/>
          <w:sz w:val="24"/>
          <w:szCs w:val="24"/>
        </w:rPr>
        <w:t>connected power park modules</w:t>
      </w:r>
      <w:ins w:id="1675" w:author="Autho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s</w:t>
        </w:r>
      </w:ins>
      <w:r w:rsidRPr="005B3720">
        <w:rPr>
          <w:rFonts w:ascii="inherit" w:hAnsi="inherit"/>
          <w:sz w:val="24"/>
          <w:szCs w:val="24"/>
        </w:rPr>
        <w:t xml:space="preserve">. That transitional period shall not be more than two years from the date of the decision of the regulatory authority or where applicable the Member State on the requirement's applicability; </w:t>
      </w:r>
    </w:p>
    <w:p w14:paraId="18CA27D0" w14:textId="01AEDE07" w:rsidR="00AE476A" w:rsidRPr="00DF5C27" w:rsidRDefault="00BF5202" w:rsidP="00B13FCD">
      <w:pPr>
        <w:numPr>
          <w:ilvl w:val="0"/>
          <w:numId w:val="85"/>
        </w:numPr>
        <w:spacing w:after="290"/>
        <w:ind w:hanging="295"/>
        <w:rPr>
          <w:rFonts w:ascii="inherit" w:hAnsi="inherit"/>
          <w:sz w:val="24"/>
          <w:szCs w:val="24"/>
        </w:rPr>
      </w:pPr>
      <w:r w:rsidRPr="005B3720">
        <w:rPr>
          <w:rFonts w:ascii="inherit" w:hAnsi="inherit"/>
          <w:sz w:val="24"/>
          <w:szCs w:val="24"/>
        </w:rPr>
        <w:t xml:space="preserve">be subject to public consultation in </w:t>
      </w:r>
      <w:r w:rsidRPr="00DF5C27">
        <w:rPr>
          <w:rFonts w:ascii="inherit" w:hAnsi="inherit"/>
          <w:sz w:val="24"/>
          <w:szCs w:val="24"/>
        </w:rPr>
        <w:t xml:space="preserve">accordance with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_Ref153265631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8</w:t>
      </w:r>
      <w:r w:rsidR="00EB01B7" w:rsidRPr="00DF5C27">
        <w:rPr>
          <w:rFonts w:ascii="inherit" w:hAnsi="inherit"/>
          <w:sz w:val="24"/>
          <w:szCs w:val="24"/>
        </w:rPr>
        <w:fldChar w:fldCharType="end"/>
      </w:r>
      <w:r w:rsidRPr="00DF5C27">
        <w:rPr>
          <w:rFonts w:ascii="inherit" w:hAnsi="inherit"/>
          <w:sz w:val="24"/>
          <w:szCs w:val="24"/>
        </w:rPr>
        <w:t xml:space="preserve">. </w:t>
      </w:r>
    </w:p>
    <w:p w14:paraId="1E661428" w14:textId="19968854" w:rsidR="00AE476A" w:rsidRPr="005B3720" w:rsidRDefault="00BF5202" w:rsidP="00B13FCD">
      <w:pPr>
        <w:numPr>
          <w:ilvl w:val="0"/>
          <w:numId w:val="86"/>
        </w:numPr>
        <w:spacing w:after="443"/>
        <w:rPr>
          <w:rFonts w:ascii="inherit" w:hAnsi="inherit"/>
          <w:sz w:val="24"/>
          <w:szCs w:val="24"/>
        </w:rPr>
      </w:pPr>
      <w:bookmarkStart w:id="1676" w:name="_Ref153281244"/>
      <w:r w:rsidRPr="005B3720">
        <w:rPr>
          <w:rFonts w:ascii="inherit" w:hAnsi="inherit"/>
          <w:sz w:val="24"/>
          <w:szCs w:val="24"/>
        </w:rPr>
        <w:t>No later than six months after the end of the public consultation, the relevant TSO shall prepare a report explaining the outcome of the consultation and making a proposal on the applicability of the requirement under consideration to existing HVDC systems</w:t>
      </w:r>
      <w:ins w:id="1677" w:author="Author">
        <w:r w:rsidR="00991FC9">
          <w:rPr>
            <w:rFonts w:ascii="inherit" w:hAnsi="inherit"/>
            <w:sz w:val="24"/>
            <w:szCs w:val="24"/>
          </w:rPr>
          <w:t>,</w:t>
        </w:r>
      </w:ins>
      <w:r w:rsidRPr="005B3720">
        <w:rPr>
          <w:rFonts w:ascii="inherit" w:hAnsi="inherit"/>
          <w:sz w:val="24"/>
          <w:szCs w:val="24"/>
        </w:rPr>
        <w:t xml:space="preserve"> </w:t>
      </w:r>
      <w:del w:id="1678" w:author="Author">
        <w:r w:rsidRPr="005B3720" w:rsidDel="00991FC9">
          <w:rPr>
            <w:rFonts w:ascii="inherit" w:hAnsi="inherit"/>
            <w:sz w:val="24"/>
            <w:szCs w:val="24"/>
          </w:rPr>
          <w:delText>or DC-</w:delText>
        </w:r>
      </w:del>
      <w:ins w:id="1679" w:author="Author">
        <w:r w:rsidR="00991FC9">
          <w:rPr>
            <w:rFonts w:ascii="inherit" w:hAnsi="inherit"/>
            <w:sz w:val="24"/>
            <w:szCs w:val="24"/>
          </w:rPr>
          <w:t xml:space="preserve">asynchronously </w:t>
        </w:r>
      </w:ins>
      <w:r w:rsidRPr="005B3720">
        <w:rPr>
          <w:rFonts w:ascii="inherit" w:hAnsi="inherit"/>
          <w:sz w:val="24"/>
          <w:szCs w:val="24"/>
        </w:rPr>
        <w:t>connected power park modules</w:t>
      </w:r>
      <w:ins w:id="1680" w:author="Autho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s</w:t>
        </w:r>
      </w:ins>
      <w:r w:rsidRPr="005B3720">
        <w:rPr>
          <w:rFonts w:ascii="inherit" w:hAnsi="inherit"/>
          <w:sz w:val="24"/>
          <w:szCs w:val="24"/>
        </w:rPr>
        <w:t xml:space="preserve">. The report and proposal shall be notified to the regulatory authority or, where applicable, the Member State, and the HVDC system owner, </w:t>
      </w:r>
      <w:del w:id="1681" w:author="Author">
        <w:r w:rsidRPr="005B3720" w:rsidDel="00991FC9">
          <w:rPr>
            <w:rFonts w:ascii="inherit" w:hAnsi="inherit"/>
            <w:sz w:val="24"/>
            <w:szCs w:val="24"/>
          </w:rPr>
          <w:delText>DC-</w:delText>
        </w:r>
      </w:del>
      <w:ins w:id="1682" w:author="Author">
        <w:r w:rsidR="00991FC9">
          <w:rPr>
            <w:rFonts w:ascii="inherit" w:hAnsi="inherit"/>
            <w:sz w:val="24"/>
            <w:szCs w:val="24"/>
          </w:rPr>
          <w:t xml:space="preserve">asynchronously </w:t>
        </w:r>
      </w:ins>
      <w:r w:rsidRPr="005B3720">
        <w:rPr>
          <w:rFonts w:ascii="inherit" w:hAnsi="inherit"/>
          <w:sz w:val="24"/>
          <w:szCs w:val="24"/>
        </w:rPr>
        <w:t>connected power park module owner</w:t>
      </w:r>
      <w:ins w:id="1683" w:author="Author">
        <w:r w:rsidR="00991FC9">
          <w:rPr>
            <w:rFonts w:ascii="inherit" w:hAnsi="inherit"/>
            <w:sz w:val="24"/>
            <w:szCs w:val="24"/>
          </w:rPr>
          <w:t xml:space="preserve">, </w:t>
        </w:r>
        <w:r w:rsidR="00991FC9" w:rsidRPr="008211B1">
          <w:rPr>
            <w:rFonts w:ascii="inherit" w:hAnsi="inherit"/>
            <w:sz w:val="24"/>
            <w:szCs w:val="24"/>
          </w:rPr>
          <w:t xml:space="preserve">asynchronously connected </w:t>
        </w:r>
        <w:r w:rsidR="00991FC9" w:rsidRPr="008211B1">
          <w:rPr>
            <w:rFonts w:ascii="inherit" w:hAnsi="inherit"/>
            <w:sz w:val="24"/>
            <w:szCs w:val="24"/>
          </w:rPr>
          <w:lastRenderedPageBreak/>
          <w:t>demand facilit</w:t>
        </w:r>
        <w:r w:rsidR="00991FC9">
          <w:rPr>
            <w:rFonts w:ascii="inherit" w:hAnsi="inherit"/>
            <w:sz w:val="24"/>
            <w:szCs w:val="24"/>
          </w:rPr>
          <w:t>y owner, asynchronously connected power-to-gas demand unit owner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 xml:space="preserve"> owner</w:t>
        </w:r>
      </w:ins>
      <w:r w:rsidRPr="005B3720">
        <w:rPr>
          <w:rFonts w:ascii="inherit" w:hAnsi="inherit"/>
          <w:sz w:val="24"/>
          <w:szCs w:val="24"/>
        </w:rPr>
        <w:t xml:space="preserve"> or, where applicable, third party shall be informed on its content.</w:t>
      </w:r>
      <w:bookmarkEnd w:id="1676"/>
      <w:r w:rsidRPr="005B3720">
        <w:rPr>
          <w:rFonts w:ascii="inherit" w:hAnsi="inherit"/>
          <w:sz w:val="24"/>
          <w:szCs w:val="24"/>
        </w:rPr>
        <w:t xml:space="preserve"> </w:t>
      </w:r>
    </w:p>
    <w:p w14:paraId="4D2001D8" w14:textId="3F584C24" w:rsidR="00AE476A" w:rsidRPr="005B3720" w:rsidRDefault="00BF5202" w:rsidP="00B13FCD">
      <w:pPr>
        <w:numPr>
          <w:ilvl w:val="0"/>
          <w:numId w:val="86"/>
        </w:numPr>
        <w:spacing w:after="284"/>
        <w:rPr>
          <w:rFonts w:ascii="inherit" w:hAnsi="inherit"/>
          <w:sz w:val="24"/>
          <w:szCs w:val="24"/>
        </w:rPr>
      </w:pPr>
      <w:bookmarkStart w:id="1684" w:name="_Ref153283447"/>
      <w:r w:rsidRPr="005B3720">
        <w:rPr>
          <w:rFonts w:ascii="inherit" w:hAnsi="inherit"/>
          <w:sz w:val="24"/>
          <w:szCs w:val="24"/>
        </w:rPr>
        <w:t xml:space="preserve">The proposal made by the relevant TSO to the regulatory authority or, where applicable, the Member State pursuant to paragraph </w:t>
      </w:r>
      <w:r w:rsidR="009E6558">
        <w:rPr>
          <w:rFonts w:ascii="inherit" w:hAnsi="inherit"/>
          <w:sz w:val="24"/>
          <w:szCs w:val="24"/>
        </w:rPr>
        <w:fldChar w:fldCharType="begin"/>
      </w:r>
      <w:r w:rsidR="009E6558">
        <w:rPr>
          <w:rFonts w:ascii="inherit" w:hAnsi="inherit"/>
          <w:sz w:val="24"/>
          <w:szCs w:val="24"/>
        </w:rPr>
        <w:instrText xml:space="preserve"> REF _Ref153281244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4</w:t>
      </w:r>
      <w:r w:rsidR="009E6558">
        <w:rPr>
          <w:rFonts w:ascii="inherit" w:hAnsi="inherit"/>
          <w:sz w:val="24"/>
          <w:szCs w:val="24"/>
        </w:rPr>
        <w:fldChar w:fldCharType="end"/>
      </w:r>
      <w:r w:rsidRPr="005B3720">
        <w:rPr>
          <w:rFonts w:ascii="inherit" w:hAnsi="inherit"/>
          <w:sz w:val="24"/>
          <w:szCs w:val="24"/>
        </w:rPr>
        <w:t xml:space="preserve"> shall include the following:</w:t>
      </w:r>
      <w:bookmarkEnd w:id="1684"/>
      <w:r w:rsidRPr="005B3720">
        <w:rPr>
          <w:rFonts w:ascii="inherit" w:hAnsi="inherit"/>
          <w:sz w:val="24"/>
          <w:szCs w:val="24"/>
        </w:rPr>
        <w:t xml:space="preserve"> </w:t>
      </w:r>
    </w:p>
    <w:p w14:paraId="5FF3A7F7" w14:textId="51FDA758" w:rsidR="00AE476A" w:rsidRPr="005B3720" w:rsidRDefault="00BF5202" w:rsidP="00B13FCD">
      <w:pPr>
        <w:numPr>
          <w:ilvl w:val="0"/>
          <w:numId w:val="87"/>
        </w:numPr>
        <w:ind w:right="-7" w:hanging="295"/>
        <w:jc w:val="left"/>
        <w:rPr>
          <w:rFonts w:ascii="inherit" w:hAnsi="inherit"/>
          <w:sz w:val="24"/>
          <w:szCs w:val="24"/>
        </w:rPr>
      </w:pPr>
      <w:r w:rsidRPr="005B3720">
        <w:rPr>
          <w:rFonts w:ascii="inherit" w:hAnsi="inherit"/>
          <w:sz w:val="24"/>
          <w:szCs w:val="24"/>
        </w:rPr>
        <w:t>an operational notification procedure for demonstrating the implementation of the requirements by the owner of the existing HVDC system</w:t>
      </w:r>
      <w:ins w:id="1685" w:author="Author">
        <w:r w:rsidR="0061514B">
          <w:rPr>
            <w:rFonts w:ascii="inherit" w:hAnsi="inherit"/>
            <w:sz w:val="24"/>
            <w:szCs w:val="24"/>
          </w:rPr>
          <w:t>,</w:t>
        </w:r>
      </w:ins>
      <w:r w:rsidRPr="005B3720">
        <w:rPr>
          <w:rFonts w:ascii="inherit" w:hAnsi="inherit"/>
          <w:sz w:val="24"/>
          <w:szCs w:val="24"/>
        </w:rPr>
        <w:t xml:space="preserve"> </w:t>
      </w:r>
      <w:del w:id="1686" w:author="Author">
        <w:r w:rsidRPr="005B3720" w:rsidDel="0061514B">
          <w:rPr>
            <w:rFonts w:ascii="inherit" w:hAnsi="inherit"/>
            <w:sz w:val="24"/>
            <w:szCs w:val="24"/>
          </w:rPr>
          <w:delText>or DC-</w:delText>
        </w:r>
      </w:del>
      <w:ins w:id="1687" w:author="Author">
        <w:r w:rsidR="0061514B">
          <w:rPr>
            <w:rFonts w:ascii="inherit" w:hAnsi="inherit"/>
            <w:sz w:val="24"/>
            <w:szCs w:val="24"/>
          </w:rPr>
          <w:t xml:space="preserve">asynchronously </w:t>
        </w:r>
      </w:ins>
      <w:r w:rsidRPr="005B3720">
        <w:rPr>
          <w:rFonts w:ascii="inherit" w:hAnsi="inherit"/>
          <w:sz w:val="24"/>
          <w:szCs w:val="24"/>
        </w:rPr>
        <w:t>connected power park module</w:t>
      </w:r>
      <w:ins w:id="1688" w:author="Author">
        <w:r w:rsidR="0061514B">
          <w:rPr>
            <w:rFonts w:ascii="inherit" w:hAnsi="inherit"/>
            <w:sz w:val="24"/>
            <w:szCs w:val="24"/>
          </w:rPr>
          <w:t xml:space="preserve">, </w:t>
        </w:r>
        <w:r w:rsidR="0061514B" w:rsidRPr="008211B1">
          <w:rPr>
            <w:rFonts w:ascii="inherit" w:hAnsi="inherit"/>
            <w:sz w:val="24"/>
            <w:szCs w:val="24"/>
          </w:rPr>
          <w:t>asynchronously connected demand facilit</w:t>
        </w:r>
        <w:r w:rsidR="0061514B">
          <w:rPr>
            <w:rFonts w:ascii="inherit" w:hAnsi="inherit"/>
            <w:sz w:val="24"/>
            <w:szCs w:val="24"/>
          </w:rPr>
          <w:t>y, asynchronously connected power-to-gas demand unit or</w:t>
        </w:r>
        <w:r w:rsidR="0061514B" w:rsidRPr="008211B1">
          <w:rPr>
            <w:rFonts w:ascii="inherit" w:hAnsi="inherit"/>
            <w:sz w:val="24"/>
            <w:szCs w:val="24"/>
          </w:rPr>
          <w:t xml:space="preserve"> asynchronously connected electricity storage module</w:t>
        </w:r>
      </w:ins>
      <w:r w:rsidRPr="005B3720">
        <w:rPr>
          <w:rFonts w:ascii="inherit" w:hAnsi="inherit"/>
          <w:sz w:val="24"/>
          <w:szCs w:val="24"/>
        </w:rPr>
        <w:t xml:space="preserve">; </w:t>
      </w:r>
    </w:p>
    <w:p w14:paraId="217F892C" w14:textId="75B352F0" w:rsidR="00AE476A" w:rsidRPr="005B3720" w:rsidRDefault="00BF5202" w:rsidP="00B13FCD">
      <w:pPr>
        <w:numPr>
          <w:ilvl w:val="0"/>
          <w:numId w:val="87"/>
        </w:numPr>
        <w:spacing w:after="596" w:line="216" w:lineRule="auto"/>
        <w:ind w:right="-7" w:hanging="295"/>
        <w:jc w:val="left"/>
        <w:rPr>
          <w:rFonts w:ascii="inherit" w:hAnsi="inherit"/>
          <w:sz w:val="24"/>
          <w:szCs w:val="24"/>
        </w:rPr>
      </w:pPr>
      <w:r w:rsidRPr="005B3720">
        <w:rPr>
          <w:rFonts w:ascii="inherit" w:hAnsi="inherit"/>
          <w:sz w:val="24"/>
          <w:szCs w:val="24"/>
        </w:rPr>
        <w:t>a transitional period for implementing the requirements which shall take into account the category of HVDC system</w:t>
      </w:r>
      <w:ins w:id="1689" w:author="Author">
        <w:r w:rsidR="00D07BF6">
          <w:rPr>
            <w:rFonts w:ascii="inherit" w:hAnsi="inherit"/>
            <w:sz w:val="24"/>
            <w:szCs w:val="24"/>
          </w:rPr>
          <w:t>,</w:t>
        </w:r>
      </w:ins>
      <w:r w:rsidRPr="005B3720">
        <w:rPr>
          <w:rFonts w:ascii="inherit" w:hAnsi="inherit"/>
          <w:sz w:val="24"/>
          <w:szCs w:val="24"/>
        </w:rPr>
        <w:t xml:space="preserve"> </w:t>
      </w:r>
      <w:del w:id="1690" w:author="Author">
        <w:r w:rsidRPr="005B3720" w:rsidDel="00D07BF6">
          <w:rPr>
            <w:rFonts w:ascii="inherit" w:hAnsi="inherit"/>
            <w:sz w:val="24"/>
            <w:szCs w:val="24"/>
          </w:rPr>
          <w:delText>or DC-</w:delText>
        </w:r>
      </w:del>
      <w:ins w:id="1691" w:author="Author">
        <w:r w:rsidR="00D07BF6">
          <w:rPr>
            <w:rFonts w:ascii="inherit" w:hAnsi="inherit"/>
            <w:sz w:val="24"/>
            <w:szCs w:val="24"/>
          </w:rPr>
          <w:t xml:space="preserve">asynchronously </w:t>
        </w:r>
      </w:ins>
      <w:r w:rsidRPr="005B3720">
        <w:rPr>
          <w:rFonts w:ascii="inherit" w:hAnsi="inherit"/>
          <w:sz w:val="24"/>
          <w:szCs w:val="24"/>
        </w:rPr>
        <w:t>connected power park module</w:t>
      </w:r>
      <w:ins w:id="1692" w:author="Author">
        <w:r w:rsidR="00D07BF6">
          <w:rPr>
            <w:rFonts w:ascii="inherit" w:hAnsi="inherit"/>
            <w:sz w:val="24"/>
            <w:szCs w:val="24"/>
          </w:rPr>
          <w:t xml:space="preserve">, </w:t>
        </w:r>
        <w:r w:rsidR="00D07BF6" w:rsidRPr="008211B1">
          <w:rPr>
            <w:rFonts w:ascii="inherit" w:hAnsi="inherit"/>
            <w:sz w:val="24"/>
            <w:szCs w:val="24"/>
          </w:rPr>
          <w:t>asynchronously connected demand facilit</w:t>
        </w:r>
        <w:r w:rsidR="00D07BF6">
          <w:rPr>
            <w:rFonts w:ascii="inherit" w:hAnsi="inherit"/>
            <w:sz w:val="24"/>
            <w:szCs w:val="24"/>
          </w:rPr>
          <w:t>y, asynchronously connected power-to-gas demand unit or</w:t>
        </w:r>
        <w:r w:rsidR="00D07BF6" w:rsidRPr="008211B1">
          <w:rPr>
            <w:rFonts w:ascii="inherit" w:hAnsi="inherit"/>
            <w:sz w:val="24"/>
            <w:szCs w:val="24"/>
          </w:rPr>
          <w:t xml:space="preserve"> asynchronously connected electricity storage module</w:t>
        </w:r>
        <w:r w:rsidR="00D07BF6">
          <w:rPr>
            <w:rFonts w:ascii="inherit" w:hAnsi="inherit"/>
            <w:sz w:val="24"/>
            <w:szCs w:val="24"/>
          </w:rPr>
          <w:t xml:space="preserve"> </w:t>
        </w:r>
      </w:ins>
      <w:del w:id="1693" w:author="Author">
        <w:r w:rsidRPr="005B3720" w:rsidDel="00D07BF6">
          <w:rPr>
            <w:rFonts w:ascii="inherit" w:hAnsi="inherit"/>
            <w:sz w:val="24"/>
            <w:szCs w:val="24"/>
          </w:rPr>
          <w:delText xml:space="preserve"> </w:delText>
        </w:r>
      </w:del>
      <w:r w:rsidRPr="005B3720">
        <w:rPr>
          <w:rFonts w:ascii="inherit" w:hAnsi="inherit"/>
          <w:sz w:val="24"/>
          <w:szCs w:val="24"/>
        </w:rPr>
        <w:t xml:space="preserve">and any underlying obstacles to the efficient implementation of the equipment modification/refitting. </w:t>
      </w:r>
    </w:p>
    <w:p w14:paraId="34BE19AD" w14:textId="2411A356" w:rsidR="00AE476A" w:rsidRPr="005B3720" w:rsidRDefault="00BF5202" w:rsidP="00403FBD">
      <w:pPr>
        <w:pStyle w:val="Heading2"/>
      </w:pPr>
      <w:bookmarkStart w:id="1694" w:name="_Ref153265654"/>
      <w:r w:rsidRPr="005B3720">
        <w:t>Article 66</w:t>
      </w:r>
      <w:bookmarkEnd w:id="1694"/>
    </w:p>
    <w:p w14:paraId="7BEBE0A1" w14:textId="48A04969" w:rsidR="00AE476A" w:rsidRPr="00403FBD" w:rsidRDefault="00BF5202" w:rsidP="00403FBD">
      <w:pPr>
        <w:jc w:val="center"/>
        <w:rPr>
          <w:rFonts w:ascii="inherit" w:hAnsi="inherit"/>
          <w:b/>
          <w:bCs/>
          <w:sz w:val="24"/>
          <w:szCs w:val="24"/>
        </w:rPr>
      </w:pPr>
      <w:r w:rsidRPr="00403FBD">
        <w:rPr>
          <w:rFonts w:ascii="inherit" w:hAnsi="inherit"/>
          <w:b/>
          <w:bCs/>
          <w:sz w:val="24"/>
          <w:szCs w:val="24"/>
        </w:rPr>
        <w:t>Principles of cost-benefit analysis</w:t>
      </w:r>
    </w:p>
    <w:p w14:paraId="23157813" w14:textId="311C3940" w:rsidR="00AE476A" w:rsidRPr="005B3720" w:rsidRDefault="00BF5202" w:rsidP="00B13FCD">
      <w:pPr>
        <w:numPr>
          <w:ilvl w:val="0"/>
          <w:numId w:val="88"/>
        </w:numPr>
        <w:spacing w:after="362"/>
        <w:ind w:left="0" w:firstLine="0"/>
        <w:rPr>
          <w:rFonts w:ascii="inherit" w:hAnsi="inherit"/>
          <w:sz w:val="24"/>
          <w:szCs w:val="24"/>
        </w:rPr>
      </w:pPr>
      <w:r w:rsidRPr="005B3720">
        <w:rPr>
          <w:rFonts w:ascii="inherit" w:hAnsi="inherit"/>
          <w:sz w:val="24"/>
          <w:szCs w:val="24"/>
        </w:rPr>
        <w:t xml:space="preserve">HVDC system owners, </w:t>
      </w:r>
      <w:del w:id="1695" w:author="Author">
        <w:r w:rsidRPr="005B3720" w:rsidDel="00B7152B">
          <w:rPr>
            <w:rFonts w:ascii="inherit" w:hAnsi="inherit"/>
            <w:sz w:val="24"/>
            <w:szCs w:val="24"/>
          </w:rPr>
          <w:delText>DC-</w:delText>
        </w:r>
      </w:del>
      <w:ins w:id="1696" w:author="Author">
        <w:r w:rsidR="00B7152B">
          <w:rPr>
            <w:rFonts w:ascii="inherit" w:hAnsi="inherit"/>
            <w:sz w:val="24"/>
            <w:szCs w:val="24"/>
          </w:rPr>
          <w:t xml:space="preserve">asynchronously </w:t>
        </w:r>
      </w:ins>
      <w:r w:rsidRPr="005B3720">
        <w:rPr>
          <w:rFonts w:ascii="inherit" w:hAnsi="inherit"/>
          <w:sz w:val="24"/>
          <w:szCs w:val="24"/>
        </w:rPr>
        <w:t>connected power park module owners</w:t>
      </w:r>
      <w:ins w:id="1697" w:author="Autho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 xml:space="preserve">y owners, asynchronously connected power-to-gas demand unit owners, </w:t>
        </w:r>
        <w:r w:rsidR="00B7152B" w:rsidRPr="008211B1">
          <w:rPr>
            <w:rFonts w:ascii="inherit" w:hAnsi="inherit"/>
            <w:sz w:val="24"/>
            <w:szCs w:val="24"/>
          </w:rPr>
          <w:t>asynchronously connected electricity storage module</w:t>
        </w:r>
        <w:r w:rsidR="00B7152B">
          <w:rPr>
            <w:rFonts w:ascii="inherit" w:hAnsi="inherit"/>
            <w:sz w:val="24"/>
            <w:szCs w:val="24"/>
          </w:rPr>
          <w:t xml:space="preserve"> owners</w:t>
        </w:r>
      </w:ins>
      <w:r w:rsidRPr="005B3720">
        <w:rPr>
          <w:rFonts w:ascii="inherit" w:hAnsi="inherit"/>
          <w:sz w:val="24"/>
          <w:szCs w:val="24"/>
        </w:rPr>
        <w:t xml:space="preserve"> and DSOs, including CDSOs, shall assist and contribute to the cost-benefit analysis undertaken </w:t>
      </w:r>
      <w:r w:rsidRPr="00DF5C27">
        <w:rPr>
          <w:rFonts w:ascii="inherit" w:hAnsi="inherit"/>
          <w:sz w:val="24"/>
          <w:szCs w:val="24"/>
        </w:rPr>
        <w:t xml:space="preserve">according to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_Ref153265651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65</w:t>
      </w:r>
      <w:r w:rsidR="00EB01B7" w:rsidRPr="00DF5C27">
        <w:rPr>
          <w:rFonts w:ascii="inherit" w:hAnsi="inherit"/>
          <w:sz w:val="24"/>
          <w:szCs w:val="24"/>
        </w:rPr>
        <w:fldChar w:fldCharType="end"/>
      </w:r>
      <w:r w:rsidRPr="00DF5C27">
        <w:rPr>
          <w:rFonts w:ascii="inherit" w:hAnsi="inherit"/>
          <w:sz w:val="24"/>
          <w:szCs w:val="24"/>
        </w:rPr>
        <w:t xml:space="preserve"> and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_Ref153266308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80</w:t>
      </w:r>
      <w:r w:rsidR="00EB01B7" w:rsidRPr="00DF5C27">
        <w:rPr>
          <w:rFonts w:ascii="inherit" w:hAnsi="inherit"/>
          <w:sz w:val="24"/>
          <w:szCs w:val="24"/>
        </w:rPr>
        <w:fldChar w:fldCharType="end"/>
      </w:r>
      <w:r w:rsidRPr="00DF5C27">
        <w:rPr>
          <w:rFonts w:ascii="inherit" w:hAnsi="inherit"/>
          <w:sz w:val="24"/>
          <w:szCs w:val="24"/>
        </w:rPr>
        <w:t xml:space="preserve"> and provide the necessary data as requested by the relevant system operator or relevant TSO within three months of receiving a request, unless agreed otherwise by the relevant TSO. For the preparation of a cost-benefit-analysis by a HVDC system owner</w:t>
      </w:r>
      <w:ins w:id="1698" w:author="Author">
        <w:r w:rsidR="00B7152B">
          <w:rPr>
            <w:rFonts w:ascii="inherit" w:hAnsi="inherit"/>
            <w:sz w:val="24"/>
            <w:szCs w:val="24"/>
          </w:rPr>
          <w:t>,</w:t>
        </w:r>
      </w:ins>
      <w:r w:rsidRPr="00DF5C27">
        <w:rPr>
          <w:rFonts w:ascii="inherit" w:hAnsi="inherit"/>
          <w:sz w:val="24"/>
          <w:szCs w:val="24"/>
        </w:rPr>
        <w:t xml:space="preserve"> </w:t>
      </w:r>
      <w:del w:id="1699" w:author="Author">
        <w:r w:rsidRPr="00DF5C27" w:rsidDel="00B7152B">
          <w:rPr>
            <w:rFonts w:ascii="inherit" w:hAnsi="inherit"/>
            <w:sz w:val="24"/>
            <w:szCs w:val="24"/>
          </w:rPr>
          <w:delText>or DC-</w:delText>
        </w:r>
      </w:del>
      <w:ins w:id="1700" w:author="Author">
        <w:r w:rsidR="00B7152B">
          <w:rPr>
            <w:rFonts w:ascii="inherit" w:hAnsi="inherit"/>
            <w:sz w:val="24"/>
            <w:szCs w:val="24"/>
          </w:rPr>
          <w:t xml:space="preserve">asynchronously </w:t>
        </w:r>
      </w:ins>
      <w:r w:rsidRPr="00DF5C27">
        <w:rPr>
          <w:rFonts w:ascii="inherit" w:hAnsi="inherit"/>
          <w:sz w:val="24"/>
          <w:szCs w:val="24"/>
        </w:rPr>
        <w:t>connected power park module owner</w:t>
      </w:r>
      <w:ins w:id="1701" w:author="Autho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ins>
      <w:r w:rsidRPr="00DF5C27">
        <w:rPr>
          <w:rFonts w:ascii="inherit" w:hAnsi="inherit"/>
          <w:sz w:val="24"/>
          <w:szCs w:val="24"/>
        </w:rPr>
        <w:t xml:space="preserve">, or their prospective owner, assessing a potential derogation pursuant to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_Ref153269530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79</w:t>
      </w:r>
      <w:r w:rsidR="00EB01B7" w:rsidRPr="00DF5C27">
        <w:rPr>
          <w:rFonts w:ascii="inherit" w:hAnsi="inherit"/>
          <w:sz w:val="24"/>
          <w:szCs w:val="24"/>
        </w:rPr>
        <w:fldChar w:fldCharType="end"/>
      </w:r>
      <w:r w:rsidRPr="00DF5C27">
        <w:rPr>
          <w:rFonts w:ascii="inherit" w:hAnsi="inherit"/>
          <w:sz w:val="24"/>
          <w:szCs w:val="24"/>
        </w:rPr>
        <w:t>, the relevant TSO and DSO, including CDSO, shall assist and contribute to the cost-benefit analysis</w:t>
      </w:r>
      <w:r w:rsidRPr="005B3720">
        <w:rPr>
          <w:rFonts w:ascii="inherit" w:hAnsi="inherit"/>
          <w:sz w:val="24"/>
          <w:szCs w:val="24"/>
        </w:rPr>
        <w:t xml:space="preserve"> and provide the necessary data as requested by the HVDC system owner</w:t>
      </w:r>
      <w:ins w:id="1702" w:author="Author">
        <w:r w:rsidR="00B7152B">
          <w:rPr>
            <w:rFonts w:ascii="inherit" w:hAnsi="inherit"/>
            <w:sz w:val="24"/>
            <w:szCs w:val="24"/>
          </w:rPr>
          <w:t>,</w:t>
        </w:r>
      </w:ins>
      <w:r w:rsidRPr="005B3720">
        <w:rPr>
          <w:rFonts w:ascii="inherit" w:hAnsi="inherit"/>
          <w:sz w:val="24"/>
          <w:szCs w:val="24"/>
        </w:rPr>
        <w:t xml:space="preserve"> </w:t>
      </w:r>
      <w:del w:id="1703" w:author="Author">
        <w:r w:rsidRPr="005B3720" w:rsidDel="00B7152B">
          <w:rPr>
            <w:rFonts w:ascii="inherit" w:hAnsi="inherit"/>
            <w:sz w:val="24"/>
            <w:szCs w:val="24"/>
          </w:rPr>
          <w:delText>or DC-</w:delText>
        </w:r>
      </w:del>
      <w:ins w:id="1704" w:author="Author">
        <w:r w:rsidR="00B7152B">
          <w:rPr>
            <w:rFonts w:ascii="inherit" w:hAnsi="inherit"/>
            <w:sz w:val="24"/>
            <w:szCs w:val="24"/>
          </w:rPr>
          <w:t xml:space="preserve">asynchronously </w:t>
        </w:r>
      </w:ins>
      <w:r w:rsidRPr="005B3720">
        <w:rPr>
          <w:rFonts w:ascii="inherit" w:hAnsi="inherit"/>
          <w:sz w:val="24"/>
          <w:szCs w:val="24"/>
        </w:rPr>
        <w:t>connected power park module owner</w:t>
      </w:r>
      <w:ins w:id="1705" w:author="Autho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ins>
      <w:r w:rsidRPr="005B3720">
        <w:rPr>
          <w:rFonts w:ascii="inherit" w:hAnsi="inherit"/>
          <w:sz w:val="24"/>
          <w:szCs w:val="24"/>
        </w:rPr>
        <w:t>, or their prospective owner, within three months of receiving a request, unless agreed otherwise by the HVDC system owner</w:t>
      </w:r>
      <w:ins w:id="1706" w:author="Author">
        <w:r w:rsidR="00B7152B">
          <w:rPr>
            <w:rFonts w:ascii="inherit" w:hAnsi="inherit"/>
            <w:sz w:val="24"/>
            <w:szCs w:val="24"/>
          </w:rPr>
          <w:t>,</w:t>
        </w:r>
      </w:ins>
      <w:r w:rsidRPr="005B3720">
        <w:rPr>
          <w:rFonts w:ascii="inherit" w:hAnsi="inherit"/>
          <w:sz w:val="24"/>
          <w:szCs w:val="24"/>
        </w:rPr>
        <w:t xml:space="preserve"> </w:t>
      </w:r>
      <w:del w:id="1707" w:author="Author">
        <w:r w:rsidRPr="005B3720" w:rsidDel="00B7152B">
          <w:rPr>
            <w:rFonts w:ascii="inherit" w:hAnsi="inherit"/>
            <w:sz w:val="24"/>
            <w:szCs w:val="24"/>
          </w:rPr>
          <w:delText>or DC-</w:delText>
        </w:r>
      </w:del>
      <w:ins w:id="1708" w:author="Author">
        <w:r w:rsidR="00B7152B">
          <w:rPr>
            <w:rFonts w:ascii="inherit" w:hAnsi="inherit"/>
            <w:sz w:val="24"/>
            <w:szCs w:val="24"/>
          </w:rPr>
          <w:t xml:space="preserve">asynchronously </w:t>
        </w:r>
      </w:ins>
      <w:r w:rsidRPr="005B3720">
        <w:rPr>
          <w:rFonts w:ascii="inherit" w:hAnsi="inherit"/>
          <w:sz w:val="24"/>
          <w:szCs w:val="24"/>
        </w:rPr>
        <w:t>connected power park module owner</w:t>
      </w:r>
      <w:ins w:id="1709" w:author="Autho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ins>
      <w:r w:rsidRPr="005B3720">
        <w:rPr>
          <w:rFonts w:ascii="inherit" w:hAnsi="inherit"/>
          <w:sz w:val="24"/>
          <w:szCs w:val="24"/>
        </w:rPr>
        <w:t xml:space="preserve">, or their prospective owner. </w:t>
      </w:r>
    </w:p>
    <w:p w14:paraId="09AC46D9" w14:textId="77777777" w:rsidR="00AE476A" w:rsidRPr="005B3720" w:rsidRDefault="00BF5202" w:rsidP="00B13FCD">
      <w:pPr>
        <w:numPr>
          <w:ilvl w:val="0"/>
          <w:numId w:val="88"/>
        </w:numPr>
        <w:ind w:hanging="432"/>
        <w:rPr>
          <w:rFonts w:ascii="inherit" w:hAnsi="inherit"/>
          <w:sz w:val="24"/>
          <w:szCs w:val="24"/>
        </w:rPr>
      </w:pPr>
      <w:r w:rsidRPr="005B3720">
        <w:rPr>
          <w:rFonts w:ascii="inherit" w:hAnsi="inherit"/>
          <w:sz w:val="24"/>
          <w:szCs w:val="24"/>
        </w:rPr>
        <w:t xml:space="preserve">A cost-benefit analysis shall be in line with the following principles: </w:t>
      </w:r>
    </w:p>
    <w:p w14:paraId="3126B36C" w14:textId="3D2A49F1" w:rsidR="00AE476A" w:rsidRPr="005B3720" w:rsidRDefault="00BF5202" w:rsidP="00B13FCD">
      <w:pPr>
        <w:numPr>
          <w:ilvl w:val="0"/>
          <w:numId w:val="89"/>
        </w:numPr>
        <w:ind w:hanging="295"/>
        <w:rPr>
          <w:rFonts w:ascii="inherit" w:hAnsi="inherit"/>
          <w:sz w:val="24"/>
          <w:szCs w:val="24"/>
        </w:rPr>
      </w:pPr>
      <w:r w:rsidRPr="005B3720">
        <w:rPr>
          <w:rFonts w:ascii="inherit" w:hAnsi="inherit"/>
          <w:sz w:val="24"/>
          <w:szCs w:val="24"/>
        </w:rPr>
        <w:t xml:space="preserve">the relevant TSO, or HVDC system owner or </w:t>
      </w:r>
      <w:del w:id="1710" w:author="Author">
        <w:r w:rsidRPr="005B3720" w:rsidDel="00B7152B">
          <w:rPr>
            <w:rFonts w:ascii="inherit" w:hAnsi="inherit"/>
            <w:sz w:val="24"/>
            <w:szCs w:val="24"/>
          </w:rPr>
          <w:delText>DC-</w:delText>
        </w:r>
      </w:del>
      <w:ins w:id="1711" w:author="Author">
        <w:r w:rsidR="00B7152B">
          <w:rPr>
            <w:rFonts w:ascii="inherit" w:hAnsi="inherit"/>
            <w:sz w:val="24"/>
            <w:szCs w:val="24"/>
          </w:rPr>
          <w:t xml:space="preserve">asynchronously </w:t>
        </w:r>
      </w:ins>
      <w:r w:rsidRPr="005B3720">
        <w:rPr>
          <w:rFonts w:ascii="inherit" w:hAnsi="inherit"/>
          <w:sz w:val="24"/>
          <w:szCs w:val="24"/>
        </w:rPr>
        <w:t>connected power park module owner</w:t>
      </w:r>
      <w:ins w:id="1712" w:author="Autho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w:t>
        </w:r>
        <w:r w:rsidR="00B7152B" w:rsidRPr="008211B1">
          <w:rPr>
            <w:rFonts w:ascii="inherit" w:hAnsi="inherit"/>
            <w:sz w:val="24"/>
            <w:szCs w:val="24"/>
          </w:rPr>
          <w:lastRenderedPageBreak/>
          <w:t>storage module</w:t>
        </w:r>
        <w:r w:rsidR="00B7152B">
          <w:rPr>
            <w:rFonts w:ascii="inherit" w:hAnsi="inherit"/>
            <w:sz w:val="24"/>
            <w:szCs w:val="24"/>
          </w:rPr>
          <w:t xml:space="preserve"> owner</w:t>
        </w:r>
      </w:ins>
      <w:r w:rsidRPr="005B3720">
        <w:rPr>
          <w:rFonts w:ascii="inherit" w:hAnsi="inherit"/>
          <w:sz w:val="24"/>
          <w:szCs w:val="24"/>
        </w:rPr>
        <w:t xml:space="preserve">, or their prospective owner, shall base its cost-benefit analysis on one or more of the following calculating principles: </w:t>
      </w:r>
    </w:p>
    <w:p w14:paraId="34BDFFBD" w14:textId="77777777" w:rsidR="00AE476A" w:rsidRPr="005B3720" w:rsidRDefault="00BF5202" w:rsidP="00B13FCD">
      <w:pPr>
        <w:numPr>
          <w:ilvl w:val="1"/>
          <w:numId w:val="89"/>
        </w:numPr>
        <w:ind w:hanging="340"/>
        <w:rPr>
          <w:rFonts w:ascii="inherit" w:hAnsi="inherit"/>
          <w:sz w:val="24"/>
          <w:szCs w:val="24"/>
        </w:rPr>
      </w:pPr>
      <w:r w:rsidRPr="005B3720">
        <w:rPr>
          <w:rFonts w:ascii="inherit" w:hAnsi="inherit"/>
          <w:sz w:val="24"/>
          <w:szCs w:val="24"/>
        </w:rPr>
        <w:t xml:space="preserve">the net present value; </w:t>
      </w:r>
    </w:p>
    <w:p w14:paraId="7808D6C4" w14:textId="77777777" w:rsidR="00AE476A" w:rsidRPr="005B3720" w:rsidRDefault="00BF5202" w:rsidP="00B13FCD">
      <w:pPr>
        <w:numPr>
          <w:ilvl w:val="1"/>
          <w:numId w:val="89"/>
        </w:numPr>
        <w:ind w:hanging="340"/>
        <w:rPr>
          <w:rFonts w:ascii="inherit" w:hAnsi="inherit"/>
          <w:sz w:val="24"/>
          <w:szCs w:val="24"/>
        </w:rPr>
      </w:pPr>
      <w:r w:rsidRPr="005B3720">
        <w:rPr>
          <w:rFonts w:ascii="inherit" w:hAnsi="inherit"/>
          <w:sz w:val="24"/>
          <w:szCs w:val="24"/>
        </w:rPr>
        <w:t xml:space="preserve">the return on investment; </w:t>
      </w:r>
    </w:p>
    <w:p w14:paraId="062406A2" w14:textId="77777777" w:rsidR="00AE476A" w:rsidRPr="005B3720" w:rsidRDefault="00BF5202" w:rsidP="00B13FCD">
      <w:pPr>
        <w:numPr>
          <w:ilvl w:val="1"/>
          <w:numId w:val="89"/>
        </w:numPr>
        <w:ind w:hanging="340"/>
        <w:rPr>
          <w:rFonts w:ascii="inherit" w:hAnsi="inherit"/>
          <w:sz w:val="24"/>
          <w:szCs w:val="24"/>
        </w:rPr>
      </w:pPr>
      <w:r w:rsidRPr="005B3720">
        <w:rPr>
          <w:rFonts w:ascii="inherit" w:hAnsi="inherit"/>
          <w:sz w:val="24"/>
          <w:szCs w:val="24"/>
        </w:rPr>
        <w:t xml:space="preserve">the rate of return; </w:t>
      </w:r>
    </w:p>
    <w:p w14:paraId="2F1F17D8" w14:textId="77777777" w:rsidR="00AE476A" w:rsidRPr="005B3720" w:rsidRDefault="00BF5202" w:rsidP="00B13FCD">
      <w:pPr>
        <w:numPr>
          <w:ilvl w:val="1"/>
          <w:numId w:val="89"/>
        </w:numPr>
        <w:ind w:hanging="340"/>
        <w:rPr>
          <w:rFonts w:ascii="inherit" w:hAnsi="inherit"/>
          <w:sz w:val="24"/>
          <w:szCs w:val="24"/>
        </w:rPr>
      </w:pPr>
      <w:r w:rsidRPr="005B3720">
        <w:rPr>
          <w:rFonts w:ascii="inherit" w:hAnsi="inherit"/>
          <w:sz w:val="24"/>
          <w:szCs w:val="24"/>
        </w:rPr>
        <w:t xml:space="preserve">the time needed to break even. </w:t>
      </w:r>
    </w:p>
    <w:p w14:paraId="56E28CA3" w14:textId="15718E62" w:rsidR="00AE476A" w:rsidRPr="005B3720" w:rsidRDefault="00BF5202" w:rsidP="00B13FCD">
      <w:pPr>
        <w:numPr>
          <w:ilvl w:val="0"/>
          <w:numId w:val="89"/>
        </w:numPr>
        <w:ind w:hanging="295"/>
        <w:rPr>
          <w:rFonts w:ascii="inherit" w:hAnsi="inherit"/>
          <w:sz w:val="24"/>
          <w:szCs w:val="24"/>
        </w:rPr>
      </w:pPr>
      <w:r w:rsidRPr="005B3720">
        <w:rPr>
          <w:rFonts w:ascii="inherit" w:hAnsi="inherit"/>
          <w:sz w:val="24"/>
          <w:szCs w:val="24"/>
        </w:rPr>
        <w:t xml:space="preserve">the relevant TSO, or HVDC system owner or </w:t>
      </w:r>
      <w:del w:id="1713" w:author="Author">
        <w:r w:rsidRPr="005B3720" w:rsidDel="00B7152B">
          <w:rPr>
            <w:rFonts w:ascii="inherit" w:hAnsi="inherit"/>
            <w:sz w:val="24"/>
            <w:szCs w:val="24"/>
          </w:rPr>
          <w:delText>DC-</w:delText>
        </w:r>
      </w:del>
      <w:ins w:id="1714" w:author="Author">
        <w:r w:rsidR="00B7152B">
          <w:rPr>
            <w:rFonts w:ascii="inherit" w:hAnsi="inherit"/>
            <w:sz w:val="24"/>
            <w:szCs w:val="24"/>
          </w:rPr>
          <w:t xml:space="preserve">asynchronously </w:t>
        </w:r>
      </w:ins>
      <w:r w:rsidRPr="005B3720">
        <w:rPr>
          <w:rFonts w:ascii="inherit" w:hAnsi="inherit"/>
          <w:sz w:val="24"/>
          <w:szCs w:val="24"/>
        </w:rPr>
        <w:t>connected power park module owner,</w:t>
      </w:r>
      <w:ins w:id="1715" w:author="Autho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00B7152B" w:rsidRPr="005B3720">
          <w:rPr>
            <w:rFonts w:ascii="inherit" w:hAnsi="inherit"/>
            <w:sz w:val="24"/>
            <w:szCs w:val="24"/>
          </w:rPr>
          <w:t>,</w:t>
        </w:r>
      </w:ins>
      <w:r w:rsidRPr="005B3720">
        <w:rPr>
          <w:rFonts w:ascii="inherit" w:hAnsi="inherit"/>
          <w:sz w:val="24"/>
          <w:szCs w:val="24"/>
        </w:rPr>
        <w:t xml:space="preserve"> or their prospective owner, shall also quantify socioeconomic benefits in terms of improvement in security of supply and shall include at least: </w:t>
      </w:r>
    </w:p>
    <w:p w14:paraId="4C3A3AE1" w14:textId="77777777" w:rsidR="00AE476A" w:rsidRPr="005B3720" w:rsidRDefault="00BF5202" w:rsidP="00B13FCD">
      <w:pPr>
        <w:numPr>
          <w:ilvl w:val="1"/>
          <w:numId w:val="89"/>
        </w:numPr>
        <w:ind w:hanging="340"/>
        <w:rPr>
          <w:rFonts w:ascii="inherit" w:hAnsi="inherit"/>
          <w:sz w:val="24"/>
          <w:szCs w:val="24"/>
        </w:rPr>
      </w:pPr>
      <w:r w:rsidRPr="005B3720">
        <w:rPr>
          <w:rFonts w:ascii="inherit" w:hAnsi="inherit"/>
          <w:sz w:val="24"/>
          <w:szCs w:val="24"/>
        </w:rPr>
        <w:t xml:space="preserve">the associated reduction in probability of loss of supply over the lifetime of the modification; </w:t>
      </w:r>
    </w:p>
    <w:p w14:paraId="70F1B8A1" w14:textId="77777777" w:rsidR="00AE476A" w:rsidRPr="005B3720" w:rsidRDefault="00BF5202" w:rsidP="00B13FCD">
      <w:pPr>
        <w:numPr>
          <w:ilvl w:val="1"/>
          <w:numId w:val="89"/>
        </w:numPr>
        <w:ind w:hanging="340"/>
        <w:rPr>
          <w:rFonts w:ascii="inherit" w:hAnsi="inherit"/>
          <w:sz w:val="24"/>
          <w:szCs w:val="24"/>
        </w:rPr>
      </w:pPr>
      <w:r w:rsidRPr="005B3720">
        <w:rPr>
          <w:rFonts w:ascii="inherit" w:hAnsi="inherit"/>
          <w:sz w:val="24"/>
          <w:szCs w:val="24"/>
        </w:rPr>
        <w:t xml:space="preserve">the probable extent and duration of such loss of supply; </w:t>
      </w:r>
    </w:p>
    <w:p w14:paraId="0444F21A" w14:textId="77777777" w:rsidR="00AE476A" w:rsidRPr="005B3720" w:rsidRDefault="00BF5202" w:rsidP="00B13FCD">
      <w:pPr>
        <w:numPr>
          <w:ilvl w:val="1"/>
          <w:numId w:val="89"/>
        </w:numPr>
        <w:ind w:hanging="340"/>
        <w:rPr>
          <w:rFonts w:ascii="inherit" w:hAnsi="inherit"/>
          <w:sz w:val="24"/>
          <w:szCs w:val="24"/>
        </w:rPr>
      </w:pPr>
      <w:r w:rsidRPr="005B3720">
        <w:rPr>
          <w:rFonts w:ascii="inherit" w:hAnsi="inherit"/>
          <w:sz w:val="24"/>
          <w:szCs w:val="24"/>
        </w:rPr>
        <w:t xml:space="preserve">the societal cost per hour of such loss of supply. </w:t>
      </w:r>
    </w:p>
    <w:p w14:paraId="64087B6D" w14:textId="79D1459A" w:rsidR="00AE476A" w:rsidRPr="005B3720" w:rsidRDefault="00BF5202" w:rsidP="00B13FCD">
      <w:pPr>
        <w:numPr>
          <w:ilvl w:val="0"/>
          <w:numId w:val="89"/>
        </w:numPr>
        <w:ind w:hanging="295"/>
        <w:rPr>
          <w:rFonts w:ascii="inherit" w:hAnsi="inherit"/>
          <w:sz w:val="24"/>
          <w:szCs w:val="24"/>
        </w:rPr>
      </w:pPr>
      <w:r w:rsidRPr="005B3720">
        <w:rPr>
          <w:rFonts w:ascii="inherit" w:hAnsi="inherit"/>
          <w:sz w:val="24"/>
          <w:szCs w:val="24"/>
        </w:rPr>
        <w:t xml:space="preserve">the relevant TSO, or HVDC system owner or </w:t>
      </w:r>
      <w:del w:id="1716" w:author="Author">
        <w:r w:rsidRPr="005B3720" w:rsidDel="00B7152B">
          <w:rPr>
            <w:rFonts w:ascii="inherit" w:hAnsi="inherit"/>
            <w:sz w:val="24"/>
            <w:szCs w:val="24"/>
          </w:rPr>
          <w:delText>DC-</w:delText>
        </w:r>
      </w:del>
      <w:ins w:id="1717" w:author="Author">
        <w:r w:rsidR="00B7152B">
          <w:rPr>
            <w:rFonts w:ascii="inherit" w:hAnsi="inherit"/>
            <w:sz w:val="24"/>
            <w:szCs w:val="24"/>
          </w:rPr>
          <w:t xml:space="preserve">asynchronously </w:t>
        </w:r>
      </w:ins>
      <w:r w:rsidRPr="005B3720">
        <w:rPr>
          <w:rFonts w:ascii="inherit" w:hAnsi="inherit"/>
          <w:sz w:val="24"/>
          <w:szCs w:val="24"/>
        </w:rPr>
        <w:t>connected power park module owner</w:t>
      </w:r>
      <w:ins w:id="1718" w:author="Autho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ins>
      <w:r w:rsidRPr="005B3720">
        <w:rPr>
          <w:rFonts w:ascii="inherit" w:hAnsi="inherit"/>
          <w:sz w:val="24"/>
          <w:szCs w:val="24"/>
        </w:rPr>
        <w:t xml:space="preserve">, or their prospective owner, shall quantify the benefits to the internal market in electricity, cross-border trade and integration of renewable energies, including at least: </w:t>
      </w:r>
    </w:p>
    <w:p w14:paraId="3473F657" w14:textId="77777777" w:rsidR="00AE476A" w:rsidRPr="005B3720" w:rsidRDefault="00BF5202" w:rsidP="00B13FCD">
      <w:pPr>
        <w:numPr>
          <w:ilvl w:val="1"/>
          <w:numId w:val="89"/>
        </w:numPr>
        <w:ind w:hanging="340"/>
        <w:rPr>
          <w:rFonts w:ascii="inherit" w:hAnsi="inherit"/>
          <w:sz w:val="24"/>
          <w:szCs w:val="24"/>
        </w:rPr>
      </w:pPr>
      <w:r w:rsidRPr="005B3720">
        <w:rPr>
          <w:rFonts w:ascii="inherit" w:hAnsi="inherit"/>
          <w:sz w:val="24"/>
          <w:szCs w:val="24"/>
        </w:rPr>
        <w:t xml:space="preserve">the active power frequency response; </w:t>
      </w:r>
    </w:p>
    <w:p w14:paraId="5FBE371A" w14:textId="77777777" w:rsidR="00AE476A" w:rsidRPr="005B3720" w:rsidRDefault="00BF5202" w:rsidP="00B13FCD">
      <w:pPr>
        <w:numPr>
          <w:ilvl w:val="1"/>
          <w:numId w:val="89"/>
        </w:numPr>
        <w:ind w:hanging="340"/>
        <w:rPr>
          <w:rFonts w:ascii="inherit" w:hAnsi="inherit"/>
          <w:sz w:val="24"/>
          <w:szCs w:val="24"/>
        </w:rPr>
      </w:pPr>
      <w:r w:rsidRPr="005B3720">
        <w:rPr>
          <w:rFonts w:ascii="inherit" w:hAnsi="inherit"/>
          <w:sz w:val="24"/>
          <w:szCs w:val="24"/>
        </w:rPr>
        <w:t xml:space="preserve">the balancing reserves; </w:t>
      </w:r>
    </w:p>
    <w:p w14:paraId="1F54D5EF" w14:textId="77777777" w:rsidR="00AE476A" w:rsidRPr="005B3720" w:rsidRDefault="00BF5202" w:rsidP="00B13FCD">
      <w:pPr>
        <w:numPr>
          <w:ilvl w:val="1"/>
          <w:numId w:val="89"/>
        </w:numPr>
        <w:ind w:hanging="340"/>
        <w:rPr>
          <w:rFonts w:ascii="inherit" w:hAnsi="inherit"/>
          <w:sz w:val="24"/>
          <w:szCs w:val="24"/>
        </w:rPr>
      </w:pPr>
      <w:r w:rsidRPr="005B3720">
        <w:rPr>
          <w:rFonts w:ascii="inherit" w:hAnsi="inherit"/>
          <w:sz w:val="24"/>
          <w:szCs w:val="24"/>
        </w:rPr>
        <w:t xml:space="preserve">the reactive power provision; </w:t>
      </w:r>
    </w:p>
    <w:p w14:paraId="4379E88C" w14:textId="77777777" w:rsidR="005E04C4" w:rsidRDefault="00BF5202" w:rsidP="00B13FCD">
      <w:pPr>
        <w:numPr>
          <w:ilvl w:val="1"/>
          <w:numId w:val="89"/>
        </w:numPr>
        <w:spacing w:after="0" w:line="460" w:lineRule="auto"/>
        <w:ind w:hanging="340"/>
        <w:rPr>
          <w:rFonts w:ascii="inherit" w:hAnsi="inherit"/>
          <w:sz w:val="24"/>
          <w:szCs w:val="24"/>
        </w:rPr>
      </w:pPr>
      <w:r w:rsidRPr="005B3720">
        <w:rPr>
          <w:rFonts w:ascii="inherit" w:hAnsi="inherit"/>
          <w:sz w:val="24"/>
          <w:szCs w:val="24"/>
        </w:rPr>
        <w:t>congestion management;</w:t>
      </w:r>
    </w:p>
    <w:p w14:paraId="14A00479" w14:textId="6DCF443E" w:rsidR="00AE476A" w:rsidRPr="005B3720" w:rsidRDefault="00BF5202" w:rsidP="00B13FCD">
      <w:pPr>
        <w:numPr>
          <w:ilvl w:val="1"/>
          <w:numId w:val="89"/>
        </w:numPr>
        <w:spacing w:after="0" w:line="460" w:lineRule="auto"/>
        <w:ind w:hanging="340"/>
        <w:rPr>
          <w:rFonts w:ascii="inherit" w:hAnsi="inherit"/>
          <w:sz w:val="24"/>
          <w:szCs w:val="24"/>
        </w:rPr>
      </w:pPr>
      <w:r w:rsidRPr="005B3720">
        <w:rPr>
          <w:rFonts w:ascii="inherit" w:hAnsi="inherit"/>
          <w:sz w:val="24"/>
          <w:szCs w:val="24"/>
        </w:rPr>
        <w:t xml:space="preserve">defence measures. </w:t>
      </w:r>
    </w:p>
    <w:p w14:paraId="59D856D8" w14:textId="75EDFF0B" w:rsidR="00AE476A" w:rsidRPr="005B3720" w:rsidRDefault="00BF5202" w:rsidP="00B13FCD">
      <w:pPr>
        <w:numPr>
          <w:ilvl w:val="0"/>
          <w:numId w:val="89"/>
        </w:numPr>
        <w:ind w:hanging="295"/>
        <w:rPr>
          <w:rFonts w:ascii="inherit" w:hAnsi="inherit"/>
          <w:sz w:val="24"/>
          <w:szCs w:val="24"/>
        </w:rPr>
      </w:pPr>
      <w:r w:rsidRPr="005B3720">
        <w:rPr>
          <w:rFonts w:ascii="inherit" w:hAnsi="inherit"/>
          <w:sz w:val="24"/>
          <w:szCs w:val="24"/>
        </w:rPr>
        <w:t>the relevant TSO shall quantify the costs of applying the necessary rules to existing HVDC systems</w:t>
      </w:r>
      <w:ins w:id="1719" w:author="Author">
        <w:r w:rsidR="00B7152B">
          <w:rPr>
            <w:rFonts w:ascii="inherit" w:hAnsi="inherit"/>
            <w:sz w:val="24"/>
            <w:szCs w:val="24"/>
          </w:rPr>
          <w:t>,</w:t>
        </w:r>
      </w:ins>
      <w:del w:id="1720" w:author="Author">
        <w:r w:rsidRPr="005B3720" w:rsidDel="00B7152B">
          <w:rPr>
            <w:rFonts w:ascii="inherit" w:hAnsi="inherit"/>
            <w:sz w:val="24"/>
            <w:szCs w:val="24"/>
          </w:rPr>
          <w:delText xml:space="preserve"> or</w:delText>
        </w:r>
      </w:del>
      <w:r w:rsidRPr="005B3720">
        <w:rPr>
          <w:rFonts w:ascii="inherit" w:hAnsi="inherit"/>
          <w:sz w:val="24"/>
          <w:szCs w:val="24"/>
        </w:rPr>
        <w:t xml:space="preserve"> </w:t>
      </w:r>
      <w:del w:id="1721" w:author="Author">
        <w:r w:rsidRPr="005B3720" w:rsidDel="00B7152B">
          <w:rPr>
            <w:rFonts w:ascii="inherit" w:hAnsi="inherit"/>
            <w:sz w:val="24"/>
            <w:szCs w:val="24"/>
          </w:rPr>
          <w:delText>DC-</w:delText>
        </w:r>
      </w:del>
      <w:ins w:id="1722" w:author="Author">
        <w:r w:rsidR="00B7152B">
          <w:rPr>
            <w:rFonts w:ascii="inherit" w:hAnsi="inherit"/>
            <w:sz w:val="24"/>
            <w:szCs w:val="24"/>
          </w:rPr>
          <w:t xml:space="preserve">asynchronously </w:t>
        </w:r>
      </w:ins>
      <w:r w:rsidRPr="005B3720">
        <w:rPr>
          <w:rFonts w:ascii="inherit" w:hAnsi="inherit"/>
          <w:sz w:val="24"/>
          <w:szCs w:val="24"/>
        </w:rPr>
        <w:t>connected power park modules</w:t>
      </w:r>
      <w:ins w:id="1723" w:author="Autho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ies, asynchronously connected power-to-gas demand units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s</w:t>
        </w:r>
      </w:ins>
      <w:r w:rsidRPr="005B3720">
        <w:rPr>
          <w:rFonts w:ascii="inherit" w:hAnsi="inherit"/>
          <w:sz w:val="24"/>
          <w:szCs w:val="24"/>
        </w:rPr>
        <w:t xml:space="preserve">, including at least: </w:t>
      </w:r>
    </w:p>
    <w:p w14:paraId="5B8881D8" w14:textId="77777777" w:rsidR="00AE476A" w:rsidRPr="005B3720" w:rsidRDefault="00BF5202" w:rsidP="00B13FCD">
      <w:pPr>
        <w:numPr>
          <w:ilvl w:val="1"/>
          <w:numId w:val="89"/>
        </w:numPr>
        <w:ind w:hanging="340"/>
        <w:rPr>
          <w:rFonts w:ascii="inherit" w:hAnsi="inherit"/>
          <w:sz w:val="24"/>
          <w:szCs w:val="24"/>
        </w:rPr>
      </w:pPr>
      <w:r w:rsidRPr="005B3720">
        <w:rPr>
          <w:rFonts w:ascii="inherit" w:hAnsi="inherit"/>
          <w:sz w:val="24"/>
          <w:szCs w:val="24"/>
        </w:rPr>
        <w:t xml:space="preserve">the direct costs incurred in implementing a requirement; </w:t>
      </w:r>
    </w:p>
    <w:p w14:paraId="1EEA3275" w14:textId="77777777" w:rsidR="00AE476A" w:rsidRPr="005B3720" w:rsidRDefault="00BF5202" w:rsidP="00B13FCD">
      <w:pPr>
        <w:numPr>
          <w:ilvl w:val="1"/>
          <w:numId w:val="89"/>
        </w:numPr>
        <w:ind w:hanging="340"/>
        <w:rPr>
          <w:rFonts w:ascii="inherit" w:hAnsi="inherit"/>
          <w:sz w:val="24"/>
          <w:szCs w:val="24"/>
        </w:rPr>
      </w:pPr>
      <w:r w:rsidRPr="005B3720">
        <w:rPr>
          <w:rFonts w:ascii="inherit" w:hAnsi="inherit"/>
          <w:sz w:val="24"/>
          <w:szCs w:val="24"/>
        </w:rPr>
        <w:t xml:space="preserve">the costs associated with attributable loss of opportunity; </w:t>
      </w:r>
    </w:p>
    <w:p w14:paraId="199E7711" w14:textId="77777777" w:rsidR="00AE476A" w:rsidRPr="005B3720" w:rsidRDefault="00BF5202" w:rsidP="00B13FCD">
      <w:pPr>
        <w:numPr>
          <w:ilvl w:val="1"/>
          <w:numId w:val="89"/>
        </w:numPr>
        <w:ind w:hanging="340"/>
        <w:rPr>
          <w:rFonts w:ascii="inherit" w:hAnsi="inherit"/>
          <w:sz w:val="24"/>
          <w:szCs w:val="24"/>
        </w:rPr>
      </w:pPr>
      <w:r w:rsidRPr="005B3720">
        <w:rPr>
          <w:rFonts w:ascii="inherit" w:hAnsi="inherit"/>
          <w:sz w:val="24"/>
          <w:szCs w:val="24"/>
        </w:rPr>
        <w:t xml:space="preserve">the costs associated with resulting changes in maintenance and operation. </w:t>
      </w:r>
    </w:p>
    <w:p w14:paraId="6F4A825E" w14:textId="0278FE1B" w:rsidR="00AE476A" w:rsidRPr="005B3720" w:rsidRDefault="00BF5202" w:rsidP="00F74905">
      <w:pPr>
        <w:spacing w:before="360" w:after="207" w:line="264" w:lineRule="auto"/>
        <w:ind w:left="3844" w:right="3839" w:hanging="11"/>
        <w:jc w:val="center"/>
        <w:rPr>
          <w:rFonts w:ascii="inherit" w:hAnsi="inherit"/>
          <w:sz w:val="24"/>
          <w:szCs w:val="24"/>
          <w:lang w:val="it-IT"/>
        </w:rPr>
      </w:pPr>
      <w:r w:rsidRPr="005B3720">
        <w:rPr>
          <w:rFonts w:ascii="inherit" w:hAnsi="inherit"/>
          <w:sz w:val="24"/>
          <w:szCs w:val="24"/>
          <w:lang w:val="it-IT"/>
        </w:rPr>
        <w:t>TITLE VI</w:t>
      </w:r>
    </w:p>
    <w:p w14:paraId="18783D06" w14:textId="01645E0E" w:rsidR="00AE476A" w:rsidRPr="005B3720" w:rsidRDefault="00BF5202">
      <w:pPr>
        <w:spacing w:after="458" w:line="270" w:lineRule="auto"/>
        <w:ind w:left="119" w:right="112"/>
        <w:jc w:val="center"/>
        <w:rPr>
          <w:rFonts w:ascii="inherit" w:hAnsi="inherit"/>
          <w:sz w:val="24"/>
          <w:szCs w:val="24"/>
          <w:lang w:val="it-IT"/>
        </w:rPr>
      </w:pPr>
      <w:r w:rsidRPr="005B3720">
        <w:rPr>
          <w:rFonts w:ascii="inherit" w:hAnsi="inherit"/>
          <w:b/>
          <w:sz w:val="24"/>
          <w:szCs w:val="24"/>
          <w:lang w:val="it-IT"/>
        </w:rPr>
        <w:t>COMPLIANCE</w:t>
      </w:r>
    </w:p>
    <w:p w14:paraId="57C9BFCF" w14:textId="76B8FC11" w:rsidR="00AE476A" w:rsidRPr="005B3720" w:rsidRDefault="00BF5202">
      <w:pPr>
        <w:spacing w:after="230" w:line="265" w:lineRule="auto"/>
        <w:ind w:right="2"/>
        <w:jc w:val="center"/>
        <w:rPr>
          <w:rFonts w:ascii="inherit" w:hAnsi="inherit"/>
          <w:sz w:val="24"/>
          <w:szCs w:val="24"/>
          <w:lang w:val="it-IT"/>
        </w:rPr>
      </w:pPr>
      <w:r w:rsidRPr="005B3720">
        <w:rPr>
          <w:rFonts w:ascii="inherit" w:hAnsi="inherit"/>
          <w:i/>
          <w:sz w:val="24"/>
          <w:szCs w:val="24"/>
          <w:lang w:val="it-IT"/>
        </w:rPr>
        <w:lastRenderedPageBreak/>
        <w:t>CHAPTER 1</w:t>
      </w:r>
    </w:p>
    <w:p w14:paraId="71D03D9D" w14:textId="31AB0E99" w:rsidR="00AE476A" w:rsidRPr="005B3720" w:rsidRDefault="00BF5202">
      <w:pPr>
        <w:spacing w:after="329" w:line="268" w:lineRule="auto"/>
        <w:ind w:right="3"/>
        <w:jc w:val="center"/>
        <w:rPr>
          <w:rFonts w:ascii="inherit" w:hAnsi="inherit"/>
          <w:sz w:val="24"/>
          <w:szCs w:val="24"/>
          <w:lang w:val="it-IT"/>
        </w:rPr>
      </w:pPr>
      <w:r w:rsidRPr="005B3720">
        <w:rPr>
          <w:rFonts w:ascii="inherit" w:hAnsi="inherit"/>
          <w:b/>
          <w:i/>
          <w:sz w:val="24"/>
          <w:szCs w:val="24"/>
          <w:lang w:val="it-IT"/>
        </w:rPr>
        <w:t>Compliance monitoring</w:t>
      </w:r>
    </w:p>
    <w:p w14:paraId="5CD8B2EF" w14:textId="53B3E40C" w:rsidR="00AE476A" w:rsidRPr="005B3720" w:rsidRDefault="00BF5202" w:rsidP="00F74905">
      <w:pPr>
        <w:pStyle w:val="Heading2"/>
      </w:pPr>
      <w:r w:rsidRPr="005B3720">
        <w:t>Article 67</w:t>
      </w:r>
    </w:p>
    <w:p w14:paraId="00556141" w14:textId="4F2F6918" w:rsidR="00AE476A" w:rsidRPr="00F74905" w:rsidRDefault="00BF5202" w:rsidP="00F74905">
      <w:pPr>
        <w:jc w:val="center"/>
        <w:rPr>
          <w:rFonts w:ascii="inherit" w:hAnsi="inherit"/>
          <w:b/>
          <w:bCs/>
          <w:sz w:val="24"/>
          <w:szCs w:val="24"/>
        </w:rPr>
      </w:pPr>
      <w:r w:rsidRPr="00F74905">
        <w:rPr>
          <w:rFonts w:ascii="inherit" w:hAnsi="inherit"/>
          <w:b/>
          <w:bCs/>
          <w:sz w:val="24"/>
          <w:szCs w:val="24"/>
        </w:rPr>
        <w:t>Common provisions for compliance testing</w:t>
      </w:r>
    </w:p>
    <w:p w14:paraId="6680B9B3" w14:textId="2844DCF6" w:rsidR="00AE476A" w:rsidRPr="005B3720" w:rsidRDefault="00BF5202" w:rsidP="00B13FCD">
      <w:pPr>
        <w:numPr>
          <w:ilvl w:val="0"/>
          <w:numId w:val="90"/>
        </w:numPr>
        <w:spacing w:after="382"/>
        <w:rPr>
          <w:rFonts w:ascii="inherit" w:hAnsi="inherit"/>
          <w:sz w:val="24"/>
          <w:szCs w:val="24"/>
        </w:rPr>
      </w:pPr>
      <w:r w:rsidRPr="005B3720">
        <w:rPr>
          <w:rFonts w:ascii="inherit" w:hAnsi="inherit"/>
          <w:sz w:val="24"/>
          <w:szCs w:val="24"/>
        </w:rPr>
        <w:t>Testing of the performance of HVDC systems</w:t>
      </w:r>
      <w:ins w:id="1724" w:author="Author">
        <w:r w:rsidR="005D7BFA">
          <w:rPr>
            <w:rFonts w:ascii="inherit" w:hAnsi="inherit"/>
            <w:sz w:val="24"/>
            <w:szCs w:val="24"/>
          </w:rPr>
          <w:t>,</w:t>
        </w:r>
      </w:ins>
      <w:r w:rsidRPr="005B3720">
        <w:rPr>
          <w:rFonts w:ascii="inherit" w:hAnsi="inherit"/>
          <w:sz w:val="24"/>
          <w:szCs w:val="24"/>
        </w:rPr>
        <w:t xml:space="preserve"> </w:t>
      </w:r>
      <w:del w:id="1725" w:author="Author">
        <w:r w:rsidRPr="005B3720" w:rsidDel="005D7BFA">
          <w:rPr>
            <w:rFonts w:ascii="inherit" w:hAnsi="inherit"/>
            <w:sz w:val="24"/>
            <w:szCs w:val="24"/>
          </w:rPr>
          <w:delText>and DC-</w:delText>
        </w:r>
      </w:del>
      <w:ins w:id="1726" w:author="Author">
        <w:r w:rsidR="005D7BFA">
          <w:rPr>
            <w:rFonts w:ascii="inherit" w:hAnsi="inherit"/>
            <w:sz w:val="24"/>
            <w:szCs w:val="24"/>
          </w:rPr>
          <w:t xml:space="preserve">asynchronously </w:t>
        </w:r>
      </w:ins>
      <w:r w:rsidRPr="005B3720">
        <w:rPr>
          <w:rFonts w:ascii="inherit" w:hAnsi="inherit"/>
          <w:sz w:val="24"/>
          <w:szCs w:val="24"/>
        </w:rPr>
        <w:t>connected power park modules</w:t>
      </w:r>
      <w:ins w:id="1727" w:author="Autho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ies, asynchronously connected power-to-gas demand units and</w:t>
        </w:r>
        <w:r w:rsidR="005D7BFA" w:rsidRPr="008211B1">
          <w:rPr>
            <w:rFonts w:ascii="inherit" w:hAnsi="inherit"/>
            <w:sz w:val="24"/>
            <w:szCs w:val="24"/>
          </w:rPr>
          <w:t xml:space="preserve"> asynchronously connected electricity storage module</w:t>
        </w:r>
        <w:r w:rsidR="005D7BFA">
          <w:rPr>
            <w:rFonts w:ascii="inherit" w:hAnsi="inherit"/>
            <w:sz w:val="24"/>
            <w:szCs w:val="24"/>
          </w:rPr>
          <w:t>s</w:t>
        </w:r>
      </w:ins>
      <w:r w:rsidRPr="005B3720">
        <w:rPr>
          <w:rFonts w:ascii="inherit" w:hAnsi="inherit"/>
          <w:sz w:val="24"/>
          <w:szCs w:val="24"/>
        </w:rPr>
        <w:t xml:space="preserve"> shall aim at demonstrating that the requirements of this Regulation have been complied with.</w:t>
      </w:r>
    </w:p>
    <w:p w14:paraId="736105FB" w14:textId="686970B8" w:rsidR="00AE476A" w:rsidRPr="005B3720" w:rsidRDefault="00BF5202" w:rsidP="00B13FCD">
      <w:pPr>
        <w:numPr>
          <w:ilvl w:val="0"/>
          <w:numId w:val="90"/>
        </w:numPr>
        <w:rPr>
          <w:rFonts w:ascii="inherit" w:hAnsi="inherit"/>
          <w:sz w:val="24"/>
          <w:szCs w:val="24"/>
        </w:rPr>
      </w:pPr>
      <w:r w:rsidRPr="005B3720">
        <w:rPr>
          <w:rFonts w:ascii="inherit" w:hAnsi="inherit"/>
          <w:sz w:val="24"/>
          <w:szCs w:val="24"/>
        </w:rPr>
        <w:t>Notwithstanding the minimum requirements for compliance testing set out in this Regulation, the relevant system operator is entitled to:</w:t>
      </w:r>
    </w:p>
    <w:p w14:paraId="6C2F635E" w14:textId="3472FF0A" w:rsidR="00AE476A" w:rsidRPr="005B3720" w:rsidRDefault="005D7BFA" w:rsidP="00B13FCD">
      <w:pPr>
        <w:numPr>
          <w:ilvl w:val="0"/>
          <w:numId w:val="91"/>
        </w:numPr>
        <w:ind w:hanging="295"/>
        <w:rPr>
          <w:rFonts w:ascii="inherit" w:hAnsi="inherit"/>
          <w:sz w:val="24"/>
          <w:szCs w:val="24"/>
        </w:rPr>
      </w:pPr>
      <w:r w:rsidRPr="005B3720">
        <w:rPr>
          <w:rFonts w:ascii="inherit" w:hAnsi="inherit"/>
          <w:sz w:val="24"/>
          <w:szCs w:val="24"/>
        </w:rPr>
        <w:t>A</w:t>
      </w:r>
      <w:r w:rsidR="00BF5202" w:rsidRPr="005B3720">
        <w:rPr>
          <w:rFonts w:ascii="inherit" w:hAnsi="inherit"/>
          <w:sz w:val="24"/>
          <w:szCs w:val="24"/>
        </w:rPr>
        <w:t>llow the HVDC system owner</w:t>
      </w:r>
      <w:ins w:id="1728" w:author="Author">
        <w:r>
          <w:rPr>
            <w:rFonts w:ascii="inherit" w:hAnsi="inherit"/>
            <w:sz w:val="24"/>
            <w:szCs w:val="24"/>
          </w:rPr>
          <w:t>,</w:t>
        </w:r>
      </w:ins>
      <w:r w:rsidR="00BF5202" w:rsidRPr="005B3720">
        <w:rPr>
          <w:rFonts w:ascii="inherit" w:hAnsi="inherit"/>
          <w:sz w:val="24"/>
          <w:szCs w:val="24"/>
        </w:rPr>
        <w:t xml:space="preserve"> </w:t>
      </w:r>
      <w:del w:id="1729" w:author="Author">
        <w:r w:rsidR="00BF5202" w:rsidRPr="005B3720" w:rsidDel="005D7BFA">
          <w:rPr>
            <w:rFonts w:ascii="inherit" w:hAnsi="inherit"/>
            <w:sz w:val="24"/>
            <w:szCs w:val="24"/>
          </w:rPr>
          <w:delText>or DC-</w:delText>
        </w:r>
      </w:del>
      <w:ins w:id="1730" w:author="Author">
        <w:r>
          <w:rPr>
            <w:rFonts w:ascii="inherit" w:hAnsi="inherit"/>
            <w:sz w:val="24"/>
            <w:szCs w:val="24"/>
          </w:rPr>
          <w:t xml:space="preserve">asynchronously </w:t>
        </w:r>
      </w:ins>
      <w:r w:rsidR="00BF5202" w:rsidRPr="005B3720">
        <w:rPr>
          <w:rFonts w:ascii="inherit" w:hAnsi="inherit"/>
          <w:sz w:val="24"/>
          <w:szCs w:val="24"/>
        </w:rPr>
        <w:t>connected power park module owner</w:t>
      </w:r>
      <w:ins w:id="1731" w:author="Author">
        <w:r>
          <w:rPr>
            <w:rFonts w:ascii="inherit" w:hAnsi="inherit"/>
            <w:sz w:val="24"/>
            <w:szCs w:val="24"/>
          </w:rPr>
          <w:t xml:space="preserve">, </w:t>
        </w:r>
        <w:r w:rsidRPr="008211B1">
          <w:rPr>
            <w:rFonts w:ascii="inherit" w:hAnsi="inherit"/>
            <w:sz w:val="24"/>
            <w:szCs w:val="24"/>
          </w:rPr>
          <w:t>asynchronously connected demand facilit</w:t>
        </w:r>
        <w:r>
          <w:rPr>
            <w:rFonts w:ascii="inherit" w:hAnsi="inherit"/>
            <w:sz w:val="24"/>
            <w:szCs w:val="24"/>
          </w:rPr>
          <w:t>y owner, asynchronously connected power-to-gas demand unit owner or</w:t>
        </w:r>
        <w:r w:rsidRPr="008211B1">
          <w:rPr>
            <w:rFonts w:ascii="inherit" w:hAnsi="inherit"/>
            <w:sz w:val="24"/>
            <w:szCs w:val="24"/>
          </w:rPr>
          <w:t xml:space="preserve"> asynchronously connected electricity storage module</w:t>
        </w:r>
        <w:r>
          <w:rPr>
            <w:rFonts w:ascii="inherit" w:hAnsi="inherit"/>
            <w:sz w:val="24"/>
            <w:szCs w:val="24"/>
          </w:rPr>
          <w:t xml:space="preserve"> owner</w:t>
        </w:r>
      </w:ins>
      <w:r w:rsidR="00BF5202" w:rsidRPr="005B3720">
        <w:rPr>
          <w:rFonts w:ascii="inherit" w:hAnsi="inherit"/>
          <w:sz w:val="24"/>
          <w:szCs w:val="24"/>
        </w:rPr>
        <w:t xml:space="preserve"> to carry out an alternative set of tests, provided that those tests are efficient and suffice to demonstrate that a HVDC system</w:t>
      </w:r>
      <w:ins w:id="1732" w:author="Author">
        <w:r>
          <w:rPr>
            <w:rFonts w:ascii="inherit" w:hAnsi="inherit"/>
            <w:sz w:val="24"/>
            <w:szCs w:val="24"/>
          </w:rPr>
          <w:t>,</w:t>
        </w:r>
      </w:ins>
      <w:r w:rsidR="00BF5202" w:rsidRPr="005B3720">
        <w:rPr>
          <w:rFonts w:ascii="inherit" w:hAnsi="inherit"/>
          <w:sz w:val="24"/>
          <w:szCs w:val="24"/>
        </w:rPr>
        <w:t xml:space="preserve"> </w:t>
      </w:r>
      <w:del w:id="1733" w:author="Author">
        <w:r w:rsidR="00BF5202" w:rsidRPr="005B3720" w:rsidDel="005D7BFA">
          <w:rPr>
            <w:rFonts w:ascii="inherit" w:hAnsi="inherit"/>
            <w:sz w:val="24"/>
            <w:szCs w:val="24"/>
          </w:rPr>
          <w:delText>or DC-</w:delText>
        </w:r>
      </w:del>
      <w:ins w:id="1734" w:author="Author">
        <w:r>
          <w:rPr>
            <w:rFonts w:ascii="inherit" w:hAnsi="inherit"/>
            <w:sz w:val="24"/>
            <w:szCs w:val="24"/>
          </w:rPr>
          <w:t xml:space="preserve">asynchronously </w:t>
        </w:r>
      </w:ins>
      <w:r w:rsidR="00BF5202" w:rsidRPr="005B3720">
        <w:rPr>
          <w:rFonts w:ascii="inherit" w:hAnsi="inherit"/>
          <w:sz w:val="24"/>
          <w:szCs w:val="24"/>
        </w:rPr>
        <w:t>connected power park module</w:t>
      </w:r>
      <w:ins w:id="1735" w:author="Author">
        <w:r>
          <w:rPr>
            <w:rFonts w:ascii="inherit" w:hAnsi="inherit"/>
            <w:sz w:val="24"/>
            <w:szCs w:val="24"/>
          </w:rPr>
          <w:t xml:space="preserve">, </w:t>
        </w:r>
        <w:r w:rsidRPr="008211B1">
          <w:rPr>
            <w:rFonts w:ascii="inherit" w:hAnsi="inherit"/>
            <w:sz w:val="24"/>
            <w:szCs w:val="24"/>
          </w:rPr>
          <w:t>asynchronously connected demand facilit</w:t>
        </w:r>
        <w:r>
          <w:rPr>
            <w:rFonts w:ascii="inherit" w:hAnsi="inherit"/>
            <w:sz w:val="24"/>
            <w:szCs w:val="24"/>
          </w:rPr>
          <w:t>y, asynchronously connected power-to-gas demand unit or</w:t>
        </w:r>
        <w:r w:rsidRPr="008211B1">
          <w:rPr>
            <w:rFonts w:ascii="inherit" w:hAnsi="inherit"/>
            <w:sz w:val="24"/>
            <w:szCs w:val="24"/>
          </w:rPr>
          <w:t xml:space="preserve"> asynchronously connected electricity storage module</w:t>
        </w:r>
      </w:ins>
      <w:r w:rsidR="00BF5202" w:rsidRPr="005B3720">
        <w:rPr>
          <w:rFonts w:ascii="inherit" w:hAnsi="inherit"/>
          <w:sz w:val="24"/>
          <w:szCs w:val="24"/>
        </w:rPr>
        <w:t xml:space="preserve"> complies with the requirements of this Regulation; and </w:t>
      </w:r>
    </w:p>
    <w:p w14:paraId="710410A5" w14:textId="4AC73234" w:rsidR="00AE476A" w:rsidRPr="005B3720" w:rsidRDefault="00BF5202" w:rsidP="00B13FCD">
      <w:pPr>
        <w:numPr>
          <w:ilvl w:val="0"/>
          <w:numId w:val="91"/>
        </w:numPr>
        <w:spacing w:after="256"/>
        <w:ind w:hanging="295"/>
        <w:rPr>
          <w:rFonts w:ascii="inherit" w:hAnsi="inherit"/>
          <w:sz w:val="24"/>
          <w:szCs w:val="24"/>
        </w:rPr>
      </w:pPr>
      <w:r w:rsidRPr="005B3720">
        <w:rPr>
          <w:rFonts w:ascii="inherit" w:hAnsi="inherit"/>
          <w:sz w:val="24"/>
          <w:szCs w:val="24"/>
        </w:rPr>
        <w:t>require the HVDC system owner</w:t>
      </w:r>
      <w:ins w:id="1736" w:author="Author">
        <w:r w:rsidR="005D7BFA">
          <w:rPr>
            <w:rFonts w:ascii="inherit" w:hAnsi="inherit"/>
            <w:sz w:val="24"/>
            <w:szCs w:val="24"/>
          </w:rPr>
          <w:t>,</w:t>
        </w:r>
      </w:ins>
      <w:r w:rsidRPr="005B3720">
        <w:rPr>
          <w:rFonts w:ascii="inherit" w:hAnsi="inherit"/>
          <w:sz w:val="24"/>
          <w:szCs w:val="24"/>
        </w:rPr>
        <w:t xml:space="preserve"> </w:t>
      </w:r>
      <w:del w:id="1737" w:author="Author">
        <w:r w:rsidRPr="005B3720" w:rsidDel="005D7BFA">
          <w:rPr>
            <w:rFonts w:ascii="inherit" w:hAnsi="inherit"/>
            <w:sz w:val="24"/>
            <w:szCs w:val="24"/>
          </w:rPr>
          <w:delText>or DC-</w:delText>
        </w:r>
      </w:del>
      <w:ins w:id="1738" w:author="Author">
        <w:r w:rsidR="005D7BFA">
          <w:rPr>
            <w:rFonts w:ascii="inherit" w:hAnsi="inherit"/>
            <w:sz w:val="24"/>
            <w:szCs w:val="24"/>
          </w:rPr>
          <w:t xml:space="preserve">asynchronously </w:t>
        </w:r>
      </w:ins>
      <w:r w:rsidRPr="005B3720">
        <w:rPr>
          <w:rFonts w:ascii="inherit" w:hAnsi="inherit"/>
          <w:sz w:val="24"/>
          <w:szCs w:val="24"/>
        </w:rPr>
        <w:t>connected power park module owner</w:t>
      </w:r>
      <w:ins w:id="1739" w:author="Autho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w:t>
        </w:r>
      </w:ins>
      <w:r w:rsidRPr="005B3720">
        <w:rPr>
          <w:rFonts w:ascii="inherit" w:hAnsi="inherit"/>
          <w:sz w:val="24"/>
          <w:szCs w:val="24"/>
        </w:rPr>
        <w:t xml:space="preserve"> to carry out additional or alternative sets of tests in those cases where the information supplied to the relevant system operator in relation to compliance testing under the provisions of Chapter 2 of Title VI, is not sufficient to demonstrate compliance with the requirements of this Regulation. </w:t>
      </w:r>
    </w:p>
    <w:p w14:paraId="43FF81C0" w14:textId="06046505" w:rsidR="00AE476A" w:rsidRPr="005B3720" w:rsidRDefault="00BF5202" w:rsidP="00B13FCD">
      <w:pPr>
        <w:numPr>
          <w:ilvl w:val="0"/>
          <w:numId w:val="92"/>
        </w:numPr>
        <w:spacing w:after="382"/>
        <w:rPr>
          <w:rFonts w:ascii="inherit" w:hAnsi="inherit"/>
          <w:sz w:val="24"/>
          <w:szCs w:val="24"/>
        </w:rPr>
      </w:pPr>
      <w:r w:rsidRPr="005B3720">
        <w:rPr>
          <w:rFonts w:ascii="inherit" w:hAnsi="inherit"/>
          <w:sz w:val="24"/>
          <w:szCs w:val="24"/>
        </w:rPr>
        <w:t>The HVDC system owner</w:t>
      </w:r>
      <w:ins w:id="1740" w:author="Author">
        <w:r w:rsidR="005D7BFA">
          <w:rPr>
            <w:rFonts w:ascii="inherit" w:hAnsi="inherit"/>
            <w:sz w:val="24"/>
            <w:szCs w:val="24"/>
          </w:rPr>
          <w:t>,</w:t>
        </w:r>
      </w:ins>
      <w:r w:rsidRPr="005B3720">
        <w:rPr>
          <w:rFonts w:ascii="inherit" w:hAnsi="inherit"/>
          <w:sz w:val="24"/>
          <w:szCs w:val="24"/>
        </w:rPr>
        <w:t xml:space="preserve"> </w:t>
      </w:r>
      <w:del w:id="1741" w:author="Author">
        <w:r w:rsidRPr="005B3720" w:rsidDel="005D7BFA">
          <w:rPr>
            <w:rFonts w:ascii="inherit" w:hAnsi="inherit"/>
            <w:sz w:val="24"/>
            <w:szCs w:val="24"/>
          </w:rPr>
          <w:delText>or DC-</w:delText>
        </w:r>
      </w:del>
      <w:ins w:id="1742" w:author="Author">
        <w:r w:rsidR="005D7BFA">
          <w:rPr>
            <w:rFonts w:ascii="inherit" w:hAnsi="inherit"/>
            <w:sz w:val="24"/>
            <w:szCs w:val="24"/>
          </w:rPr>
          <w:t xml:space="preserve">asynchronously </w:t>
        </w:r>
      </w:ins>
      <w:r w:rsidRPr="005B3720">
        <w:rPr>
          <w:rFonts w:ascii="inherit" w:hAnsi="inherit"/>
          <w:sz w:val="24"/>
          <w:szCs w:val="24"/>
        </w:rPr>
        <w:t>connected power park module owner</w:t>
      </w:r>
      <w:ins w:id="1743" w:author="Autho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w:t>
        </w:r>
      </w:ins>
      <w:r w:rsidRPr="005B3720">
        <w:rPr>
          <w:rFonts w:ascii="inherit" w:hAnsi="inherit"/>
          <w:sz w:val="24"/>
          <w:szCs w:val="24"/>
        </w:rPr>
        <w:t xml:space="preserve"> is responsible for carrying out the tests in accordance with the conditions laid down in Chapter 2 of Title VI. The relevant system operator shall cooperate and not unduly delay the performance of the tests. </w:t>
      </w:r>
    </w:p>
    <w:p w14:paraId="3C218DAC" w14:textId="1CA46F1F" w:rsidR="00AE476A" w:rsidRPr="005B3720" w:rsidRDefault="00BF5202" w:rsidP="00B13FCD">
      <w:pPr>
        <w:numPr>
          <w:ilvl w:val="0"/>
          <w:numId w:val="92"/>
        </w:numPr>
        <w:spacing w:after="747"/>
        <w:rPr>
          <w:rFonts w:ascii="inherit" w:hAnsi="inherit"/>
          <w:sz w:val="24"/>
          <w:szCs w:val="24"/>
        </w:rPr>
      </w:pPr>
      <w:r w:rsidRPr="005B3720">
        <w:rPr>
          <w:rFonts w:ascii="inherit" w:hAnsi="inherit"/>
          <w:sz w:val="24"/>
          <w:szCs w:val="24"/>
        </w:rPr>
        <w:t>The relevant system operator may participate in the compliance testing either on site or remotely from the system operator's control centre. For that purpose, the HVDC system owner</w:t>
      </w:r>
      <w:ins w:id="1744" w:author="Author">
        <w:r w:rsidR="005D7BFA">
          <w:rPr>
            <w:rFonts w:ascii="inherit" w:hAnsi="inherit"/>
            <w:sz w:val="24"/>
            <w:szCs w:val="24"/>
          </w:rPr>
          <w:t>,</w:t>
        </w:r>
      </w:ins>
      <w:r w:rsidRPr="005B3720">
        <w:rPr>
          <w:rFonts w:ascii="inherit" w:hAnsi="inherit"/>
          <w:sz w:val="24"/>
          <w:szCs w:val="24"/>
        </w:rPr>
        <w:t xml:space="preserve"> </w:t>
      </w:r>
      <w:del w:id="1745" w:author="Author">
        <w:r w:rsidRPr="005B3720" w:rsidDel="005D7BFA">
          <w:rPr>
            <w:rFonts w:ascii="inherit" w:hAnsi="inherit"/>
            <w:sz w:val="24"/>
            <w:szCs w:val="24"/>
          </w:rPr>
          <w:delText>or DC-</w:delText>
        </w:r>
      </w:del>
      <w:ins w:id="1746" w:author="Author">
        <w:r w:rsidR="005D7BFA">
          <w:rPr>
            <w:rFonts w:ascii="inherit" w:hAnsi="inherit"/>
            <w:sz w:val="24"/>
            <w:szCs w:val="24"/>
          </w:rPr>
          <w:t xml:space="preserve">asynchronously </w:t>
        </w:r>
      </w:ins>
      <w:r w:rsidRPr="005B3720">
        <w:rPr>
          <w:rFonts w:ascii="inherit" w:hAnsi="inherit"/>
          <w:sz w:val="24"/>
          <w:szCs w:val="24"/>
        </w:rPr>
        <w:t>connected power park module owner</w:t>
      </w:r>
      <w:ins w:id="1747" w:author="Autho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w:t>
        </w:r>
      </w:ins>
      <w:r w:rsidRPr="005B3720">
        <w:rPr>
          <w:rFonts w:ascii="inherit" w:hAnsi="inherit"/>
          <w:sz w:val="24"/>
          <w:szCs w:val="24"/>
        </w:rPr>
        <w:t xml:space="preserve"> shall provide the monitoring equipment necessary to record all relevant test signals and measurements as well as ensure that the necessary representatives of the HVDC system owner</w:t>
      </w:r>
      <w:ins w:id="1748" w:author="Author">
        <w:r w:rsidR="005D7BFA">
          <w:rPr>
            <w:rFonts w:ascii="inherit" w:hAnsi="inherit"/>
            <w:sz w:val="24"/>
            <w:szCs w:val="24"/>
          </w:rPr>
          <w:t>,</w:t>
        </w:r>
      </w:ins>
      <w:r w:rsidRPr="005B3720">
        <w:rPr>
          <w:rFonts w:ascii="inherit" w:hAnsi="inherit"/>
          <w:sz w:val="24"/>
          <w:szCs w:val="24"/>
        </w:rPr>
        <w:t xml:space="preserve"> </w:t>
      </w:r>
      <w:del w:id="1749" w:author="Author">
        <w:r w:rsidRPr="005B3720" w:rsidDel="005D7BFA">
          <w:rPr>
            <w:rFonts w:ascii="inherit" w:hAnsi="inherit"/>
            <w:sz w:val="24"/>
            <w:szCs w:val="24"/>
          </w:rPr>
          <w:delText>or DC-</w:delText>
        </w:r>
      </w:del>
      <w:ins w:id="1750" w:author="Author">
        <w:r w:rsidR="005D7BFA">
          <w:rPr>
            <w:rFonts w:ascii="inherit" w:hAnsi="inherit"/>
            <w:sz w:val="24"/>
            <w:szCs w:val="24"/>
          </w:rPr>
          <w:t xml:space="preserve">asynchronously </w:t>
        </w:r>
      </w:ins>
      <w:r w:rsidRPr="005B3720">
        <w:rPr>
          <w:rFonts w:ascii="inherit" w:hAnsi="inherit"/>
          <w:sz w:val="24"/>
          <w:szCs w:val="24"/>
        </w:rPr>
        <w:t>connected power park module owner</w:t>
      </w:r>
      <w:ins w:id="1751" w:author="Autho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 are</w:t>
        </w:r>
      </w:ins>
      <w:r w:rsidRPr="005B3720">
        <w:rPr>
          <w:rFonts w:ascii="inherit" w:hAnsi="inherit"/>
          <w:sz w:val="24"/>
          <w:szCs w:val="24"/>
        </w:rPr>
        <w:t xml:space="preserve"> available on site for the entire testing period. Signals specified by the relevant system operator shall be </w:t>
      </w:r>
      <w:r w:rsidRPr="005B3720">
        <w:rPr>
          <w:rFonts w:ascii="inherit" w:hAnsi="inherit"/>
          <w:sz w:val="24"/>
          <w:szCs w:val="24"/>
        </w:rPr>
        <w:lastRenderedPageBreak/>
        <w:t xml:space="preserve">provided if, for selected tests, the system operator wishes to use its own equipment to record performance. The relevant system operator has sole discretion to decide about its participation. </w:t>
      </w:r>
    </w:p>
    <w:p w14:paraId="6E44E10A" w14:textId="374076FA" w:rsidR="00AE476A" w:rsidRPr="005B3720" w:rsidRDefault="00BF5202" w:rsidP="00F74905">
      <w:pPr>
        <w:pStyle w:val="Heading2"/>
        <w:rPr>
          <w:lang w:val="fr-FR"/>
        </w:rPr>
      </w:pPr>
      <w:r w:rsidRPr="005B3720">
        <w:rPr>
          <w:lang w:val="fr-FR"/>
        </w:rPr>
        <w:t>Article 68</w:t>
      </w:r>
    </w:p>
    <w:p w14:paraId="637A2980" w14:textId="3532A389" w:rsidR="00AE476A" w:rsidRPr="00F74905" w:rsidRDefault="00BF5202" w:rsidP="00F74905">
      <w:pPr>
        <w:jc w:val="center"/>
        <w:rPr>
          <w:rFonts w:ascii="inherit" w:hAnsi="inherit"/>
          <w:b/>
          <w:bCs/>
          <w:sz w:val="24"/>
          <w:szCs w:val="24"/>
          <w:lang w:val="fr-FR"/>
        </w:rPr>
      </w:pPr>
      <w:r w:rsidRPr="00F74905">
        <w:rPr>
          <w:rFonts w:ascii="inherit" w:hAnsi="inherit"/>
          <w:b/>
          <w:bCs/>
          <w:sz w:val="24"/>
          <w:szCs w:val="24"/>
          <w:lang w:val="fr-FR"/>
        </w:rPr>
        <w:t>Common provisions on compliance simulation</w:t>
      </w:r>
    </w:p>
    <w:p w14:paraId="609710DA" w14:textId="31F417A8" w:rsidR="00AE476A" w:rsidRPr="005B3720" w:rsidRDefault="00BF5202" w:rsidP="00B13FCD">
      <w:pPr>
        <w:numPr>
          <w:ilvl w:val="0"/>
          <w:numId w:val="93"/>
        </w:numPr>
        <w:spacing w:after="382"/>
        <w:rPr>
          <w:rFonts w:ascii="inherit" w:hAnsi="inherit"/>
          <w:sz w:val="24"/>
          <w:szCs w:val="24"/>
        </w:rPr>
      </w:pPr>
      <w:r w:rsidRPr="005B3720">
        <w:rPr>
          <w:rFonts w:ascii="inherit" w:hAnsi="inherit"/>
          <w:sz w:val="24"/>
          <w:szCs w:val="24"/>
        </w:rPr>
        <w:t>Simulation of the performance of HVDC systems</w:t>
      </w:r>
      <w:ins w:id="1752" w:author="Author">
        <w:r w:rsidR="00036D1D">
          <w:rPr>
            <w:rFonts w:ascii="inherit" w:hAnsi="inherit"/>
            <w:sz w:val="24"/>
            <w:szCs w:val="24"/>
          </w:rPr>
          <w:t>,</w:t>
        </w:r>
      </w:ins>
      <w:r w:rsidRPr="005B3720">
        <w:rPr>
          <w:rFonts w:ascii="inherit" w:hAnsi="inherit"/>
          <w:sz w:val="24"/>
          <w:szCs w:val="24"/>
        </w:rPr>
        <w:t xml:space="preserve"> </w:t>
      </w:r>
      <w:del w:id="1753" w:author="Author">
        <w:r w:rsidRPr="005B3720" w:rsidDel="00036D1D">
          <w:rPr>
            <w:rFonts w:ascii="inherit" w:hAnsi="inherit"/>
            <w:sz w:val="24"/>
            <w:szCs w:val="24"/>
          </w:rPr>
          <w:delText>and DC-</w:delText>
        </w:r>
      </w:del>
      <w:ins w:id="1754" w:author="Author">
        <w:r w:rsidR="00036D1D">
          <w:rPr>
            <w:rFonts w:ascii="inherit" w:hAnsi="inherit"/>
            <w:sz w:val="24"/>
            <w:szCs w:val="24"/>
          </w:rPr>
          <w:t xml:space="preserve">asynchronously </w:t>
        </w:r>
      </w:ins>
      <w:r w:rsidRPr="005B3720">
        <w:rPr>
          <w:rFonts w:ascii="inherit" w:hAnsi="inherit"/>
          <w:sz w:val="24"/>
          <w:szCs w:val="24"/>
        </w:rPr>
        <w:t>connected power park modules</w:t>
      </w:r>
      <w:ins w:id="1755" w:author="Author">
        <w:r w:rsidR="00036D1D">
          <w:rPr>
            <w:rFonts w:ascii="inherit" w:hAnsi="inherit"/>
            <w:sz w:val="24"/>
            <w:szCs w:val="24"/>
          </w:rPr>
          <w:t xml:space="preserve">, </w:t>
        </w:r>
        <w:r w:rsidR="00036D1D" w:rsidRPr="008211B1">
          <w:rPr>
            <w:rFonts w:ascii="inherit" w:hAnsi="inherit"/>
            <w:sz w:val="24"/>
            <w:szCs w:val="24"/>
          </w:rPr>
          <w:t>asynchronously connected demand facilit</w:t>
        </w:r>
        <w:r w:rsidR="00036D1D">
          <w:rPr>
            <w:rFonts w:ascii="inherit" w:hAnsi="inherit"/>
            <w:sz w:val="24"/>
            <w:szCs w:val="24"/>
          </w:rPr>
          <w:t>ies, asynchronously connected power-to-gas demand units and</w:t>
        </w:r>
        <w:r w:rsidR="00036D1D" w:rsidRPr="008211B1">
          <w:rPr>
            <w:rFonts w:ascii="inherit" w:hAnsi="inherit"/>
            <w:sz w:val="24"/>
            <w:szCs w:val="24"/>
          </w:rPr>
          <w:t xml:space="preserve"> asynchronously connected electricity storage module</w:t>
        </w:r>
        <w:r w:rsidR="00036D1D">
          <w:rPr>
            <w:rFonts w:ascii="inherit" w:hAnsi="inherit"/>
            <w:sz w:val="24"/>
            <w:szCs w:val="24"/>
          </w:rPr>
          <w:t>s</w:t>
        </w:r>
      </w:ins>
      <w:r w:rsidRPr="005B3720">
        <w:rPr>
          <w:rFonts w:ascii="inherit" w:hAnsi="inherit"/>
          <w:sz w:val="24"/>
          <w:szCs w:val="24"/>
        </w:rPr>
        <w:t xml:space="preserve"> shall aim at demonstrating that the requirements of this Regulation have been fulfilled. </w:t>
      </w:r>
    </w:p>
    <w:p w14:paraId="1E6E76FB" w14:textId="77777777" w:rsidR="00AE476A" w:rsidRPr="005B3720" w:rsidRDefault="00BF5202" w:rsidP="00B13FCD">
      <w:pPr>
        <w:numPr>
          <w:ilvl w:val="0"/>
          <w:numId w:val="93"/>
        </w:numPr>
        <w:rPr>
          <w:rFonts w:ascii="inherit" w:hAnsi="inherit"/>
          <w:sz w:val="24"/>
          <w:szCs w:val="24"/>
        </w:rPr>
      </w:pPr>
      <w:r w:rsidRPr="005B3720">
        <w:rPr>
          <w:rFonts w:ascii="inherit" w:hAnsi="inherit"/>
          <w:sz w:val="24"/>
          <w:szCs w:val="24"/>
        </w:rPr>
        <w:t xml:space="preserve">Notwithstanding the minimum requirements set out in this Regulation for compliance simulation, the relevant system operator may: </w:t>
      </w:r>
    </w:p>
    <w:p w14:paraId="0ED7315C" w14:textId="3C1B6056" w:rsidR="00AE476A" w:rsidRPr="005B3720" w:rsidRDefault="00BF5202" w:rsidP="00B13FCD">
      <w:pPr>
        <w:numPr>
          <w:ilvl w:val="0"/>
          <w:numId w:val="94"/>
        </w:numPr>
        <w:ind w:hanging="295"/>
        <w:rPr>
          <w:rFonts w:ascii="inherit" w:hAnsi="inherit"/>
          <w:sz w:val="24"/>
          <w:szCs w:val="24"/>
        </w:rPr>
      </w:pPr>
      <w:r w:rsidRPr="005B3720">
        <w:rPr>
          <w:rFonts w:ascii="inherit" w:hAnsi="inherit"/>
          <w:sz w:val="24"/>
          <w:szCs w:val="24"/>
        </w:rPr>
        <w:t>allow the HVDC system owner</w:t>
      </w:r>
      <w:ins w:id="1756" w:author="Author">
        <w:r w:rsidR="00036D1D">
          <w:rPr>
            <w:rFonts w:ascii="inherit" w:hAnsi="inherit"/>
            <w:sz w:val="24"/>
            <w:szCs w:val="24"/>
          </w:rPr>
          <w:t>,</w:t>
        </w:r>
      </w:ins>
      <w:r w:rsidRPr="005B3720">
        <w:rPr>
          <w:rFonts w:ascii="inherit" w:hAnsi="inherit"/>
          <w:sz w:val="24"/>
          <w:szCs w:val="24"/>
        </w:rPr>
        <w:t xml:space="preserve"> </w:t>
      </w:r>
      <w:del w:id="1757" w:author="Author">
        <w:r w:rsidRPr="005B3720" w:rsidDel="00036D1D">
          <w:rPr>
            <w:rFonts w:ascii="inherit" w:hAnsi="inherit"/>
            <w:sz w:val="24"/>
            <w:szCs w:val="24"/>
          </w:rPr>
          <w:delText>or DC-</w:delText>
        </w:r>
      </w:del>
      <w:ins w:id="1758" w:author="Author">
        <w:r w:rsidR="00036D1D">
          <w:rPr>
            <w:rFonts w:ascii="inherit" w:hAnsi="inherit"/>
            <w:sz w:val="24"/>
            <w:szCs w:val="24"/>
          </w:rPr>
          <w:t xml:space="preserve">asynchronously </w:t>
        </w:r>
      </w:ins>
      <w:r w:rsidRPr="005B3720">
        <w:rPr>
          <w:rFonts w:ascii="inherit" w:hAnsi="inherit"/>
          <w:sz w:val="24"/>
          <w:szCs w:val="24"/>
        </w:rPr>
        <w:t>connected power park module owner</w:t>
      </w:r>
      <w:ins w:id="1759" w:author="Author">
        <w:r w:rsidR="00036D1D">
          <w:rPr>
            <w:rFonts w:ascii="inherit" w:hAnsi="inherit"/>
            <w:sz w:val="24"/>
            <w:szCs w:val="24"/>
          </w:rPr>
          <w:t xml:space="preserve">, </w:t>
        </w:r>
        <w:r w:rsidR="00036D1D" w:rsidRPr="008211B1">
          <w:rPr>
            <w:rFonts w:ascii="inherit" w:hAnsi="inherit"/>
            <w:sz w:val="24"/>
            <w:szCs w:val="24"/>
          </w:rPr>
          <w:t>asynchronously connected demand facilit</w:t>
        </w:r>
        <w:r w:rsidR="00036D1D">
          <w:rPr>
            <w:rFonts w:ascii="inherit" w:hAnsi="inherit"/>
            <w:sz w:val="24"/>
            <w:szCs w:val="24"/>
          </w:rPr>
          <w:t>y owner, asynchronously connected power-to-gas demand unit owner or</w:t>
        </w:r>
        <w:r w:rsidR="00036D1D" w:rsidRPr="008211B1">
          <w:rPr>
            <w:rFonts w:ascii="inherit" w:hAnsi="inherit"/>
            <w:sz w:val="24"/>
            <w:szCs w:val="24"/>
          </w:rPr>
          <w:t xml:space="preserve"> asynchronously connected electricity storage module</w:t>
        </w:r>
        <w:r w:rsidR="00036D1D">
          <w:rPr>
            <w:rFonts w:ascii="inherit" w:hAnsi="inherit"/>
            <w:sz w:val="24"/>
            <w:szCs w:val="24"/>
          </w:rPr>
          <w:t xml:space="preserve"> owner</w:t>
        </w:r>
      </w:ins>
      <w:r w:rsidRPr="005B3720">
        <w:rPr>
          <w:rFonts w:ascii="inherit" w:hAnsi="inherit"/>
          <w:sz w:val="24"/>
          <w:szCs w:val="24"/>
        </w:rPr>
        <w:t xml:space="preserve"> to carry out an alternative set of simulations, provided that those simulations are efficient and suffice to demonstrate that a HVDC system</w:t>
      </w:r>
      <w:ins w:id="1760" w:author="Author">
        <w:r w:rsidR="00036D1D">
          <w:rPr>
            <w:rFonts w:ascii="inherit" w:hAnsi="inherit"/>
            <w:sz w:val="24"/>
            <w:szCs w:val="24"/>
          </w:rPr>
          <w:t>,</w:t>
        </w:r>
      </w:ins>
      <w:r w:rsidRPr="005B3720">
        <w:rPr>
          <w:rFonts w:ascii="inherit" w:hAnsi="inherit"/>
          <w:sz w:val="24"/>
          <w:szCs w:val="24"/>
        </w:rPr>
        <w:t xml:space="preserve"> </w:t>
      </w:r>
      <w:del w:id="1761" w:author="Author">
        <w:r w:rsidRPr="005B3720" w:rsidDel="00036D1D">
          <w:rPr>
            <w:rFonts w:ascii="inherit" w:hAnsi="inherit"/>
            <w:sz w:val="24"/>
            <w:szCs w:val="24"/>
          </w:rPr>
          <w:delText>or DC-</w:delText>
        </w:r>
      </w:del>
      <w:ins w:id="1762" w:author="Author">
        <w:r w:rsidR="00036D1D">
          <w:rPr>
            <w:rFonts w:ascii="inherit" w:hAnsi="inherit"/>
            <w:sz w:val="24"/>
            <w:szCs w:val="24"/>
          </w:rPr>
          <w:t>asynchronously</w:t>
        </w:r>
      </w:ins>
      <w:r w:rsidRPr="005B3720">
        <w:rPr>
          <w:rFonts w:ascii="inherit" w:hAnsi="inherit"/>
          <w:sz w:val="24"/>
          <w:szCs w:val="24"/>
        </w:rPr>
        <w:t xml:space="preserve"> connected power park module</w:t>
      </w:r>
      <w:ins w:id="1763" w:author="Author">
        <w:r w:rsidR="00036D1D">
          <w:rPr>
            <w:rFonts w:ascii="inherit" w:hAnsi="inherit"/>
            <w:sz w:val="24"/>
            <w:szCs w:val="24"/>
          </w:rPr>
          <w:t xml:space="preserve">, </w:t>
        </w:r>
        <w:r w:rsidR="00036D1D" w:rsidRPr="008211B1">
          <w:rPr>
            <w:rFonts w:ascii="inherit" w:hAnsi="inherit"/>
            <w:sz w:val="24"/>
            <w:szCs w:val="24"/>
          </w:rPr>
          <w:t>asynchronously connected demand facilit</w:t>
        </w:r>
        <w:r w:rsidR="00036D1D">
          <w:rPr>
            <w:rFonts w:ascii="inherit" w:hAnsi="inherit"/>
            <w:sz w:val="24"/>
            <w:szCs w:val="24"/>
          </w:rPr>
          <w:t>y, asynchronously connected power-to-gas demand unit or</w:t>
        </w:r>
        <w:r w:rsidR="00036D1D" w:rsidRPr="008211B1">
          <w:rPr>
            <w:rFonts w:ascii="inherit" w:hAnsi="inherit"/>
            <w:sz w:val="24"/>
            <w:szCs w:val="24"/>
          </w:rPr>
          <w:t xml:space="preserve"> asynchronously connected electricity storage module</w:t>
        </w:r>
        <w:r w:rsidR="00036D1D">
          <w:rPr>
            <w:rFonts w:ascii="inherit" w:hAnsi="inherit"/>
            <w:sz w:val="24"/>
            <w:szCs w:val="24"/>
          </w:rPr>
          <w:t xml:space="preserve"> </w:t>
        </w:r>
      </w:ins>
      <w:del w:id="1764" w:author="Author">
        <w:r w:rsidRPr="005B3720" w:rsidDel="00036D1D">
          <w:rPr>
            <w:rFonts w:ascii="inherit" w:hAnsi="inherit"/>
            <w:sz w:val="24"/>
            <w:szCs w:val="24"/>
          </w:rPr>
          <w:delText xml:space="preserve"> </w:delText>
        </w:r>
      </w:del>
      <w:r w:rsidRPr="005B3720">
        <w:rPr>
          <w:rFonts w:ascii="inherit" w:hAnsi="inherit"/>
          <w:sz w:val="24"/>
          <w:szCs w:val="24"/>
        </w:rPr>
        <w:t xml:space="preserve">complies with the requirements of this Regulation or with national legislation; and </w:t>
      </w:r>
    </w:p>
    <w:p w14:paraId="708D5668" w14:textId="7AF1EB10" w:rsidR="00AE476A" w:rsidRPr="005B3720" w:rsidRDefault="00BF5202" w:rsidP="00B13FCD">
      <w:pPr>
        <w:numPr>
          <w:ilvl w:val="0"/>
          <w:numId w:val="94"/>
        </w:numPr>
        <w:ind w:hanging="295"/>
        <w:rPr>
          <w:rFonts w:ascii="inherit" w:hAnsi="inherit"/>
          <w:sz w:val="24"/>
          <w:szCs w:val="24"/>
        </w:rPr>
      </w:pPr>
      <w:r w:rsidRPr="005B3720">
        <w:rPr>
          <w:rFonts w:ascii="inherit" w:hAnsi="inherit"/>
          <w:sz w:val="24"/>
          <w:szCs w:val="24"/>
        </w:rPr>
        <w:t>require the HVDC system owner</w:t>
      </w:r>
      <w:ins w:id="1765" w:author="Author">
        <w:r w:rsidR="006826A0">
          <w:rPr>
            <w:rFonts w:ascii="inherit" w:hAnsi="inherit"/>
            <w:sz w:val="24"/>
            <w:szCs w:val="24"/>
          </w:rPr>
          <w:t>,</w:t>
        </w:r>
      </w:ins>
      <w:r w:rsidRPr="005B3720">
        <w:rPr>
          <w:rFonts w:ascii="inherit" w:hAnsi="inherit"/>
          <w:sz w:val="24"/>
          <w:szCs w:val="24"/>
        </w:rPr>
        <w:t xml:space="preserve"> </w:t>
      </w:r>
      <w:del w:id="1766" w:author="Author">
        <w:r w:rsidRPr="005B3720" w:rsidDel="006826A0">
          <w:rPr>
            <w:rFonts w:ascii="inherit" w:hAnsi="inherit"/>
            <w:sz w:val="24"/>
            <w:szCs w:val="24"/>
          </w:rPr>
          <w:delText>or DC-</w:delText>
        </w:r>
      </w:del>
      <w:ins w:id="1767" w:author="Author">
        <w:r w:rsidR="006826A0">
          <w:rPr>
            <w:rFonts w:ascii="inherit" w:hAnsi="inherit"/>
            <w:sz w:val="24"/>
            <w:szCs w:val="24"/>
          </w:rPr>
          <w:t xml:space="preserve">asynchronously </w:t>
        </w:r>
      </w:ins>
      <w:r w:rsidRPr="005B3720">
        <w:rPr>
          <w:rFonts w:ascii="inherit" w:hAnsi="inherit"/>
          <w:sz w:val="24"/>
          <w:szCs w:val="24"/>
        </w:rPr>
        <w:t>connected power park module owner</w:t>
      </w:r>
      <w:ins w:id="1768" w:author="Author">
        <w:r w:rsidR="006826A0">
          <w:rPr>
            <w:rFonts w:ascii="inherit" w:hAnsi="inherit"/>
            <w:sz w:val="24"/>
            <w:szCs w:val="24"/>
          </w:rPr>
          <w:t xml:space="preserve">, </w:t>
        </w:r>
        <w:r w:rsidR="006826A0" w:rsidRPr="008211B1">
          <w:rPr>
            <w:rFonts w:ascii="inherit" w:hAnsi="inherit"/>
            <w:sz w:val="24"/>
            <w:szCs w:val="24"/>
          </w:rPr>
          <w:t>asynchronously connected demand facilit</w:t>
        </w:r>
        <w:r w:rsidR="006826A0">
          <w:rPr>
            <w:rFonts w:ascii="inherit" w:hAnsi="inherit"/>
            <w:sz w:val="24"/>
            <w:szCs w:val="24"/>
          </w:rPr>
          <w:t>y owner, asynchronously connected power-to-gas demand unit owner or</w:t>
        </w:r>
        <w:r w:rsidR="006826A0" w:rsidRPr="008211B1">
          <w:rPr>
            <w:rFonts w:ascii="inherit" w:hAnsi="inherit"/>
            <w:sz w:val="24"/>
            <w:szCs w:val="24"/>
          </w:rPr>
          <w:t xml:space="preserve"> asynchronously connected electricity storage module</w:t>
        </w:r>
        <w:r w:rsidR="006826A0">
          <w:rPr>
            <w:rFonts w:ascii="inherit" w:hAnsi="inherit"/>
            <w:sz w:val="24"/>
            <w:szCs w:val="24"/>
          </w:rPr>
          <w:t xml:space="preserve"> owner</w:t>
        </w:r>
      </w:ins>
      <w:r w:rsidRPr="005B3720">
        <w:rPr>
          <w:rFonts w:ascii="inherit" w:hAnsi="inherit"/>
          <w:sz w:val="24"/>
          <w:szCs w:val="24"/>
        </w:rPr>
        <w:t xml:space="preserve"> to carry out additional or alternative sets of simulations in those cases where the information supplied to the relevant system operator in relation to compliance simulation under the provisions of Chapter 3 of Title VI, is not sufficient to demonstrate compliance with the requirements of this Regulation. </w:t>
      </w:r>
    </w:p>
    <w:p w14:paraId="7938D8A0" w14:textId="136872AD" w:rsidR="00AE476A" w:rsidRPr="00DF5C27" w:rsidRDefault="00BF5202" w:rsidP="00B13FCD">
      <w:pPr>
        <w:numPr>
          <w:ilvl w:val="0"/>
          <w:numId w:val="95"/>
        </w:numPr>
        <w:spacing w:after="459"/>
        <w:rPr>
          <w:rFonts w:ascii="inherit" w:hAnsi="inherit"/>
          <w:sz w:val="24"/>
          <w:szCs w:val="24"/>
        </w:rPr>
      </w:pPr>
      <w:r w:rsidRPr="005B3720">
        <w:rPr>
          <w:rFonts w:ascii="inherit" w:hAnsi="inherit"/>
          <w:sz w:val="24"/>
          <w:szCs w:val="24"/>
        </w:rPr>
        <w:t>To demonstrate compliance with the requirements of this Regulation, the HVDC system owner</w:t>
      </w:r>
      <w:ins w:id="1769" w:author="Author">
        <w:r w:rsidR="001F77EE">
          <w:rPr>
            <w:rFonts w:ascii="inherit" w:hAnsi="inherit"/>
            <w:sz w:val="24"/>
            <w:szCs w:val="24"/>
          </w:rPr>
          <w:t>,</w:t>
        </w:r>
      </w:ins>
      <w:r w:rsidRPr="005B3720">
        <w:rPr>
          <w:rFonts w:ascii="inherit" w:hAnsi="inherit"/>
          <w:sz w:val="24"/>
          <w:szCs w:val="24"/>
        </w:rPr>
        <w:t xml:space="preserve"> </w:t>
      </w:r>
      <w:del w:id="1770" w:author="Author">
        <w:r w:rsidRPr="005B3720" w:rsidDel="001F77EE">
          <w:rPr>
            <w:rFonts w:ascii="inherit" w:hAnsi="inherit"/>
            <w:sz w:val="24"/>
            <w:szCs w:val="24"/>
          </w:rPr>
          <w:delText>and DC-</w:delText>
        </w:r>
      </w:del>
      <w:ins w:id="1771" w:author="Author">
        <w:r w:rsidR="001F77EE">
          <w:rPr>
            <w:rFonts w:ascii="inherit" w:hAnsi="inherit"/>
            <w:sz w:val="24"/>
            <w:szCs w:val="24"/>
          </w:rPr>
          <w:t xml:space="preserve"> asynchronously </w:t>
        </w:r>
      </w:ins>
      <w:r w:rsidRPr="005B3720">
        <w:rPr>
          <w:rFonts w:ascii="inherit" w:hAnsi="inherit"/>
          <w:sz w:val="24"/>
          <w:szCs w:val="24"/>
        </w:rPr>
        <w:t>connected power park module owner</w:t>
      </w:r>
      <w:ins w:id="1772" w:author="Autho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y owner, asynchronously connected power-to-gas demand unit owner and</w:t>
        </w:r>
        <w:r w:rsidR="001F77EE" w:rsidRPr="008211B1">
          <w:rPr>
            <w:rFonts w:ascii="inherit" w:hAnsi="inherit"/>
            <w:sz w:val="24"/>
            <w:szCs w:val="24"/>
          </w:rPr>
          <w:t xml:space="preserve"> asynchronously connected electricity storage module</w:t>
        </w:r>
        <w:r w:rsidR="001F77EE">
          <w:rPr>
            <w:rFonts w:ascii="inherit" w:hAnsi="inherit"/>
            <w:sz w:val="24"/>
            <w:szCs w:val="24"/>
          </w:rPr>
          <w:t xml:space="preserve"> owner</w:t>
        </w:r>
      </w:ins>
      <w:r w:rsidRPr="005B3720">
        <w:rPr>
          <w:rFonts w:ascii="inherit" w:hAnsi="inherit"/>
          <w:sz w:val="24"/>
          <w:szCs w:val="24"/>
        </w:rPr>
        <w:t xml:space="preserve"> shall provide a report with the simulation results. The HVDC system owner</w:t>
      </w:r>
      <w:ins w:id="1773" w:author="Author">
        <w:r w:rsidR="001F77EE">
          <w:rPr>
            <w:rFonts w:ascii="inherit" w:hAnsi="inherit"/>
            <w:sz w:val="24"/>
            <w:szCs w:val="24"/>
          </w:rPr>
          <w:t>,</w:t>
        </w:r>
      </w:ins>
      <w:r w:rsidRPr="005B3720">
        <w:rPr>
          <w:rFonts w:ascii="inherit" w:hAnsi="inherit"/>
          <w:sz w:val="24"/>
          <w:szCs w:val="24"/>
        </w:rPr>
        <w:t xml:space="preserve"> </w:t>
      </w:r>
      <w:del w:id="1774" w:author="Author">
        <w:r w:rsidRPr="005B3720" w:rsidDel="001F77EE">
          <w:rPr>
            <w:rFonts w:ascii="inherit" w:hAnsi="inherit"/>
            <w:sz w:val="24"/>
            <w:szCs w:val="24"/>
          </w:rPr>
          <w:delText>and DC-</w:delText>
        </w:r>
      </w:del>
      <w:ins w:id="1775" w:author="Author">
        <w:r w:rsidR="001F77EE">
          <w:rPr>
            <w:rFonts w:ascii="inherit" w:hAnsi="inherit"/>
            <w:sz w:val="24"/>
            <w:szCs w:val="24"/>
          </w:rPr>
          <w:t>asynchronously</w:t>
        </w:r>
      </w:ins>
      <w:r w:rsidRPr="005B3720">
        <w:rPr>
          <w:rFonts w:ascii="inherit" w:hAnsi="inherit"/>
          <w:sz w:val="24"/>
          <w:szCs w:val="24"/>
        </w:rPr>
        <w:t xml:space="preserve"> connected power park module owner</w:t>
      </w:r>
      <w:ins w:id="1776" w:author="Autho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y owner, asynchronously connected power-to-gas demand unit owner and</w:t>
        </w:r>
        <w:r w:rsidR="001F77EE" w:rsidRPr="008211B1">
          <w:rPr>
            <w:rFonts w:ascii="inherit" w:hAnsi="inherit"/>
            <w:sz w:val="24"/>
            <w:szCs w:val="24"/>
          </w:rPr>
          <w:t xml:space="preserve"> asynchronously connected electricity storage module</w:t>
        </w:r>
        <w:r w:rsidR="001F77EE">
          <w:rPr>
            <w:rFonts w:ascii="inherit" w:hAnsi="inherit"/>
            <w:sz w:val="24"/>
            <w:szCs w:val="24"/>
          </w:rPr>
          <w:t xml:space="preserve"> owner</w:t>
        </w:r>
      </w:ins>
      <w:r w:rsidRPr="005B3720">
        <w:rPr>
          <w:rFonts w:ascii="inherit" w:hAnsi="inherit"/>
          <w:sz w:val="24"/>
          <w:szCs w:val="24"/>
        </w:rPr>
        <w:t xml:space="preserve"> shall produce and provide a validated simulation model for a given HVDC system</w:t>
      </w:r>
      <w:ins w:id="1777" w:author="Author">
        <w:r w:rsidR="001F77EE">
          <w:rPr>
            <w:rFonts w:ascii="inherit" w:hAnsi="inherit"/>
            <w:sz w:val="24"/>
            <w:szCs w:val="24"/>
          </w:rPr>
          <w:t>,</w:t>
        </w:r>
      </w:ins>
      <w:r w:rsidRPr="005B3720">
        <w:rPr>
          <w:rFonts w:ascii="inherit" w:hAnsi="inherit"/>
          <w:sz w:val="24"/>
          <w:szCs w:val="24"/>
        </w:rPr>
        <w:t xml:space="preserve"> </w:t>
      </w:r>
      <w:del w:id="1778" w:author="Author">
        <w:r w:rsidRPr="005B3720" w:rsidDel="001F77EE">
          <w:rPr>
            <w:rFonts w:ascii="inherit" w:hAnsi="inherit"/>
            <w:sz w:val="24"/>
            <w:szCs w:val="24"/>
          </w:rPr>
          <w:delText>or DC-</w:delText>
        </w:r>
      </w:del>
      <w:ins w:id="1779" w:author="Author">
        <w:r w:rsidR="001F77EE">
          <w:rPr>
            <w:rFonts w:ascii="inherit" w:hAnsi="inherit"/>
            <w:sz w:val="24"/>
            <w:szCs w:val="24"/>
          </w:rPr>
          <w:t xml:space="preserve">asynchronously </w:t>
        </w:r>
      </w:ins>
      <w:r w:rsidRPr="005B3720">
        <w:rPr>
          <w:rFonts w:ascii="inherit" w:hAnsi="inherit"/>
          <w:sz w:val="24"/>
          <w:szCs w:val="24"/>
        </w:rPr>
        <w:t>connected power park module</w:t>
      </w:r>
      <w:ins w:id="1780" w:author="Autho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y, asynchronously connected power-to-gas demand unit or</w:t>
        </w:r>
        <w:r w:rsidR="001F77EE" w:rsidRPr="008211B1">
          <w:rPr>
            <w:rFonts w:ascii="inherit" w:hAnsi="inherit"/>
            <w:sz w:val="24"/>
            <w:szCs w:val="24"/>
          </w:rPr>
          <w:t xml:space="preserve"> asynchronously connected electricity storage module</w:t>
        </w:r>
      </w:ins>
      <w:r w:rsidRPr="005B3720">
        <w:rPr>
          <w:rFonts w:ascii="inherit" w:hAnsi="inherit"/>
          <w:sz w:val="24"/>
          <w:szCs w:val="24"/>
        </w:rPr>
        <w:t xml:space="preserve">. The scope of the simulation </w:t>
      </w:r>
      <w:r w:rsidRPr="00DF5C27">
        <w:rPr>
          <w:rFonts w:ascii="inherit" w:hAnsi="inherit"/>
          <w:sz w:val="24"/>
          <w:szCs w:val="24"/>
        </w:rPr>
        <w:t xml:space="preserve">models is set out in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_Ref153270212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38</w:t>
      </w:r>
      <w:r w:rsidR="00EB01B7" w:rsidRPr="00DF5C27">
        <w:rPr>
          <w:rFonts w:ascii="inherit" w:hAnsi="inherit"/>
          <w:sz w:val="24"/>
          <w:szCs w:val="24"/>
        </w:rPr>
        <w:fldChar w:fldCharType="end"/>
      </w:r>
      <w:r w:rsidRPr="00DF5C27">
        <w:rPr>
          <w:rFonts w:ascii="inherit" w:hAnsi="inherit"/>
          <w:sz w:val="24"/>
          <w:szCs w:val="24"/>
        </w:rPr>
        <w:t xml:space="preserve"> and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_Ref153269456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54</w:t>
      </w:r>
      <w:r w:rsidR="00EB01B7" w:rsidRPr="00DF5C27">
        <w:rPr>
          <w:rFonts w:ascii="inherit" w:hAnsi="inherit"/>
          <w:sz w:val="24"/>
          <w:szCs w:val="24"/>
        </w:rPr>
        <w:fldChar w:fldCharType="end"/>
      </w:r>
      <w:r w:rsidRPr="00DF5C27">
        <w:rPr>
          <w:rFonts w:ascii="inherit" w:hAnsi="inherit"/>
          <w:sz w:val="24"/>
          <w:szCs w:val="24"/>
        </w:rPr>
        <w:t xml:space="preserve">. </w:t>
      </w:r>
    </w:p>
    <w:p w14:paraId="14DB7447" w14:textId="16B7A948"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The relevant system operator shall have the right to check that a HVDC system</w:t>
      </w:r>
      <w:ins w:id="1781" w:author="Author">
        <w:r w:rsidR="001F77EE">
          <w:rPr>
            <w:rFonts w:ascii="inherit" w:hAnsi="inherit"/>
            <w:sz w:val="24"/>
            <w:szCs w:val="24"/>
          </w:rPr>
          <w:t>,</w:t>
        </w:r>
      </w:ins>
      <w:r w:rsidRPr="005B3720">
        <w:rPr>
          <w:rFonts w:ascii="inherit" w:hAnsi="inherit"/>
          <w:sz w:val="24"/>
          <w:szCs w:val="24"/>
        </w:rPr>
        <w:t xml:space="preserve"> </w:t>
      </w:r>
      <w:del w:id="1782" w:author="Author">
        <w:r w:rsidRPr="005B3720" w:rsidDel="001F77EE">
          <w:rPr>
            <w:rFonts w:ascii="inherit" w:hAnsi="inherit"/>
            <w:sz w:val="24"/>
            <w:szCs w:val="24"/>
          </w:rPr>
          <w:delText>and DC-</w:delText>
        </w:r>
      </w:del>
      <w:ins w:id="1783" w:author="Author">
        <w:r w:rsidR="001F77EE">
          <w:rPr>
            <w:rFonts w:ascii="inherit" w:hAnsi="inherit"/>
            <w:sz w:val="24"/>
            <w:szCs w:val="24"/>
          </w:rPr>
          <w:t xml:space="preserve">asynchronously </w:t>
        </w:r>
      </w:ins>
      <w:r w:rsidRPr="005B3720">
        <w:rPr>
          <w:rFonts w:ascii="inherit" w:hAnsi="inherit"/>
          <w:sz w:val="24"/>
          <w:szCs w:val="24"/>
        </w:rPr>
        <w:t>connected power park module</w:t>
      </w:r>
      <w:ins w:id="1784" w:author="Author">
        <w:r w:rsidR="001F77EE">
          <w:rPr>
            <w:rFonts w:ascii="inherit" w:hAnsi="inherit"/>
            <w:sz w:val="24"/>
            <w:szCs w:val="24"/>
          </w:rPr>
          <w:t xml:space="preserve">, </w:t>
        </w:r>
        <w:r w:rsidR="001F77EE" w:rsidRPr="008211B1">
          <w:rPr>
            <w:rFonts w:ascii="inherit" w:hAnsi="inherit"/>
            <w:sz w:val="24"/>
            <w:szCs w:val="24"/>
          </w:rPr>
          <w:t xml:space="preserve">asynchronously connected demand </w:t>
        </w:r>
        <w:r w:rsidR="001F77EE" w:rsidRPr="008211B1">
          <w:rPr>
            <w:rFonts w:ascii="inherit" w:hAnsi="inherit"/>
            <w:sz w:val="24"/>
            <w:szCs w:val="24"/>
          </w:rPr>
          <w:lastRenderedPageBreak/>
          <w:t>facilit</w:t>
        </w:r>
        <w:r w:rsidR="001F77EE">
          <w:rPr>
            <w:rFonts w:ascii="inherit" w:hAnsi="inherit"/>
            <w:sz w:val="24"/>
            <w:szCs w:val="24"/>
          </w:rPr>
          <w:t>y, asynchronously connected power-to-gas demand unit and</w:t>
        </w:r>
        <w:r w:rsidR="001F77EE" w:rsidRPr="008211B1">
          <w:rPr>
            <w:rFonts w:ascii="inherit" w:hAnsi="inherit"/>
            <w:sz w:val="24"/>
            <w:szCs w:val="24"/>
          </w:rPr>
          <w:t xml:space="preserve"> asynchronously connected electricity storage module</w:t>
        </w:r>
      </w:ins>
      <w:r w:rsidRPr="005B3720">
        <w:rPr>
          <w:rFonts w:ascii="inherit" w:hAnsi="inherit"/>
          <w:sz w:val="24"/>
          <w:szCs w:val="24"/>
        </w:rPr>
        <w:t xml:space="preserve"> complies with the requirements of this Regulation by carrying out its own compliance simulations based on the provided simulation reports, simulation models and compliance test measurements. </w:t>
      </w:r>
    </w:p>
    <w:p w14:paraId="42088EE6" w14:textId="17A35756" w:rsidR="00AE476A" w:rsidRPr="005B3720" w:rsidRDefault="00BF5202" w:rsidP="00B13FCD">
      <w:pPr>
        <w:numPr>
          <w:ilvl w:val="0"/>
          <w:numId w:val="95"/>
        </w:numPr>
        <w:spacing w:after="900"/>
        <w:rPr>
          <w:rFonts w:ascii="inherit" w:hAnsi="inherit"/>
          <w:sz w:val="24"/>
          <w:szCs w:val="24"/>
        </w:rPr>
      </w:pPr>
      <w:r w:rsidRPr="005B3720">
        <w:rPr>
          <w:rFonts w:ascii="inherit" w:hAnsi="inherit"/>
          <w:sz w:val="24"/>
          <w:szCs w:val="24"/>
        </w:rPr>
        <w:t>The relevant system operator shall provide the HVDC system owner</w:t>
      </w:r>
      <w:ins w:id="1785" w:author="Author">
        <w:r w:rsidR="001F77EE">
          <w:rPr>
            <w:rFonts w:ascii="inherit" w:hAnsi="inherit"/>
            <w:sz w:val="24"/>
            <w:szCs w:val="24"/>
          </w:rPr>
          <w:t>,</w:t>
        </w:r>
      </w:ins>
      <w:r w:rsidRPr="005B3720">
        <w:rPr>
          <w:rFonts w:ascii="inherit" w:hAnsi="inherit"/>
          <w:sz w:val="24"/>
          <w:szCs w:val="24"/>
        </w:rPr>
        <w:t xml:space="preserve"> </w:t>
      </w:r>
      <w:del w:id="1786" w:author="Author">
        <w:r w:rsidRPr="005B3720" w:rsidDel="001F77EE">
          <w:rPr>
            <w:rFonts w:ascii="inherit" w:hAnsi="inherit"/>
            <w:sz w:val="24"/>
            <w:szCs w:val="24"/>
          </w:rPr>
          <w:delText>or DC-</w:delText>
        </w:r>
      </w:del>
      <w:ins w:id="1787" w:author="Author">
        <w:r w:rsidR="001F77EE">
          <w:rPr>
            <w:rFonts w:ascii="inherit" w:hAnsi="inherit"/>
            <w:sz w:val="24"/>
            <w:szCs w:val="24"/>
          </w:rPr>
          <w:t xml:space="preserve">asynchronously </w:t>
        </w:r>
      </w:ins>
      <w:r w:rsidRPr="005B3720">
        <w:rPr>
          <w:rFonts w:ascii="inherit" w:hAnsi="inherit"/>
          <w:sz w:val="24"/>
          <w:szCs w:val="24"/>
        </w:rPr>
        <w:t>connected power park module owner</w:t>
      </w:r>
      <w:ins w:id="1788" w:author="Author">
        <w:r w:rsidR="001F77EE">
          <w:rPr>
            <w:rFonts w:ascii="inherit" w:hAnsi="inherit"/>
            <w:sz w:val="24"/>
            <w:szCs w:val="24"/>
          </w:rPr>
          <w:t xml:space="preserve">, </w:t>
        </w:r>
        <w:bookmarkStart w:id="1789" w:name="_Hlk159503267"/>
        <w:r w:rsidR="001F77EE" w:rsidRPr="008211B1">
          <w:rPr>
            <w:rFonts w:ascii="inherit" w:hAnsi="inherit"/>
            <w:sz w:val="24"/>
            <w:szCs w:val="24"/>
          </w:rPr>
          <w:t>asynchronously connected demand facilit</w:t>
        </w:r>
        <w:r w:rsidR="001F77EE">
          <w:rPr>
            <w:rFonts w:ascii="inherit" w:hAnsi="inherit"/>
            <w:sz w:val="24"/>
            <w:szCs w:val="24"/>
          </w:rPr>
          <w:t>y owner, asynchronously connected power-to-gas demand unit owner or</w:t>
        </w:r>
        <w:r w:rsidR="001F77EE" w:rsidRPr="008211B1">
          <w:rPr>
            <w:rFonts w:ascii="inherit" w:hAnsi="inherit"/>
            <w:sz w:val="24"/>
            <w:szCs w:val="24"/>
          </w:rPr>
          <w:t xml:space="preserve"> asynchronously connected electricity storage module</w:t>
        </w:r>
        <w:r w:rsidR="001F77EE">
          <w:rPr>
            <w:rFonts w:ascii="inherit" w:hAnsi="inherit"/>
            <w:sz w:val="24"/>
            <w:szCs w:val="24"/>
          </w:rPr>
          <w:t xml:space="preserve"> owner</w:t>
        </w:r>
      </w:ins>
      <w:bookmarkEnd w:id="1789"/>
      <w:r w:rsidRPr="005B3720">
        <w:rPr>
          <w:rFonts w:ascii="inherit" w:hAnsi="inherit"/>
          <w:sz w:val="24"/>
          <w:szCs w:val="24"/>
        </w:rPr>
        <w:t xml:space="preserve"> with technical data and a simulation model of the network, to the extent necessary to carry out the requested simulations in accordance with Chapter 3 of Title VI. </w:t>
      </w:r>
    </w:p>
    <w:p w14:paraId="5D5EF5DA" w14:textId="3F212DC3" w:rsidR="00AE476A" w:rsidRPr="005B3720" w:rsidRDefault="00BF5202" w:rsidP="00FB2566">
      <w:pPr>
        <w:pStyle w:val="Heading2"/>
      </w:pPr>
      <w:bookmarkStart w:id="1790" w:name="_Ref153262732"/>
      <w:r w:rsidRPr="005B3720">
        <w:t>Article 69</w:t>
      </w:r>
      <w:bookmarkEnd w:id="1790"/>
    </w:p>
    <w:p w14:paraId="1F0AA668" w14:textId="40ED5DB0" w:rsidR="00AE476A" w:rsidRPr="00FB2566" w:rsidRDefault="00BF5202" w:rsidP="00FB2566">
      <w:pPr>
        <w:jc w:val="center"/>
        <w:rPr>
          <w:rFonts w:ascii="inherit" w:hAnsi="inherit"/>
          <w:b/>
          <w:bCs/>
          <w:sz w:val="24"/>
          <w:szCs w:val="24"/>
        </w:rPr>
      </w:pPr>
      <w:r w:rsidRPr="00FB2566">
        <w:rPr>
          <w:rFonts w:ascii="inherit" w:hAnsi="inherit"/>
          <w:b/>
          <w:bCs/>
          <w:sz w:val="24"/>
          <w:szCs w:val="24"/>
        </w:rPr>
        <w:t>Responsibility of the HVDC system owner</w:t>
      </w:r>
      <w:ins w:id="1791" w:author="Author">
        <w:r w:rsidR="008B4554">
          <w:rPr>
            <w:rFonts w:ascii="inherit" w:hAnsi="inherit"/>
            <w:b/>
            <w:bCs/>
            <w:sz w:val="24"/>
            <w:szCs w:val="24"/>
          </w:rPr>
          <w:t>,</w:t>
        </w:r>
      </w:ins>
      <w:r w:rsidRPr="00FB2566">
        <w:rPr>
          <w:rFonts w:ascii="inherit" w:hAnsi="inherit"/>
          <w:b/>
          <w:bCs/>
          <w:sz w:val="24"/>
          <w:szCs w:val="24"/>
        </w:rPr>
        <w:t xml:space="preserve"> </w:t>
      </w:r>
      <w:del w:id="1792" w:author="Author">
        <w:r w:rsidRPr="00FB2566" w:rsidDel="008B4554">
          <w:rPr>
            <w:rFonts w:ascii="inherit" w:hAnsi="inherit"/>
            <w:b/>
            <w:bCs/>
            <w:sz w:val="24"/>
            <w:szCs w:val="24"/>
          </w:rPr>
          <w:delText>and DC-</w:delText>
        </w:r>
      </w:del>
      <w:ins w:id="1793" w:author="Author">
        <w:r w:rsidR="008B4554">
          <w:rPr>
            <w:rFonts w:ascii="inherit" w:hAnsi="inherit"/>
            <w:b/>
            <w:bCs/>
            <w:sz w:val="24"/>
            <w:szCs w:val="24"/>
          </w:rPr>
          <w:t xml:space="preserve">asynchronously </w:t>
        </w:r>
      </w:ins>
      <w:r w:rsidRPr="00FB2566">
        <w:rPr>
          <w:rFonts w:ascii="inherit" w:hAnsi="inherit"/>
          <w:b/>
          <w:bCs/>
          <w:sz w:val="24"/>
          <w:szCs w:val="24"/>
        </w:rPr>
        <w:t>connected power park module owner</w:t>
      </w:r>
      <w:ins w:id="1794" w:author="Author">
        <w:r w:rsidR="008B4554">
          <w:rPr>
            <w:rFonts w:ascii="inherit" w:hAnsi="inherit"/>
            <w:b/>
            <w:bCs/>
            <w:sz w:val="24"/>
            <w:szCs w:val="24"/>
          </w:rPr>
          <w:t xml:space="preserve">, </w:t>
        </w:r>
        <w:r w:rsidR="008B4554" w:rsidRPr="008B4554">
          <w:rPr>
            <w:rFonts w:ascii="inherit" w:hAnsi="inherit"/>
            <w:b/>
            <w:bCs/>
            <w:sz w:val="24"/>
            <w:szCs w:val="24"/>
          </w:rPr>
          <w:t xml:space="preserve">asynchronously connected demand facility owner, asynchronously connected power-to-gas demand unit owner </w:t>
        </w:r>
        <w:r w:rsidR="008B4554">
          <w:rPr>
            <w:rFonts w:ascii="inherit" w:hAnsi="inherit"/>
            <w:b/>
            <w:bCs/>
            <w:sz w:val="24"/>
            <w:szCs w:val="24"/>
          </w:rPr>
          <w:t>and</w:t>
        </w:r>
        <w:r w:rsidR="008B4554" w:rsidRPr="008B4554">
          <w:rPr>
            <w:rFonts w:ascii="inherit" w:hAnsi="inherit"/>
            <w:b/>
            <w:bCs/>
            <w:sz w:val="24"/>
            <w:szCs w:val="24"/>
          </w:rPr>
          <w:t xml:space="preserve"> asynchronously connected electricity storage module owner</w:t>
        </w:r>
      </w:ins>
    </w:p>
    <w:p w14:paraId="769EA112" w14:textId="77777777" w:rsidR="00AE476A" w:rsidRPr="005B3720" w:rsidRDefault="00BF5202" w:rsidP="00B13FCD">
      <w:pPr>
        <w:numPr>
          <w:ilvl w:val="0"/>
          <w:numId w:val="96"/>
        </w:numPr>
        <w:spacing w:after="459"/>
        <w:rPr>
          <w:rFonts w:ascii="inherit" w:hAnsi="inherit"/>
          <w:sz w:val="24"/>
          <w:szCs w:val="24"/>
        </w:rPr>
      </w:pPr>
      <w:r w:rsidRPr="005B3720">
        <w:rPr>
          <w:rFonts w:ascii="inherit" w:hAnsi="inherit"/>
          <w:sz w:val="24"/>
          <w:szCs w:val="24"/>
        </w:rPr>
        <w:t xml:space="preserve">The HVDC system owner shall ensure that the HVDC system and HVDC converter stations are compliant with the requirements provided for by this Regulation. This compliance shall be maintained throughout the lifetime of the facility. </w:t>
      </w:r>
    </w:p>
    <w:p w14:paraId="3E961FB5" w14:textId="44AE16A8" w:rsidR="00AE476A" w:rsidRPr="005B3720" w:rsidRDefault="00BF5202" w:rsidP="00B13FCD">
      <w:pPr>
        <w:numPr>
          <w:ilvl w:val="0"/>
          <w:numId w:val="96"/>
        </w:numPr>
        <w:spacing w:after="459"/>
        <w:rPr>
          <w:rFonts w:ascii="inherit" w:hAnsi="inherit"/>
          <w:sz w:val="24"/>
          <w:szCs w:val="24"/>
        </w:rPr>
      </w:pPr>
      <w:r w:rsidRPr="005B3720">
        <w:rPr>
          <w:rFonts w:ascii="inherit" w:hAnsi="inherit"/>
          <w:sz w:val="24"/>
          <w:szCs w:val="24"/>
        </w:rPr>
        <w:t xml:space="preserve">The </w:t>
      </w:r>
      <w:del w:id="1795" w:author="Author">
        <w:r w:rsidRPr="005B3720" w:rsidDel="002221F9">
          <w:rPr>
            <w:rFonts w:ascii="inherit" w:hAnsi="inherit"/>
            <w:sz w:val="24"/>
            <w:szCs w:val="24"/>
          </w:rPr>
          <w:delText>DC-</w:delText>
        </w:r>
      </w:del>
      <w:ins w:id="1796" w:author="Author">
        <w:r w:rsidR="002221F9">
          <w:rPr>
            <w:rFonts w:ascii="inherit" w:hAnsi="inherit"/>
            <w:sz w:val="24"/>
            <w:szCs w:val="24"/>
          </w:rPr>
          <w:t xml:space="preserve">asynchronously </w:t>
        </w:r>
      </w:ins>
      <w:r w:rsidRPr="005B3720">
        <w:rPr>
          <w:rFonts w:ascii="inherit" w:hAnsi="inherit"/>
          <w:sz w:val="24"/>
          <w:szCs w:val="24"/>
        </w:rPr>
        <w:t>connected power park module owner</w:t>
      </w:r>
      <w:ins w:id="1797" w:author="Autho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owner, asynchronously connected power-to-gas demand unit owner and</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owner</w:t>
        </w:r>
      </w:ins>
      <w:r w:rsidRPr="005B3720">
        <w:rPr>
          <w:rFonts w:ascii="inherit" w:hAnsi="inherit"/>
          <w:sz w:val="24"/>
          <w:szCs w:val="24"/>
        </w:rPr>
        <w:t xml:space="preserve"> shall ensure that the </w:t>
      </w:r>
      <w:del w:id="1798" w:author="Author">
        <w:r w:rsidRPr="005B3720" w:rsidDel="002221F9">
          <w:rPr>
            <w:rFonts w:ascii="inherit" w:hAnsi="inherit"/>
            <w:sz w:val="24"/>
            <w:szCs w:val="24"/>
          </w:rPr>
          <w:delText>DC-</w:delText>
        </w:r>
      </w:del>
      <w:ins w:id="1799" w:author="Author">
        <w:r w:rsidR="002221F9">
          <w:rPr>
            <w:rFonts w:ascii="inherit" w:hAnsi="inherit"/>
            <w:sz w:val="24"/>
            <w:szCs w:val="24"/>
          </w:rPr>
          <w:t xml:space="preserve">asynchronously </w:t>
        </w:r>
      </w:ins>
      <w:r w:rsidRPr="005B3720">
        <w:rPr>
          <w:rFonts w:ascii="inherit" w:hAnsi="inherit"/>
          <w:sz w:val="24"/>
          <w:szCs w:val="24"/>
        </w:rPr>
        <w:t>connected power park module</w:t>
      </w:r>
      <w:ins w:id="1800" w:author="Autho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asynchronously connected power-to-gas demand unit and</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w:t>
        </w:r>
      </w:ins>
      <w:del w:id="1801" w:author="Author">
        <w:r w:rsidRPr="005B3720" w:rsidDel="002221F9">
          <w:rPr>
            <w:rFonts w:ascii="inherit" w:hAnsi="inherit"/>
            <w:sz w:val="24"/>
            <w:szCs w:val="24"/>
          </w:rPr>
          <w:delText xml:space="preserve"> </w:delText>
        </w:r>
      </w:del>
      <w:r w:rsidRPr="005B3720">
        <w:rPr>
          <w:rFonts w:ascii="inherit" w:hAnsi="inherit"/>
          <w:sz w:val="24"/>
          <w:szCs w:val="24"/>
        </w:rPr>
        <w:t xml:space="preserve">is compliant with the requirements under this Regulation. This compliance shall be maintained throughout the lifetime of the facility. </w:t>
      </w:r>
    </w:p>
    <w:p w14:paraId="204B3973" w14:textId="1496384F" w:rsidR="00AE476A" w:rsidRPr="005B3720" w:rsidRDefault="00BF5202" w:rsidP="00B13FCD">
      <w:pPr>
        <w:numPr>
          <w:ilvl w:val="0"/>
          <w:numId w:val="96"/>
        </w:numPr>
        <w:spacing w:after="459"/>
        <w:rPr>
          <w:rFonts w:ascii="inherit" w:hAnsi="inherit"/>
          <w:sz w:val="24"/>
          <w:szCs w:val="24"/>
        </w:rPr>
      </w:pPr>
      <w:r w:rsidRPr="005B3720">
        <w:rPr>
          <w:rFonts w:ascii="inherit" w:hAnsi="inherit"/>
          <w:sz w:val="24"/>
          <w:szCs w:val="24"/>
        </w:rPr>
        <w:t>Planned modifications of the technical capabilities of the HVDC system, HVDC converter station</w:t>
      </w:r>
      <w:ins w:id="1802" w:author="Author">
        <w:r w:rsidR="002221F9">
          <w:rPr>
            <w:rFonts w:ascii="inherit" w:hAnsi="inherit"/>
            <w:sz w:val="24"/>
            <w:szCs w:val="24"/>
          </w:rPr>
          <w:t>,</w:t>
        </w:r>
      </w:ins>
      <w:r w:rsidRPr="005B3720">
        <w:rPr>
          <w:rFonts w:ascii="inherit" w:hAnsi="inherit"/>
          <w:sz w:val="24"/>
          <w:szCs w:val="24"/>
        </w:rPr>
        <w:t xml:space="preserve"> </w:t>
      </w:r>
      <w:del w:id="1803" w:author="Author">
        <w:r w:rsidRPr="005B3720" w:rsidDel="002221F9">
          <w:rPr>
            <w:rFonts w:ascii="inherit" w:hAnsi="inherit"/>
            <w:sz w:val="24"/>
            <w:szCs w:val="24"/>
          </w:rPr>
          <w:delText>or DC-</w:delText>
        </w:r>
      </w:del>
      <w:ins w:id="1804" w:author="Author">
        <w:r w:rsidR="002221F9">
          <w:rPr>
            <w:rFonts w:ascii="inherit" w:hAnsi="inherit"/>
            <w:sz w:val="24"/>
            <w:szCs w:val="24"/>
          </w:rPr>
          <w:t xml:space="preserve">asynchronously </w:t>
        </w:r>
      </w:ins>
      <w:r w:rsidRPr="005B3720">
        <w:rPr>
          <w:rFonts w:ascii="inherit" w:hAnsi="inherit"/>
          <w:sz w:val="24"/>
          <w:szCs w:val="24"/>
        </w:rPr>
        <w:t>connected power park module</w:t>
      </w:r>
      <w:ins w:id="1805" w:author="Autho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asynchronously connected power-to-gas demand unit or</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w:t>
        </w:r>
      </w:ins>
      <w:del w:id="1806" w:author="Author">
        <w:r w:rsidRPr="005B3720" w:rsidDel="002221F9">
          <w:rPr>
            <w:rFonts w:ascii="inherit" w:hAnsi="inherit"/>
            <w:sz w:val="24"/>
            <w:szCs w:val="24"/>
          </w:rPr>
          <w:delText xml:space="preserve"> </w:delText>
        </w:r>
      </w:del>
      <w:r w:rsidRPr="005B3720">
        <w:rPr>
          <w:rFonts w:ascii="inherit" w:hAnsi="inherit"/>
          <w:sz w:val="24"/>
          <w:szCs w:val="24"/>
        </w:rPr>
        <w:t>with possible impact on its compliance to the requirements under this Regulation shall be notified to the relevant system operator by the HVDC system owner</w:t>
      </w:r>
      <w:ins w:id="1807" w:author="Author">
        <w:r w:rsidR="002221F9">
          <w:rPr>
            <w:rFonts w:ascii="inherit" w:hAnsi="inherit"/>
            <w:sz w:val="24"/>
            <w:szCs w:val="24"/>
          </w:rPr>
          <w:t>,</w:t>
        </w:r>
      </w:ins>
      <w:r w:rsidRPr="005B3720">
        <w:rPr>
          <w:rFonts w:ascii="inherit" w:hAnsi="inherit"/>
          <w:sz w:val="24"/>
          <w:szCs w:val="24"/>
        </w:rPr>
        <w:t xml:space="preserve"> </w:t>
      </w:r>
      <w:del w:id="1808" w:author="Author">
        <w:r w:rsidRPr="005B3720" w:rsidDel="002221F9">
          <w:rPr>
            <w:rFonts w:ascii="inherit" w:hAnsi="inherit"/>
            <w:sz w:val="24"/>
            <w:szCs w:val="24"/>
          </w:rPr>
          <w:delText>or DC-</w:delText>
        </w:r>
      </w:del>
      <w:ins w:id="1809" w:author="Author">
        <w:r w:rsidR="002221F9">
          <w:rPr>
            <w:rFonts w:ascii="inherit" w:hAnsi="inherit"/>
            <w:sz w:val="24"/>
            <w:szCs w:val="24"/>
          </w:rPr>
          <w:t xml:space="preserve">asynchronously </w:t>
        </w:r>
      </w:ins>
      <w:r w:rsidRPr="005B3720">
        <w:rPr>
          <w:rFonts w:ascii="inherit" w:hAnsi="inherit"/>
          <w:sz w:val="24"/>
          <w:szCs w:val="24"/>
        </w:rPr>
        <w:t>connected power park module owner</w:t>
      </w:r>
      <w:ins w:id="1810" w:author="Autho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owner, asynchronously connected power-to-gas demand unit owner or</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owner</w:t>
        </w:r>
      </w:ins>
      <w:r w:rsidRPr="005B3720">
        <w:rPr>
          <w:rFonts w:ascii="inherit" w:hAnsi="inherit"/>
          <w:sz w:val="24"/>
          <w:szCs w:val="24"/>
        </w:rPr>
        <w:t xml:space="preserve"> before initiating such modification. </w:t>
      </w:r>
    </w:p>
    <w:p w14:paraId="00E7AA54" w14:textId="3ECF27B5" w:rsidR="00AE476A" w:rsidRPr="005B3720" w:rsidRDefault="00BF5202" w:rsidP="00B13FCD">
      <w:pPr>
        <w:numPr>
          <w:ilvl w:val="0"/>
          <w:numId w:val="96"/>
        </w:numPr>
        <w:spacing w:after="459"/>
        <w:rPr>
          <w:rFonts w:ascii="inherit" w:hAnsi="inherit"/>
          <w:sz w:val="24"/>
          <w:szCs w:val="24"/>
        </w:rPr>
      </w:pPr>
      <w:r w:rsidRPr="005B3720">
        <w:rPr>
          <w:rFonts w:ascii="inherit" w:hAnsi="inherit"/>
          <w:sz w:val="24"/>
          <w:szCs w:val="24"/>
        </w:rPr>
        <w:t>Any operational incidents or failures of an HVDC system, HVDC converter station</w:t>
      </w:r>
      <w:ins w:id="1811" w:author="Author">
        <w:r w:rsidR="00AC7067">
          <w:rPr>
            <w:rFonts w:ascii="inherit" w:hAnsi="inherit"/>
            <w:sz w:val="24"/>
            <w:szCs w:val="24"/>
          </w:rPr>
          <w:t>,</w:t>
        </w:r>
      </w:ins>
      <w:r w:rsidRPr="005B3720">
        <w:rPr>
          <w:rFonts w:ascii="inherit" w:hAnsi="inherit"/>
          <w:sz w:val="24"/>
          <w:szCs w:val="24"/>
        </w:rPr>
        <w:t xml:space="preserve"> </w:t>
      </w:r>
      <w:del w:id="1812" w:author="Author">
        <w:r w:rsidRPr="005B3720" w:rsidDel="00AC7067">
          <w:rPr>
            <w:rFonts w:ascii="inherit" w:hAnsi="inherit"/>
            <w:sz w:val="24"/>
            <w:szCs w:val="24"/>
          </w:rPr>
          <w:delText>or DC-</w:delText>
        </w:r>
      </w:del>
      <w:ins w:id="1813" w:author="Author">
        <w:r w:rsidR="00AC7067">
          <w:rPr>
            <w:rFonts w:ascii="inherit" w:hAnsi="inherit"/>
            <w:sz w:val="24"/>
            <w:szCs w:val="24"/>
          </w:rPr>
          <w:t xml:space="preserve">asynchronously </w:t>
        </w:r>
      </w:ins>
      <w:r w:rsidRPr="005B3720">
        <w:rPr>
          <w:rFonts w:ascii="inherit" w:hAnsi="inherit"/>
          <w:sz w:val="24"/>
          <w:szCs w:val="24"/>
        </w:rPr>
        <w:t>connected power park module</w:t>
      </w:r>
      <w:ins w:id="1814" w:author="Author">
        <w:r w:rsidR="00AC7067">
          <w:rPr>
            <w:rFonts w:ascii="inherit" w:hAnsi="inherit"/>
            <w:sz w:val="24"/>
            <w:szCs w:val="24"/>
          </w:rPr>
          <w:t xml:space="preserve">, </w:t>
        </w:r>
        <w:r w:rsidR="00AC7067" w:rsidRPr="008211B1">
          <w:rPr>
            <w:rFonts w:ascii="inherit" w:hAnsi="inherit"/>
            <w:sz w:val="24"/>
            <w:szCs w:val="24"/>
          </w:rPr>
          <w:t>asynchronously connected demand facilit</w:t>
        </w:r>
        <w:r w:rsidR="00AC7067">
          <w:rPr>
            <w:rFonts w:ascii="inherit" w:hAnsi="inherit"/>
            <w:sz w:val="24"/>
            <w:szCs w:val="24"/>
          </w:rPr>
          <w:t>y, asynchronously connected power-to-gas demand unit or</w:t>
        </w:r>
        <w:r w:rsidR="00AC7067" w:rsidRPr="008211B1">
          <w:rPr>
            <w:rFonts w:ascii="inherit" w:hAnsi="inherit"/>
            <w:sz w:val="24"/>
            <w:szCs w:val="24"/>
          </w:rPr>
          <w:t xml:space="preserve"> asynchronously connected electricity storage module</w:t>
        </w:r>
        <w:r w:rsidR="00AC7067">
          <w:rPr>
            <w:rFonts w:ascii="inherit" w:hAnsi="inherit"/>
            <w:sz w:val="24"/>
            <w:szCs w:val="24"/>
          </w:rPr>
          <w:t xml:space="preserve"> </w:t>
        </w:r>
      </w:ins>
      <w:del w:id="1815" w:author="Author">
        <w:r w:rsidRPr="005B3720" w:rsidDel="00AC7067">
          <w:rPr>
            <w:rFonts w:ascii="inherit" w:hAnsi="inherit"/>
            <w:sz w:val="24"/>
            <w:szCs w:val="24"/>
          </w:rPr>
          <w:delText xml:space="preserve"> </w:delText>
        </w:r>
      </w:del>
      <w:r w:rsidRPr="005B3720">
        <w:rPr>
          <w:rFonts w:ascii="inherit" w:hAnsi="inherit"/>
          <w:sz w:val="24"/>
          <w:szCs w:val="24"/>
        </w:rPr>
        <w:t>that have impact on its compliance to the requirements of this Regulation shall be notified to the relevant system operator by the HVDC system owner</w:t>
      </w:r>
      <w:ins w:id="1816" w:author="Author">
        <w:r w:rsidR="00AC7067">
          <w:rPr>
            <w:rFonts w:ascii="inherit" w:hAnsi="inherit"/>
            <w:sz w:val="24"/>
            <w:szCs w:val="24"/>
          </w:rPr>
          <w:t>,</w:t>
        </w:r>
      </w:ins>
      <w:r w:rsidRPr="005B3720">
        <w:rPr>
          <w:rFonts w:ascii="inherit" w:hAnsi="inherit"/>
          <w:sz w:val="24"/>
          <w:szCs w:val="24"/>
        </w:rPr>
        <w:t xml:space="preserve"> </w:t>
      </w:r>
      <w:del w:id="1817" w:author="Author">
        <w:r w:rsidRPr="005B3720" w:rsidDel="00AC7067">
          <w:rPr>
            <w:rFonts w:ascii="inherit" w:hAnsi="inherit"/>
            <w:sz w:val="24"/>
            <w:szCs w:val="24"/>
          </w:rPr>
          <w:delText>or DC-</w:delText>
        </w:r>
      </w:del>
      <w:ins w:id="1818" w:author="Author">
        <w:r w:rsidR="00AC7067">
          <w:rPr>
            <w:rFonts w:ascii="inherit" w:hAnsi="inherit"/>
            <w:sz w:val="24"/>
            <w:szCs w:val="24"/>
          </w:rPr>
          <w:t xml:space="preserve">asynchronously </w:t>
        </w:r>
      </w:ins>
      <w:r w:rsidRPr="005B3720">
        <w:rPr>
          <w:rFonts w:ascii="inherit" w:hAnsi="inherit"/>
          <w:sz w:val="24"/>
          <w:szCs w:val="24"/>
        </w:rPr>
        <w:t>connected power park module owner</w:t>
      </w:r>
      <w:ins w:id="1819" w:author="Author">
        <w:r w:rsidR="00AC7067">
          <w:rPr>
            <w:rFonts w:ascii="inherit" w:hAnsi="inherit"/>
            <w:sz w:val="24"/>
            <w:szCs w:val="24"/>
          </w:rPr>
          <w:t xml:space="preserve">, </w:t>
        </w:r>
        <w:r w:rsidR="00AC7067" w:rsidRPr="008211B1">
          <w:rPr>
            <w:rFonts w:ascii="inherit" w:hAnsi="inherit"/>
            <w:sz w:val="24"/>
            <w:szCs w:val="24"/>
          </w:rPr>
          <w:t>asynchronously connected demand facilit</w:t>
        </w:r>
        <w:r w:rsidR="00AC7067">
          <w:rPr>
            <w:rFonts w:ascii="inherit" w:hAnsi="inherit"/>
            <w:sz w:val="24"/>
            <w:szCs w:val="24"/>
          </w:rPr>
          <w:t>y owner, asynchronously connected power-to-gas demand unit owner or</w:t>
        </w:r>
        <w:r w:rsidR="00AC7067" w:rsidRPr="008211B1">
          <w:rPr>
            <w:rFonts w:ascii="inherit" w:hAnsi="inherit"/>
            <w:sz w:val="24"/>
            <w:szCs w:val="24"/>
          </w:rPr>
          <w:t xml:space="preserve"> asynchronously connected electricity storage module</w:t>
        </w:r>
        <w:r w:rsidR="00AC7067">
          <w:rPr>
            <w:rFonts w:ascii="inherit" w:hAnsi="inherit"/>
            <w:sz w:val="24"/>
            <w:szCs w:val="24"/>
          </w:rPr>
          <w:t xml:space="preserve"> owner</w:t>
        </w:r>
      </w:ins>
      <w:r w:rsidRPr="005B3720">
        <w:rPr>
          <w:rFonts w:ascii="inherit" w:hAnsi="inherit"/>
          <w:sz w:val="24"/>
          <w:szCs w:val="24"/>
        </w:rPr>
        <w:t xml:space="preserve"> as soon as possible without any delay after the occurrence of such an incident. </w:t>
      </w:r>
    </w:p>
    <w:p w14:paraId="527DF8CF" w14:textId="0E1ED2B0" w:rsidR="00AE476A" w:rsidRPr="005B3720" w:rsidRDefault="00BF5202" w:rsidP="00B13FCD">
      <w:pPr>
        <w:numPr>
          <w:ilvl w:val="0"/>
          <w:numId w:val="96"/>
        </w:numPr>
        <w:spacing w:after="459"/>
        <w:rPr>
          <w:rFonts w:ascii="inherit" w:hAnsi="inherit"/>
          <w:sz w:val="24"/>
          <w:szCs w:val="24"/>
        </w:rPr>
      </w:pPr>
      <w:r w:rsidRPr="005B3720">
        <w:rPr>
          <w:rFonts w:ascii="inherit" w:hAnsi="inherit"/>
          <w:sz w:val="24"/>
          <w:szCs w:val="24"/>
        </w:rPr>
        <w:t>Any foreseen test schedules and procedures to verify compliance of an HVDC system, HVDC converter station</w:t>
      </w:r>
      <w:ins w:id="1820" w:author="Author">
        <w:r w:rsidR="00AC32A8">
          <w:rPr>
            <w:rFonts w:ascii="inherit" w:hAnsi="inherit"/>
            <w:sz w:val="24"/>
            <w:szCs w:val="24"/>
          </w:rPr>
          <w:t>,</w:t>
        </w:r>
      </w:ins>
      <w:r w:rsidRPr="005B3720">
        <w:rPr>
          <w:rFonts w:ascii="inherit" w:hAnsi="inherit"/>
          <w:sz w:val="24"/>
          <w:szCs w:val="24"/>
        </w:rPr>
        <w:t xml:space="preserve"> </w:t>
      </w:r>
      <w:del w:id="1821" w:author="Author">
        <w:r w:rsidRPr="005B3720" w:rsidDel="00AC32A8">
          <w:rPr>
            <w:rFonts w:ascii="inherit" w:hAnsi="inherit"/>
            <w:sz w:val="24"/>
            <w:szCs w:val="24"/>
          </w:rPr>
          <w:delText>or DC-</w:delText>
        </w:r>
      </w:del>
      <w:ins w:id="1822" w:author="Author">
        <w:r w:rsidR="00AC32A8">
          <w:rPr>
            <w:rFonts w:ascii="inherit" w:hAnsi="inherit"/>
            <w:sz w:val="24"/>
            <w:szCs w:val="24"/>
          </w:rPr>
          <w:t xml:space="preserve">asynchronously </w:t>
        </w:r>
      </w:ins>
      <w:r w:rsidRPr="005B3720">
        <w:rPr>
          <w:rFonts w:ascii="inherit" w:hAnsi="inherit"/>
          <w:sz w:val="24"/>
          <w:szCs w:val="24"/>
        </w:rPr>
        <w:t>connected power park module</w:t>
      </w:r>
      <w:ins w:id="1823" w:author="Author">
        <w:r w:rsidR="00AC32A8">
          <w:rPr>
            <w:rFonts w:ascii="inherit" w:hAnsi="inherit"/>
            <w:sz w:val="24"/>
            <w:szCs w:val="24"/>
          </w:rPr>
          <w:t xml:space="preserve">, </w:t>
        </w:r>
        <w:r w:rsidR="00AC32A8" w:rsidRPr="008211B1">
          <w:rPr>
            <w:rFonts w:ascii="inherit" w:hAnsi="inherit"/>
            <w:sz w:val="24"/>
            <w:szCs w:val="24"/>
          </w:rPr>
          <w:t>asynchronously connected demand facilit</w:t>
        </w:r>
        <w:r w:rsidR="00AC32A8">
          <w:rPr>
            <w:rFonts w:ascii="inherit" w:hAnsi="inherit"/>
            <w:sz w:val="24"/>
            <w:szCs w:val="24"/>
          </w:rPr>
          <w:t>y, asynchronously connected power-to-gas demand unit or</w:t>
        </w:r>
        <w:r w:rsidR="00AC32A8" w:rsidRPr="008211B1">
          <w:rPr>
            <w:rFonts w:ascii="inherit" w:hAnsi="inherit"/>
            <w:sz w:val="24"/>
            <w:szCs w:val="24"/>
          </w:rPr>
          <w:t xml:space="preserve"> asynchronously connected electricity storage module</w:t>
        </w:r>
        <w:r w:rsidR="00AC32A8">
          <w:rPr>
            <w:rFonts w:ascii="inherit" w:hAnsi="inherit"/>
            <w:sz w:val="24"/>
            <w:szCs w:val="24"/>
          </w:rPr>
          <w:t xml:space="preserve"> </w:t>
        </w:r>
      </w:ins>
      <w:del w:id="1824" w:author="Author">
        <w:r w:rsidRPr="005B3720" w:rsidDel="00AC32A8">
          <w:rPr>
            <w:rFonts w:ascii="inherit" w:hAnsi="inherit"/>
            <w:sz w:val="24"/>
            <w:szCs w:val="24"/>
          </w:rPr>
          <w:delText xml:space="preserve"> </w:delText>
        </w:r>
      </w:del>
      <w:r w:rsidRPr="005B3720">
        <w:rPr>
          <w:rFonts w:ascii="inherit" w:hAnsi="inherit"/>
          <w:sz w:val="24"/>
          <w:szCs w:val="24"/>
        </w:rPr>
        <w:t>with the requirements of this Regulation shall be notified to the relevant system operator by the HVDC system owner</w:t>
      </w:r>
      <w:ins w:id="1825" w:author="Author">
        <w:r w:rsidR="00AC32A8">
          <w:rPr>
            <w:rFonts w:ascii="inherit" w:hAnsi="inherit"/>
            <w:sz w:val="24"/>
            <w:szCs w:val="24"/>
          </w:rPr>
          <w:t>,</w:t>
        </w:r>
      </w:ins>
      <w:r w:rsidRPr="005B3720">
        <w:rPr>
          <w:rFonts w:ascii="inherit" w:hAnsi="inherit"/>
          <w:sz w:val="24"/>
          <w:szCs w:val="24"/>
        </w:rPr>
        <w:t xml:space="preserve"> </w:t>
      </w:r>
      <w:del w:id="1826" w:author="Author">
        <w:r w:rsidRPr="005B3720" w:rsidDel="00AC32A8">
          <w:rPr>
            <w:rFonts w:ascii="inherit" w:hAnsi="inherit"/>
            <w:sz w:val="24"/>
            <w:szCs w:val="24"/>
          </w:rPr>
          <w:delText>or DC-</w:delText>
        </w:r>
      </w:del>
      <w:ins w:id="1827" w:author="Author">
        <w:r w:rsidR="00AC32A8">
          <w:rPr>
            <w:rFonts w:ascii="inherit" w:hAnsi="inherit"/>
            <w:sz w:val="24"/>
            <w:szCs w:val="24"/>
          </w:rPr>
          <w:t xml:space="preserve">asynchronously </w:t>
        </w:r>
      </w:ins>
      <w:r w:rsidRPr="005B3720">
        <w:rPr>
          <w:rFonts w:ascii="inherit" w:hAnsi="inherit"/>
          <w:sz w:val="24"/>
          <w:szCs w:val="24"/>
        </w:rPr>
        <w:t>connected power park module owner</w:t>
      </w:r>
      <w:ins w:id="1828" w:author="Author">
        <w:r w:rsidR="00AC32A8">
          <w:rPr>
            <w:rFonts w:ascii="inherit" w:hAnsi="inherit"/>
            <w:sz w:val="24"/>
            <w:szCs w:val="24"/>
          </w:rPr>
          <w:t xml:space="preserve">, </w:t>
        </w:r>
        <w:r w:rsidR="00AC32A8" w:rsidRPr="008211B1">
          <w:rPr>
            <w:rFonts w:ascii="inherit" w:hAnsi="inherit"/>
            <w:sz w:val="24"/>
            <w:szCs w:val="24"/>
          </w:rPr>
          <w:t>asynchronously connected demand facilit</w:t>
        </w:r>
        <w:r w:rsidR="00AC32A8">
          <w:rPr>
            <w:rFonts w:ascii="inherit" w:hAnsi="inherit"/>
            <w:sz w:val="24"/>
            <w:szCs w:val="24"/>
          </w:rPr>
          <w:t>y owner, asynchronously connected power-to-gas demand unit owner or</w:t>
        </w:r>
        <w:r w:rsidR="00AC32A8" w:rsidRPr="008211B1">
          <w:rPr>
            <w:rFonts w:ascii="inherit" w:hAnsi="inherit"/>
            <w:sz w:val="24"/>
            <w:szCs w:val="24"/>
          </w:rPr>
          <w:t xml:space="preserve"> asynchronously connected electricity storage module</w:t>
        </w:r>
        <w:r w:rsidR="00AC32A8">
          <w:rPr>
            <w:rFonts w:ascii="inherit" w:hAnsi="inherit"/>
            <w:sz w:val="24"/>
            <w:szCs w:val="24"/>
          </w:rPr>
          <w:t xml:space="preserve"> owner</w:t>
        </w:r>
      </w:ins>
      <w:r w:rsidRPr="005B3720">
        <w:rPr>
          <w:rFonts w:ascii="inherit" w:hAnsi="inherit"/>
          <w:sz w:val="24"/>
          <w:szCs w:val="24"/>
        </w:rPr>
        <w:t xml:space="preserve"> in due time and prior to their launch and shall be approved by the relevant system operator. </w:t>
      </w:r>
    </w:p>
    <w:p w14:paraId="45BF020E" w14:textId="46842959" w:rsidR="00AE476A" w:rsidRPr="005B3720" w:rsidRDefault="00BF5202" w:rsidP="00B13FCD">
      <w:pPr>
        <w:numPr>
          <w:ilvl w:val="0"/>
          <w:numId w:val="96"/>
        </w:numPr>
        <w:spacing w:after="901"/>
        <w:rPr>
          <w:rFonts w:ascii="inherit" w:hAnsi="inherit"/>
          <w:sz w:val="24"/>
          <w:szCs w:val="24"/>
        </w:rPr>
      </w:pPr>
      <w:r w:rsidRPr="005B3720">
        <w:rPr>
          <w:rFonts w:ascii="inherit" w:hAnsi="inherit"/>
          <w:sz w:val="24"/>
          <w:szCs w:val="24"/>
        </w:rPr>
        <w:t>The relevant system operator shall be facilitated to participate in such tests and may record the performance of the HVDC systems, HVDC converter stations</w:t>
      </w:r>
      <w:ins w:id="1829" w:author="Author">
        <w:r w:rsidR="00416E87">
          <w:rPr>
            <w:rFonts w:ascii="inherit" w:hAnsi="inherit"/>
            <w:sz w:val="24"/>
            <w:szCs w:val="24"/>
          </w:rPr>
          <w:t>,</w:t>
        </w:r>
      </w:ins>
      <w:r w:rsidRPr="005B3720">
        <w:rPr>
          <w:rFonts w:ascii="inherit" w:hAnsi="inherit"/>
          <w:sz w:val="24"/>
          <w:szCs w:val="24"/>
        </w:rPr>
        <w:t xml:space="preserve"> </w:t>
      </w:r>
      <w:del w:id="1830" w:author="Author">
        <w:r w:rsidRPr="005B3720" w:rsidDel="00416E87">
          <w:rPr>
            <w:rFonts w:ascii="inherit" w:hAnsi="inherit"/>
            <w:sz w:val="24"/>
            <w:szCs w:val="24"/>
          </w:rPr>
          <w:delText>or DC-</w:delText>
        </w:r>
      </w:del>
      <w:ins w:id="1831" w:author="Author">
        <w:r w:rsidR="00416E87">
          <w:rPr>
            <w:rFonts w:ascii="inherit" w:hAnsi="inherit"/>
            <w:sz w:val="24"/>
            <w:szCs w:val="24"/>
          </w:rPr>
          <w:t xml:space="preserve">asynchronously </w:t>
        </w:r>
      </w:ins>
      <w:r w:rsidRPr="005B3720">
        <w:rPr>
          <w:rFonts w:ascii="inherit" w:hAnsi="inherit"/>
          <w:sz w:val="24"/>
          <w:szCs w:val="24"/>
        </w:rPr>
        <w:t>connected power park modules</w:t>
      </w:r>
      <w:ins w:id="1832" w:author="Author">
        <w:r w:rsidR="00416E87">
          <w:rPr>
            <w:rFonts w:ascii="inherit" w:hAnsi="inherit"/>
            <w:sz w:val="24"/>
            <w:szCs w:val="24"/>
          </w:rPr>
          <w:t xml:space="preserve">, </w:t>
        </w:r>
        <w:r w:rsidR="00416E87" w:rsidRPr="008211B1">
          <w:rPr>
            <w:rFonts w:ascii="inherit" w:hAnsi="inherit"/>
            <w:sz w:val="24"/>
            <w:szCs w:val="24"/>
          </w:rPr>
          <w:t>asynchronously connected demand facilit</w:t>
        </w:r>
        <w:r w:rsidR="00416E87">
          <w:rPr>
            <w:rFonts w:ascii="inherit" w:hAnsi="inherit"/>
            <w:sz w:val="24"/>
            <w:szCs w:val="24"/>
          </w:rPr>
          <w:t>ies, asynchronously connected power-to-gas demand units or</w:t>
        </w:r>
        <w:r w:rsidR="00416E87" w:rsidRPr="008211B1">
          <w:rPr>
            <w:rFonts w:ascii="inherit" w:hAnsi="inherit"/>
            <w:sz w:val="24"/>
            <w:szCs w:val="24"/>
          </w:rPr>
          <w:t xml:space="preserve"> asynchronously connected electricity storage module</w:t>
        </w:r>
        <w:r w:rsidR="00416E87">
          <w:rPr>
            <w:rFonts w:ascii="inherit" w:hAnsi="inherit"/>
            <w:sz w:val="24"/>
            <w:szCs w:val="24"/>
          </w:rPr>
          <w:t>s</w:t>
        </w:r>
      </w:ins>
      <w:r w:rsidRPr="005B3720">
        <w:rPr>
          <w:rFonts w:ascii="inherit" w:hAnsi="inherit"/>
          <w:sz w:val="24"/>
          <w:szCs w:val="24"/>
        </w:rPr>
        <w:t xml:space="preserve">. </w:t>
      </w:r>
    </w:p>
    <w:p w14:paraId="4BBEA4C2" w14:textId="76E55C9E" w:rsidR="00AE476A" w:rsidRPr="005B3720" w:rsidRDefault="00BF5202" w:rsidP="00FB2566">
      <w:pPr>
        <w:pStyle w:val="Heading2"/>
      </w:pPr>
      <w:bookmarkStart w:id="1833" w:name="_Ref153262736"/>
      <w:r w:rsidRPr="005B3720">
        <w:t>Article 70</w:t>
      </w:r>
      <w:bookmarkEnd w:id="1833"/>
    </w:p>
    <w:p w14:paraId="6BC37FDD" w14:textId="2B2DB8D5" w:rsidR="00AE476A" w:rsidRPr="00FB2566" w:rsidRDefault="00BF5202" w:rsidP="00FB2566">
      <w:pPr>
        <w:jc w:val="center"/>
        <w:rPr>
          <w:rFonts w:ascii="inherit" w:hAnsi="inherit"/>
          <w:b/>
          <w:bCs/>
          <w:sz w:val="24"/>
          <w:szCs w:val="24"/>
        </w:rPr>
      </w:pPr>
      <w:r w:rsidRPr="00FB2566">
        <w:rPr>
          <w:rFonts w:ascii="inherit" w:hAnsi="inherit"/>
          <w:b/>
          <w:bCs/>
          <w:sz w:val="24"/>
          <w:szCs w:val="24"/>
        </w:rPr>
        <w:t>Tasks of the relevant system operator</w:t>
      </w:r>
    </w:p>
    <w:p w14:paraId="460D35E0" w14:textId="3A8FA9B3" w:rsidR="00AE476A" w:rsidRPr="005B3720" w:rsidRDefault="00BF5202" w:rsidP="00B13FCD">
      <w:pPr>
        <w:numPr>
          <w:ilvl w:val="0"/>
          <w:numId w:val="97"/>
        </w:numPr>
        <w:rPr>
          <w:rFonts w:ascii="inherit" w:hAnsi="inherit"/>
          <w:sz w:val="24"/>
          <w:szCs w:val="24"/>
        </w:rPr>
      </w:pPr>
      <w:r w:rsidRPr="005B3720">
        <w:rPr>
          <w:rFonts w:ascii="inherit" w:hAnsi="inherit"/>
          <w:sz w:val="24"/>
          <w:szCs w:val="24"/>
        </w:rPr>
        <w:t>The relevant system operator shall assess the compliance of an HVDC system, HVDC converter station</w:t>
      </w:r>
      <w:ins w:id="1834" w:author="Author">
        <w:r w:rsidR="00FA6C7B">
          <w:rPr>
            <w:rFonts w:ascii="inherit" w:hAnsi="inherit"/>
            <w:sz w:val="24"/>
            <w:szCs w:val="24"/>
          </w:rPr>
          <w:t>,</w:t>
        </w:r>
      </w:ins>
      <w:r w:rsidRPr="005B3720">
        <w:rPr>
          <w:rFonts w:ascii="inherit" w:hAnsi="inherit"/>
          <w:sz w:val="24"/>
          <w:szCs w:val="24"/>
        </w:rPr>
        <w:t xml:space="preserve"> </w:t>
      </w:r>
      <w:del w:id="1835" w:author="Author">
        <w:r w:rsidRPr="005B3720" w:rsidDel="00FA6C7B">
          <w:rPr>
            <w:rFonts w:ascii="inherit" w:hAnsi="inherit"/>
            <w:sz w:val="24"/>
            <w:szCs w:val="24"/>
          </w:rPr>
          <w:delText>and DC-</w:delText>
        </w:r>
      </w:del>
      <w:ins w:id="1836" w:author="Author">
        <w:r w:rsidR="00FA6C7B">
          <w:rPr>
            <w:rFonts w:ascii="inherit" w:hAnsi="inherit"/>
            <w:sz w:val="24"/>
            <w:szCs w:val="24"/>
          </w:rPr>
          <w:t>asynchronously</w:t>
        </w:r>
      </w:ins>
      <w:r w:rsidRPr="005B3720">
        <w:rPr>
          <w:rFonts w:ascii="inherit" w:hAnsi="inherit"/>
          <w:sz w:val="24"/>
          <w:szCs w:val="24"/>
        </w:rPr>
        <w:t xml:space="preserve"> connected power park module</w:t>
      </w:r>
      <w:ins w:id="1837" w:author="Author">
        <w:r w:rsidR="00FA6C7B">
          <w:rPr>
            <w:rFonts w:ascii="inherit" w:hAnsi="inherit"/>
            <w:sz w:val="24"/>
            <w:szCs w:val="24"/>
          </w:rPr>
          <w:t xml:space="preserve">, </w:t>
        </w:r>
        <w:r w:rsidR="00FA6C7B" w:rsidRPr="008211B1">
          <w:rPr>
            <w:rFonts w:ascii="inherit" w:hAnsi="inherit"/>
            <w:sz w:val="24"/>
            <w:szCs w:val="24"/>
          </w:rPr>
          <w:t>asynchronously connected demand facilit</w:t>
        </w:r>
        <w:r w:rsidR="00FA6C7B">
          <w:rPr>
            <w:rFonts w:ascii="inherit" w:hAnsi="inherit"/>
            <w:sz w:val="24"/>
            <w:szCs w:val="24"/>
          </w:rPr>
          <w:t>y, asynchronously connected power-to-gas demand unit and</w:t>
        </w:r>
        <w:r w:rsidR="00FA6C7B" w:rsidRPr="008211B1">
          <w:rPr>
            <w:rFonts w:ascii="inherit" w:hAnsi="inherit"/>
            <w:sz w:val="24"/>
            <w:szCs w:val="24"/>
          </w:rPr>
          <w:t xml:space="preserve"> asynchronously connected electricity storage module</w:t>
        </w:r>
      </w:ins>
      <w:r w:rsidRPr="005B3720">
        <w:rPr>
          <w:rFonts w:ascii="inherit" w:hAnsi="inherit"/>
          <w:sz w:val="24"/>
          <w:szCs w:val="24"/>
        </w:rPr>
        <w:t xml:space="preserve"> with the requirements under this Regulation throughout the lifetime of the HVDC system, HVDC converter station</w:t>
      </w:r>
      <w:ins w:id="1838" w:author="Author">
        <w:r w:rsidR="00197362">
          <w:rPr>
            <w:rFonts w:ascii="inherit" w:hAnsi="inherit"/>
            <w:sz w:val="24"/>
            <w:szCs w:val="24"/>
          </w:rPr>
          <w:t>,</w:t>
        </w:r>
      </w:ins>
      <w:r w:rsidRPr="005B3720">
        <w:rPr>
          <w:rFonts w:ascii="inherit" w:hAnsi="inherit"/>
          <w:sz w:val="24"/>
          <w:szCs w:val="24"/>
        </w:rPr>
        <w:t xml:space="preserve"> </w:t>
      </w:r>
      <w:del w:id="1839" w:author="Author">
        <w:r w:rsidRPr="005B3720" w:rsidDel="00197362">
          <w:rPr>
            <w:rFonts w:ascii="inherit" w:hAnsi="inherit"/>
            <w:sz w:val="24"/>
            <w:szCs w:val="24"/>
          </w:rPr>
          <w:delText>or DC-</w:delText>
        </w:r>
      </w:del>
      <w:ins w:id="1840" w:author="Author">
        <w:r w:rsidR="00197362">
          <w:rPr>
            <w:rFonts w:ascii="inherit" w:hAnsi="inherit"/>
            <w:sz w:val="24"/>
            <w:szCs w:val="24"/>
          </w:rPr>
          <w:t xml:space="preserve">asynchronously </w:t>
        </w:r>
      </w:ins>
      <w:r w:rsidRPr="005B3720">
        <w:rPr>
          <w:rFonts w:ascii="inherit" w:hAnsi="inherit"/>
          <w:sz w:val="24"/>
          <w:szCs w:val="24"/>
        </w:rPr>
        <w:t>connected power park module</w:t>
      </w:r>
      <w:ins w:id="1841" w:author="Author">
        <w:r w:rsidR="00197362">
          <w:rPr>
            <w:rFonts w:ascii="inherit" w:hAnsi="inherit"/>
            <w:sz w:val="24"/>
            <w:szCs w:val="24"/>
          </w:rPr>
          <w:t xml:space="preserve">, </w:t>
        </w:r>
        <w:r w:rsidR="00197362" w:rsidRPr="008211B1">
          <w:rPr>
            <w:rFonts w:ascii="inherit" w:hAnsi="inherit"/>
            <w:sz w:val="24"/>
            <w:szCs w:val="24"/>
          </w:rPr>
          <w:t>asynchronously connected demand facilit</w:t>
        </w:r>
        <w:r w:rsidR="00197362">
          <w:rPr>
            <w:rFonts w:ascii="inherit" w:hAnsi="inherit"/>
            <w:sz w:val="24"/>
            <w:szCs w:val="24"/>
          </w:rPr>
          <w:t>y, asynchronously connected power-to-gas demand unit or</w:t>
        </w:r>
        <w:r w:rsidR="00197362" w:rsidRPr="008211B1">
          <w:rPr>
            <w:rFonts w:ascii="inherit" w:hAnsi="inherit"/>
            <w:sz w:val="24"/>
            <w:szCs w:val="24"/>
          </w:rPr>
          <w:t xml:space="preserve"> asynchronously connected electricity storage module</w:t>
        </w:r>
      </w:ins>
      <w:r w:rsidRPr="005B3720">
        <w:rPr>
          <w:rFonts w:ascii="inherit" w:hAnsi="inherit"/>
          <w:sz w:val="24"/>
          <w:szCs w:val="24"/>
        </w:rPr>
        <w:t>. The HVDC system owner</w:t>
      </w:r>
      <w:ins w:id="1842" w:author="Author">
        <w:r w:rsidR="00197362">
          <w:rPr>
            <w:rFonts w:ascii="inherit" w:hAnsi="inherit"/>
            <w:sz w:val="24"/>
            <w:szCs w:val="24"/>
          </w:rPr>
          <w:t>,</w:t>
        </w:r>
      </w:ins>
      <w:r w:rsidRPr="005B3720">
        <w:rPr>
          <w:rFonts w:ascii="inherit" w:hAnsi="inherit"/>
          <w:sz w:val="24"/>
          <w:szCs w:val="24"/>
        </w:rPr>
        <w:t xml:space="preserve"> </w:t>
      </w:r>
      <w:del w:id="1843" w:author="Author">
        <w:r w:rsidRPr="005B3720" w:rsidDel="00197362">
          <w:rPr>
            <w:rFonts w:ascii="inherit" w:hAnsi="inherit"/>
            <w:sz w:val="24"/>
            <w:szCs w:val="24"/>
          </w:rPr>
          <w:delText>or DC-</w:delText>
        </w:r>
      </w:del>
      <w:ins w:id="1844" w:author="Author">
        <w:r w:rsidR="00197362">
          <w:rPr>
            <w:rFonts w:ascii="inherit" w:hAnsi="inherit"/>
            <w:sz w:val="24"/>
            <w:szCs w:val="24"/>
          </w:rPr>
          <w:t xml:space="preserve">asynchronously </w:t>
        </w:r>
      </w:ins>
      <w:r w:rsidRPr="005B3720">
        <w:rPr>
          <w:rFonts w:ascii="inherit" w:hAnsi="inherit"/>
          <w:sz w:val="24"/>
          <w:szCs w:val="24"/>
        </w:rPr>
        <w:t>connected power park module owner</w:t>
      </w:r>
      <w:ins w:id="1845" w:author="Author">
        <w:r w:rsidR="00197362">
          <w:rPr>
            <w:rFonts w:ascii="inherit" w:hAnsi="inherit"/>
            <w:sz w:val="24"/>
            <w:szCs w:val="24"/>
          </w:rPr>
          <w:t xml:space="preserve">, </w:t>
        </w:r>
        <w:r w:rsidR="00197362" w:rsidRPr="008211B1">
          <w:rPr>
            <w:rFonts w:ascii="inherit" w:hAnsi="inherit"/>
            <w:sz w:val="24"/>
            <w:szCs w:val="24"/>
          </w:rPr>
          <w:t>asynchronously connected demand facilit</w:t>
        </w:r>
        <w:r w:rsidR="00197362">
          <w:rPr>
            <w:rFonts w:ascii="inherit" w:hAnsi="inherit"/>
            <w:sz w:val="24"/>
            <w:szCs w:val="24"/>
          </w:rPr>
          <w:t>y owner, asynchronously connected power-to-gas demand unit owner or</w:t>
        </w:r>
        <w:r w:rsidR="00197362" w:rsidRPr="008211B1">
          <w:rPr>
            <w:rFonts w:ascii="inherit" w:hAnsi="inherit"/>
            <w:sz w:val="24"/>
            <w:szCs w:val="24"/>
          </w:rPr>
          <w:t xml:space="preserve"> asynchronously connected electricity storage module</w:t>
        </w:r>
        <w:r w:rsidR="00197362">
          <w:rPr>
            <w:rFonts w:ascii="inherit" w:hAnsi="inherit"/>
            <w:sz w:val="24"/>
            <w:szCs w:val="24"/>
          </w:rPr>
          <w:t xml:space="preserve"> owner</w:t>
        </w:r>
      </w:ins>
      <w:r w:rsidRPr="005B3720">
        <w:rPr>
          <w:rFonts w:ascii="inherit" w:hAnsi="inherit"/>
          <w:sz w:val="24"/>
          <w:szCs w:val="24"/>
        </w:rPr>
        <w:t xml:space="preserve"> shall be informed of the outcome of this assessment. </w:t>
      </w:r>
    </w:p>
    <w:p w14:paraId="03D89E22" w14:textId="4F4F2927" w:rsidR="00AE476A" w:rsidRPr="005B3720" w:rsidRDefault="00BF5202" w:rsidP="00B13FCD">
      <w:pPr>
        <w:numPr>
          <w:ilvl w:val="0"/>
          <w:numId w:val="97"/>
        </w:numPr>
        <w:spacing w:after="428"/>
        <w:rPr>
          <w:rFonts w:ascii="inherit" w:hAnsi="inherit"/>
          <w:sz w:val="24"/>
          <w:szCs w:val="24"/>
        </w:rPr>
      </w:pPr>
      <w:r w:rsidRPr="005B3720">
        <w:rPr>
          <w:rFonts w:ascii="inherit" w:hAnsi="inherit"/>
          <w:sz w:val="24"/>
          <w:szCs w:val="24"/>
        </w:rPr>
        <w:t>Where requested by the relevant system operator, the HVDC system owner</w:t>
      </w:r>
      <w:ins w:id="1846" w:author="Author">
        <w:r w:rsidR="009324BF">
          <w:rPr>
            <w:rFonts w:ascii="inherit" w:hAnsi="inherit"/>
            <w:sz w:val="24"/>
            <w:szCs w:val="24"/>
          </w:rPr>
          <w:t>,</w:t>
        </w:r>
      </w:ins>
      <w:r w:rsidRPr="005B3720">
        <w:rPr>
          <w:rFonts w:ascii="inherit" w:hAnsi="inherit"/>
          <w:sz w:val="24"/>
          <w:szCs w:val="24"/>
        </w:rPr>
        <w:t xml:space="preserve"> </w:t>
      </w:r>
      <w:del w:id="1847" w:author="Author">
        <w:r w:rsidRPr="005B3720" w:rsidDel="009324BF">
          <w:rPr>
            <w:rFonts w:ascii="inherit" w:hAnsi="inherit"/>
            <w:sz w:val="24"/>
            <w:szCs w:val="24"/>
          </w:rPr>
          <w:delText>or DC-</w:delText>
        </w:r>
      </w:del>
      <w:ins w:id="1848" w:author="Author">
        <w:r w:rsidR="009324BF">
          <w:rPr>
            <w:rFonts w:ascii="inherit" w:hAnsi="inherit"/>
            <w:sz w:val="24"/>
            <w:szCs w:val="24"/>
          </w:rPr>
          <w:t xml:space="preserve">asynchronously </w:t>
        </w:r>
      </w:ins>
      <w:r w:rsidRPr="005B3720">
        <w:rPr>
          <w:rFonts w:ascii="inherit" w:hAnsi="inherit"/>
          <w:sz w:val="24"/>
          <w:szCs w:val="24"/>
        </w:rPr>
        <w:t>connected power park module owner</w:t>
      </w:r>
      <w:ins w:id="1849" w:author="Autho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ins>
      <w:r w:rsidRPr="005B3720">
        <w:rPr>
          <w:rFonts w:ascii="inherit" w:hAnsi="inherit"/>
          <w:sz w:val="24"/>
          <w:szCs w:val="24"/>
        </w:rPr>
        <w:t xml:space="preserve"> shall carry out compliance tests and simulations, not only during the operational notification procedures according to Title V, but repeatedly throughout the lifetime of the HVDC system, HVDC converter station</w:t>
      </w:r>
      <w:ins w:id="1850" w:author="Author">
        <w:r w:rsidR="009324BF">
          <w:rPr>
            <w:rFonts w:ascii="inherit" w:hAnsi="inherit"/>
            <w:sz w:val="24"/>
            <w:szCs w:val="24"/>
          </w:rPr>
          <w:t>,</w:t>
        </w:r>
      </w:ins>
      <w:r w:rsidRPr="005B3720">
        <w:rPr>
          <w:rFonts w:ascii="inherit" w:hAnsi="inherit"/>
          <w:sz w:val="24"/>
          <w:szCs w:val="24"/>
        </w:rPr>
        <w:t xml:space="preserve"> </w:t>
      </w:r>
      <w:del w:id="1851" w:author="Author">
        <w:r w:rsidRPr="005B3720" w:rsidDel="009324BF">
          <w:rPr>
            <w:rFonts w:ascii="inherit" w:hAnsi="inherit"/>
            <w:sz w:val="24"/>
            <w:szCs w:val="24"/>
          </w:rPr>
          <w:delText>or DC-</w:delText>
        </w:r>
      </w:del>
      <w:ins w:id="1852" w:author="Author">
        <w:r w:rsidR="009324BF">
          <w:rPr>
            <w:rFonts w:ascii="inherit" w:hAnsi="inherit"/>
            <w:sz w:val="24"/>
            <w:szCs w:val="24"/>
          </w:rPr>
          <w:t>asynchronously</w:t>
        </w:r>
      </w:ins>
      <w:r w:rsidRPr="005B3720">
        <w:rPr>
          <w:rFonts w:ascii="inherit" w:hAnsi="inherit"/>
          <w:sz w:val="24"/>
          <w:szCs w:val="24"/>
        </w:rPr>
        <w:t xml:space="preserve"> connected power park module</w:t>
      </w:r>
      <w:ins w:id="1853" w:author="Autho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asynchronously connected power-to-gas demand unit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w:t>
        </w:r>
      </w:ins>
      <w:del w:id="1854" w:author="Author">
        <w:r w:rsidRPr="005B3720" w:rsidDel="009324BF">
          <w:rPr>
            <w:rFonts w:ascii="inherit" w:hAnsi="inherit"/>
            <w:sz w:val="24"/>
            <w:szCs w:val="24"/>
          </w:rPr>
          <w:delText xml:space="preserve"> </w:delText>
        </w:r>
      </w:del>
      <w:r w:rsidRPr="005B3720">
        <w:rPr>
          <w:rFonts w:ascii="inherit" w:hAnsi="inherit"/>
          <w:sz w:val="24"/>
          <w:szCs w:val="24"/>
        </w:rPr>
        <w:t>according to a plan or general scheme for repeated tests and specified simulations or after any failure, modification or replacement of any equipment that may have impact on the compliance with the requirements under this Regulation. The HVDC system owner</w:t>
      </w:r>
      <w:ins w:id="1855" w:author="Author">
        <w:r w:rsidR="009324BF">
          <w:rPr>
            <w:rFonts w:ascii="inherit" w:hAnsi="inherit"/>
            <w:sz w:val="24"/>
            <w:szCs w:val="24"/>
          </w:rPr>
          <w:t>,</w:t>
        </w:r>
      </w:ins>
      <w:r w:rsidRPr="005B3720">
        <w:rPr>
          <w:rFonts w:ascii="inherit" w:hAnsi="inherit"/>
          <w:sz w:val="24"/>
          <w:szCs w:val="24"/>
        </w:rPr>
        <w:t xml:space="preserve"> </w:t>
      </w:r>
      <w:del w:id="1856" w:author="Author">
        <w:r w:rsidRPr="005B3720" w:rsidDel="009324BF">
          <w:rPr>
            <w:rFonts w:ascii="inherit" w:hAnsi="inherit"/>
            <w:sz w:val="24"/>
            <w:szCs w:val="24"/>
          </w:rPr>
          <w:delText>or DC-</w:delText>
        </w:r>
      </w:del>
      <w:ins w:id="1857" w:author="Author">
        <w:r w:rsidR="009324BF">
          <w:rPr>
            <w:rFonts w:ascii="inherit" w:hAnsi="inherit"/>
            <w:sz w:val="24"/>
            <w:szCs w:val="24"/>
          </w:rPr>
          <w:t xml:space="preserve">asynchronously </w:t>
        </w:r>
      </w:ins>
      <w:r w:rsidRPr="005B3720">
        <w:rPr>
          <w:rFonts w:ascii="inherit" w:hAnsi="inherit"/>
          <w:sz w:val="24"/>
          <w:szCs w:val="24"/>
        </w:rPr>
        <w:t>connected power park module owner</w:t>
      </w:r>
      <w:ins w:id="1858" w:author="Autho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ins>
      <w:r w:rsidRPr="005B3720">
        <w:rPr>
          <w:rFonts w:ascii="inherit" w:hAnsi="inherit"/>
          <w:sz w:val="24"/>
          <w:szCs w:val="24"/>
        </w:rPr>
        <w:t xml:space="preserve"> shall be informed of the outcome of these compliance tests and simulations. </w:t>
      </w:r>
    </w:p>
    <w:p w14:paraId="283723F8" w14:textId="71918ACC" w:rsidR="00AE476A" w:rsidRPr="005B3720" w:rsidRDefault="00BF5202" w:rsidP="00B13FCD">
      <w:pPr>
        <w:numPr>
          <w:ilvl w:val="0"/>
          <w:numId w:val="97"/>
        </w:numPr>
        <w:spacing w:after="274"/>
        <w:rPr>
          <w:rFonts w:ascii="inherit" w:hAnsi="inherit"/>
          <w:sz w:val="24"/>
          <w:szCs w:val="24"/>
        </w:rPr>
      </w:pPr>
      <w:r w:rsidRPr="005B3720">
        <w:rPr>
          <w:rFonts w:ascii="inherit" w:hAnsi="inherit"/>
          <w:sz w:val="24"/>
          <w:szCs w:val="24"/>
        </w:rPr>
        <w:t>The relevant system operator shall make publicly available the list of information and documents to be provided as well as the requirements to be fulfilled by the HVDC system owner</w:t>
      </w:r>
      <w:ins w:id="1859" w:author="Author">
        <w:r w:rsidR="009324BF">
          <w:rPr>
            <w:rFonts w:ascii="inherit" w:hAnsi="inherit"/>
            <w:sz w:val="24"/>
            <w:szCs w:val="24"/>
          </w:rPr>
          <w:t>,</w:t>
        </w:r>
      </w:ins>
      <w:del w:id="1860" w:author="Author">
        <w:r w:rsidRPr="005B3720" w:rsidDel="009324BF">
          <w:rPr>
            <w:rFonts w:ascii="inherit" w:hAnsi="inherit"/>
            <w:sz w:val="24"/>
            <w:szCs w:val="24"/>
          </w:rPr>
          <w:delText xml:space="preserve"> or DC-</w:delText>
        </w:r>
      </w:del>
      <w:ins w:id="1861" w:author="Author">
        <w:r w:rsidR="009324BF">
          <w:rPr>
            <w:rFonts w:ascii="inherit" w:hAnsi="inherit"/>
            <w:sz w:val="24"/>
            <w:szCs w:val="24"/>
          </w:rPr>
          <w:t xml:space="preserve"> asynchronously </w:t>
        </w:r>
      </w:ins>
      <w:r w:rsidRPr="005B3720">
        <w:rPr>
          <w:rFonts w:ascii="inherit" w:hAnsi="inherit"/>
          <w:sz w:val="24"/>
          <w:szCs w:val="24"/>
        </w:rPr>
        <w:t>connected power park module owner</w:t>
      </w:r>
      <w:ins w:id="1862" w:author="Autho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ins>
      <w:r w:rsidRPr="005B3720">
        <w:rPr>
          <w:rFonts w:ascii="inherit" w:hAnsi="inherit"/>
          <w:sz w:val="24"/>
          <w:szCs w:val="24"/>
        </w:rPr>
        <w:t xml:space="preserve"> in the frame of the compliance process. Such list shall cover at least the following information, documents and requirements: </w:t>
      </w:r>
    </w:p>
    <w:p w14:paraId="666B9B9C" w14:textId="1AE4F5D0" w:rsidR="00AE476A" w:rsidRPr="005B3720" w:rsidRDefault="00BF5202" w:rsidP="00B13FCD">
      <w:pPr>
        <w:numPr>
          <w:ilvl w:val="0"/>
          <w:numId w:val="98"/>
        </w:numPr>
        <w:spacing w:after="273"/>
        <w:ind w:hanging="295"/>
        <w:rPr>
          <w:rFonts w:ascii="inherit" w:hAnsi="inherit"/>
          <w:sz w:val="24"/>
          <w:szCs w:val="24"/>
        </w:rPr>
      </w:pPr>
      <w:r w:rsidRPr="005B3720">
        <w:rPr>
          <w:rFonts w:ascii="inherit" w:hAnsi="inherit"/>
          <w:sz w:val="24"/>
          <w:szCs w:val="24"/>
        </w:rPr>
        <w:t>all documentation and certificates to be provided by the HVDC system owner</w:t>
      </w:r>
      <w:ins w:id="1863" w:author="Author">
        <w:r w:rsidR="009324BF">
          <w:rPr>
            <w:rFonts w:ascii="inherit" w:hAnsi="inherit"/>
            <w:sz w:val="24"/>
            <w:szCs w:val="24"/>
          </w:rPr>
          <w:t>,</w:t>
        </w:r>
      </w:ins>
      <w:r w:rsidRPr="005B3720">
        <w:rPr>
          <w:rFonts w:ascii="inherit" w:hAnsi="inherit"/>
          <w:sz w:val="24"/>
          <w:szCs w:val="24"/>
        </w:rPr>
        <w:t xml:space="preserve"> </w:t>
      </w:r>
      <w:del w:id="1864" w:author="Author">
        <w:r w:rsidRPr="005B3720" w:rsidDel="009324BF">
          <w:rPr>
            <w:rFonts w:ascii="inherit" w:hAnsi="inherit"/>
            <w:sz w:val="24"/>
            <w:szCs w:val="24"/>
          </w:rPr>
          <w:delText>or DC-</w:delText>
        </w:r>
      </w:del>
      <w:ins w:id="1865" w:author="Author">
        <w:r w:rsidR="009324BF">
          <w:rPr>
            <w:rFonts w:ascii="inherit" w:hAnsi="inherit"/>
            <w:sz w:val="24"/>
            <w:szCs w:val="24"/>
          </w:rPr>
          <w:t xml:space="preserve">asynchronously </w:t>
        </w:r>
      </w:ins>
      <w:r w:rsidRPr="005B3720">
        <w:rPr>
          <w:rFonts w:ascii="inherit" w:hAnsi="inherit"/>
          <w:sz w:val="24"/>
          <w:szCs w:val="24"/>
        </w:rPr>
        <w:t>connected power park module owner</w:t>
      </w:r>
      <w:ins w:id="1866" w:author="Autho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ins>
      <w:r w:rsidRPr="005B3720">
        <w:rPr>
          <w:rFonts w:ascii="inherit" w:hAnsi="inherit"/>
          <w:sz w:val="24"/>
          <w:szCs w:val="24"/>
        </w:rPr>
        <w:t xml:space="preserve">; </w:t>
      </w:r>
    </w:p>
    <w:p w14:paraId="493DAA8E" w14:textId="0B7659D7" w:rsidR="00AE476A" w:rsidRPr="005B3720" w:rsidRDefault="00BF5202" w:rsidP="00B13FCD">
      <w:pPr>
        <w:numPr>
          <w:ilvl w:val="0"/>
          <w:numId w:val="98"/>
        </w:numPr>
        <w:spacing w:after="274"/>
        <w:ind w:hanging="295"/>
        <w:rPr>
          <w:rFonts w:ascii="inherit" w:hAnsi="inherit"/>
          <w:sz w:val="24"/>
          <w:szCs w:val="24"/>
        </w:rPr>
      </w:pPr>
      <w:r w:rsidRPr="005B3720">
        <w:rPr>
          <w:rFonts w:ascii="inherit" w:hAnsi="inherit"/>
          <w:sz w:val="24"/>
          <w:szCs w:val="24"/>
        </w:rPr>
        <w:t>details of the technical data of the HVDC system, HVDC converter station</w:t>
      </w:r>
      <w:ins w:id="1867" w:author="Author">
        <w:r w:rsidR="009324BF">
          <w:rPr>
            <w:rFonts w:ascii="inherit" w:hAnsi="inherit"/>
            <w:sz w:val="24"/>
            <w:szCs w:val="24"/>
          </w:rPr>
          <w:t>,</w:t>
        </w:r>
      </w:ins>
      <w:r w:rsidRPr="005B3720">
        <w:rPr>
          <w:rFonts w:ascii="inherit" w:hAnsi="inherit"/>
          <w:sz w:val="24"/>
          <w:szCs w:val="24"/>
        </w:rPr>
        <w:t xml:space="preserve"> </w:t>
      </w:r>
      <w:del w:id="1868" w:author="Author">
        <w:r w:rsidRPr="005B3720" w:rsidDel="009324BF">
          <w:rPr>
            <w:rFonts w:ascii="inherit" w:hAnsi="inherit"/>
            <w:sz w:val="24"/>
            <w:szCs w:val="24"/>
          </w:rPr>
          <w:delText>or DC-</w:delText>
        </w:r>
      </w:del>
      <w:ins w:id="1869" w:author="Author">
        <w:r w:rsidR="009324BF">
          <w:rPr>
            <w:rFonts w:ascii="inherit" w:hAnsi="inherit"/>
            <w:sz w:val="24"/>
            <w:szCs w:val="24"/>
          </w:rPr>
          <w:t xml:space="preserve">asynchronously </w:t>
        </w:r>
      </w:ins>
      <w:r w:rsidRPr="005B3720">
        <w:rPr>
          <w:rFonts w:ascii="inherit" w:hAnsi="inherit"/>
          <w:sz w:val="24"/>
          <w:szCs w:val="24"/>
        </w:rPr>
        <w:t>connected power park module</w:t>
      </w:r>
      <w:ins w:id="1870" w:author="Autho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asynchronously connected power-to-gas demand unit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w:t>
        </w:r>
      </w:ins>
      <w:del w:id="1871" w:author="Author">
        <w:r w:rsidRPr="005B3720" w:rsidDel="009324BF">
          <w:rPr>
            <w:rFonts w:ascii="inherit" w:hAnsi="inherit"/>
            <w:sz w:val="24"/>
            <w:szCs w:val="24"/>
          </w:rPr>
          <w:delText xml:space="preserve"> </w:delText>
        </w:r>
      </w:del>
      <w:r w:rsidRPr="005B3720">
        <w:rPr>
          <w:rFonts w:ascii="inherit" w:hAnsi="inherit"/>
          <w:sz w:val="24"/>
          <w:szCs w:val="24"/>
        </w:rPr>
        <w:t xml:space="preserve">with relevance to the grid connection; </w:t>
      </w:r>
    </w:p>
    <w:p w14:paraId="5DC4DF3A" w14:textId="77777777" w:rsidR="00AE476A" w:rsidRPr="005B3720" w:rsidRDefault="00BF5202" w:rsidP="00B13FCD">
      <w:pPr>
        <w:numPr>
          <w:ilvl w:val="0"/>
          <w:numId w:val="98"/>
        </w:numPr>
        <w:spacing w:after="266"/>
        <w:ind w:hanging="295"/>
        <w:rPr>
          <w:rFonts w:ascii="inherit" w:hAnsi="inherit"/>
          <w:sz w:val="24"/>
          <w:szCs w:val="24"/>
        </w:rPr>
      </w:pPr>
      <w:r w:rsidRPr="005B3720">
        <w:rPr>
          <w:rFonts w:ascii="inherit" w:hAnsi="inherit"/>
          <w:sz w:val="24"/>
          <w:szCs w:val="24"/>
        </w:rPr>
        <w:t xml:space="preserve">requirements for models for steady-state and dynamic system studies; </w:t>
      </w:r>
    </w:p>
    <w:p w14:paraId="64B4A583" w14:textId="77777777" w:rsidR="00AE476A" w:rsidRPr="005B3720" w:rsidRDefault="00BF5202" w:rsidP="00B13FCD">
      <w:pPr>
        <w:numPr>
          <w:ilvl w:val="0"/>
          <w:numId w:val="98"/>
        </w:numPr>
        <w:spacing w:after="267"/>
        <w:ind w:hanging="295"/>
        <w:rPr>
          <w:rFonts w:ascii="inherit" w:hAnsi="inherit"/>
          <w:sz w:val="24"/>
          <w:szCs w:val="24"/>
        </w:rPr>
      </w:pPr>
      <w:r w:rsidRPr="005B3720">
        <w:rPr>
          <w:rFonts w:ascii="inherit" w:hAnsi="inherit"/>
          <w:sz w:val="24"/>
          <w:szCs w:val="24"/>
        </w:rPr>
        <w:t xml:space="preserve">timeline for the provision of system data required to perform the studies; </w:t>
      </w:r>
    </w:p>
    <w:p w14:paraId="013E6C95" w14:textId="7B87388D" w:rsidR="00AE476A" w:rsidRPr="005B3720" w:rsidRDefault="00BF5202" w:rsidP="00B13FCD">
      <w:pPr>
        <w:numPr>
          <w:ilvl w:val="0"/>
          <w:numId w:val="98"/>
        </w:numPr>
        <w:spacing w:after="273"/>
        <w:ind w:hanging="295"/>
        <w:rPr>
          <w:rFonts w:ascii="inherit" w:hAnsi="inherit"/>
          <w:sz w:val="24"/>
          <w:szCs w:val="24"/>
        </w:rPr>
      </w:pPr>
      <w:r w:rsidRPr="005B3720">
        <w:rPr>
          <w:rFonts w:ascii="inherit" w:hAnsi="inherit"/>
          <w:sz w:val="24"/>
          <w:szCs w:val="24"/>
        </w:rPr>
        <w:t>studies by the HVDC system owner</w:t>
      </w:r>
      <w:ins w:id="1872" w:author="Author">
        <w:r w:rsidR="009324BF">
          <w:rPr>
            <w:rFonts w:ascii="inherit" w:hAnsi="inherit"/>
            <w:sz w:val="24"/>
            <w:szCs w:val="24"/>
          </w:rPr>
          <w:t>,</w:t>
        </w:r>
      </w:ins>
      <w:r w:rsidRPr="005B3720">
        <w:rPr>
          <w:rFonts w:ascii="inherit" w:hAnsi="inherit"/>
          <w:sz w:val="24"/>
          <w:szCs w:val="24"/>
        </w:rPr>
        <w:t xml:space="preserve"> </w:t>
      </w:r>
      <w:del w:id="1873" w:author="Author">
        <w:r w:rsidRPr="005B3720" w:rsidDel="009324BF">
          <w:rPr>
            <w:rFonts w:ascii="inherit" w:hAnsi="inherit"/>
            <w:sz w:val="24"/>
            <w:szCs w:val="24"/>
          </w:rPr>
          <w:delText>or DC-</w:delText>
        </w:r>
      </w:del>
      <w:ins w:id="1874" w:author="Author">
        <w:r w:rsidR="009324BF">
          <w:rPr>
            <w:rFonts w:ascii="inherit" w:hAnsi="inherit"/>
            <w:sz w:val="24"/>
            <w:szCs w:val="24"/>
          </w:rPr>
          <w:t xml:space="preserve">asynchronously </w:t>
        </w:r>
      </w:ins>
      <w:r w:rsidRPr="005B3720">
        <w:rPr>
          <w:rFonts w:ascii="inherit" w:hAnsi="inherit"/>
          <w:sz w:val="24"/>
          <w:szCs w:val="24"/>
        </w:rPr>
        <w:t>connected power park module owner</w:t>
      </w:r>
      <w:ins w:id="1875" w:author="Autho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ins>
      <w:r w:rsidRPr="005B3720">
        <w:rPr>
          <w:rFonts w:ascii="inherit" w:hAnsi="inherit"/>
          <w:sz w:val="24"/>
          <w:szCs w:val="24"/>
        </w:rPr>
        <w:t xml:space="preserve"> to demonstrate the expected steady-state and dynamic performance in accordance with the requirements set out in Titles II, III and IV; </w:t>
      </w:r>
    </w:p>
    <w:p w14:paraId="52D84960" w14:textId="77777777" w:rsidR="00AE476A" w:rsidRPr="005B3720" w:rsidRDefault="00BF5202" w:rsidP="00B13FCD">
      <w:pPr>
        <w:numPr>
          <w:ilvl w:val="0"/>
          <w:numId w:val="98"/>
        </w:numPr>
        <w:spacing w:after="267"/>
        <w:ind w:hanging="295"/>
        <w:rPr>
          <w:rFonts w:ascii="inherit" w:hAnsi="inherit"/>
          <w:sz w:val="24"/>
          <w:szCs w:val="24"/>
        </w:rPr>
      </w:pPr>
      <w:r w:rsidRPr="005B3720">
        <w:rPr>
          <w:rFonts w:ascii="inherit" w:hAnsi="inherit"/>
          <w:sz w:val="24"/>
          <w:szCs w:val="24"/>
        </w:rPr>
        <w:t xml:space="preserve">conditions and procedures including the scope for registering equipment certificates; and </w:t>
      </w:r>
    </w:p>
    <w:p w14:paraId="4E83B906" w14:textId="5D8833BA" w:rsidR="00AE476A" w:rsidRPr="005B3720" w:rsidRDefault="00BF5202" w:rsidP="00B13FCD">
      <w:pPr>
        <w:numPr>
          <w:ilvl w:val="0"/>
          <w:numId w:val="98"/>
        </w:numPr>
        <w:spacing w:after="286"/>
        <w:ind w:hanging="295"/>
        <w:rPr>
          <w:rFonts w:ascii="inherit" w:hAnsi="inherit"/>
          <w:sz w:val="24"/>
          <w:szCs w:val="24"/>
        </w:rPr>
      </w:pPr>
      <w:r w:rsidRPr="005B3720">
        <w:rPr>
          <w:rFonts w:ascii="inherit" w:hAnsi="inherit"/>
          <w:sz w:val="24"/>
          <w:szCs w:val="24"/>
        </w:rPr>
        <w:t xml:space="preserve">conditions and procedures for use of relevant equipment certificates, issued by an authorised certifier, by the </w:t>
      </w:r>
      <w:del w:id="1876" w:author="Author">
        <w:r w:rsidRPr="005B3720" w:rsidDel="009324BF">
          <w:rPr>
            <w:rFonts w:ascii="inherit" w:hAnsi="inherit"/>
            <w:sz w:val="24"/>
            <w:szCs w:val="24"/>
          </w:rPr>
          <w:delText>DC-</w:delText>
        </w:r>
      </w:del>
      <w:ins w:id="1877" w:author="Author">
        <w:r w:rsidR="009324BF">
          <w:rPr>
            <w:rFonts w:ascii="inherit" w:hAnsi="inherit"/>
            <w:sz w:val="24"/>
            <w:szCs w:val="24"/>
          </w:rPr>
          <w:t>asynchronously</w:t>
        </w:r>
      </w:ins>
      <w:r w:rsidRPr="005B3720">
        <w:rPr>
          <w:rFonts w:ascii="inherit" w:hAnsi="inherit"/>
          <w:sz w:val="24"/>
          <w:szCs w:val="24"/>
        </w:rPr>
        <w:t xml:space="preserve"> connected power park module owner</w:t>
      </w:r>
      <w:ins w:id="1878" w:author="Autho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ins>
      <w:r w:rsidRPr="005B3720">
        <w:rPr>
          <w:rFonts w:ascii="inherit" w:hAnsi="inherit"/>
          <w:sz w:val="24"/>
          <w:szCs w:val="24"/>
        </w:rPr>
        <w:t xml:space="preserve">. </w:t>
      </w:r>
    </w:p>
    <w:p w14:paraId="2E5DF59F" w14:textId="490FB1EF" w:rsidR="00AE476A" w:rsidRPr="005B3720" w:rsidRDefault="00BF5202" w:rsidP="00B13FCD">
      <w:pPr>
        <w:numPr>
          <w:ilvl w:val="0"/>
          <w:numId w:val="99"/>
        </w:numPr>
        <w:spacing w:after="435" w:line="216" w:lineRule="auto"/>
        <w:rPr>
          <w:rFonts w:ascii="inherit" w:hAnsi="inherit"/>
          <w:sz w:val="24"/>
          <w:szCs w:val="24"/>
        </w:rPr>
      </w:pPr>
      <w:r w:rsidRPr="005B3720">
        <w:rPr>
          <w:rFonts w:ascii="inherit" w:hAnsi="inherit"/>
          <w:sz w:val="24"/>
          <w:szCs w:val="24"/>
        </w:rPr>
        <w:t>The relevant system operator shall make publicly available the allocation of responsibilities to the HVDC system owner</w:t>
      </w:r>
      <w:ins w:id="1879" w:author="Author">
        <w:r w:rsidR="009324BF">
          <w:rPr>
            <w:rFonts w:ascii="inherit" w:hAnsi="inherit"/>
            <w:sz w:val="24"/>
            <w:szCs w:val="24"/>
          </w:rPr>
          <w:t>,</w:t>
        </w:r>
      </w:ins>
      <w:r w:rsidRPr="005B3720">
        <w:rPr>
          <w:rFonts w:ascii="inherit" w:hAnsi="inherit"/>
          <w:sz w:val="24"/>
          <w:szCs w:val="24"/>
        </w:rPr>
        <w:t xml:space="preserve"> </w:t>
      </w:r>
      <w:del w:id="1880" w:author="Author">
        <w:r w:rsidRPr="005B3720" w:rsidDel="009324BF">
          <w:rPr>
            <w:rFonts w:ascii="inherit" w:hAnsi="inherit"/>
            <w:sz w:val="24"/>
            <w:szCs w:val="24"/>
          </w:rPr>
          <w:delText>or DC-</w:delText>
        </w:r>
      </w:del>
      <w:ins w:id="1881" w:author="Author">
        <w:r w:rsidR="009324BF">
          <w:rPr>
            <w:rFonts w:ascii="inherit" w:hAnsi="inherit"/>
            <w:sz w:val="24"/>
            <w:szCs w:val="24"/>
          </w:rPr>
          <w:t xml:space="preserve">asynchronously </w:t>
        </w:r>
      </w:ins>
      <w:r w:rsidRPr="005B3720">
        <w:rPr>
          <w:rFonts w:ascii="inherit" w:hAnsi="inherit"/>
          <w:sz w:val="24"/>
          <w:szCs w:val="24"/>
        </w:rPr>
        <w:t>connected power park module owner</w:t>
      </w:r>
      <w:ins w:id="1882" w:author="Autho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ins>
      <w:r w:rsidRPr="005B3720">
        <w:rPr>
          <w:rFonts w:ascii="inherit" w:hAnsi="inherit"/>
          <w:sz w:val="24"/>
          <w:szCs w:val="24"/>
        </w:rPr>
        <w:t xml:space="preserve"> and to the system operator for compliance testing, simulation and monitoring. </w:t>
      </w:r>
    </w:p>
    <w:p w14:paraId="65A49174" w14:textId="710572FB" w:rsidR="00AE476A" w:rsidRPr="005B3720" w:rsidRDefault="00BF5202" w:rsidP="00B13FCD">
      <w:pPr>
        <w:numPr>
          <w:ilvl w:val="0"/>
          <w:numId w:val="99"/>
        </w:numPr>
        <w:spacing w:after="429"/>
        <w:rPr>
          <w:rFonts w:ascii="inherit" w:hAnsi="inherit"/>
          <w:sz w:val="24"/>
          <w:szCs w:val="24"/>
        </w:rPr>
      </w:pPr>
      <w:r w:rsidRPr="005B3720">
        <w:rPr>
          <w:rFonts w:ascii="inherit" w:hAnsi="inherit"/>
          <w:sz w:val="24"/>
          <w:szCs w:val="24"/>
        </w:rPr>
        <w:t xml:space="preserve">The relevant system operator may partially or totally assign the performance of its compliance monitoring to third parties. In this case, the relevant system operator shall ensure compliance </w:t>
      </w:r>
      <w:r w:rsidRPr="005518C7">
        <w:rPr>
          <w:rFonts w:ascii="inherit" w:hAnsi="inherit"/>
          <w:sz w:val="24"/>
          <w:szCs w:val="24"/>
        </w:rPr>
        <w:t xml:space="preserve">with </w:t>
      </w:r>
      <w:r w:rsidR="00EB01B7" w:rsidRPr="005518C7">
        <w:rPr>
          <w:rFonts w:ascii="inherit" w:hAnsi="inherit"/>
          <w:sz w:val="24"/>
          <w:szCs w:val="24"/>
        </w:rPr>
        <w:fldChar w:fldCharType="begin"/>
      </w:r>
      <w:r w:rsidR="00EB01B7" w:rsidRPr="005518C7">
        <w:rPr>
          <w:rFonts w:ascii="inherit" w:hAnsi="inherit"/>
          <w:sz w:val="24"/>
          <w:szCs w:val="24"/>
        </w:rPr>
        <w:instrText xml:space="preserve"> REF _Ref153268164 \h </w:instrText>
      </w:r>
      <w:r w:rsidR="005518C7" w:rsidRPr="005518C7">
        <w:rPr>
          <w:rFonts w:ascii="inherit" w:hAnsi="inherit"/>
          <w:sz w:val="24"/>
          <w:szCs w:val="24"/>
        </w:rPr>
        <w:instrText xml:space="preserve"> \* MERGEFORMAT </w:instrText>
      </w:r>
      <w:r w:rsidR="00EB01B7" w:rsidRPr="005518C7">
        <w:rPr>
          <w:rFonts w:ascii="inherit" w:hAnsi="inherit"/>
          <w:sz w:val="24"/>
          <w:szCs w:val="24"/>
        </w:rPr>
      </w:r>
      <w:r w:rsidR="00EB01B7" w:rsidRPr="005518C7">
        <w:rPr>
          <w:rFonts w:ascii="inherit" w:hAnsi="inherit"/>
          <w:sz w:val="24"/>
          <w:szCs w:val="24"/>
        </w:rPr>
        <w:fldChar w:fldCharType="separate"/>
      </w:r>
      <w:r w:rsidR="000830C9" w:rsidRPr="000830C9">
        <w:rPr>
          <w:rFonts w:ascii="inherit" w:hAnsi="inherit"/>
          <w:sz w:val="24"/>
          <w:szCs w:val="24"/>
        </w:rPr>
        <w:t>Article 10</w:t>
      </w:r>
      <w:r w:rsidR="00EB01B7" w:rsidRPr="005518C7">
        <w:rPr>
          <w:rFonts w:ascii="inherit" w:hAnsi="inherit"/>
          <w:sz w:val="24"/>
          <w:szCs w:val="24"/>
        </w:rPr>
        <w:fldChar w:fldCharType="end"/>
      </w:r>
      <w:r w:rsidRPr="005518C7">
        <w:rPr>
          <w:rFonts w:ascii="inherit" w:hAnsi="inherit"/>
          <w:sz w:val="24"/>
          <w:szCs w:val="24"/>
        </w:rPr>
        <w:t xml:space="preserve"> by</w:t>
      </w:r>
      <w:r w:rsidRPr="005B3720">
        <w:rPr>
          <w:rFonts w:ascii="inherit" w:hAnsi="inherit"/>
          <w:sz w:val="24"/>
          <w:szCs w:val="24"/>
        </w:rPr>
        <w:t xml:space="preserve"> appropriate confidentiality commitments with the assignee. </w:t>
      </w:r>
    </w:p>
    <w:p w14:paraId="756CEDEC" w14:textId="22D62051" w:rsidR="00AE476A" w:rsidRPr="005B3720" w:rsidRDefault="00BF5202" w:rsidP="00B13FCD">
      <w:pPr>
        <w:numPr>
          <w:ilvl w:val="0"/>
          <w:numId w:val="99"/>
        </w:numPr>
        <w:spacing w:after="428"/>
        <w:rPr>
          <w:rFonts w:ascii="inherit" w:hAnsi="inherit"/>
          <w:sz w:val="24"/>
          <w:szCs w:val="24"/>
        </w:rPr>
      </w:pPr>
      <w:r w:rsidRPr="005B3720">
        <w:rPr>
          <w:rFonts w:ascii="inherit" w:hAnsi="inherit"/>
          <w:sz w:val="24"/>
          <w:szCs w:val="24"/>
        </w:rPr>
        <w:t>The relevant system operator shall not unreasonably withhold any operational notification in accordance with Title V, if compliance tests or simulations cannot be performed as agreed between the relevant system operator and the HVDC system owner</w:t>
      </w:r>
      <w:ins w:id="1883" w:author="Author">
        <w:r w:rsidR="00436191">
          <w:rPr>
            <w:rFonts w:ascii="inherit" w:hAnsi="inherit"/>
            <w:sz w:val="24"/>
            <w:szCs w:val="24"/>
          </w:rPr>
          <w:t>,</w:t>
        </w:r>
      </w:ins>
      <w:r w:rsidRPr="005B3720">
        <w:rPr>
          <w:rFonts w:ascii="inherit" w:hAnsi="inherit"/>
          <w:sz w:val="24"/>
          <w:szCs w:val="24"/>
        </w:rPr>
        <w:t xml:space="preserve"> </w:t>
      </w:r>
      <w:del w:id="1884" w:author="Author">
        <w:r w:rsidRPr="005B3720" w:rsidDel="00436191">
          <w:rPr>
            <w:rFonts w:ascii="inherit" w:hAnsi="inherit"/>
            <w:sz w:val="24"/>
            <w:szCs w:val="24"/>
          </w:rPr>
          <w:delText>or DC-</w:delText>
        </w:r>
      </w:del>
      <w:ins w:id="1885" w:author="Author">
        <w:r w:rsidR="00436191">
          <w:rPr>
            <w:rFonts w:ascii="inherit" w:hAnsi="inherit"/>
            <w:sz w:val="24"/>
            <w:szCs w:val="24"/>
          </w:rPr>
          <w:t xml:space="preserve">asynchronously </w:t>
        </w:r>
      </w:ins>
      <w:r w:rsidRPr="005B3720">
        <w:rPr>
          <w:rFonts w:ascii="inherit" w:hAnsi="inherit"/>
          <w:sz w:val="24"/>
          <w:szCs w:val="24"/>
        </w:rPr>
        <w:t>connected power park module owner</w:t>
      </w:r>
      <w:ins w:id="1886" w:author="Author">
        <w:r w:rsidR="00436191">
          <w:rPr>
            <w:rFonts w:ascii="inherit" w:hAnsi="inherit"/>
            <w:sz w:val="24"/>
            <w:szCs w:val="24"/>
          </w:rPr>
          <w:t xml:space="preserve">, </w:t>
        </w:r>
        <w:r w:rsidR="00436191" w:rsidRPr="008211B1">
          <w:rPr>
            <w:rFonts w:ascii="inherit" w:hAnsi="inherit"/>
            <w:sz w:val="24"/>
            <w:szCs w:val="24"/>
          </w:rPr>
          <w:t>asynchronously connected demand facilit</w:t>
        </w:r>
        <w:r w:rsidR="00436191">
          <w:rPr>
            <w:rFonts w:ascii="inherit" w:hAnsi="inherit"/>
            <w:sz w:val="24"/>
            <w:szCs w:val="24"/>
          </w:rPr>
          <w:t>y owner, asynchronously connected power-to-gas demand unit owner or</w:t>
        </w:r>
        <w:r w:rsidR="00436191" w:rsidRPr="008211B1">
          <w:rPr>
            <w:rFonts w:ascii="inherit" w:hAnsi="inherit"/>
            <w:sz w:val="24"/>
            <w:szCs w:val="24"/>
          </w:rPr>
          <w:t xml:space="preserve"> asynchronously connected electricity storage module</w:t>
        </w:r>
        <w:r w:rsidR="00436191">
          <w:rPr>
            <w:rFonts w:ascii="inherit" w:hAnsi="inherit"/>
            <w:sz w:val="24"/>
            <w:szCs w:val="24"/>
          </w:rPr>
          <w:t xml:space="preserve"> owner</w:t>
        </w:r>
      </w:ins>
      <w:r w:rsidRPr="005B3720">
        <w:rPr>
          <w:rFonts w:ascii="inherit" w:hAnsi="inherit"/>
          <w:sz w:val="24"/>
          <w:szCs w:val="24"/>
        </w:rPr>
        <w:t xml:space="preserve"> due to reasons which are in the sole control of the relevant system operator. </w:t>
      </w:r>
    </w:p>
    <w:p w14:paraId="6EF06E51" w14:textId="77777777" w:rsidR="00AE476A" w:rsidRPr="005B3720" w:rsidRDefault="00BF5202" w:rsidP="00B13FCD">
      <w:pPr>
        <w:numPr>
          <w:ilvl w:val="0"/>
          <w:numId w:val="99"/>
        </w:numPr>
        <w:spacing w:after="679"/>
        <w:rPr>
          <w:rFonts w:ascii="inherit" w:hAnsi="inherit"/>
          <w:sz w:val="24"/>
          <w:szCs w:val="24"/>
        </w:rPr>
      </w:pPr>
      <w:r w:rsidRPr="005B3720">
        <w:rPr>
          <w:rFonts w:ascii="inherit" w:hAnsi="inherit"/>
          <w:sz w:val="24"/>
          <w:szCs w:val="24"/>
        </w:rPr>
        <w:t xml:space="preserve">The relevant system operator shall provide the relevant TSO when requested the compliance test and simulation results referred to in this Chapter. </w:t>
      </w:r>
    </w:p>
    <w:p w14:paraId="18C515BC" w14:textId="77777777" w:rsidR="00AE476A" w:rsidRPr="005B3720" w:rsidRDefault="00BF5202">
      <w:pPr>
        <w:spacing w:after="258" w:line="265" w:lineRule="auto"/>
        <w:ind w:right="2"/>
        <w:jc w:val="center"/>
        <w:rPr>
          <w:rFonts w:ascii="inherit" w:hAnsi="inherit"/>
          <w:sz w:val="24"/>
          <w:szCs w:val="24"/>
        </w:rPr>
      </w:pPr>
      <w:r w:rsidRPr="005B3720">
        <w:rPr>
          <w:rFonts w:ascii="inherit" w:hAnsi="inherit"/>
          <w:i/>
          <w:sz w:val="24"/>
          <w:szCs w:val="24"/>
        </w:rPr>
        <w:t xml:space="preserve">CHAPTER 2 </w:t>
      </w:r>
    </w:p>
    <w:p w14:paraId="5BDF8DF5" w14:textId="77777777"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 xml:space="preserve">Compliance testing </w:t>
      </w:r>
    </w:p>
    <w:p w14:paraId="2A55E6D8" w14:textId="2EC5F16A" w:rsidR="00AE476A" w:rsidRPr="005B3720" w:rsidRDefault="00BF5202" w:rsidP="00FB2566">
      <w:pPr>
        <w:pStyle w:val="Heading2"/>
      </w:pPr>
      <w:bookmarkStart w:id="1887" w:name="_Ref153262738"/>
      <w:r w:rsidRPr="005B3720">
        <w:t>Article 71</w:t>
      </w:r>
      <w:bookmarkEnd w:id="1887"/>
    </w:p>
    <w:p w14:paraId="3C85A318" w14:textId="0DAC870F" w:rsidR="00AE476A" w:rsidRPr="00FB2566" w:rsidRDefault="00BF5202" w:rsidP="00FB2566">
      <w:pPr>
        <w:jc w:val="center"/>
        <w:rPr>
          <w:rFonts w:ascii="inherit" w:hAnsi="inherit"/>
          <w:b/>
          <w:bCs/>
          <w:sz w:val="24"/>
          <w:szCs w:val="24"/>
        </w:rPr>
      </w:pPr>
      <w:r w:rsidRPr="2E82C752">
        <w:rPr>
          <w:rFonts w:ascii="inherit" w:hAnsi="inherit"/>
          <w:b/>
          <w:bCs/>
          <w:sz w:val="24"/>
          <w:szCs w:val="24"/>
        </w:rPr>
        <w:t>Compliance testing for HVDC systems</w:t>
      </w:r>
    </w:p>
    <w:p w14:paraId="6DCE9327" w14:textId="77777777" w:rsidR="00AE476A" w:rsidRPr="005B3720" w:rsidRDefault="00BF5202" w:rsidP="00B13FCD">
      <w:pPr>
        <w:numPr>
          <w:ilvl w:val="0"/>
          <w:numId w:val="100"/>
        </w:numPr>
        <w:ind w:left="0" w:firstLine="0"/>
        <w:rPr>
          <w:rFonts w:ascii="inherit" w:hAnsi="inherit"/>
          <w:sz w:val="24"/>
          <w:szCs w:val="24"/>
        </w:rPr>
      </w:pPr>
      <w:r w:rsidRPr="005B3720">
        <w:rPr>
          <w:rFonts w:ascii="inherit" w:hAnsi="inherit"/>
          <w:sz w:val="24"/>
          <w:szCs w:val="24"/>
        </w:rPr>
        <w:t xml:space="preserve">Equipment certificates may be used instead of part of the tests below, on the condition that they are provided to the relevant system operator. </w:t>
      </w:r>
    </w:p>
    <w:p w14:paraId="28F02B4B" w14:textId="77777777" w:rsidR="00AE476A" w:rsidRPr="005B3720" w:rsidRDefault="00BF5202" w:rsidP="00B13FCD">
      <w:pPr>
        <w:numPr>
          <w:ilvl w:val="0"/>
          <w:numId w:val="100"/>
        </w:numPr>
        <w:ind w:hanging="432"/>
        <w:rPr>
          <w:rFonts w:ascii="inherit" w:hAnsi="inherit"/>
          <w:sz w:val="24"/>
          <w:szCs w:val="24"/>
        </w:rPr>
      </w:pPr>
      <w:r w:rsidRPr="005B3720">
        <w:rPr>
          <w:rFonts w:ascii="inherit" w:hAnsi="inherit"/>
          <w:sz w:val="24"/>
          <w:szCs w:val="24"/>
        </w:rPr>
        <w:t xml:space="preserve">With regard to the reactive power capability test: </w:t>
      </w:r>
    </w:p>
    <w:p w14:paraId="20B993EC" w14:textId="5ACB1A84" w:rsidR="00AE476A" w:rsidRPr="005B3720" w:rsidRDefault="00BF5202" w:rsidP="00B13FCD">
      <w:pPr>
        <w:numPr>
          <w:ilvl w:val="0"/>
          <w:numId w:val="101"/>
        </w:numPr>
        <w:ind w:hanging="295"/>
        <w:rPr>
          <w:rFonts w:ascii="inherit" w:hAnsi="inherit"/>
          <w:sz w:val="24"/>
          <w:szCs w:val="24"/>
        </w:rPr>
      </w:pPr>
      <w:r w:rsidRPr="005B3720">
        <w:rPr>
          <w:rFonts w:ascii="inherit" w:hAnsi="inherit"/>
          <w:sz w:val="24"/>
          <w:szCs w:val="24"/>
        </w:rPr>
        <w:t xml:space="preserve">the HVDC converter unit or the HVDC converter station shall demonstrate its technical capability to provide leading and lagging reactive power capability </w:t>
      </w:r>
      <w:r w:rsidRPr="005518C7">
        <w:rPr>
          <w:rFonts w:ascii="inherit" w:hAnsi="inherit"/>
          <w:sz w:val="24"/>
          <w:szCs w:val="24"/>
        </w:rPr>
        <w:t xml:space="preserve">according to </w:t>
      </w:r>
      <w:r w:rsidR="00EB01B7" w:rsidRPr="005518C7">
        <w:rPr>
          <w:rFonts w:ascii="inherit" w:hAnsi="inherit"/>
          <w:sz w:val="24"/>
          <w:szCs w:val="24"/>
        </w:rPr>
        <w:fldChar w:fldCharType="begin"/>
      </w:r>
      <w:r w:rsidR="00EB01B7" w:rsidRPr="005518C7">
        <w:rPr>
          <w:rFonts w:ascii="inherit" w:hAnsi="inherit"/>
          <w:sz w:val="24"/>
          <w:szCs w:val="24"/>
        </w:rPr>
        <w:instrText xml:space="preserve"> REF _Ref153267207 \h </w:instrText>
      </w:r>
      <w:r w:rsidR="005518C7" w:rsidRPr="005518C7">
        <w:rPr>
          <w:rFonts w:ascii="inherit" w:hAnsi="inherit"/>
          <w:sz w:val="24"/>
          <w:szCs w:val="24"/>
        </w:rPr>
        <w:instrText xml:space="preserve"> \* MERGEFORMAT </w:instrText>
      </w:r>
      <w:r w:rsidR="00EB01B7" w:rsidRPr="005518C7">
        <w:rPr>
          <w:rFonts w:ascii="inherit" w:hAnsi="inherit"/>
          <w:sz w:val="24"/>
          <w:szCs w:val="24"/>
        </w:rPr>
      </w:r>
      <w:r w:rsidR="00EB01B7" w:rsidRPr="005518C7">
        <w:rPr>
          <w:rFonts w:ascii="inherit" w:hAnsi="inherit"/>
          <w:sz w:val="24"/>
          <w:szCs w:val="24"/>
        </w:rPr>
        <w:fldChar w:fldCharType="separate"/>
      </w:r>
      <w:r w:rsidR="000830C9" w:rsidRPr="000830C9">
        <w:rPr>
          <w:rFonts w:ascii="inherit" w:hAnsi="inherit"/>
          <w:sz w:val="24"/>
          <w:szCs w:val="24"/>
        </w:rPr>
        <w:t>Article 20</w:t>
      </w:r>
      <w:r w:rsidR="00EB01B7" w:rsidRPr="005518C7">
        <w:rPr>
          <w:rFonts w:ascii="inherit" w:hAnsi="inherit"/>
          <w:sz w:val="24"/>
          <w:szCs w:val="24"/>
        </w:rPr>
        <w:fldChar w:fldCharType="end"/>
      </w:r>
      <w:r w:rsidRPr="005518C7">
        <w:rPr>
          <w:rFonts w:ascii="inherit" w:hAnsi="inherit"/>
          <w:sz w:val="24"/>
          <w:szCs w:val="24"/>
        </w:rPr>
        <w:t>;</w:t>
      </w:r>
      <w:r w:rsidRPr="005B3720">
        <w:rPr>
          <w:rFonts w:ascii="inherit" w:hAnsi="inherit"/>
          <w:sz w:val="24"/>
          <w:szCs w:val="24"/>
        </w:rPr>
        <w:t xml:space="preserve"> </w:t>
      </w:r>
    </w:p>
    <w:p w14:paraId="0A6C76A4" w14:textId="77777777" w:rsidR="00AE476A" w:rsidRPr="005B3720" w:rsidRDefault="00BF5202" w:rsidP="00B13FCD">
      <w:pPr>
        <w:numPr>
          <w:ilvl w:val="0"/>
          <w:numId w:val="101"/>
        </w:numPr>
        <w:ind w:hanging="295"/>
        <w:rPr>
          <w:rFonts w:ascii="inherit" w:hAnsi="inherit"/>
          <w:sz w:val="24"/>
          <w:szCs w:val="24"/>
        </w:rPr>
      </w:pPr>
      <w:bookmarkStart w:id="1888" w:name="_Ref153286553"/>
      <w:r w:rsidRPr="005B3720">
        <w:rPr>
          <w:rFonts w:ascii="inherit" w:hAnsi="inherit"/>
          <w:sz w:val="24"/>
          <w:szCs w:val="24"/>
        </w:rPr>
        <w:t>the reactive power capability test shall be carried out at maximum reactive power, both leading and lagging, and concerning the verification of the following parameters:</w:t>
      </w:r>
      <w:bookmarkEnd w:id="1888"/>
      <w:r w:rsidRPr="005B3720">
        <w:rPr>
          <w:rFonts w:ascii="inherit" w:hAnsi="inherit"/>
          <w:sz w:val="24"/>
          <w:szCs w:val="24"/>
        </w:rPr>
        <w:t xml:space="preserve"> </w:t>
      </w:r>
    </w:p>
    <w:p w14:paraId="7E102400" w14:textId="77777777" w:rsidR="00AE476A" w:rsidRPr="005B3720" w:rsidRDefault="00BF5202" w:rsidP="00B13FCD">
      <w:pPr>
        <w:numPr>
          <w:ilvl w:val="1"/>
          <w:numId w:val="101"/>
        </w:numPr>
        <w:ind w:hanging="340"/>
        <w:rPr>
          <w:rFonts w:ascii="inherit" w:hAnsi="inherit"/>
          <w:sz w:val="24"/>
          <w:szCs w:val="24"/>
        </w:rPr>
      </w:pPr>
      <w:r w:rsidRPr="005B3720">
        <w:rPr>
          <w:rFonts w:ascii="inherit" w:hAnsi="inherit"/>
          <w:sz w:val="24"/>
          <w:szCs w:val="24"/>
        </w:rPr>
        <w:t xml:space="preserve">Operation at minimum HVDC active power transmission capacity; </w:t>
      </w:r>
    </w:p>
    <w:p w14:paraId="4C421D91" w14:textId="77777777" w:rsidR="00AE476A" w:rsidRPr="005B3720" w:rsidRDefault="00BF5202" w:rsidP="00B13FCD">
      <w:pPr>
        <w:numPr>
          <w:ilvl w:val="1"/>
          <w:numId w:val="101"/>
        </w:numPr>
        <w:ind w:hanging="340"/>
        <w:rPr>
          <w:rFonts w:ascii="inherit" w:hAnsi="inherit"/>
          <w:sz w:val="24"/>
          <w:szCs w:val="24"/>
        </w:rPr>
      </w:pPr>
      <w:r w:rsidRPr="005B3720">
        <w:rPr>
          <w:rFonts w:ascii="inherit" w:hAnsi="inherit"/>
          <w:sz w:val="24"/>
          <w:szCs w:val="24"/>
        </w:rPr>
        <w:t xml:space="preserve">Operation at maximum HVDC active power transmission capacity; </w:t>
      </w:r>
    </w:p>
    <w:p w14:paraId="1F753066" w14:textId="77777777" w:rsidR="00AE476A" w:rsidRPr="005B3720" w:rsidRDefault="00BF5202" w:rsidP="00B13FCD">
      <w:pPr>
        <w:numPr>
          <w:ilvl w:val="1"/>
          <w:numId w:val="101"/>
        </w:numPr>
        <w:ind w:hanging="340"/>
        <w:rPr>
          <w:rFonts w:ascii="inherit" w:hAnsi="inherit"/>
          <w:sz w:val="24"/>
          <w:szCs w:val="24"/>
        </w:rPr>
      </w:pPr>
      <w:r w:rsidRPr="005B3720">
        <w:rPr>
          <w:rFonts w:ascii="inherit" w:hAnsi="inherit"/>
          <w:sz w:val="24"/>
          <w:szCs w:val="24"/>
        </w:rPr>
        <w:t xml:space="preserve">Operation at active power setpoint between those minimum and maximum HVDC active power transmission capacity. </w:t>
      </w:r>
    </w:p>
    <w:p w14:paraId="6DCE8208" w14:textId="77777777" w:rsidR="00AE476A" w:rsidRPr="005B3720" w:rsidRDefault="00BF5202" w:rsidP="00B13FCD">
      <w:pPr>
        <w:numPr>
          <w:ilvl w:val="0"/>
          <w:numId w:val="101"/>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265F69F7" w14:textId="6FC32259" w:rsidR="00AE476A" w:rsidRPr="005B3720" w:rsidRDefault="00BF5202" w:rsidP="00B13FCD">
      <w:pPr>
        <w:numPr>
          <w:ilvl w:val="1"/>
          <w:numId w:val="101"/>
        </w:numPr>
        <w:ind w:hanging="340"/>
        <w:rPr>
          <w:rFonts w:ascii="inherit" w:hAnsi="inherit"/>
          <w:sz w:val="24"/>
          <w:szCs w:val="24"/>
        </w:rPr>
      </w:pPr>
      <w:r w:rsidRPr="005B3720">
        <w:rPr>
          <w:rFonts w:ascii="inherit" w:hAnsi="inherit"/>
          <w:sz w:val="24"/>
          <w:szCs w:val="24"/>
        </w:rPr>
        <w:t xml:space="preserve">the HVDC converter unit or the HVDC converter station has been operating no shorter than 1 hour at maximum reactive power, both leading and lagging, for each parameter as referred to in point </w:t>
      </w:r>
      <w:r w:rsidR="00A813F6">
        <w:rPr>
          <w:rFonts w:ascii="inherit" w:hAnsi="inherit"/>
          <w:sz w:val="24"/>
          <w:szCs w:val="24"/>
        </w:rPr>
        <w:fldChar w:fldCharType="begin"/>
      </w:r>
      <w:r w:rsidR="00A813F6">
        <w:rPr>
          <w:rFonts w:ascii="inherit" w:hAnsi="inherit"/>
          <w:sz w:val="24"/>
          <w:szCs w:val="24"/>
        </w:rPr>
        <w:instrText xml:space="preserve"> REF _Ref153286553 \r \h </w:instrText>
      </w:r>
      <w:r w:rsidR="00A813F6">
        <w:rPr>
          <w:rFonts w:ascii="inherit" w:hAnsi="inherit"/>
          <w:sz w:val="24"/>
          <w:szCs w:val="24"/>
        </w:rPr>
      </w:r>
      <w:r w:rsidR="00A813F6">
        <w:rPr>
          <w:rFonts w:ascii="inherit" w:hAnsi="inherit"/>
          <w:sz w:val="24"/>
          <w:szCs w:val="24"/>
        </w:rPr>
        <w:fldChar w:fldCharType="separate"/>
      </w:r>
      <w:r w:rsidR="000830C9">
        <w:rPr>
          <w:rFonts w:ascii="inherit" w:hAnsi="inherit"/>
          <w:sz w:val="24"/>
          <w:szCs w:val="24"/>
        </w:rPr>
        <w:t>(b)</w:t>
      </w:r>
      <w:r w:rsidR="00A813F6">
        <w:rPr>
          <w:rFonts w:ascii="inherit" w:hAnsi="inherit"/>
          <w:sz w:val="24"/>
          <w:szCs w:val="24"/>
        </w:rPr>
        <w:fldChar w:fldCharType="end"/>
      </w:r>
      <w:r w:rsidRPr="005B3720">
        <w:rPr>
          <w:rFonts w:ascii="inherit" w:hAnsi="inherit"/>
          <w:sz w:val="24"/>
          <w:szCs w:val="24"/>
        </w:rPr>
        <w:t xml:space="preserve">; </w:t>
      </w:r>
    </w:p>
    <w:p w14:paraId="3570E25A" w14:textId="77777777" w:rsidR="00AE476A" w:rsidRPr="005B3720" w:rsidRDefault="00BF5202" w:rsidP="00B13FCD">
      <w:pPr>
        <w:numPr>
          <w:ilvl w:val="1"/>
          <w:numId w:val="101"/>
        </w:numPr>
        <w:ind w:hanging="340"/>
        <w:rPr>
          <w:rFonts w:ascii="inherit" w:hAnsi="inherit"/>
          <w:sz w:val="24"/>
          <w:szCs w:val="24"/>
        </w:rPr>
      </w:pPr>
      <w:r w:rsidRPr="005B3720">
        <w:rPr>
          <w:rFonts w:ascii="inherit" w:hAnsi="inherit"/>
          <w:sz w:val="24"/>
          <w:szCs w:val="24"/>
        </w:rPr>
        <w:t xml:space="preserve">the HVDC converter unit or the HVDC converter station demonstrates its capability to change to any reactive power setpoint within the applicable reactive power range within the specified performance targets of the relevant reactive power control scheme; and </w:t>
      </w:r>
    </w:p>
    <w:p w14:paraId="46A86452" w14:textId="77777777" w:rsidR="00AE476A" w:rsidRPr="005B3720" w:rsidRDefault="00BF5202" w:rsidP="00B13FCD">
      <w:pPr>
        <w:numPr>
          <w:ilvl w:val="1"/>
          <w:numId w:val="101"/>
        </w:numPr>
        <w:ind w:hanging="340"/>
        <w:rPr>
          <w:rFonts w:ascii="inherit" w:hAnsi="inherit"/>
          <w:sz w:val="24"/>
          <w:szCs w:val="24"/>
        </w:rPr>
      </w:pPr>
      <w:r w:rsidRPr="005B3720">
        <w:rPr>
          <w:rFonts w:ascii="inherit" w:hAnsi="inherit"/>
          <w:sz w:val="24"/>
          <w:szCs w:val="24"/>
        </w:rPr>
        <w:t xml:space="preserve">no action of any protection within the operation limits specified by reactive power capacity diagram occurs. </w:t>
      </w:r>
    </w:p>
    <w:p w14:paraId="451D7E86" w14:textId="78F98A68" w:rsidR="00AE476A" w:rsidRPr="005B3720" w:rsidRDefault="00BF5202" w:rsidP="00B13FCD">
      <w:pPr>
        <w:numPr>
          <w:ilvl w:val="0"/>
          <w:numId w:val="100"/>
        </w:numPr>
        <w:ind w:hanging="432"/>
        <w:rPr>
          <w:rFonts w:ascii="inherit" w:hAnsi="inherit"/>
          <w:sz w:val="24"/>
          <w:szCs w:val="24"/>
        </w:rPr>
      </w:pPr>
      <w:r w:rsidRPr="005B3720">
        <w:rPr>
          <w:rFonts w:ascii="inherit" w:hAnsi="inherit"/>
          <w:sz w:val="24"/>
          <w:szCs w:val="24"/>
        </w:rPr>
        <w:t xml:space="preserve">With regard to the voltage control mode test: </w:t>
      </w:r>
    </w:p>
    <w:p w14:paraId="178BA144" w14:textId="47521832" w:rsidR="00AE476A" w:rsidRPr="005518C7" w:rsidRDefault="00BF5202" w:rsidP="00B13FCD">
      <w:pPr>
        <w:numPr>
          <w:ilvl w:val="0"/>
          <w:numId w:val="102"/>
        </w:numPr>
        <w:ind w:hanging="295"/>
        <w:rPr>
          <w:rFonts w:ascii="inherit" w:hAnsi="inherit"/>
          <w:sz w:val="24"/>
          <w:szCs w:val="24"/>
        </w:rPr>
      </w:pPr>
      <w:r w:rsidRPr="005B3720">
        <w:rPr>
          <w:rFonts w:ascii="inherit" w:hAnsi="inherit"/>
          <w:sz w:val="24"/>
          <w:szCs w:val="24"/>
        </w:rPr>
        <w:t xml:space="preserve">the HVDC converter unit or the HVDC converter station shall demonstrate its capability to operate in voltage control mode in the conditions set </w:t>
      </w:r>
      <w:r w:rsidRPr="005518C7">
        <w:rPr>
          <w:rFonts w:ascii="inherit" w:hAnsi="inherit"/>
          <w:sz w:val="24"/>
          <w:szCs w:val="24"/>
        </w:rPr>
        <w:t xml:space="preserve">forth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Pr="005518C7">
        <w:rPr>
          <w:rFonts w:ascii="inherit" w:hAnsi="inherit"/>
          <w:sz w:val="24"/>
          <w:szCs w:val="24"/>
        </w:rPr>
        <w:t xml:space="preserve">); </w:t>
      </w:r>
    </w:p>
    <w:p w14:paraId="62B66539" w14:textId="77777777" w:rsidR="00AE476A" w:rsidRPr="005518C7" w:rsidRDefault="00BF5202" w:rsidP="00B13FCD">
      <w:pPr>
        <w:numPr>
          <w:ilvl w:val="0"/>
          <w:numId w:val="102"/>
        </w:numPr>
        <w:ind w:hanging="295"/>
        <w:rPr>
          <w:rFonts w:ascii="inherit" w:hAnsi="inherit"/>
          <w:sz w:val="24"/>
          <w:szCs w:val="24"/>
        </w:rPr>
      </w:pPr>
      <w:r w:rsidRPr="005518C7">
        <w:rPr>
          <w:rFonts w:ascii="inherit" w:hAnsi="inherit"/>
          <w:sz w:val="24"/>
          <w:szCs w:val="24"/>
        </w:rPr>
        <w:t xml:space="preserve">the voltage control mode test shall apply concerning the verification of the following parameters: </w:t>
      </w:r>
    </w:p>
    <w:p w14:paraId="0A562C67" w14:textId="77777777" w:rsidR="00AE476A" w:rsidRPr="005518C7" w:rsidRDefault="00BF5202" w:rsidP="00B13FCD">
      <w:pPr>
        <w:numPr>
          <w:ilvl w:val="1"/>
          <w:numId w:val="102"/>
        </w:numPr>
        <w:ind w:hanging="340"/>
        <w:rPr>
          <w:rFonts w:ascii="inherit" w:hAnsi="inherit"/>
          <w:sz w:val="24"/>
          <w:szCs w:val="24"/>
        </w:rPr>
      </w:pPr>
      <w:r w:rsidRPr="005518C7">
        <w:rPr>
          <w:rFonts w:ascii="inherit" w:hAnsi="inherit"/>
          <w:sz w:val="24"/>
          <w:szCs w:val="24"/>
        </w:rPr>
        <w:t xml:space="preserve">the implemented slope and deadband of the static characteristic; </w:t>
      </w:r>
    </w:p>
    <w:p w14:paraId="26F22617" w14:textId="77777777" w:rsidR="00AE476A" w:rsidRPr="005518C7" w:rsidRDefault="00BF5202" w:rsidP="00B13FCD">
      <w:pPr>
        <w:numPr>
          <w:ilvl w:val="1"/>
          <w:numId w:val="102"/>
        </w:numPr>
        <w:ind w:hanging="340"/>
        <w:rPr>
          <w:rFonts w:ascii="inherit" w:hAnsi="inherit"/>
          <w:sz w:val="24"/>
          <w:szCs w:val="24"/>
        </w:rPr>
      </w:pPr>
      <w:r w:rsidRPr="005518C7">
        <w:rPr>
          <w:rFonts w:ascii="inherit" w:hAnsi="inherit"/>
          <w:sz w:val="24"/>
          <w:szCs w:val="24"/>
        </w:rPr>
        <w:t xml:space="preserve">the accuracy of the regulation; </w:t>
      </w:r>
    </w:p>
    <w:p w14:paraId="32ABFC73" w14:textId="77777777" w:rsidR="00AE476A" w:rsidRPr="005518C7" w:rsidRDefault="00BF5202" w:rsidP="00B13FCD">
      <w:pPr>
        <w:numPr>
          <w:ilvl w:val="1"/>
          <w:numId w:val="102"/>
        </w:numPr>
        <w:ind w:hanging="340"/>
        <w:rPr>
          <w:rFonts w:ascii="inherit" w:hAnsi="inherit"/>
          <w:sz w:val="24"/>
          <w:szCs w:val="24"/>
        </w:rPr>
      </w:pPr>
      <w:r w:rsidRPr="005518C7">
        <w:rPr>
          <w:rFonts w:ascii="inherit" w:hAnsi="inherit"/>
          <w:sz w:val="24"/>
          <w:szCs w:val="24"/>
        </w:rPr>
        <w:t xml:space="preserve">the insensitivity of the regulation; </w:t>
      </w:r>
    </w:p>
    <w:p w14:paraId="0B00952F" w14:textId="77777777" w:rsidR="00AE476A" w:rsidRPr="005518C7" w:rsidRDefault="00BF5202" w:rsidP="00B13FCD">
      <w:pPr>
        <w:numPr>
          <w:ilvl w:val="1"/>
          <w:numId w:val="102"/>
        </w:numPr>
        <w:ind w:hanging="340"/>
        <w:rPr>
          <w:rFonts w:ascii="inherit" w:hAnsi="inherit"/>
          <w:sz w:val="24"/>
          <w:szCs w:val="24"/>
        </w:rPr>
      </w:pPr>
      <w:r w:rsidRPr="005518C7">
        <w:rPr>
          <w:rFonts w:ascii="inherit" w:hAnsi="inherit"/>
          <w:sz w:val="24"/>
          <w:szCs w:val="24"/>
        </w:rPr>
        <w:t xml:space="preserve">the time of reactive power activation. </w:t>
      </w:r>
    </w:p>
    <w:p w14:paraId="3067D18A" w14:textId="77777777" w:rsidR="00AE476A" w:rsidRPr="005518C7" w:rsidRDefault="00BF5202" w:rsidP="00B13FCD">
      <w:pPr>
        <w:numPr>
          <w:ilvl w:val="0"/>
          <w:numId w:val="102"/>
        </w:numPr>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19DE6E15" w14:textId="0162AB4D" w:rsidR="00AE476A" w:rsidRPr="005518C7" w:rsidRDefault="00BF5202" w:rsidP="00B13FCD">
      <w:pPr>
        <w:numPr>
          <w:ilvl w:val="1"/>
          <w:numId w:val="102"/>
        </w:numPr>
        <w:ind w:hanging="340"/>
        <w:rPr>
          <w:rFonts w:ascii="inherit" w:hAnsi="inherit"/>
          <w:sz w:val="24"/>
          <w:szCs w:val="24"/>
        </w:rPr>
      </w:pPr>
      <w:r w:rsidRPr="005518C7">
        <w:rPr>
          <w:rFonts w:ascii="inherit" w:hAnsi="inherit"/>
          <w:sz w:val="24"/>
          <w:szCs w:val="24"/>
        </w:rPr>
        <w:t xml:space="preserve">the range of regulation and adjustable droop and deadband is compliant with agreed or decided characteristic parameters, 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531D208" w14:textId="77777777" w:rsidR="00AE476A" w:rsidRPr="005518C7" w:rsidRDefault="00BF5202" w:rsidP="00B13FCD">
      <w:pPr>
        <w:numPr>
          <w:ilvl w:val="1"/>
          <w:numId w:val="102"/>
        </w:numPr>
        <w:ind w:hanging="340"/>
        <w:rPr>
          <w:rFonts w:ascii="inherit" w:hAnsi="inherit"/>
          <w:sz w:val="24"/>
          <w:szCs w:val="24"/>
        </w:rPr>
      </w:pPr>
      <w:r w:rsidRPr="005518C7">
        <w:rPr>
          <w:rFonts w:ascii="inherit" w:hAnsi="inherit"/>
          <w:sz w:val="24"/>
          <w:szCs w:val="24"/>
        </w:rPr>
        <w:t xml:space="preserve">the insensitivity of voltage control is not higher than 0,01 pu; </w:t>
      </w:r>
    </w:p>
    <w:p w14:paraId="63532B6F" w14:textId="3FE96023" w:rsidR="00AE476A" w:rsidRPr="005518C7" w:rsidRDefault="00BF5202" w:rsidP="00B13FCD">
      <w:pPr>
        <w:numPr>
          <w:ilvl w:val="1"/>
          <w:numId w:val="102"/>
        </w:numPr>
        <w:ind w:hanging="340"/>
        <w:rPr>
          <w:rFonts w:ascii="inherit" w:hAnsi="inherit"/>
          <w:sz w:val="24"/>
          <w:szCs w:val="24"/>
        </w:rPr>
      </w:pPr>
      <w:r w:rsidRPr="005518C7">
        <w:rPr>
          <w:rFonts w:ascii="inherit" w:hAnsi="inherit"/>
          <w:sz w:val="24"/>
          <w:szCs w:val="24"/>
        </w:rPr>
        <w:t xml:space="preserve">following a step change in voltage, 90 % of the change in reactive power output has been achieved within the times and tolerances 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8B639D0" w14:textId="00C535C0" w:rsidR="00AE476A" w:rsidRPr="005518C7" w:rsidRDefault="00BF5202" w:rsidP="00B13FCD">
      <w:pPr>
        <w:numPr>
          <w:ilvl w:val="0"/>
          <w:numId w:val="100"/>
        </w:numPr>
        <w:ind w:hanging="432"/>
        <w:rPr>
          <w:rFonts w:ascii="inherit" w:hAnsi="inherit"/>
          <w:sz w:val="24"/>
          <w:szCs w:val="24"/>
        </w:rPr>
      </w:pPr>
      <w:r w:rsidRPr="005518C7">
        <w:rPr>
          <w:rFonts w:ascii="inherit" w:hAnsi="inherit"/>
          <w:sz w:val="24"/>
          <w:szCs w:val="24"/>
        </w:rPr>
        <w:t xml:space="preserve">With regard to the reactive power control mode test: </w:t>
      </w:r>
    </w:p>
    <w:p w14:paraId="51D49709" w14:textId="34F01097" w:rsidR="00AE476A" w:rsidRPr="005518C7" w:rsidRDefault="00BF5202" w:rsidP="00B13FCD">
      <w:pPr>
        <w:numPr>
          <w:ilvl w:val="0"/>
          <w:numId w:val="103"/>
        </w:numPr>
        <w:ind w:hanging="295"/>
        <w:rPr>
          <w:rFonts w:ascii="inherit" w:hAnsi="inherit"/>
          <w:sz w:val="24"/>
          <w:szCs w:val="24"/>
        </w:rPr>
      </w:pPr>
      <w:r w:rsidRPr="005518C7">
        <w:rPr>
          <w:rFonts w:ascii="inherit" w:hAnsi="inherit"/>
          <w:sz w:val="24"/>
          <w:szCs w:val="24"/>
        </w:rPr>
        <w:t xml:space="preserve">the HVDC converter unit or the HVDC converter station shall demonstrate its capability to operate in reactive power control mode, according to the conditions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 xml:space="preserve"> </w:t>
      </w:r>
      <w:r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_Ref153270628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4</w:t>
      </w:r>
      <w:r w:rsidR="005D462B" w:rsidRPr="005518C7">
        <w:rPr>
          <w:rFonts w:ascii="inherit" w:hAnsi="inherit"/>
          <w:sz w:val="24"/>
          <w:szCs w:val="24"/>
        </w:rPr>
        <w:fldChar w:fldCharType="end"/>
      </w:r>
      <w:r w:rsidRPr="005518C7">
        <w:rPr>
          <w:rFonts w:ascii="inherit" w:hAnsi="inherit"/>
          <w:sz w:val="24"/>
          <w:szCs w:val="24"/>
        </w:rPr>
        <w:t xml:space="preserve">); </w:t>
      </w:r>
    </w:p>
    <w:p w14:paraId="63B31021" w14:textId="77777777" w:rsidR="00AE476A" w:rsidRPr="005B3720" w:rsidRDefault="00BF5202" w:rsidP="00B13FCD">
      <w:pPr>
        <w:numPr>
          <w:ilvl w:val="0"/>
          <w:numId w:val="103"/>
        </w:numPr>
        <w:ind w:hanging="295"/>
        <w:rPr>
          <w:rFonts w:ascii="inherit" w:hAnsi="inherit"/>
          <w:sz w:val="24"/>
          <w:szCs w:val="24"/>
        </w:rPr>
      </w:pPr>
      <w:r w:rsidRPr="005B3720">
        <w:rPr>
          <w:rFonts w:ascii="inherit" w:hAnsi="inherit"/>
          <w:sz w:val="24"/>
          <w:szCs w:val="24"/>
        </w:rPr>
        <w:t xml:space="preserve">the reactive power control mode test shall be complementary to the reactive power capability test; </w:t>
      </w:r>
    </w:p>
    <w:p w14:paraId="677EB65A" w14:textId="77777777" w:rsidR="00AE476A" w:rsidRPr="005B3720" w:rsidRDefault="00BF5202" w:rsidP="00B13FCD">
      <w:pPr>
        <w:numPr>
          <w:ilvl w:val="0"/>
          <w:numId w:val="103"/>
        </w:numPr>
        <w:ind w:hanging="295"/>
        <w:rPr>
          <w:rFonts w:ascii="inherit" w:hAnsi="inherit"/>
          <w:sz w:val="24"/>
          <w:szCs w:val="24"/>
        </w:rPr>
      </w:pPr>
      <w:r w:rsidRPr="005B3720">
        <w:rPr>
          <w:rFonts w:ascii="inherit" w:hAnsi="inherit"/>
          <w:sz w:val="24"/>
          <w:szCs w:val="24"/>
        </w:rPr>
        <w:t xml:space="preserve">the reactive power control mode test shall apply concerning the verification of the following parameters: </w:t>
      </w:r>
    </w:p>
    <w:p w14:paraId="032677E9" w14:textId="77777777" w:rsidR="00AE476A" w:rsidRPr="005B3720" w:rsidRDefault="00BF5202" w:rsidP="00B13FCD">
      <w:pPr>
        <w:numPr>
          <w:ilvl w:val="1"/>
          <w:numId w:val="103"/>
        </w:numPr>
        <w:ind w:hanging="340"/>
        <w:rPr>
          <w:rFonts w:ascii="inherit" w:hAnsi="inherit"/>
          <w:sz w:val="24"/>
          <w:szCs w:val="24"/>
        </w:rPr>
      </w:pPr>
      <w:r w:rsidRPr="005B3720">
        <w:rPr>
          <w:rFonts w:ascii="inherit" w:hAnsi="inherit"/>
          <w:sz w:val="24"/>
          <w:szCs w:val="24"/>
        </w:rPr>
        <w:t xml:space="preserve">the reactive power setpoint range and step; </w:t>
      </w:r>
    </w:p>
    <w:p w14:paraId="75D2D79E" w14:textId="77777777" w:rsidR="00AE476A" w:rsidRPr="005B3720" w:rsidRDefault="00BF5202" w:rsidP="00B13FCD">
      <w:pPr>
        <w:numPr>
          <w:ilvl w:val="1"/>
          <w:numId w:val="103"/>
        </w:numPr>
        <w:ind w:hanging="340"/>
        <w:rPr>
          <w:rFonts w:ascii="inherit" w:hAnsi="inherit"/>
          <w:sz w:val="24"/>
          <w:szCs w:val="24"/>
        </w:rPr>
      </w:pPr>
      <w:r w:rsidRPr="005B3720">
        <w:rPr>
          <w:rFonts w:ascii="inherit" w:hAnsi="inherit"/>
          <w:sz w:val="24"/>
          <w:szCs w:val="24"/>
        </w:rPr>
        <w:t xml:space="preserve">the accuracy of the regulation; and </w:t>
      </w:r>
    </w:p>
    <w:p w14:paraId="34A6CE86" w14:textId="77777777" w:rsidR="00AE476A" w:rsidRPr="005B3720" w:rsidRDefault="00BF5202" w:rsidP="00B13FCD">
      <w:pPr>
        <w:numPr>
          <w:ilvl w:val="1"/>
          <w:numId w:val="103"/>
        </w:numPr>
        <w:ind w:hanging="340"/>
        <w:rPr>
          <w:rFonts w:ascii="inherit" w:hAnsi="inherit"/>
          <w:sz w:val="24"/>
          <w:szCs w:val="24"/>
        </w:rPr>
      </w:pPr>
      <w:r w:rsidRPr="005B3720">
        <w:rPr>
          <w:rFonts w:ascii="inherit" w:hAnsi="inherit"/>
          <w:sz w:val="24"/>
          <w:szCs w:val="24"/>
        </w:rPr>
        <w:t xml:space="preserve">the time of reactive power activation. </w:t>
      </w:r>
    </w:p>
    <w:p w14:paraId="7E4DBA7A" w14:textId="77777777" w:rsidR="00AE476A" w:rsidRPr="005B3720" w:rsidRDefault="00BF5202" w:rsidP="00B13FCD">
      <w:pPr>
        <w:numPr>
          <w:ilvl w:val="0"/>
          <w:numId w:val="103"/>
        </w:numPr>
        <w:spacing w:after="262"/>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06F7C552" w14:textId="3610AFD2" w:rsidR="00AE476A" w:rsidRPr="005518C7" w:rsidRDefault="00BF5202" w:rsidP="00B13FCD">
      <w:pPr>
        <w:numPr>
          <w:ilvl w:val="1"/>
          <w:numId w:val="103"/>
        </w:numPr>
        <w:spacing w:after="262"/>
        <w:ind w:hanging="340"/>
        <w:rPr>
          <w:rFonts w:ascii="inherit" w:hAnsi="inherit"/>
          <w:sz w:val="24"/>
          <w:szCs w:val="24"/>
        </w:rPr>
      </w:pPr>
      <w:r w:rsidRPr="005B3720">
        <w:rPr>
          <w:rFonts w:ascii="inherit" w:hAnsi="inherit"/>
          <w:sz w:val="24"/>
          <w:szCs w:val="24"/>
        </w:rPr>
        <w:t xml:space="preserve">the reactive power setpoint range and step is ensured </w:t>
      </w:r>
      <w:r w:rsidRPr="005518C7">
        <w:rPr>
          <w:rFonts w:ascii="inherit" w:hAnsi="inherit"/>
          <w:sz w:val="24"/>
          <w:szCs w:val="24"/>
        </w:rPr>
        <w:t xml:space="preserve">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_Ref153270628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4</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6A599CF3" w14:textId="1FF82AD6" w:rsidR="00AE476A" w:rsidRPr="005518C7" w:rsidRDefault="00BF5202" w:rsidP="00B13FCD">
      <w:pPr>
        <w:numPr>
          <w:ilvl w:val="1"/>
          <w:numId w:val="103"/>
        </w:numPr>
        <w:spacing w:after="276"/>
        <w:ind w:hanging="340"/>
        <w:rPr>
          <w:rFonts w:ascii="inherit" w:hAnsi="inherit"/>
          <w:sz w:val="24"/>
          <w:szCs w:val="24"/>
        </w:rPr>
      </w:pPr>
      <w:r w:rsidRPr="005518C7">
        <w:rPr>
          <w:rFonts w:ascii="inherit" w:hAnsi="inherit"/>
          <w:sz w:val="24"/>
          <w:szCs w:val="24"/>
        </w:rPr>
        <w:t xml:space="preserve">the accuracy of the regulation is compliant with the conditions as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AE6FF08" w14:textId="5248FE5C" w:rsidR="00AE476A" w:rsidRPr="005518C7" w:rsidRDefault="00BF5202" w:rsidP="00B13FCD">
      <w:pPr>
        <w:numPr>
          <w:ilvl w:val="0"/>
          <w:numId w:val="100"/>
        </w:numPr>
        <w:ind w:hanging="432"/>
        <w:rPr>
          <w:rFonts w:ascii="inherit" w:hAnsi="inherit"/>
          <w:sz w:val="24"/>
          <w:szCs w:val="24"/>
        </w:rPr>
      </w:pPr>
      <w:r w:rsidRPr="005518C7">
        <w:rPr>
          <w:rFonts w:ascii="inherit" w:hAnsi="inherit"/>
          <w:sz w:val="24"/>
          <w:szCs w:val="24"/>
        </w:rPr>
        <w:t xml:space="preserve">With regard to the power factor control mode test: </w:t>
      </w:r>
    </w:p>
    <w:p w14:paraId="5AD286D5" w14:textId="7D437208" w:rsidR="00AE476A" w:rsidRPr="005518C7" w:rsidRDefault="00BF5202" w:rsidP="00B13FCD">
      <w:pPr>
        <w:numPr>
          <w:ilvl w:val="0"/>
          <w:numId w:val="104"/>
        </w:numPr>
        <w:spacing w:after="270"/>
        <w:ind w:hanging="295"/>
        <w:rPr>
          <w:rFonts w:ascii="inherit" w:hAnsi="inherit"/>
          <w:sz w:val="24"/>
          <w:szCs w:val="24"/>
        </w:rPr>
      </w:pPr>
      <w:r w:rsidRPr="005518C7">
        <w:rPr>
          <w:rFonts w:ascii="inherit" w:hAnsi="inherit"/>
          <w:sz w:val="24"/>
          <w:szCs w:val="24"/>
        </w:rPr>
        <w:t xml:space="preserve">the HVDC converter unit or the HVDC converter station shall demonstrate its capability to operate in power factor control mode according to the conditions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Pr="005518C7">
        <w:rPr>
          <w:rFonts w:ascii="inherit" w:hAnsi="inherit"/>
          <w:sz w:val="24"/>
          <w:szCs w:val="24"/>
        </w:rPr>
        <w:t xml:space="preserve">); </w:t>
      </w:r>
    </w:p>
    <w:p w14:paraId="598B8AAB" w14:textId="77777777" w:rsidR="00AE476A" w:rsidRPr="005518C7" w:rsidRDefault="00BF5202" w:rsidP="00B13FCD">
      <w:pPr>
        <w:numPr>
          <w:ilvl w:val="0"/>
          <w:numId w:val="104"/>
        </w:numPr>
        <w:spacing w:after="276"/>
        <w:ind w:hanging="295"/>
        <w:rPr>
          <w:rFonts w:ascii="inherit" w:hAnsi="inherit"/>
          <w:sz w:val="24"/>
          <w:szCs w:val="24"/>
        </w:rPr>
      </w:pPr>
      <w:r w:rsidRPr="005518C7">
        <w:rPr>
          <w:rFonts w:ascii="inherit" w:hAnsi="inherit"/>
          <w:sz w:val="24"/>
          <w:szCs w:val="24"/>
        </w:rPr>
        <w:t xml:space="preserve">the power factor control mode test shall apply concerning the verification of the following parameters: </w:t>
      </w:r>
    </w:p>
    <w:p w14:paraId="5953B489" w14:textId="77777777" w:rsidR="00AE476A" w:rsidRPr="005518C7" w:rsidRDefault="00BF5202" w:rsidP="00B13FCD">
      <w:pPr>
        <w:numPr>
          <w:ilvl w:val="1"/>
          <w:numId w:val="104"/>
        </w:numPr>
        <w:spacing w:after="262"/>
        <w:ind w:hanging="340"/>
        <w:rPr>
          <w:rFonts w:ascii="inherit" w:hAnsi="inherit"/>
          <w:sz w:val="24"/>
          <w:szCs w:val="24"/>
        </w:rPr>
      </w:pPr>
      <w:r w:rsidRPr="005518C7">
        <w:rPr>
          <w:rFonts w:ascii="inherit" w:hAnsi="inherit"/>
          <w:sz w:val="24"/>
          <w:szCs w:val="24"/>
        </w:rPr>
        <w:t xml:space="preserve">the power factor setpoint range; </w:t>
      </w:r>
    </w:p>
    <w:p w14:paraId="7B41D39E" w14:textId="77777777" w:rsidR="00AE476A" w:rsidRPr="005518C7" w:rsidRDefault="00BF5202" w:rsidP="00B13FCD">
      <w:pPr>
        <w:numPr>
          <w:ilvl w:val="1"/>
          <w:numId w:val="104"/>
        </w:numPr>
        <w:spacing w:after="262"/>
        <w:ind w:hanging="340"/>
        <w:rPr>
          <w:rFonts w:ascii="inherit" w:hAnsi="inherit"/>
          <w:sz w:val="24"/>
          <w:szCs w:val="24"/>
        </w:rPr>
      </w:pPr>
      <w:r w:rsidRPr="005518C7">
        <w:rPr>
          <w:rFonts w:ascii="inherit" w:hAnsi="inherit"/>
          <w:sz w:val="24"/>
          <w:szCs w:val="24"/>
        </w:rPr>
        <w:t xml:space="preserve">the accuracy of the regulation; </w:t>
      </w:r>
    </w:p>
    <w:p w14:paraId="27604B29" w14:textId="77777777" w:rsidR="00AE476A" w:rsidRPr="005518C7" w:rsidRDefault="00BF5202" w:rsidP="00B13FCD">
      <w:pPr>
        <w:numPr>
          <w:ilvl w:val="1"/>
          <w:numId w:val="104"/>
        </w:numPr>
        <w:spacing w:after="262"/>
        <w:ind w:hanging="340"/>
        <w:rPr>
          <w:rFonts w:ascii="inherit" w:hAnsi="inherit"/>
          <w:sz w:val="24"/>
          <w:szCs w:val="24"/>
        </w:rPr>
      </w:pPr>
      <w:r w:rsidRPr="005518C7">
        <w:rPr>
          <w:rFonts w:ascii="inherit" w:hAnsi="inherit"/>
          <w:sz w:val="24"/>
          <w:szCs w:val="24"/>
        </w:rPr>
        <w:t xml:space="preserve">the response of reactive power due to step change of active power. </w:t>
      </w:r>
    </w:p>
    <w:p w14:paraId="343039FD" w14:textId="77777777" w:rsidR="00AE476A" w:rsidRPr="005518C7" w:rsidRDefault="00BF5202" w:rsidP="00B13FCD">
      <w:pPr>
        <w:numPr>
          <w:ilvl w:val="0"/>
          <w:numId w:val="104"/>
        </w:numPr>
        <w:spacing w:after="276"/>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392D6D70" w14:textId="04F549B8" w:rsidR="00AE476A" w:rsidRPr="005518C7" w:rsidRDefault="00BF5202" w:rsidP="00B13FCD">
      <w:pPr>
        <w:numPr>
          <w:ilvl w:val="1"/>
          <w:numId w:val="104"/>
        </w:numPr>
        <w:spacing w:after="262"/>
        <w:ind w:hanging="340"/>
        <w:rPr>
          <w:rFonts w:ascii="inherit" w:hAnsi="inherit"/>
          <w:sz w:val="24"/>
          <w:szCs w:val="24"/>
        </w:rPr>
      </w:pPr>
      <w:r w:rsidRPr="005518C7">
        <w:rPr>
          <w:rFonts w:ascii="inherit" w:hAnsi="inherit"/>
          <w:sz w:val="24"/>
          <w:szCs w:val="24"/>
        </w:rPr>
        <w:t xml:space="preserve">the power factor setpoint range and step is ensured 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1ECC22F4" w14:textId="62D3FEB8" w:rsidR="00AE476A" w:rsidRPr="005518C7" w:rsidRDefault="00BF5202" w:rsidP="00B13FCD">
      <w:pPr>
        <w:numPr>
          <w:ilvl w:val="1"/>
          <w:numId w:val="104"/>
        </w:numPr>
        <w:spacing w:after="270"/>
        <w:ind w:hanging="340"/>
        <w:rPr>
          <w:rFonts w:ascii="inherit" w:hAnsi="inherit"/>
          <w:sz w:val="24"/>
          <w:szCs w:val="24"/>
        </w:rPr>
      </w:pPr>
      <w:r w:rsidRPr="005518C7">
        <w:rPr>
          <w:rFonts w:ascii="inherit" w:hAnsi="inherit"/>
          <w:sz w:val="24"/>
          <w:szCs w:val="24"/>
        </w:rPr>
        <w:t xml:space="preserve">the time of reactive power activation as result of step active power change does not exceed the requirements specified in accordance with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1865A623" w14:textId="2DE9B389" w:rsidR="00AE476A" w:rsidRPr="005518C7" w:rsidRDefault="00BF5202" w:rsidP="00B13FCD">
      <w:pPr>
        <w:numPr>
          <w:ilvl w:val="1"/>
          <w:numId w:val="104"/>
        </w:numPr>
        <w:spacing w:after="276"/>
        <w:ind w:hanging="340"/>
        <w:rPr>
          <w:rFonts w:ascii="inherit" w:hAnsi="inherit"/>
          <w:sz w:val="24"/>
          <w:szCs w:val="24"/>
        </w:rPr>
      </w:pPr>
      <w:r w:rsidRPr="005518C7">
        <w:rPr>
          <w:rFonts w:ascii="inherit" w:hAnsi="inherit"/>
          <w:sz w:val="24"/>
          <w:szCs w:val="24"/>
        </w:rPr>
        <w:t xml:space="preserve">the accuracy of the regulation is compliant with the value, as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EA348BC" w14:textId="16C3AB1B" w:rsidR="00AE476A" w:rsidRPr="005518C7" w:rsidRDefault="00BF5202" w:rsidP="00B13FCD">
      <w:pPr>
        <w:numPr>
          <w:ilvl w:val="0"/>
          <w:numId w:val="100"/>
        </w:numPr>
        <w:ind w:hanging="432"/>
        <w:rPr>
          <w:rFonts w:ascii="inherit" w:hAnsi="inherit"/>
          <w:sz w:val="24"/>
          <w:szCs w:val="24"/>
        </w:rPr>
      </w:pPr>
      <w:r w:rsidRPr="005518C7">
        <w:rPr>
          <w:rFonts w:ascii="inherit" w:hAnsi="inherit"/>
          <w:sz w:val="24"/>
          <w:szCs w:val="24"/>
        </w:rPr>
        <w:t xml:space="preserve">With regard to the FSM response test: </w:t>
      </w:r>
    </w:p>
    <w:p w14:paraId="292A1ABB" w14:textId="77777777" w:rsidR="00AE476A" w:rsidRPr="005B3720" w:rsidRDefault="00BF5202" w:rsidP="00B13FCD">
      <w:pPr>
        <w:numPr>
          <w:ilvl w:val="0"/>
          <w:numId w:val="105"/>
        </w:numPr>
        <w:spacing w:after="270"/>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over the full operating range between maximum HVDC active power transmission capacity and minimum HVDC active power transmission capacity to contribute to frequency control and shall verify the steady-state parameters of regulations, such as droop and deadband and dynamic parameters, including robustness during frequency step change response and large, fast frequency changes; </w:t>
      </w:r>
    </w:p>
    <w:p w14:paraId="4F5047E2" w14:textId="77777777" w:rsidR="00AE476A" w:rsidRPr="005B3720" w:rsidRDefault="00BF5202" w:rsidP="00B13FCD">
      <w:pPr>
        <w:numPr>
          <w:ilvl w:val="0"/>
          <w:numId w:val="105"/>
        </w:numPr>
        <w:spacing w:after="270"/>
        <w:ind w:hanging="295"/>
        <w:rPr>
          <w:rFonts w:ascii="inherit" w:hAnsi="inherit"/>
          <w:sz w:val="24"/>
          <w:szCs w:val="24"/>
        </w:rPr>
      </w:pPr>
      <w:r w:rsidRPr="005B3720">
        <w:rPr>
          <w:rFonts w:ascii="inherit" w:hAnsi="inherit"/>
          <w:sz w:val="24"/>
          <w:szCs w:val="24"/>
        </w:rPr>
        <w:t xml:space="preserve">the test shall be carried out by simulating frequency steps and ramps big enough to activate at least 10 % of the full active power frequency response range in each direction, taking into account the droop settings and the deadband. Simulated frequency deviation signals shall be injected into the controller of the HVDC converter unit or the HVDC converter station; </w:t>
      </w:r>
    </w:p>
    <w:p w14:paraId="55E27BAC" w14:textId="77777777" w:rsidR="00AE476A" w:rsidRPr="005B3720" w:rsidRDefault="00BF5202" w:rsidP="00B13FCD">
      <w:pPr>
        <w:numPr>
          <w:ilvl w:val="0"/>
          <w:numId w:val="105"/>
        </w:numPr>
        <w:spacing w:after="262"/>
        <w:ind w:hanging="295"/>
        <w:rPr>
          <w:rFonts w:ascii="inherit" w:hAnsi="inherit"/>
          <w:sz w:val="24"/>
          <w:szCs w:val="24"/>
        </w:rPr>
      </w:pPr>
      <w:r w:rsidRPr="005B3720">
        <w:rPr>
          <w:rFonts w:ascii="inherit" w:hAnsi="inherit"/>
          <w:sz w:val="24"/>
          <w:szCs w:val="24"/>
        </w:rPr>
        <w:t xml:space="preserve">the test shall be deemed to be passed, provided that the following conditions are all fulfilled: </w:t>
      </w:r>
    </w:p>
    <w:p w14:paraId="6CAF55C4" w14:textId="77777777" w:rsidR="00AE476A" w:rsidRPr="005B3720" w:rsidRDefault="00BF5202" w:rsidP="00B13FCD">
      <w:pPr>
        <w:numPr>
          <w:ilvl w:val="1"/>
          <w:numId w:val="105"/>
        </w:numPr>
        <w:spacing w:after="271"/>
        <w:ind w:hanging="340"/>
        <w:rPr>
          <w:rFonts w:ascii="inherit" w:hAnsi="inherit"/>
          <w:sz w:val="24"/>
          <w:szCs w:val="24"/>
        </w:rPr>
      </w:pPr>
      <w:r w:rsidRPr="005B3720">
        <w:rPr>
          <w:rFonts w:ascii="inherit" w:hAnsi="inherit"/>
          <w:sz w:val="24"/>
          <w:szCs w:val="24"/>
        </w:rPr>
        <w:t xml:space="preserve">activation time of full active power frequency response range as result of a step frequency change has been no longer than required by Annex II; </w:t>
      </w:r>
    </w:p>
    <w:p w14:paraId="1D7A29B4" w14:textId="77777777" w:rsidR="00AE476A" w:rsidRPr="005B3720" w:rsidRDefault="00BF5202" w:rsidP="00B13FCD">
      <w:pPr>
        <w:numPr>
          <w:ilvl w:val="1"/>
          <w:numId w:val="105"/>
        </w:numPr>
        <w:spacing w:after="262"/>
        <w:ind w:hanging="340"/>
        <w:rPr>
          <w:rFonts w:ascii="inherit" w:hAnsi="inherit"/>
          <w:sz w:val="24"/>
          <w:szCs w:val="24"/>
        </w:rPr>
      </w:pPr>
      <w:r w:rsidRPr="005B3720">
        <w:rPr>
          <w:rFonts w:ascii="inherit" w:hAnsi="inherit"/>
          <w:sz w:val="24"/>
          <w:szCs w:val="24"/>
        </w:rPr>
        <w:t xml:space="preserve">undamped oscillations do not occur after the step change response; </w:t>
      </w:r>
    </w:p>
    <w:p w14:paraId="729EAEA3" w14:textId="77777777" w:rsidR="00AE476A" w:rsidRPr="005B3720" w:rsidRDefault="00BF5202" w:rsidP="00B13FCD">
      <w:pPr>
        <w:numPr>
          <w:ilvl w:val="1"/>
          <w:numId w:val="105"/>
        </w:numPr>
        <w:spacing w:after="262"/>
        <w:ind w:hanging="340"/>
        <w:rPr>
          <w:rFonts w:ascii="inherit" w:hAnsi="inherit"/>
          <w:sz w:val="24"/>
          <w:szCs w:val="24"/>
        </w:rPr>
      </w:pPr>
      <w:r w:rsidRPr="005B3720">
        <w:rPr>
          <w:rFonts w:ascii="inherit" w:hAnsi="inherit"/>
          <w:sz w:val="24"/>
          <w:szCs w:val="24"/>
        </w:rPr>
        <w:t xml:space="preserve">the initial delay time has been according to Annex II; </w:t>
      </w:r>
    </w:p>
    <w:p w14:paraId="4C9E91A9" w14:textId="77777777" w:rsidR="00AE476A" w:rsidRPr="005B3720" w:rsidRDefault="00BF5202" w:rsidP="00B13FCD">
      <w:pPr>
        <w:numPr>
          <w:ilvl w:val="1"/>
          <w:numId w:val="105"/>
        </w:numPr>
        <w:spacing w:after="271"/>
        <w:ind w:hanging="340"/>
        <w:rPr>
          <w:rFonts w:ascii="inherit" w:hAnsi="inherit"/>
          <w:sz w:val="24"/>
          <w:szCs w:val="24"/>
        </w:rPr>
      </w:pPr>
      <w:r w:rsidRPr="005B3720">
        <w:rPr>
          <w:rFonts w:ascii="inherit" w:hAnsi="inherit"/>
          <w:sz w:val="24"/>
          <w:szCs w:val="24"/>
        </w:rPr>
        <w:t xml:space="preserve">the droop settings are available within the range provided for in Annex II and deadband (thresholds) is not more than the value in Annex II; </w:t>
      </w:r>
    </w:p>
    <w:p w14:paraId="7A46D057" w14:textId="77777777" w:rsidR="00AE476A" w:rsidRPr="005B3720" w:rsidRDefault="00BF5202" w:rsidP="00B13FCD">
      <w:pPr>
        <w:numPr>
          <w:ilvl w:val="1"/>
          <w:numId w:val="105"/>
        </w:numPr>
        <w:spacing w:after="282"/>
        <w:ind w:hanging="340"/>
        <w:rPr>
          <w:rFonts w:ascii="inherit" w:hAnsi="inherit"/>
          <w:sz w:val="24"/>
          <w:szCs w:val="24"/>
        </w:rPr>
      </w:pPr>
      <w:r w:rsidRPr="005B3720">
        <w:rPr>
          <w:rFonts w:ascii="inherit" w:hAnsi="inherit"/>
          <w:sz w:val="24"/>
          <w:szCs w:val="24"/>
        </w:rPr>
        <w:t xml:space="preserve">insensitivity of active power frequency response at any relevant operating point does not exceed the requirements set forth in Annex II. </w:t>
      </w:r>
    </w:p>
    <w:p w14:paraId="09B3928B" w14:textId="1623D7B3" w:rsidR="00AE476A" w:rsidRPr="005B3720" w:rsidRDefault="00BF5202" w:rsidP="00B13FCD">
      <w:pPr>
        <w:numPr>
          <w:ilvl w:val="0"/>
          <w:numId w:val="100"/>
        </w:numPr>
        <w:ind w:hanging="432"/>
        <w:rPr>
          <w:rFonts w:ascii="inherit" w:hAnsi="inherit"/>
          <w:sz w:val="24"/>
          <w:szCs w:val="24"/>
        </w:rPr>
      </w:pPr>
      <w:r w:rsidRPr="005B3720">
        <w:rPr>
          <w:rFonts w:ascii="inherit" w:hAnsi="inherit"/>
          <w:sz w:val="24"/>
          <w:szCs w:val="24"/>
        </w:rPr>
        <w:t xml:space="preserve">With regard to the LFSM-O response test: </w:t>
      </w:r>
    </w:p>
    <w:p w14:paraId="49099891" w14:textId="77777777" w:rsidR="00AE476A" w:rsidRPr="005B3720" w:rsidRDefault="00BF5202" w:rsidP="00B13FCD">
      <w:pPr>
        <w:numPr>
          <w:ilvl w:val="0"/>
          <w:numId w:val="106"/>
        </w:numPr>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to contribute to frequency control in case of large increase of frequency in the system and shall verify the steady-state parameters of regulations, such as droop and deadband, and dynamic parameters, including frequency step change response; </w:t>
      </w:r>
    </w:p>
    <w:p w14:paraId="102EC3C0" w14:textId="77777777" w:rsidR="00AE476A" w:rsidRPr="005B3720" w:rsidRDefault="00BF5202" w:rsidP="00B13FCD">
      <w:pPr>
        <w:numPr>
          <w:ilvl w:val="0"/>
          <w:numId w:val="106"/>
        </w:numPr>
        <w:spacing w:after="312"/>
        <w:ind w:hanging="295"/>
        <w:rPr>
          <w:rFonts w:ascii="inherit" w:hAnsi="inherit"/>
          <w:sz w:val="24"/>
          <w:szCs w:val="24"/>
        </w:rPr>
      </w:pPr>
      <w:r w:rsidRPr="005B3720">
        <w:rPr>
          <w:rFonts w:ascii="inherit" w:hAnsi="inherit"/>
          <w:sz w:val="24"/>
          <w:szCs w:val="24"/>
        </w:rPr>
        <w:t xml:space="preserve">the test shall be carried out by simulating frequency steps and ramps big enough to activate at least 10 % of the full operating range for active power, taking into account the droop settings and the deadband. Simulated frequency deviation signals shall be injected into the controller of the HVDC converter unit or the HVDC converter station; </w:t>
      </w:r>
    </w:p>
    <w:p w14:paraId="6D1864C1" w14:textId="77777777" w:rsidR="00AE476A" w:rsidRPr="005B3720" w:rsidRDefault="00BF5202" w:rsidP="00B13FCD">
      <w:pPr>
        <w:numPr>
          <w:ilvl w:val="0"/>
          <w:numId w:val="106"/>
        </w:numPr>
        <w:spacing w:after="304"/>
        <w:ind w:hanging="295"/>
        <w:rPr>
          <w:rFonts w:ascii="inherit" w:hAnsi="inherit"/>
          <w:sz w:val="24"/>
          <w:szCs w:val="24"/>
        </w:rPr>
      </w:pPr>
      <w:r w:rsidRPr="005B3720">
        <w:rPr>
          <w:rFonts w:ascii="inherit" w:hAnsi="inherit"/>
          <w:sz w:val="24"/>
          <w:szCs w:val="24"/>
        </w:rPr>
        <w:t xml:space="preserve">the test shall be deemed passed, provided that the following conditions are both fulfilled: </w:t>
      </w:r>
    </w:p>
    <w:p w14:paraId="5BDE2F4E" w14:textId="77777777" w:rsidR="00AE476A" w:rsidRPr="005B3720" w:rsidRDefault="00BF5202" w:rsidP="00B13FCD">
      <w:pPr>
        <w:numPr>
          <w:ilvl w:val="1"/>
          <w:numId w:val="106"/>
        </w:numPr>
        <w:spacing w:after="312"/>
        <w:ind w:left="588" w:hanging="293"/>
        <w:rPr>
          <w:rFonts w:ascii="inherit" w:hAnsi="inherit"/>
          <w:sz w:val="24"/>
          <w:szCs w:val="24"/>
        </w:rPr>
      </w:pPr>
      <w:r w:rsidRPr="005B3720">
        <w:rPr>
          <w:rFonts w:ascii="inherit" w:hAnsi="inherit"/>
          <w:sz w:val="24"/>
          <w:szCs w:val="24"/>
        </w:rPr>
        <w:t xml:space="preserve">the test results, for both dynamic and static parameters, are in line with the requirements as referred to in Annex II; </w:t>
      </w:r>
    </w:p>
    <w:p w14:paraId="75C9B274" w14:textId="77777777" w:rsidR="00AE476A" w:rsidRPr="005B3720" w:rsidRDefault="00BF5202" w:rsidP="00B13FCD">
      <w:pPr>
        <w:numPr>
          <w:ilvl w:val="1"/>
          <w:numId w:val="106"/>
        </w:numPr>
        <w:spacing w:after="317"/>
        <w:ind w:left="588" w:hanging="293"/>
        <w:rPr>
          <w:rFonts w:ascii="inherit" w:hAnsi="inherit"/>
          <w:sz w:val="24"/>
          <w:szCs w:val="24"/>
        </w:rPr>
      </w:pPr>
      <w:r w:rsidRPr="005B3720">
        <w:rPr>
          <w:rFonts w:ascii="inherit" w:hAnsi="inherit"/>
          <w:sz w:val="24"/>
          <w:szCs w:val="24"/>
        </w:rPr>
        <w:t xml:space="preserve">undamped oscillations do not occur after the step change response. </w:t>
      </w:r>
    </w:p>
    <w:p w14:paraId="55CFF44A" w14:textId="24EB9274" w:rsidR="00AE476A" w:rsidRPr="005B3720" w:rsidRDefault="00BF5202" w:rsidP="00B13FCD">
      <w:pPr>
        <w:numPr>
          <w:ilvl w:val="0"/>
          <w:numId w:val="100"/>
        </w:numPr>
        <w:ind w:hanging="432"/>
        <w:rPr>
          <w:rFonts w:ascii="inherit" w:hAnsi="inherit"/>
          <w:sz w:val="24"/>
          <w:szCs w:val="24"/>
        </w:rPr>
      </w:pPr>
      <w:r w:rsidRPr="005B3720">
        <w:rPr>
          <w:rFonts w:ascii="inherit" w:hAnsi="inherit"/>
          <w:sz w:val="24"/>
          <w:szCs w:val="24"/>
        </w:rPr>
        <w:t xml:space="preserve">With regard to the LFSM-U response test: </w:t>
      </w:r>
    </w:p>
    <w:p w14:paraId="25DBA74E" w14:textId="77777777" w:rsidR="00AE476A" w:rsidRPr="005B3720" w:rsidRDefault="00BF5202" w:rsidP="00B13FCD">
      <w:pPr>
        <w:numPr>
          <w:ilvl w:val="0"/>
          <w:numId w:val="107"/>
        </w:numPr>
        <w:spacing w:after="312"/>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at operating points below maximum HVDC active power transmission capacity to contribute to frequency control in case of large drop of frequency in the system; </w:t>
      </w:r>
    </w:p>
    <w:p w14:paraId="76AE2ECE" w14:textId="77777777" w:rsidR="00AE476A" w:rsidRPr="005B3720" w:rsidRDefault="00BF5202" w:rsidP="00B13FCD">
      <w:pPr>
        <w:numPr>
          <w:ilvl w:val="0"/>
          <w:numId w:val="107"/>
        </w:numPr>
        <w:spacing w:after="312"/>
        <w:ind w:hanging="295"/>
        <w:rPr>
          <w:rFonts w:ascii="inherit" w:hAnsi="inherit"/>
          <w:sz w:val="24"/>
          <w:szCs w:val="24"/>
        </w:rPr>
      </w:pPr>
      <w:r w:rsidRPr="005B3720">
        <w:rPr>
          <w:rFonts w:ascii="inherit" w:hAnsi="inherit"/>
          <w:sz w:val="24"/>
          <w:szCs w:val="24"/>
        </w:rPr>
        <w:t xml:space="preserve">the test shall be carried out by simulating at appropriate active power load points with low frequency steps and ramps big enough to activate at least 10 % of the full operating range for active power, taking into account the droop settings and the deadband. Simulated frequency deviation signals shall be injected into the controller of the HVDC converter unit or the HVDC converter station; </w:t>
      </w:r>
    </w:p>
    <w:p w14:paraId="13467C04" w14:textId="77777777" w:rsidR="00AE476A" w:rsidRPr="005B3720" w:rsidRDefault="00BF5202" w:rsidP="00B13FCD">
      <w:pPr>
        <w:numPr>
          <w:ilvl w:val="0"/>
          <w:numId w:val="107"/>
        </w:numPr>
        <w:spacing w:after="304"/>
        <w:ind w:hanging="295"/>
        <w:rPr>
          <w:rFonts w:ascii="inherit" w:hAnsi="inherit"/>
          <w:sz w:val="24"/>
          <w:szCs w:val="24"/>
        </w:rPr>
      </w:pPr>
      <w:r w:rsidRPr="005B3720">
        <w:rPr>
          <w:rFonts w:ascii="inherit" w:hAnsi="inherit"/>
          <w:sz w:val="24"/>
          <w:szCs w:val="24"/>
        </w:rPr>
        <w:t xml:space="preserve">the test shall be deemed passed, provided that the following conditions are both fulfilled: </w:t>
      </w:r>
    </w:p>
    <w:p w14:paraId="12105D94" w14:textId="77777777" w:rsidR="00AE476A" w:rsidRPr="005B3720" w:rsidRDefault="00BF5202" w:rsidP="00B13FCD">
      <w:pPr>
        <w:numPr>
          <w:ilvl w:val="1"/>
          <w:numId w:val="107"/>
        </w:numPr>
        <w:spacing w:after="312"/>
        <w:ind w:left="588" w:hanging="293"/>
        <w:rPr>
          <w:rFonts w:ascii="inherit" w:hAnsi="inherit"/>
          <w:sz w:val="24"/>
          <w:szCs w:val="24"/>
        </w:rPr>
      </w:pPr>
      <w:r w:rsidRPr="005B3720">
        <w:rPr>
          <w:rFonts w:ascii="inherit" w:hAnsi="inherit"/>
          <w:sz w:val="24"/>
          <w:szCs w:val="24"/>
        </w:rPr>
        <w:t xml:space="preserve">the test results, for both dynamic and static parameters, are in line with the requirements as referred to in Annex II; </w:t>
      </w:r>
    </w:p>
    <w:p w14:paraId="18E2AC1E" w14:textId="77777777" w:rsidR="00AE476A" w:rsidRPr="005B3720" w:rsidRDefault="00BF5202" w:rsidP="00B13FCD">
      <w:pPr>
        <w:numPr>
          <w:ilvl w:val="1"/>
          <w:numId w:val="107"/>
        </w:numPr>
        <w:spacing w:after="316"/>
        <w:ind w:left="588" w:hanging="293"/>
        <w:rPr>
          <w:rFonts w:ascii="inherit" w:hAnsi="inherit"/>
          <w:sz w:val="24"/>
          <w:szCs w:val="24"/>
        </w:rPr>
      </w:pPr>
      <w:r w:rsidRPr="005B3720">
        <w:rPr>
          <w:rFonts w:ascii="inherit" w:hAnsi="inherit"/>
          <w:sz w:val="24"/>
          <w:szCs w:val="24"/>
        </w:rPr>
        <w:t xml:space="preserve">undamped oscillations do not occur after the step change response. </w:t>
      </w:r>
    </w:p>
    <w:p w14:paraId="4AF1BAF6" w14:textId="4FE2ED0C" w:rsidR="00AE476A" w:rsidRPr="005B3720" w:rsidRDefault="00BF5202" w:rsidP="00B13FCD">
      <w:pPr>
        <w:numPr>
          <w:ilvl w:val="0"/>
          <w:numId w:val="100"/>
        </w:numPr>
        <w:ind w:hanging="432"/>
        <w:rPr>
          <w:rFonts w:ascii="inherit" w:hAnsi="inherit"/>
          <w:sz w:val="24"/>
          <w:szCs w:val="24"/>
        </w:rPr>
      </w:pPr>
      <w:r w:rsidRPr="005B3720">
        <w:rPr>
          <w:rFonts w:ascii="inherit" w:hAnsi="inherit"/>
          <w:sz w:val="24"/>
          <w:szCs w:val="24"/>
        </w:rPr>
        <w:t xml:space="preserve">With regard to the active power controllability test: </w:t>
      </w:r>
    </w:p>
    <w:p w14:paraId="369E54D2" w14:textId="530065DA" w:rsidR="00AE476A" w:rsidRPr="005518C7" w:rsidRDefault="00BF5202" w:rsidP="00B13FCD">
      <w:pPr>
        <w:numPr>
          <w:ilvl w:val="0"/>
          <w:numId w:val="108"/>
        </w:numPr>
        <w:spacing w:after="312"/>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over the full operating range </w:t>
      </w:r>
      <w:r w:rsidRPr="005518C7">
        <w:rPr>
          <w:rFonts w:ascii="inherit" w:hAnsi="inherit"/>
          <w:sz w:val="24"/>
          <w:szCs w:val="24"/>
        </w:rPr>
        <w:t xml:space="preserve">according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13</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1</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_Ref153270938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(a)</w:t>
      </w:r>
      <w:r w:rsidR="00FF2E24" w:rsidRPr="005518C7">
        <w:rPr>
          <w:rFonts w:ascii="inherit" w:hAnsi="inherit"/>
          <w:sz w:val="24"/>
          <w:szCs w:val="24"/>
        </w:rPr>
        <w:fldChar w:fldCharType="end"/>
      </w:r>
      <w:r w:rsidRPr="005518C7">
        <w:rPr>
          <w:rFonts w:ascii="inherit" w:hAnsi="inherit"/>
          <w:sz w:val="24"/>
          <w:szCs w:val="24"/>
        </w:rPr>
        <w:t xml:space="preserve"> and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_Ref153270957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(d)</w:t>
      </w:r>
      <w:r w:rsidR="00FF2E24" w:rsidRPr="005518C7">
        <w:rPr>
          <w:rFonts w:ascii="inherit" w:hAnsi="inherit"/>
          <w:sz w:val="24"/>
          <w:szCs w:val="24"/>
        </w:rPr>
        <w:fldChar w:fldCharType="end"/>
      </w:r>
      <w:r w:rsidRPr="005518C7">
        <w:rPr>
          <w:rFonts w:ascii="inherit" w:hAnsi="inherit"/>
          <w:sz w:val="24"/>
          <w:szCs w:val="24"/>
        </w:rPr>
        <w:t xml:space="preserve">; </w:t>
      </w:r>
    </w:p>
    <w:p w14:paraId="7328D3E1" w14:textId="77777777" w:rsidR="00AE476A" w:rsidRPr="005518C7" w:rsidRDefault="00BF5202" w:rsidP="00B13FCD">
      <w:pPr>
        <w:numPr>
          <w:ilvl w:val="0"/>
          <w:numId w:val="108"/>
        </w:numPr>
        <w:spacing w:after="304"/>
        <w:ind w:hanging="295"/>
        <w:rPr>
          <w:rFonts w:ascii="inherit" w:hAnsi="inherit"/>
          <w:sz w:val="24"/>
          <w:szCs w:val="24"/>
        </w:rPr>
      </w:pPr>
      <w:r w:rsidRPr="005518C7">
        <w:rPr>
          <w:rFonts w:ascii="inherit" w:hAnsi="inherit"/>
          <w:sz w:val="24"/>
          <w:szCs w:val="24"/>
        </w:rPr>
        <w:t xml:space="preserve">the test shall be carried out by sending manual and automatic instructions by the relevant TSO; </w:t>
      </w:r>
    </w:p>
    <w:p w14:paraId="0055458B" w14:textId="77777777" w:rsidR="00AE476A" w:rsidRPr="005518C7" w:rsidRDefault="00BF5202" w:rsidP="00B13FCD">
      <w:pPr>
        <w:numPr>
          <w:ilvl w:val="0"/>
          <w:numId w:val="108"/>
        </w:numPr>
        <w:spacing w:after="317"/>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6259A110" w14:textId="77777777" w:rsidR="00AE476A" w:rsidRPr="005518C7" w:rsidRDefault="00BF5202" w:rsidP="00B13FCD">
      <w:pPr>
        <w:numPr>
          <w:ilvl w:val="1"/>
          <w:numId w:val="108"/>
        </w:numPr>
        <w:spacing w:after="304"/>
        <w:ind w:hanging="340"/>
        <w:rPr>
          <w:rFonts w:ascii="inherit" w:hAnsi="inherit"/>
          <w:sz w:val="24"/>
          <w:szCs w:val="24"/>
        </w:rPr>
      </w:pPr>
      <w:r w:rsidRPr="005518C7">
        <w:rPr>
          <w:rFonts w:ascii="inherit" w:hAnsi="inherit"/>
          <w:sz w:val="24"/>
          <w:szCs w:val="24"/>
        </w:rPr>
        <w:t xml:space="preserve">the HVDC system has demonstrated stable operation; </w:t>
      </w:r>
    </w:p>
    <w:p w14:paraId="2384CC2A" w14:textId="1C0B006E" w:rsidR="00AE476A" w:rsidRPr="005518C7" w:rsidRDefault="00BF5202" w:rsidP="00B13FCD">
      <w:pPr>
        <w:numPr>
          <w:ilvl w:val="1"/>
          <w:numId w:val="108"/>
        </w:numPr>
        <w:spacing w:after="304"/>
        <w:ind w:hanging="340"/>
        <w:rPr>
          <w:rFonts w:ascii="inherit" w:hAnsi="inherit"/>
          <w:sz w:val="24"/>
          <w:szCs w:val="24"/>
        </w:rPr>
      </w:pPr>
      <w:r w:rsidRPr="005518C7">
        <w:rPr>
          <w:rFonts w:ascii="inherit" w:hAnsi="inherit"/>
          <w:sz w:val="24"/>
          <w:szCs w:val="24"/>
        </w:rPr>
        <w:t xml:space="preserve">the time of adjustment of the active power is shorter than the delay specified pursuant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13</w:t>
      </w:r>
      <w:r w:rsidR="00FF2E24" w:rsidRPr="005518C7">
        <w:rPr>
          <w:rFonts w:ascii="inherit" w:hAnsi="inherit"/>
          <w:sz w:val="24"/>
          <w:szCs w:val="24"/>
        </w:rPr>
        <w:fldChar w:fldCharType="end"/>
      </w:r>
      <w:r w:rsidR="00FF2E24"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1</w:t>
      </w:r>
      <w:r w:rsidR="00FF2E24" w:rsidRPr="005518C7">
        <w:rPr>
          <w:rFonts w:ascii="inherit" w:hAnsi="inherit"/>
          <w:sz w:val="24"/>
          <w:szCs w:val="24"/>
        </w:rPr>
        <w:fldChar w:fldCharType="end"/>
      </w:r>
      <w:r w:rsidR="00FF2E24"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_Ref153270938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(a)</w:t>
      </w:r>
      <w:r w:rsidR="00FF2E24" w:rsidRPr="005518C7">
        <w:rPr>
          <w:rFonts w:ascii="inherit" w:hAnsi="inherit"/>
          <w:sz w:val="24"/>
          <w:szCs w:val="24"/>
        </w:rPr>
        <w:fldChar w:fldCharType="end"/>
      </w:r>
      <w:r w:rsidRPr="005518C7">
        <w:rPr>
          <w:rFonts w:ascii="inherit" w:hAnsi="inherit"/>
          <w:sz w:val="24"/>
          <w:szCs w:val="24"/>
        </w:rPr>
        <w:t xml:space="preserve">; </w:t>
      </w:r>
    </w:p>
    <w:p w14:paraId="389937F5" w14:textId="77777777" w:rsidR="00AE476A" w:rsidRPr="005518C7" w:rsidRDefault="00BF5202" w:rsidP="00B13FCD">
      <w:pPr>
        <w:numPr>
          <w:ilvl w:val="1"/>
          <w:numId w:val="108"/>
        </w:numPr>
        <w:spacing w:after="324"/>
        <w:ind w:hanging="340"/>
        <w:rPr>
          <w:rFonts w:ascii="inherit" w:hAnsi="inherit"/>
          <w:sz w:val="24"/>
          <w:szCs w:val="24"/>
        </w:rPr>
      </w:pPr>
      <w:r w:rsidRPr="005518C7">
        <w:rPr>
          <w:rFonts w:ascii="inherit" w:hAnsi="inherit"/>
          <w:sz w:val="24"/>
          <w:szCs w:val="24"/>
        </w:rPr>
        <w:t xml:space="preserve">the dynamic response of the HVDC system when receiving instructions for the purposes of exchange or sharing of reserves, or for participating in imbalance netting processes, if capable of fulfilling the requirements for these products, as specified by the relevant TSO, has been demonstrated. </w:t>
      </w:r>
    </w:p>
    <w:p w14:paraId="69047D88" w14:textId="6095AF53" w:rsidR="00AE476A" w:rsidRPr="005518C7" w:rsidRDefault="00BF5202" w:rsidP="00B13FCD">
      <w:pPr>
        <w:numPr>
          <w:ilvl w:val="0"/>
          <w:numId w:val="100"/>
        </w:numPr>
        <w:ind w:hanging="432"/>
        <w:rPr>
          <w:rFonts w:ascii="inherit" w:hAnsi="inherit"/>
          <w:sz w:val="24"/>
          <w:szCs w:val="24"/>
        </w:rPr>
      </w:pPr>
      <w:r w:rsidRPr="005518C7">
        <w:rPr>
          <w:rFonts w:ascii="inherit" w:hAnsi="inherit"/>
          <w:sz w:val="24"/>
          <w:szCs w:val="24"/>
        </w:rPr>
        <w:t xml:space="preserve">With regard to the ramping rate modification test: </w:t>
      </w:r>
    </w:p>
    <w:p w14:paraId="6C50A7D7" w14:textId="19F79A71" w:rsidR="00AE476A" w:rsidRPr="005518C7" w:rsidRDefault="00BF5202" w:rsidP="00B13FCD">
      <w:pPr>
        <w:numPr>
          <w:ilvl w:val="0"/>
          <w:numId w:val="109"/>
        </w:numPr>
        <w:spacing w:after="304"/>
        <w:ind w:hanging="295"/>
        <w:rPr>
          <w:rFonts w:ascii="inherit" w:hAnsi="inherit"/>
          <w:sz w:val="24"/>
          <w:szCs w:val="24"/>
        </w:rPr>
      </w:pPr>
      <w:r w:rsidRPr="005518C7">
        <w:rPr>
          <w:rFonts w:ascii="inherit" w:hAnsi="inherit"/>
          <w:sz w:val="24"/>
          <w:szCs w:val="24"/>
        </w:rPr>
        <w:t xml:space="preserve">the HVDC system shall demonstrate its technical capability to adjust the ramping rate according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13</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_Ref153271083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2</w:t>
      </w:r>
      <w:r w:rsidR="00FF2E24" w:rsidRPr="005518C7">
        <w:rPr>
          <w:rFonts w:ascii="inherit" w:hAnsi="inherit"/>
          <w:sz w:val="24"/>
          <w:szCs w:val="24"/>
        </w:rPr>
        <w:fldChar w:fldCharType="end"/>
      </w:r>
      <w:r w:rsidRPr="005518C7">
        <w:rPr>
          <w:rFonts w:ascii="inherit" w:hAnsi="inherit"/>
          <w:sz w:val="24"/>
          <w:szCs w:val="24"/>
        </w:rPr>
        <w:t xml:space="preserve">); </w:t>
      </w:r>
    </w:p>
    <w:p w14:paraId="6D43D059" w14:textId="77777777" w:rsidR="00AE476A" w:rsidRPr="005518C7" w:rsidRDefault="00BF5202" w:rsidP="00B13FCD">
      <w:pPr>
        <w:numPr>
          <w:ilvl w:val="0"/>
          <w:numId w:val="109"/>
        </w:numPr>
        <w:spacing w:after="304"/>
        <w:ind w:hanging="295"/>
        <w:rPr>
          <w:rFonts w:ascii="inherit" w:hAnsi="inherit"/>
          <w:sz w:val="24"/>
          <w:szCs w:val="24"/>
        </w:rPr>
      </w:pPr>
      <w:r w:rsidRPr="005518C7">
        <w:rPr>
          <w:rFonts w:ascii="inherit" w:hAnsi="inherit"/>
          <w:sz w:val="24"/>
          <w:szCs w:val="24"/>
        </w:rPr>
        <w:t xml:space="preserve">the test shall be carried out by relevant TSO sending instructions of ramping modifications; </w:t>
      </w:r>
    </w:p>
    <w:p w14:paraId="5D9CE03D" w14:textId="77777777" w:rsidR="00AE476A" w:rsidRPr="005518C7" w:rsidRDefault="00BF5202" w:rsidP="00B13FCD">
      <w:pPr>
        <w:numPr>
          <w:ilvl w:val="0"/>
          <w:numId w:val="109"/>
        </w:numPr>
        <w:spacing w:after="304"/>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66537261" w14:textId="77777777" w:rsidR="00AE476A" w:rsidRPr="005518C7" w:rsidRDefault="00BF5202" w:rsidP="00B13FCD">
      <w:pPr>
        <w:numPr>
          <w:ilvl w:val="1"/>
          <w:numId w:val="109"/>
        </w:numPr>
        <w:spacing w:after="304"/>
        <w:ind w:left="588" w:hanging="293"/>
        <w:rPr>
          <w:rFonts w:ascii="inherit" w:hAnsi="inherit"/>
          <w:sz w:val="24"/>
          <w:szCs w:val="24"/>
        </w:rPr>
      </w:pPr>
      <w:r w:rsidRPr="005518C7">
        <w:rPr>
          <w:rFonts w:ascii="inherit" w:hAnsi="inherit"/>
          <w:sz w:val="24"/>
          <w:szCs w:val="24"/>
        </w:rPr>
        <w:t xml:space="preserve">ramping rate is adjustable; </w:t>
      </w:r>
    </w:p>
    <w:p w14:paraId="2A57D47F" w14:textId="77777777" w:rsidR="00AE476A" w:rsidRPr="005518C7" w:rsidRDefault="00BF5202" w:rsidP="00B13FCD">
      <w:pPr>
        <w:numPr>
          <w:ilvl w:val="1"/>
          <w:numId w:val="109"/>
        </w:numPr>
        <w:ind w:left="588" w:hanging="293"/>
        <w:rPr>
          <w:rFonts w:ascii="inherit" w:hAnsi="inherit"/>
          <w:sz w:val="24"/>
          <w:szCs w:val="24"/>
        </w:rPr>
      </w:pPr>
      <w:r w:rsidRPr="005518C7">
        <w:rPr>
          <w:rFonts w:ascii="inherit" w:hAnsi="inherit"/>
          <w:sz w:val="24"/>
          <w:szCs w:val="24"/>
        </w:rPr>
        <w:t xml:space="preserve">the HVDC system has demonstrated stable operation during ramping periods. </w:t>
      </w:r>
    </w:p>
    <w:p w14:paraId="067FDD23" w14:textId="695EA3D0" w:rsidR="00AE476A" w:rsidRPr="005518C7" w:rsidRDefault="00BF5202" w:rsidP="00B13FCD">
      <w:pPr>
        <w:numPr>
          <w:ilvl w:val="0"/>
          <w:numId w:val="100"/>
        </w:numPr>
        <w:ind w:hanging="432"/>
        <w:rPr>
          <w:rFonts w:ascii="inherit" w:hAnsi="inherit"/>
          <w:sz w:val="24"/>
          <w:szCs w:val="24"/>
        </w:rPr>
      </w:pPr>
      <w:r w:rsidRPr="005518C7">
        <w:rPr>
          <w:rFonts w:ascii="inherit" w:hAnsi="inherit"/>
          <w:sz w:val="24"/>
          <w:szCs w:val="24"/>
        </w:rPr>
        <w:t xml:space="preserve">With regard to the black start test, if applicable: </w:t>
      </w:r>
    </w:p>
    <w:p w14:paraId="725348C0" w14:textId="258001D2" w:rsidR="00AE476A" w:rsidRPr="005518C7" w:rsidRDefault="00BF5202" w:rsidP="00B13FCD">
      <w:pPr>
        <w:numPr>
          <w:ilvl w:val="0"/>
          <w:numId w:val="110"/>
        </w:numPr>
        <w:ind w:hanging="295"/>
        <w:rPr>
          <w:rFonts w:ascii="inherit" w:hAnsi="inherit"/>
          <w:sz w:val="24"/>
          <w:szCs w:val="24"/>
        </w:rPr>
      </w:pPr>
      <w:r w:rsidRPr="005518C7">
        <w:rPr>
          <w:rFonts w:ascii="inherit" w:hAnsi="inherit"/>
          <w:sz w:val="24"/>
          <w:szCs w:val="24"/>
        </w:rPr>
        <w:t xml:space="preserve">the HVDC system shall demonstrate its technical capability to energise the busbar of the remote AC substation to which it is connected, within a time frame specified by the relevant TSO, according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_Ref153271107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37</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_Ref153271343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2</w:t>
      </w:r>
      <w:r w:rsidR="00FF2E24" w:rsidRPr="005518C7">
        <w:rPr>
          <w:rFonts w:ascii="inherit" w:hAnsi="inherit"/>
          <w:sz w:val="24"/>
          <w:szCs w:val="24"/>
        </w:rPr>
        <w:fldChar w:fldCharType="end"/>
      </w:r>
      <w:r w:rsidRPr="005518C7">
        <w:rPr>
          <w:rFonts w:ascii="inherit" w:hAnsi="inherit"/>
          <w:sz w:val="24"/>
          <w:szCs w:val="24"/>
        </w:rPr>
        <w:t xml:space="preserve">); </w:t>
      </w:r>
    </w:p>
    <w:p w14:paraId="001AE112" w14:textId="77777777" w:rsidR="00AE476A" w:rsidRPr="005B3720" w:rsidRDefault="00BF5202" w:rsidP="00B13FCD">
      <w:pPr>
        <w:numPr>
          <w:ilvl w:val="0"/>
          <w:numId w:val="110"/>
        </w:numPr>
        <w:ind w:hanging="295"/>
        <w:rPr>
          <w:rFonts w:ascii="inherit" w:hAnsi="inherit"/>
          <w:sz w:val="24"/>
          <w:szCs w:val="24"/>
        </w:rPr>
      </w:pPr>
      <w:r w:rsidRPr="005B3720">
        <w:rPr>
          <w:rFonts w:ascii="inherit" w:hAnsi="inherit"/>
          <w:sz w:val="24"/>
          <w:szCs w:val="24"/>
        </w:rPr>
        <w:t xml:space="preserve">the test shall be carried out while the HVDC system starts from shut down; </w:t>
      </w:r>
    </w:p>
    <w:p w14:paraId="223911A2" w14:textId="77777777" w:rsidR="00AE476A" w:rsidRPr="005B3720" w:rsidRDefault="00BF5202" w:rsidP="00B13FCD">
      <w:pPr>
        <w:numPr>
          <w:ilvl w:val="0"/>
          <w:numId w:val="110"/>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02664022" w14:textId="77777777" w:rsidR="00AE476A" w:rsidRPr="005B3720" w:rsidRDefault="00BF5202" w:rsidP="00B13FCD">
      <w:pPr>
        <w:numPr>
          <w:ilvl w:val="1"/>
          <w:numId w:val="110"/>
        </w:numPr>
        <w:ind w:left="588" w:hanging="293"/>
        <w:rPr>
          <w:rFonts w:ascii="inherit" w:hAnsi="inherit"/>
          <w:sz w:val="24"/>
          <w:szCs w:val="24"/>
        </w:rPr>
      </w:pPr>
      <w:r w:rsidRPr="005B3720">
        <w:rPr>
          <w:rFonts w:ascii="inherit" w:hAnsi="inherit"/>
          <w:sz w:val="24"/>
          <w:szCs w:val="24"/>
        </w:rPr>
        <w:t xml:space="preserve">the HVDC system has demonstrated being able to energise the busbar of the remote AC-substation to which it is connected; </w:t>
      </w:r>
    </w:p>
    <w:p w14:paraId="27B716C5" w14:textId="13AB5890" w:rsidR="00AE476A" w:rsidRDefault="00BF5202" w:rsidP="00B13FCD">
      <w:pPr>
        <w:numPr>
          <w:ilvl w:val="1"/>
          <w:numId w:val="110"/>
        </w:numPr>
        <w:spacing w:after="582"/>
        <w:ind w:left="588" w:hanging="293"/>
        <w:rPr>
          <w:ins w:id="1889" w:author="Author"/>
          <w:rFonts w:ascii="inherit" w:hAnsi="inherit"/>
          <w:sz w:val="24"/>
          <w:szCs w:val="24"/>
        </w:rPr>
      </w:pPr>
      <w:r w:rsidRPr="005B3720">
        <w:rPr>
          <w:rFonts w:ascii="inherit" w:hAnsi="inherit"/>
          <w:sz w:val="24"/>
          <w:szCs w:val="24"/>
        </w:rPr>
        <w:t xml:space="preserve">the HVDC system operates from a stable operating point at agreed capacity, according to the procedure </w:t>
      </w:r>
      <w:r w:rsidRPr="005518C7">
        <w:rPr>
          <w:rFonts w:ascii="inherit" w:hAnsi="inherit"/>
          <w:sz w:val="24"/>
          <w:szCs w:val="24"/>
        </w:rPr>
        <w:t xml:space="preserve">of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_Ref153271107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37</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_Ref153271356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3</w:t>
      </w:r>
      <w:r w:rsidR="00FF2E24" w:rsidRPr="005518C7">
        <w:rPr>
          <w:rFonts w:ascii="inherit" w:hAnsi="inherit"/>
          <w:sz w:val="24"/>
          <w:szCs w:val="24"/>
        </w:rPr>
        <w:fldChar w:fldCharType="end"/>
      </w:r>
      <w:r w:rsidRPr="005518C7">
        <w:rPr>
          <w:rFonts w:ascii="inherit" w:hAnsi="inherit"/>
          <w:sz w:val="24"/>
          <w:szCs w:val="24"/>
        </w:rPr>
        <w:t xml:space="preserve">). </w:t>
      </w:r>
    </w:p>
    <w:p w14:paraId="3483192C" w14:textId="77777777" w:rsidR="009A4815" w:rsidRPr="00272079" w:rsidRDefault="009A4815" w:rsidP="009A4815">
      <w:pPr>
        <w:spacing w:after="360"/>
        <w:ind w:left="0" w:firstLine="0"/>
        <w:rPr>
          <w:rFonts w:ascii="inherit" w:hAnsi="inherit"/>
          <w:sz w:val="24"/>
          <w:szCs w:val="24"/>
        </w:rPr>
      </w:pPr>
    </w:p>
    <w:p w14:paraId="35F142CF" w14:textId="581EFDE0" w:rsidR="00AE476A" w:rsidRPr="005B3720" w:rsidRDefault="00BF5202" w:rsidP="002B2A52">
      <w:pPr>
        <w:pStyle w:val="Heading2"/>
      </w:pPr>
      <w:bookmarkStart w:id="1890" w:name="_Ref153262741"/>
      <w:r w:rsidRPr="005B3720">
        <w:t>Article 72</w:t>
      </w:r>
      <w:bookmarkEnd w:id="1890"/>
    </w:p>
    <w:p w14:paraId="039CD55F" w14:textId="351BCE57" w:rsidR="00AE476A" w:rsidRPr="002B2A52" w:rsidRDefault="00BF5202" w:rsidP="002B2A52">
      <w:pPr>
        <w:jc w:val="center"/>
        <w:rPr>
          <w:rFonts w:ascii="inherit" w:hAnsi="inherit"/>
          <w:b/>
          <w:bCs/>
          <w:sz w:val="24"/>
          <w:szCs w:val="24"/>
        </w:rPr>
      </w:pPr>
      <w:r w:rsidRPr="002B2A52">
        <w:rPr>
          <w:rFonts w:ascii="inherit" w:hAnsi="inherit"/>
          <w:b/>
          <w:bCs/>
          <w:sz w:val="24"/>
          <w:szCs w:val="24"/>
        </w:rPr>
        <w:t xml:space="preserve">Compliance testing for </w:t>
      </w:r>
      <w:del w:id="1891" w:author="Author">
        <w:r w:rsidRPr="002B2A52" w:rsidDel="00334DA1">
          <w:rPr>
            <w:rFonts w:ascii="inherit" w:hAnsi="inherit"/>
            <w:b/>
            <w:bCs/>
            <w:sz w:val="24"/>
            <w:szCs w:val="24"/>
          </w:rPr>
          <w:delText>DC-</w:delText>
        </w:r>
      </w:del>
      <w:ins w:id="1892" w:author="Author">
        <w:r w:rsidR="00334DA1">
          <w:rPr>
            <w:rFonts w:ascii="inherit" w:hAnsi="inherit"/>
            <w:b/>
            <w:bCs/>
            <w:sz w:val="24"/>
            <w:szCs w:val="24"/>
          </w:rPr>
          <w:t xml:space="preserve">asynchronously </w:t>
        </w:r>
      </w:ins>
      <w:r w:rsidRPr="002B2A52">
        <w:rPr>
          <w:rFonts w:ascii="inherit" w:hAnsi="inherit"/>
          <w:b/>
          <w:bCs/>
          <w:sz w:val="24"/>
          <w:szCs w:val="24"/>
        </w:rPr>
        <w:t>connected power park modules</w:t>
      </w:r>
      <w:ins w:id="1893" w:author="Author">
        <w:r w:rsidR="00334DA1">
          <w:rPr>
            <w:rFonts w:ascii="inherit" w:hAnsi="inherit"/>
            <w:b/>
            <w:bCs/>
            <w:sz w:val="24"/>
            <w:szCs w:val="24"/>
          </w:rPr>
          <w:t xml:space="preserve">, </w:t>
        </w:r>
        <w:r w:rsidR="00334DA1" w:rsidRPr="00334DA1">
          <w:rPr>
            <w:rFonts w:ascii="inherit" w:hAnsi="inherit"/>
            <w:b/>
            <w:bCs/>
            <w:sz w:val="24"/>
            <w:szCs w:val="24"/>
          </w:rPr>
          <w:t>asynchronously connected demand facilit</w:t>
        </w:r>
        <w:r w:rsidR="00334DA1">
          <w:rPr>
            <w:rFonts w:ascii="inherit" w:hAnsi="inherit"/>
            <w:b/>
            <w:bCs/>
            <w:sz w:val="24"/>
            <w:szCs w:val="24"/>
          </w:rPr>
          <w:t>ies</w:t>
        </w:r>
        <w:r w:rsidR="00334DA1" w:rsidRPr="00334DA1">
          <w:rPr>
            <w:rFonts w:ascii="inherit" w:hAnsi="inherit"/>
            <w:b/>
            <w:bCs/>
            <w:sz w:val="24"/>
            <w:szCs w:val="24"/>
          </w:rPr>
          <w:t>,</w:t>
        </w:r>
        <w:r w:rsidR="00334DA1">
          <w:rPr>
            <w:rFonts w:ascii="inherit" w:hAnsi="inherit"/>
            <w:b/>
            <w:bCs/>
            <w:sz w:val="24"/>
            <w:szCs w:val="24"/>
          </w:rPr>
          <w:t xml:space="preserve"> asynchronously connected power-to-gas demand units,</w:t>
        </w:r>
        <w:r w:rsidR="00334DA1" w:rsidRPr="00334DA1">
          <w:rPr>
            <w:rFonts w:ascii="inherit" w:hAnsi="inherit"/>
            <w:b/>
            <w:bCs/>
            <w:sz w:val="24"/>
            <w:szCs w:val="24"/>
          </w:rPr>
          <w:t xml:space="preserve"> asynchronously connected electricity storage module</w:t>
        </w:r>
        <w:r w:rsidR="00334DA1">
          <w:rPr>
            <w:rFonts w:ascii="inherit" w:hAnsi="inherit"/>
            <w:b/>
            <w:bCs/>
            <w:sz w:val="24"/>
            <w:szCs w:val="24"/>
          </w:rPr>
          <w:t>s</w:t>
        </w:r>
      </w:ins>
      <w:r w:rsidRPr="002B2A52">
        <w:rPr>
          <w:rFonts w:ascii="inherit" w:hAnsi="inherit"/>
          <w:b/>
          <w:bCs/>
          <w:sz w:val="24"/>
          <w:szCs w:val="24"/>
        </w:rPr>
        <w:t xml:space="preserve"> and remote-end HVDC converter units</w:t>
      </w:r>
    </w:p>
    <w:p w14:paraId="32B24CA5" w14:textId="77777777" w:rsidR="00AE476A" w:rsidRPr="005B3720" w:rsidRDefault="00BF5202" w:rsidP="00B13FCD">
      <w:pPr>
        <w:numPr>
          <w:ilvl w:val="0"/>
          <w:numId w:val="111"/>
        </w:numPr>
        <w:spacing w:after="358"/>
        <w:ind w:left="0" w:firstLine="0"/>
        <w:rPr>
          <w:rFonts w:ascii="inherit" w:hAnsi="inherit"/>
          <w:sz w:val="24"/>
          <w:szCs w:val="24"/>
        </w:rPr>
      </w:pPr>
      <w:r w:rsidRPr="005B3720">
        <w:rPr>
          <w:rFonts w:ascii="inherit" w:hAnsi="inherit"/>
          <w:sz w:val="24"/>
          <w:szCs w:val="24"/>
        </w:rPr>
        <w:t xml:space="preserve">Equipment certificates may be used instead of part of the tests below, on the condition that they are provided to the relevant system operator. </w:t>
      </w:r>
    </w:p>
    <w:p w14:paraId="7D331314" w14:textId="26F5905F" w:rsidR="00AE476A" w:rsidRPr="005B3720" w:rsidRDefault="00BF5202" w:rsidP="00B13FCD">
      <w:pPr>
        <w:numPr>
          <w:ilvl w:val="0"/>
          <w:numId w:val="111"/>
        </w:numPr>
        <w:ind w:left="0" w:firstLine="0"/>
        <w:rPr>
          <w:rFonts w:ascii="inherit" w:hAnsi="inherit"/>
          <w:sz w:val="24"/>
          <w:szCs w:val="24"/>
        </w:rPr>
      </w:pPr>
      <w:bookmarkStart w:id="1894" w:name="_Ref153273809"/>
      <w:r w:rsidRPr="005B3720">
        <w:rPr>
          <w:rFonts w:ascii="inherit" w:hAnsi="inherit"/>
          <w:sz w:val="24"/>
          <w:szCs w:val="24"/>
        </w:rPr>
        <w:t xml:space="preserve">With regard to the reactive power capability test of </w:t>
      </w:r>
      <w:del w:id="1895" w:author="Author">
        <w:r w:rsidRPr="005B3720" w:rsidDel="00AA4AA4">
          <w:rPr>
            <w:rFonts w:ascii="inherit" w:hAnsi="inherit"/>
            <w:sz w:val="24"/>
            <w:szCs w:val="24"/>
          </w:rPr>
          <w:delText>DC-</w:delText>
        </w:r>
      </w:del>
      <w:ins w:id="1896" w:author="Author">
        <w:r w:rsidR="00AA4AA4">
          <w:rPr>
            <w:rFonts w:ascii="inherit" w:hAnsi="inherit"/>
            <w:sz w:val="24"/>
            <w:szCs w:val="24"/>
          </w:rPr>
          <w:t xml:space="preserve">asynchronously </w:t>
        </w:r>
      </w:ins>
      <w:r w:rsidRPr="005B3720">
        <w:rPr>
          <w:rFonts w:ascii="inherit" w:hAnsi="inherit"/>
          <w:sz w:val="24"/>
          <w:szCs w:val="24"/>
        </w:rPr>
        <w:t>connected power park modules</w:t>
      </w:r>
      <w:ins w:id="1897" w:author="Author">
        <w:r w:rsidR="00AA4AA4">
          <w:rPr>
            <w:rFonts w:ascii="inherit" w:hAnsi="inherit"/>
            <w:sz w:val="24"/>
            <w:szCs w:val="24"/>
          </w:rPr>
          <w:t xml:space="preserve"> and</w:t>
        </w:r>
        <w:r w:rsidR="00AA4AA4" w:rsidRPr="008211B1">
          <w:rPr>
            <w:rFonts w:ascii="inherit" w:hAnsi="inherit"/>
            <w:sz w:val="24"/>
            <w:szCs w:val="24"/>
          </w:rPr>
          <w:t xml:space="preserve"> asynchronously connected electricity storage module</w:t>
        </w:r>
        <w:r w:rsidR="00AA4AA4">
          <w:rPr>
            <w:rFonts w:ascii="inherit" w:hAnsi="inherit"/>
            <w:sz w:val="24"/>
            <w:szCs w:val="24"/>
          </w:rPr>
          <w:t>s</w:t>
        </w:r>
      </w:ins>
      <w:r w:rsidRPr="005B3720">
        <w:rPr>
          <w:rFonts w:ascii="inherit" w:hAnsi="inherit"/>
          <w:sz w:val="24"/>
          <w:szCs w:val="24"/>
        </w:rPr>
        <w:t>:</w:t>
      </w:r>
      <w:bookmarkEnd w:id="1894"/>
      <w:r w:rsidRPr="005B3720">
        <w:rPr>
          <w:rFonts w:ascii="inherit" w:hAnsi="inherit"/>
          <w:sz w:val="24"/>
          <w:szCs w:val="24"/>
        </w:rPr>
        <w:t xml:space="preserve"> </w:t>
      </w:r>
    </w:p>
    <w:p w14:paraId="2B6FEEDD" w14:textId="21A86EF4" w:rsidR="00AE476A" w:rsidRPr="005518C7" w:rsidRDefault="00BF5202" w:rsidP="00B13FCD">
      <w:pPr>
        <w:numPr>
          <w:ilvl w:val="0"/>
          <w:numId w:val="112"/>
        </w:numPr>
        <w:ind w:hanging="295"/>
        <w:rPr>
          <w:rFonts w:ascii="inherit" w:hAnsi="inherit"/>
          <w:sz w:val="24"/>
          <w:szCs w:val="24"/>
        </w:rPr>
      </w:pPr>
      <w:r w:rsidRPr="005B3720">
        <w:rPr>
          <w:rFonts w:ascii="inherit" w:hAnsi="inherit"/>
          <w:sz w:val="24"/>
          <w:szCs w:val="24"/>
        </w:rPr>
        <w:t xml:space="preserve">the </w:t>
      </w:r>
      <w:del w:id="1898" w:author="Author">
        <w:r w:rsidRPr="005B3720" w:rsidDel="00AA4AA4">
          <w:rPr>
            <w:rFonts w:ascii="inherit" w:hAnsi="inherit"/>
            <w:sz w:val="24"/>
            <w:szCs w:val="24"/>
          </w:rPr>
          <w:delText>DC-</w:delText>
        </w:r>
      </w:del>
      <w:ins w:id="1899" w:author="Author">
        <w:r w:rsidR="00AA4AA4">
          <w:rPr>
            <w:rFonts w:ascii="inherit" w:hAnsi="inherit"/>
            <w:sz w:val="24"/>
            <w:szCs w:val="24"/>
          </w:rPr>
          <w:t xml:space="preserve">asynchronously </w:t>
        </w:r>
      </w:ins>
      <w:r w:rsidRPr="005B3720">
        <w:rPr>
          <w:rFonts w:ascii="inherit" w:hAnsi="inherit"/>
          <w:sz w:val="24"/>
          <w:szCs w:val="24"/>
        </w:rPr>
        <w:t xml:space="preserve">connected power park module </w:t>
      </w:r>
      <w:ins w:id="1900" w:author="Author">
        <w:r w:rsidR="00AA4AA4">
          <w:rPr>
            <w:rFonts w:ascii="inherit" w:hAnsi="inherit"/>
            <w:sz w:val="24"/>
            <w:szCs w:val="24"/>
          </w:rPr>
          <w:t>and the</w:t>
        </w:r>
        <w:r w:rsidR="00AA4AA4" w:rsidRPr="008211B1">
          <w:rPr>
            <w:rFonts w:ascii="inherit" w:hAnsi="inherit"/>
            <w:sz w:val="24"/>
            <w:szCs w:val="24"/>
          </w:rPr>
          <w:t xml:space="preserve"> asynchronously connected electricity storage module</w:t>
        </w:r>
        <w:r w:rsidR="00AA4AA4">
          <w:rPr>
            <w:rFonts w:ascii="inherit" w:hAnsi="inherit"/>
            <w:sz w:val="24"/>
            <w:szCs w:val="24"/>
          </w:rPr>
          <w:t xml:space="preserve"> </w:t>
        </w:r>
      </w:ins>
      <w:r w:rsidRPr="005B3720">
        <w:rPr>
          <w:rFonts w:ascii="inherit" w:hAnsi="inherit"/>
          <w:sz w:val="24"/>
          <w:szCs w:val="24"/>
        </w:rPr>
        <w:t xml:space="preserve">shall demonstrate its technical capability to provide leading and lagging reactive power capability </w:t>
      </w:r>
      <w:r w:rsidRPr="005518C7">
        <w:rPr>
          <w:rFonts w:ascii="inherit" w:hAnsi="inherit"/>
          <w:sz w:val="24"/>
          <w:szCs w:val="24"/>
        </w:rPr>
        <w:t xml:space="preserve">according to </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_Ref153269113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sidRPr="000830C9">
        <w:rPr>
          <w:rFonts w:ascii="inherit" w:hAnsi="inherit"/>
          <w:sz w:val="24"/>
          <w:szCs w:val="24"/>
        </w:rPr>
        <w:t>Article 40</w:t>
      </w:r>
      <w:r w:rsidR="003D4B01"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_Ref153271516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2</w:t>
      </w:r>
      <w:r w:rsidR="003D4B01" w:rsidRPr="005518C7">
        <w:rPr>
          <w:rFonts w:ascii="inherit" w:hAnsi="inherit"/>
          <w:sz w:val="24"/>
          <w:szCs w:val="24"/>
        </w:rPr>
        <w:fldChar w:fldCharType="end"/>
      </w:r>
      <w:r w:rsidRPr="005518C7">
        <w:rPr>
          <w:rFonts w:ascii="inherit" w:hAnsi="inherit"/>
          <w:sz w:val="24"/>
          <w:szCs w:val="24"/>
        </w:rPr>
        <w:t xml:space="preserve">); </w:t>
      </w:r>
    </w:p>
    <w:p w14:paraId="002B4CDC" w14:textId="77777777" w:rsidR="00AE476A" w:rsidRPr="005518C7" w:rsidRDefault="00BF5202" w:rsidP="00B13FCD">
      <w:pPr>
        <w:numPr>
          <w:ilvl w:val="0"/>
          <w:numId w:val="112"/>
        </w:numPr>
        <w:ind w:hanging="295"/>
        <w:rPr>
          <w:rFonts w:ascii="inherit" w:hAnsi="inherit"/>
          <w:sz w:val="24"/>
          <w:szCs w:val="24"/>
        </w:rPr>
      </w:pPr>
      <w:bookmarkStart w:id="1901" w:name="_Ref153286755"/>
      <w:r w:rsidRPr="005518C7">
        <w:rPr>
          <w:rFonts w:ascii="inherit" w:hAnsi="inherit"/>
          <w:sz w:val="24"/>
          <w:szCs w:val="24"/>
        </w:rPr>
        <w:t>the reactive power capability test shall be carried out at maximum reactive power, both leading and lagging, and concerning the verification of the following parameters:</w:t>
      </w:r>
      <w:bookmarkEnd w:id="1901"/>
      <w:r w:rsidRPr="005518C7">
        <w:rPr>
          <w:rFonts w:ascii="inherit" w:hAnsi="inherit"/>
          <w:sz w:val="24"/>
          <w:szCs w:val="24"/>
        </w:rPr>
        <w:t xml:space="preserve"> </w:t>
      </w:r>
    </w:p>
    <w:p w14:paraId="18304CB8" w14:textId="77777777" w:rsidR="00AE476A" w:rsidRPr="005518C7" w:rsidRDefault="00BF5202" w:rsidP="00B13FCD">
      <w:pPr>
        <w:numPr>
          <w:ilvl w:val="1"/>
          <w:numId w:val="112"/>
        </w:numPr>
        <w:ind w:hanging="340"/>
        <w:rPr>
          <w:rFonts w:ascii="inherit" w:hAnsi="inherit"/>
          <w:sz w:val="24"/>
          <w:szCs w:val="24"/>
        </w:rPr>
      </w:pPr>
      <w:r w:rsidRPr="005518C7">
        <w:rPr>
          <w:rFonts w:ascii="inherit" w:hAnsi="inherit"/>
          <w:sz w:val="24"/>
          <w:szCs w:val="24"/>
        </w:rPr>
        <w:t xml:space="preserve">operation in excess of 60 % of maximum capacity for 30 minutes; </w:t>
      </w:r>
    </w:p>
    <w:p w14:paraId="0FFBFC8D" w14:textId="77777777" w:rsidR="00AE476A" w:rsidRPr="005518C7" w:rsidRDefault="00BF5202" w:rsidP="00B13FCD">
      <w:pPr>
        <w:numPr>
          <w:ilvl w:val="1"/>
          <w:numId w:val="112"/>
        </w:numPr>
        <w:ind w:hanging="340"/>
        <w:rPr>
          <w:rFonts w:ascii="inherit" w:hAnsi="inherit"/>
          <w:sz w:val="24"/>
          <w:szCs w:val="24"/>
        </w:rPr>
      </w:pPr>
      <w:r w:rsidRPr="005518C7">
        <w:rPr>
          <w:rFonts w:ascii="inherit" w:hAnsi="inherit"/>
          <w:sz w:val="24"/>
          <w:szCs w:val="24"/>
        </w:rPr>
        <w:t xml:space="preserve">operation within the range of 30-50 % of maximum capacity for 30 minutes; and </w:t>
      </w:r>
    </w:p>
    <w:p w14:paraId="51145690" w14:textId="77777777" w:rsidR="00AE476A" w:rsidRPr="005518C7" w:rsidRDefault="00BF5202" w:rsidP="00B13FCD">
      <w:pPr>
        <w:numPr>
          <w:ilvl w:val="1"/>
          <w:numId w:val="112"/>
        </w:numPr>
        <w:ind w:hanging="340"/>
        <w:rPr>
          <w:rFonts w:ascii="inherit" w:hAnsi="inherit"/>
          <w:sz w:val="24"/>
          <w:szCs w:val="24"/>
        </w:rPr>
      </w:pPr>
      <w:r w:rsidRPr="005518C7">
        <w:rPr>
          <w:rFonts w:ascii="inherit" w:hAnsi="inherit"/>
          <w:sz w:val="24"/>
          <w:szCs w:val="24"/>
        </w:rPr>
        <w:t xml:space="preserve">operation within the range of 10-20 % of maximum capacity for 60 minutes. </w:t>
      </w:r>
    </w:p>
    <w:p w14:paraId="1449BE32" w14:textId="77777777" w:rsidR="00AE476A" w:rsidRPr="005518C7" w:rsidRDefault="00BF5202" w:rsidP="00B13FCD">
      <w:pPr>
        <w:numPr>
          <w:ilvl w:val="0"/>
          <w:numId w:val="112"/>
        </w:numPr>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6C122EB9" w14:textId="24C57F99" w:rsidR="00AE476A" w:rsidRPr="005518C7" w:rsidRDefault="00BF5202" w:rsidP="00B13FCD">
      <w:pPr>
        <w:numPr>
          <w:ilvl w:val="1"/>
          <w:numId w:val="112"/>
        </w:numPr>
        <w:ind w:hanging="340"/>
        <w:rPr>
          <w:rFonts w:ascii="inherit" w:hAnsi="inherit"/>
          <w:sz w:val="24"/>
          <w:szCs w:val="24"/>
        </w:rPr>
      </w:pPr>
      <w:r w:rsidRPr="005518C7">
        <w:rPr>
          <w:rFonts w:ascii="inherit" w:hAnsi="inherit"/>
          <w:sz w:val="24"/>
          <w:szCs w:val="24"/>
        </w:rPr>
        <w:t xml:space="preserve">the </w:t>
      </w:r>
      <w:del w:id="1902" w:author="Author">
        <w:r w:rsidRPr="005518C7" w:rsidDel="00EC3D83">
          <w:rPr>
            <w:rFonts w:ascii="inherit" w:hAnsi="inherit"/>
            <w:sz w:val="24"/>
            <w:szCs w:val="24"/>
          </w:rPr>
          <w:delText>DC-</w:delText>
        </w:r>
      </w:del>
      <w:ins w:id="1903" w:author="Author">
        <w:r w:rsidR="00EC3D83">
          <w:rPr>
            <w:rFonts w:ascii="inherit" w:hAnsi="inherit"/>
            <w:sz w:val="24"/>
            <w:szCs w:val="24"/>
          </w:rPr>
          <w:t xml:space="preserve">asynchronously </w:t>
        </w:r>
      </w:ins>
      <w:r w:rsidRPr="005518C7">
        <w:rPr>
          <w:rFonts w:ascii="inherit" w:hAnsi="inherit"/>
          <w:sz w:val="24"/>
          <w:szCs w:val="24"/>
        </w:rPr>
        <w:t>connected power park module</w:t>
      </w:r>
      <w:ins w:id="1904" w:author="Author">
        <w:r w:rsidR="00EC3D83">
          <w:rPr>
            <w:rFonts w:ascii="inherit" w:hAnsi="inherit"/>
            <w:sz w:val="24"/>
            <w:szCs w:val="24"/>
          </w:rPr>
          <w:t xml:space="preserve"> and the</w:t>
        </w:r>
        <w:r w:rsidR="00EC3D83" w:rsidRPr="008211B1">
          <w:rPr>
            <w:rFonts w:ascii="inherit" w:hAnsi="inherit"/>
            <w:sz w:val="24"/>
            <w:szCs w:val="24"/>
          </w:rPr>
          <w:t xml:space="preserve"> asynchronously connected electricity storage module</w:t>
        </w:r>
        <w:r w:rsidR="00EC3D83">
          <w:rPr>
            <w:rFonts w:ascii="inherit" w:hAnsi="inherit"/>
            <w:sz w:val="24"/>
            <w:szCs w:val="24"/>
          </w:rPr>
          <w:t xml:space="preserve"> </w:t>
        </w:r>
      </w:ins>
      <w:del w:id="1905" w:author="Author">
        <w:r w:rsidRPr="005518C7" w:rsidDel="00EC3D83">
          <w:rPr>
            <w:rFonts w:ascii="inherit" w:hAnsi="inherit"/>
            <w:sz w:val="24"/>
            <w:szCs w:val="24"/>
          </w:rPr>
          <w:delText xml:space="preserve"> </w:delText>
        </w:r>
      </w:del>
      <w:r w:rsidRPr="005518C7">
        <w:rPr>
          <w:rFonts w:ascii="inherit" w:hAnsi="inherit"/>
          <w:sz w:val="24"/>
          <w:szCs w:val="24"/>
        </w:rPr>
        <w:t xml:space="preserve">has been operating no shorter than requested duration at maximum reactive power, both leading and lagging, in each parameter as referred to in point </w:t>
      </w:r>
      <w:r w:rsidR="00A813F6" w:rsidRPr="005518C7">
        <w:rPr>
          <w:rFonts w:ascii="inherit" w:hAnsi="inherit"/>
          <w:sz w:val="24"/>
          <w:szCs w:val="24"/>
        </w:rPr>
        <w:fldChar w:fldCharType="begin"/>
      </w:r>
      <w:r w:rsidR="00A813F6" w:rsidRPr="005518C7">
        <w:rPr>
          <w:rFonts w:ascii="inherit" w:hAnsi="inherit"/>
          <w:sz w:val="24"/>
          <w:szCs w:val="24"/>
        </w:rPr>
        <w:instrText xml:space="preserve"> REF _Ref153286755 \r \h </w:instrText>
      </w:r>
      <w:r w:rsidR="005518C7" w:rsidRPr="005518C7">
        <w:rPr>
          <w:rFonts w:ascii="inherit" w:hAnsi="inherit"/>
          <w:sz w:val="24"/>
          <w:szCs w:val="24"/>
        </w:rPr>
        <w:instrText xml:space="preserve"> \* MERGEFORMAT </w:instrText>
      </w:r>
      <w:r w:rsidR="00A813F6" w:rsidRPr="005518C7">
        <w:rPr>
          <w:rFonts w:ascii="inherit" w:hAnsi="inherit"/>
          <w:sz w:val="24"/>
          <w:szCs w:val="24"/>
        </w:rPr>
      </w:r>
      <w:r w:rsidR="00A813F6" w:rsidRPr="005518C7">
        <w:rPr>
          <w:rFonts w:ascii="inherit" w:hAnsi="inherit"/>
          <w:sz w:val="24"/>
          <w:szCs w:val="24"/>
        </w:rPr>
        <w:fldChar w:fldCharType="separate"/>
      </w:r>
      <w:r w:rsidR="000830C9">
        <w:rPr>
          <w:rFonts w:ascii="inherit" w:hAnsi="inherit"/>
          <w:sz w:val="24"/>
          <w:szCs w:val="24"/>
        </w:rPr>
        <w:t>(b)</w:t>
      </w:r>
      <w:r w:rsidR="00A813F6" w:rsidRPr="005518C7">
        <w:rPr>
          <w:rFonts w:ascii="inherit" w:hAnsi="inherit"/>
          <w:sz w:val="24"/>
          <w:szCs w:val="24"/>
        </w:rPr>
        <w:fldChar w:fldCharType="end"/>
      </w:r>
      <w:r w:rsidRPr="005518C7">
        <w:rPr>
          <w:rFonts w:ascii="inherit" w:hAnsi="inherit"/>
          <w:sz w:val="24"/>
          <w:szCs w:val="24"/>
        </w:rPr>
        <w:t xml:space="preserve">; </w:t>
      </w:r>
    </w:p>
    <w:p w14:paraId="10974FA5" w14:textId="152FDDCA" w:rsidR="00AE476A" w:rsidRPr="005518C7" w:rsidRDefault="00BF5202" w:rsidP="00B13FCD">
      <w:pPr>
        <w:numPr>
          <w:ilvl w:val="1"/>
          <w:numId w:val="112"/>
        </w:numPr>
        <w:ind w:hanging="340"/>
        <w:rPr>
          <w:rFonts w:ascii="inherit" w:hAnsi="inherit"/>
          <w:sz w:val="24"/>
          <w:szCs w:val="24"/>
        </w:rPr>
      </w:pPr>
      <w:r w:rsidRPr="005518C7">
        <w:rPr>
          <w:rFonts w:ascii="inherit" w:hAnsi="inherit"/>
          <w:sz w:val="24"/>
          <w:szCs w:val="24"/>
        </w:rPr>
        <w:t xml:space="preserve">the </w:t>
      </w:r>
      <w:del w:id="1906" w:author="Author">
        <w:r w:rsidRPr="005518C7" w:rsidDel="00EC3D83">
          <w:rPr>
            <w:rFonts w:ascii="inherit" w:hAnsi="inherit"/>
            <w:sz w:val="24"/>
            <w:szCs w:val="24"/>
          </w:rPr>
          <w:delText>DC-</w:delText>
        </w:r>
      </w:del>
      <w:ins w:id="1907" w:author="Author">
        <w:r w:rsidR="00EC3D83">
          <w:rPr>
            <w:rFonts w:ascii="inherit" w:hAnsi="inherit"/>
            <w:sz w:val="24"/>
            <w:szCs w:val="24"/>
          </w:rPr>
          <w:t xml:space="preserve">asynchronously </w:t>
        </w:r>
      </w:ins>
      <w:r w:rsidRPr="005518C7">
        <w:rPr>
          <w:rFonts w:ascii="inherit" w:hAnsi="inherit"/>
          <w:sz w:val="24"/>
          <w:szCs w:val="24"/>
        </w:rPr>
        <w:t xml:space="preserve">connected power park module </w:t>
      </w:r>
      <w:ins w:id="1908" w:author="Author">
        <w:r w:rsidR="00EC3D83">
          <w:rPr>
            <w:rFonts w:ascii="inherit" w:hAnsi="inherit"/>
            <w:sz w:val="24"/>
            <w:szCs w:val="24"/>
          </w:rPr>
          <w:t>and the</w:t>
        </w:r>
        <w:r w:rsidR="00EC3D83" w:rsidRPr="008211B1">
          <w:rPr>
            <w:rFonts w:ascii="inherit" w:hAnsi="inherit"/>
            <w:sz w:val="24"/>
            <w:szCs w:val="24"/>
          </w:rPr>
          <w:t xml:space="preserve"> asynchronously connected electricity storage module</w:t>
        </w:r>
        <w:r w:rsidR="00EC3D83">
          <w:rPr>
            <w:rFonts w:ascii="inherit" w:hAnsi="inherit"/>
            <w:sz w:val="24"/>
            <w:szCs w:val="24"/>
          </w:rPr>
          <w:t xml:space="preserve"> </w:t>
        </w:r>
      </w:ins>
      <w:r w:rsidRPr="005518C7">
        <w:rPr>
          <w:rFonts w:ascii="inherit" w:hAnsi="inherit"/>
          <w:sz w:val="24"/>
          <w:szCs w:val="24"/>
        </w:rPr>
        <w:t xml:space="preserve">has demonstrated its capability to change to any reactive power setpoint within the agreed or decided reactive power range within the specified performance targets of the relevant reactive power control scheme; and </w:t>
      </w:r>
    </w:p>
    <w:p w14:paraId="17D717BA" w14:textId="77777777" w:rsidR="00AE476A" w:rsidRPr="005518C7" w:rsidRDefault="00BF5202" w:rsidP="00B13FCD">
      <w:pPr>
        <w:numPr>
          <w:ilvl w:val="1"/>
          <w:numId w:val="112"/>
        </w:numPr>
        <w:ind w:hanging="340"/>
        <w:rPr>
          <w:rFonts w:ascii="inherit" w:hAnsi="inherit"/>
          <w:sz w:val="24"/>
          <w:szCs w:val="24"/>
        </w:rPr>
      </w:pPr>
      <w:r w:rsidRPr="005518C7">
        <w:rPr>
          <w:rFonts w:ascii="inherit" w:hAnsi="inherit"/>
          <w:sz w:val="24"/>
          <w:szCs w:val="24"/>
        </w:rPr>
        <w:t xml:space="preserve">no action of any protection within the operation limits specified by reactive power capacity diagram occurs. </w:t>
      </w:r>
    </w:p>
    <w:p w14:paraId="31B6098C" w14:textId="6C15659C" w:rsidR="00AE476A" w:rsidRPr="005518C7" w:rsidRDefault="00BF5202" w:rsidP="00B13FCD">
      <w:pPr>
        <w:numPr>
          <w:ilvl w:val="0"/>
          <w:numId w:val="111"/>
        </w:numPr>
        <w:ind w:left="0" w:firstLine="0"/>
        <w:rPr>
          <w:rFonts w:ascii="inherit" w:hAnsi="inherit"/>
          <w:sz w:val="24"/>
          <w:szCs w:val="24"/>
        </w:rPr>
      </w:pPr>
      <w:bookmarkStart w:id="1909" w:name="_Ref153274337"/>
      <w:r w:rsidRPr="005518C7">
        <w:rPr>
          <w:rFonts w:ascii="inherit" w:hAnsi="inherit"/>
          <w:sz w:val="24"/>
          <w:szCs w:val="24"/>
        </w:rPr>
        <w:t>With regard to the reactive power capability test of remote-end HVDC converter units:</w:t>
      </w:r>
      <w:bookmarkEnd w:id="1909"/>
      <w:r w:rsidRPr="005518C7">
        <w:rPr>
          <w:rFonts w:ascii="inherit" w:hAnsi="inherit"/>
          <w:sz w:val="24"/>
          <w:szCs w:val="24"/>
        </w:rPr>
        <w:t xml:space="preserve"> </w:t>
      </w:r>
    </w:p>
    <w:p w14:paraId="2F990492" w14:textId="6A25BD19" w:rsidR="00AE476A" w:rsidRPr="005518C7" w:rsidRDefault="00BF5202" w:rsidP="00B13FCD">
      <w:pPr>
        <w:numPr>
          <w:ilvl w:val="0"/>
          <w:numId w:val="113"/>
        </w:numPr>
        <w:ind w:hanging="295"/>
        <w:rPr>
          <w:rFonts w:ascii="inherit" w:hAnsi="inherit"/>
          <w:sz w:val="24"/>
          <w:szCs w:val="24"/>
        </w:rPr>
      </w:pPr>
      <w:r w:rsidRPr="005518C7">
        <w:rPr>
          <w:rFonts w:ascii="inherit" w:hAnsi="inherit"/>
          <w:sz w:val="24"/>
          <w:szCs w:val="24"/>
        </w:rPr>
        <w:t xml:space="preserve">the HVDC converter unit or the HVDC converter station shall demonstrate its technical capability to provide leading and lagging reactive power capability according to </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_Ref153268850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sidRPr="000830C9">
        <w:rPr>
          <w:rFonts w:ascii="inherit" w:hAnsi="inherit"/>
          <w:sz w:val="24"/>
          <w:szCs w:val="24"/>
        </w:rPr>
        <w:t>Article 48</w:t>
      </w:r>
      <w:r w:rsidR="003D4B01"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_Ref153271734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2</w:t>
      </w:r>
      <w:r w:rsidR="003D4B01" w:rsidRPr="005518C7">
        <w:rPr>
          <w:rFonts w:ascii="inherit" w:hAnsi="inherit"/>
          <w:sz w:val="24"/>
          <w:szCs w:val="24"/>
        </w:rPr>
        <w:fldChar w:fldCharType="end"/>
      </w:r>
      <w:r w:rsidRPr="005518C7">
        <w:rPr>
          <w:rFonts w:ascii="inherit" w:hAnsi="inherit"/>
          <w:sz w:val="24"/>
          <w:szCs w:val="24"/>
        </w:rPr>
        <w:t xml:space="preserve">); </w:t>
      </w:r>
    </w:p>
    <w:p w14:paraId="1C511E2C" w14:textId="77777777" w:rsidR="00AE476A" w:rsidRPr="005B3720" w:rsidRDefault="00BF5202" w:rsidP="00B13FCD">
      <w:pPr>
        <w:numPr>
          <w:ilvl w:val="0"/>
          <w:numId w:val="113"/>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6EFF3C3F"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HVDC converter unit or the HVDC converter station has been operating no shorter than 1 hour at maximum reactive power, both leading and lagging, at: </w:t>
      </w:r>
    </w:p>
    <w:p w14:paraId="50B73AEA" w14:textId="77777777" w:rsidR="00AE476A" w:rsidRPr="005B3720" w:rsidRDefault="00BF5202">
      <w:pPr>
        <w:ind w:left="645"/>
        <w:rPr>
          <w:rFonts w:ascii="inherit" w:hAnsi="inherit"/>
          <w:sz w:val="24"/>
          <w:szCs w:val="24"/>
        </w:rPr>
      </w:pPr>
      <w:r w:rsidRPr="005B3720">
        <w:rPr>
          <w:rFonts w:ascii="inherit" w:hAnsi="inherit"/>
          <w:sz w:val="24"/>
          <w:szCs w:val="24"/>
        </w:rPr>
        <w:t xml:space="preserve">—  minimum HVDC active power transmission capacity; </w:t>
      </w:r>
    </w:p>
    <w:p w14:paraId="205C10EE" w14:textId="77777777" w:rsidR="00AE476A" w:rsidRPr="005B3720" w:rsidRDefault="00BF5202">
      <w:pPr>
        <w:ind w:left="645"/>
        <w:rPr>
          <w:rFonts w:ascii="inherit" w:hAnsi="inherit"/>
          <w:sz w:val="24"/>
          <w:szCs w:val="24"/>
        </w:rPr>
      </w:pPr>
      <w:r w:rsidRPr="005B3720">
        <w:rPr>
          <w:rFonts w:ascii="inherit" w:hAnsi="inherit"/>
          <w:sz w:val="24"/>
          <w:szCs w:val="24"/>
        </w:rPr>
        <w:t xml:space="preserve">—  maximum HVDC active power transmission capacity; and </w:t>
      </w:r>
    </w:p>
    <w:p w14:paraId="07023FD9" w14:textId="77777777" w:rsidR="00AE476A" w:rsidRPr="005B3720" w:rsidRDefault="00BF5202">
      <w:pPr>
        <w:ind w:left="645"/>
        <w:rPr>
          <w:rFonts w:ascii="inherit" w:hAnsi="inherit"/>
          <w:sz w:val="24"/>
          <w:szCs w:val="24"/>
        </w:rPr>
      </w:pPr>
      <w:r w:rsidRPr="005B3720">
        <w:rPr>
          <w:rFonts w:ascii="inherit" w:hAnsi="inherit"/>
          <w:sz w:val="24"/>
          <w:szCs w:val="24"/>
        </w:rPr>
        <w:t xml:space="preserve">—  an active power operating point between those maximum and minimum ranges. </w:t>
      </w:r>
    </w:p>
    <w:p w14:paraId="7C5822F2"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HVDC converter unit or the HVDC converter station demonstrates its capability to change to any reactive power setpoint within the agreed or decided reactive power range within the specified performance targets of the relevant reactive power control scheme; and </w:t>
      </w:r>
    </w:p>
    <w:p w14:paraId="5C41AA2E"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no action of any protection within the operation limits specified by reactive power capacity diagram occurs. </w:t>
      </w:r>
    </w:p>
    <w:p w14:paraId="5E2A81BF" w14:textId="2AC7AF21" w:rsidR="00AE476A" w:rsidRPr="005B3720" w:rsidRDefault="00BF5202" w:rsidP="00B13FCD">
      <w:pPr>
        <w:numPr>
          <w:ilvl w:val="0"/>
          <w:numId w:val="111"/>
        </w:numPr>
        <w:ind w:left="0" w:firstLine="0"/>
        <w:rPr>
          <w:rFonts w:ascii="inherit" w:hAnsi="inherit"/>
          <w:sz w:val="24"/>
          <w:szCs w:val="24"/>
        </w:rPr>
      </w:pPr>
      <w:bookmarkStart w:id="1910" w:name="_Ref153283721"/>
      <w:r w:rsidRPr="005B3720">
        <w:rPr>
          <w:rFonts w:ascii="inherit" w:hAnsi="inherit"/>
          <w:sz w:val="24"/>
          <w:szCs w:val="24"/>
        </w:rPr>
        <w:t>With regard to the voltage control mode test:</w:t>
      </w:r>
      <w:bookmarkEnd w:id="1910"/>
      <w:r w:rsidRPr="005B3720">
        <w:rPr>
          <w:rFonts w:ascii="inherit" w:hAnsi="inherit"/>
          <w:sz w:val="24"/>
          <w:szCs w:val="24"/>
        </w:rPr>
        <w:t xml:space="preserve"> </w:t>
      </w:r>
    </w:p>
    <w:p w14:paraId="1FC070D4" w14:textId="21F56B2E"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t xml:space="preserve">the </w:t>
      </w:r>
      <w:del w:id="1911" w:author="Author">
        <w:r w:rsidRPr="005B3720" w:rsidDel="00AD0F18">
          <w:rPr>
            <w:rFonts w:ascii="inherit" w:hAnsi="inherit"/>
            <w:sz w:val="24"/>
            <w:szCs w:val="24"/>
          </w:rPr>
          <w:delText>DC-</w:delText>
        </w:r>
      </w:del>
      <w:ins w:id="1912" w:author="Author">
        <w:r w:rsidR="00AD0F18">
          <w:rPr>
            <w:rFonts w:ascii="inherit" w:hAnsi="inherit"/>
            <w:sz w:val="24"/>
            <w:szCs w:val="24"/>
          </w:rPr>
          <w:t xml:space="preserve">asynchronously </w:t>
        </w:r>
      </w:ins>
      <w:r w:rsidRPr="005B3720">
        <w:rPr>
          <w:rFonts w:ascii="inherit" w:hAnsi="inherit"/>
          <w:sz w:val="24"/>
          <w:szCs w:val="24"/>
        </w:rPr>
        <w:t>connected power park module</w:t>
      </w:r>
      <w:ins w:id="1913" w:author="Author">
        <w:r w:rsidR="00AD0F18">
          <w:rPr>
            <w:rFonts w:ascii="inherit" w:hAnsi="inherit"/>
            <w:sz w:val="24"/>
            <w:szCs w:val="24"/>
          </w:rPr>
          <w:t xml:space="preserve"> and the</w:t>
        </w:r>
        <w:r w:rsidR="00AD0F18" w:rsidRPr="008211B1">
          <w:rPr>
            <w:rFonts w:ascii="inherit" w:hAnsi="inherit"/>
            <w:sz w:val="24"/>
            <w:szCs w:val="24"/>
          </w:rPr>
          <w:t xml:space="preserve"> asynchronously connected electricity storage module</w:t>
        </w:r>
        <w:r w:rsidR="00AD0F18">
          <w:rPr>
            <w:rFonts w:ascii="inherit" w:hAnsi="inherit"/>
            <w:sz w:val="24"/>
            <w:szCs w:val="24"/>
          </w:rPr>
          <w:t xml:space="preserve"> </w:t>
        </w:r>
      </w:ins>
      <w:del w:id="1914" w:author="Author">
        <w:r w:rsidRPr="005B3720" w:rsidDel="00AD0F18">
          <w:rPr>
            <w:rFonts w:ascii="inherit" w:hAnsi="inherit"/>
            <w:sz w:val="24"/>
            <w:szCs w:val="24"/>
          </w:rPr>
          <w:delText xml:space="preserve"> </w:delText>
        </w:r>
      </w:del>
      <w:r w:rsidRPr="005B3720">
        <w:rPr>
          <w:rFonts w:ascii="inherit" w:hAnsi="inherit"/>
          <w:sz w:val="24"/>
          <w:szCs w:val="24"/>
        </w:rPr>
        <w:t>shall demonstrate its capability to operate in voltage control mode in the conditions set forth in Article 21 of</w:t>
      </w:r>
      <w:ins w:id="1915" w:author="Author">
        <w:r w:rsidR="00617AC9">
          <w:rPr>
            <w:rFonts w:ascii="inherit" w:hAnsi="inherit"/>
            <w:sz w:val="24"/>
            <w:szCs w:val="24"/>
          </w:rPr>
          <w:t xml:space="preserve"> </w:t>
        </w:r>
        <w:bookmarkStart w:id="1916" w:name="_Hlk164421828"/>
        <w:r w:rsidR="00617AC9">
          <w:rPr>
            <w:rFonts w:ascii="inherit" w:hAnsi="inherit"/>
            <w:sz w:val="24"/>
            <w:szCs w:val="24"/>
          </w:rPr>
          <w:t>RfG 2.0</w:t>
        </w:r>
      </w:ins>
      <w:bookmarkEnd w:id="1916"/>
      <w:del w:id="1917" w:author="Author">
        <w:r w:rsidRPr="005B3720">
          <w:rPr>
            <w:rFonts w:ascii="inherit" w:hAnsi="inherit"/>
            <w:sz w:val="24"/>
            <w:szCs w:val="24"/>
          </w:rPr>
          <w:delText>Regulation (EU) 20</w:delText>
        </w:r>
      </w:del>
      <w:ins w:id="1918" w:author="Author">
        <w:del w:id="1919" w:author="Author">
          <w:r w:rsidR="00AD0F18">
            <w:rPr>
              <w:rFonts w:ascii="inherit" w:hAnsi="inherit"/>
              <w:sz w:val="24"/>
              <w:szCs w:val="24"/>
            </w:rPr>
            <w:delText>--</w:delText>
          </w:r>
        </w:del>
      </w:ins>
      <w:del w:id="1920" w:author="Author">
        <w:r w:rsidRPr="005B3720" w:rsidDel="00AD0F18">
          <w:rPr>
            <w:rFonts w:ascii="inherit" w:hAnsi="inherit"/>
            <w:sz w:val="24"/>
            <w:szCs w:val="24"/>
          </w:rPr>
          <w:delText>16</w:delText>
        </w:r>
        <w:r w:rsidRPr="005B3720">
          <w:rPr>
            <w:rFonts w:ascii="inherit" w:hAnsi="inherit"/>
            <w:sz w:val="24"/>
            <w:szCs w:val="24"/>
          </w:rPr>
          <w:delText>/</w:delText>
        </w:r>
      </w:del>
      <w:ins w:id="1921" w:author="Author">
        <w:del w:id="1922" w:author="Author">
          <w:r w:rsidR="00AD0F18">
            <w:rPr>
              <w:rFonts w:ascii="inherit" w:hAnsi="inherit"/>
              <w:sz w:val="24"/>
              <w:szCs w:val="24"/>
            </w:rPr>
            <w:delText>---</w:delText>
          </w:r>
        </w:del>
      </w:ins>
      <w:del w:id="1923" w:author="Author">
        <w:r w:rsidRPr="005B3720" w:rsidDel="00AD0F18">
          <w:rPr>
            <w:rFonts w:ascii="inherit" w:hAnsi="inherit"/>
            <w:sz w:val="24"/>
            <w:szCs w:val="24"/>
          </w:rPr>
          <w:delText>631</w:delText>
        </w:r>
      </w:del>
      <w:r w:rsidRPr="005B3720">
        <w:rPr>
          <w:rFonts w:ascii="inherit" w:hAnsi="inherit"/>
          <w:sz w:val="24"/>
          <w:szCs w:val="24"/>
        </w:rPr>
        <w:t xml:space="preserve">; </w:t>
      </w:r>
    </w:p>
    <w:p w14:paraId="34B532D5" w14:textId="77777777"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t xml:space="preserve">the voltage control mode test shall apply concerning the verification of the following parameters: </w:t>
      </w:r>
    </w:p>
    <w:p w14:paraId="266BE99A" w14:textId="77777777"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 xml:space="preserve">the implemented slope and deadband of the static characteristic; </w:t>
      </w:r>
    </w:p>
    <w:p w14:paraId="14ED72B8" w14:textId="77777777"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 xml:space="preserve">the accuracy of the regulation; </w:t>
      </w:r>
    </w:p>
    <w:p w14:paraId="7456B20A" w14:textId="77777777"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 xml:space="preserve">the insensitivity of the regulation; </w:t>
      </w:r>
    </w:p>
    <w:p w14:paraId="3CF9287D" w14:textId="77777777"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 xml:space="preserve">the time of reactive power activation. </w:t>
      </w:r>
    </w:p>
    <w:p w14:paraId="3D930AD1" w14:textId="77777777"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4D12D1BC" w14:textId="346F03F6" w:rsidR="00AE476A" w:rsidRPr="005B3720" w:rsidRDefault="00BF5202" w:rsidP="00B13FCD">
      <w:pPr>
        <w:numPr>
          <w:ilvl w:val="1"/>
          <w:numId w:val="114"/>
        </w:numPr>
        <w:ind w:hanging="340"/>
        <w:rPr>
          <w:rFonts w:ascii="inherit" w:hAnsi="inherit"/>
          <w:sz w:val="24"/>
          <w:szCs w:val="24"/>
        </w:rPr>
      </w:pPr>
      <w:r w:rsidRPr="587C3EF7">
        <w:rPr>
          <w:rFonts w:ascii="inherit" w:hAnsi="inherit"/>
          <w:sz w:val="24"/>
          <w:szCs w:val="24"/>
        </w:rPr>
        <w:t xml:space="preserve">the range of regulation and adjustable </w:t>
      </w:r>
      <w:del w:id="1924" w:author="Author">
        <w:r w:rsidRPr="587C3EF7" w:rsidDel="00BF5202">
          <w:rPr>
            <w:rFonts w:ascii="inherit" w:hAnsi="inherit"/>
            <w:sz w:val="24"/>
            <w:szCs w:val="24"/>
          </w:rPr>
          <w:delText xml:space="preserve">the </w:delText>
        </w:r>
      </w:del>
      <w:r w:rsidRPr="587C3EF7">
        <w:rPr>
          <w:rFonts w:ascii="inherit" w:hAnsi="inherit"/>
          <w:sz w:val="24"/>
          <w:szCs w:val="24"/>
        </w:rPr>
        <w:t>droop and deadband is compliant with agreed or decided characteristic parameters, according to Article 21(</w:t>
      </w:r>
      <w:ins w:id="1925" w:author="Author">
        <w:r w:rsidR="00AD0F18" w:rsidRPr="587C3EF7">
          <w:rPr>
            <w:rFonts w:ascii="inherit" w:hAnsi="inherit"/>
            <w:sz w:val="24"/>
            <w:szCs w:val="24"/>
          </w:rPr>
          <w:t>2</w:t>
        </w:r>
      </w:ins>
      <w:del w:id="1926" w:author="Author">
        <w:r w:rsidRPr="587C3EF7" w:rsidDel="00BF5202">
          <w:rPr>
            <w:rFonts w:ascii="inherit" w:hAnsi="inherit"/>
            <w:sz w:val="24"/>
            <w:szCs w:val="24"/>
          </w:rPr>
          <w:delText>3</w:delText>
        </w:r>
      </w:del>
      <w:r w:rsidRPr="587C3EF7">
        <w:rPr>
          <w:rFonts w:ascii="inherit" w:hAnsi="inherit"/>
          <w:sz w:val="24"/>
          <w:szCs w:val="24"/>
        </w:rPr>
        <w:t>)(d) of Regulation (EU) 20</w:t>
      </w:r>
      <w:ins w:id="1927" w:author="Author">
        <w:r w:rsidR="00AD0F18" w:rsidRPr="587C3EF7">
          <w:rPr>
            <w:rFonts w:ascii="inherit" w:hAnsi="inherit"/>
            <w:sz w:val="24"/>
            <w:szCs w:val="24"/>
          </w:rPr>
          <w:t>--</w:t>
        </w:r>
      </w:ins>
      <w:del w:id="1928" w:author="Author">
        <w:r w:rsidRPr="587C3EF7" w:rsidDel="00BF5202">
          <w:rPr>
            <w:rFonts w:ascii="inherit" w:hAnsi="inherit"/>
            <w:sz w:val="24"/>
            <w:szCs w:val="24"/>
          </w:rPr>
          <w:delText>16</w:delText>
        </w:r>
      </w:del>
      <w:r w:rsidRPr="587C3EF7">
        <w:rPr>
          <w:rFonts w:ascii="inherit" w:hAnsi="inherit"/>
          <w:sz w:val="24"/>
          <w:szCs w:val="24"/>
        </w:rPr>
        <w:t>/</w:t>
      </w:r>
      <w:ins w:id="1929" w:author="Author">
        <w:r w:rsidR="00AD0F18" w:rsidRPr="587C3EF7">
          <w:rPr>
            <w:rFonts w:ascii="inherit" w:hAnsi="inherit"/>
            <w:sz w:val="24"/>
            <w:szCs w:val="24"/>
          </w:rPr>
          <w:t>---</w:t>
        </w:r>
      </w:ins>
      <w:del w:id="1930" w:author="Author">
        <w:r w:rsidRPr="587C3EF7" w:rsidDel="00BF5202">
          <w:rPr>
            <w:rFonts w:ascii="inherit" w:hAnsi="inherit"/>
            <w:sz w:val="24"/>
            <w:szCs w:val="24"/>
          </w:rPr>
          <w:delText>631</w:delText>
        </w:r>
      </w:del>
      <w:r w:rsidRPr="587C3EF7">
        <w:rPr>
          <w:rFonts w:ascii="inherit" w:hAnsi="inherit"/>
          <w:sz w:val="24"/>
          <w:szCs w:val="24"/>
        </w:rPr>
        <w:t xml:space="preserve">; </w:t>
      </w:r>
    </w:p>
    <w:p w14:paraId="66050305" w14:textId="1A8ECBA1"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the insensitivity of voltage control is not higher than 0,01 pu, according to Article 21(</w:t>
      </w:r>
      <w:ins w:id="1931" w:author="Author">
        <w:r w:rsidR="00CC447A">
          <w:rPr>
            <w:rFonts w:ascii="inherit" w:hAnsi="inherit"/>
            <w:sz w:val="24"/>
            <w:szCs w:val="24"/>
          </w:rPr>
          <w:t>2</w:t>
        </w:r>
      </w:ins>
      <w:del w:id="1932" w:author="Author">
        <w:r w:rsidRPr="005B3720" w:rsidDel="00CC447A">
          <w:rPr>
            <w:rFonts w:ascii="inherit" w:hAnsi="inherit"/>
            <w:sz w:val="24"/>
            <w:szCs w:val="24"/>
          </w:rPr>
          <w:delText>3</w:delText>
        </w:r>
      </w:del>
      <w:r w:rsidRPr="005B3720">
        <w:rPr>
          <w:rFonts w:ascii="inherit" w:hAnsi="inherit"/>
          <w:sz w:val="24"/>
          <w:szCs w:val="24"/>
        </w:rPr>
        <w:t>)(d) of</w:t>
      </w:r>
      <w:ins w:id="1933" w:author="Author">
        <w:r w:rsidRPr="005B3720">
          <w:rPr>
            <w:rFonts w:ascii="inherit" w:hAnsi="inherit"/>
            <w:sz w:val="24"/>
            <w:szCs w:val="24"/>
          </w:rPr>
          <w:t xml:space="preserve"> </w:t>
        </w:r>
        <w:r w:rsidR="00617AC9">
          <w:rPr>
            <w:rFonts w:ascii="inherit" w:hAnsi="inherit"/>
            <w:sz w:val="24"/>
            <w:szCs w:val="24"/>
          </w:rPr>
          <w:t>RfG 2.0</w:t>
        </w:r>
      </w:ins>
      <w:del w:id="1934" w:author="Author">
        <w:r w:rsidRPr="005B3720">
          <w:rPr>
            <w:rFonts w:ascii="inherit" w:hAnsi="inherit"/>
            <w:sz w:val="24"/>
            <w:szCs w:val="24"/>
          </w:rPr>
          <w:delText>Regulation (EU) 20</w:delText>
        </w:r>
      </w:del>
      <w:ins w:id="1935" w:author="Author">
        <w:del w:id="1936" w:author="Author">
          <w:r w:rsidR="00CC447A">
            <w:rPr>
              <w:rFonts w:ascii="inherit" w:hAnsi="inherit"/>
              <w:sz w:val="24"/>
              <w:szCs w:val="24"/>
            </w:rPr>
            <w:delText>--</w:delText>
          </w:r>
        </w:del>
      </w:ins>
      <w:del w:id="1937" w:author="Author">
        <w:r w:rsidRPr="005B3720" w:rsidDel="00CC447A">
          <w:rPr>
            <w:rFonts w:ascii="inherit" w:hAnsi="inherit"/>
            <w:sz w:val="24"/>
            <w:szCs w:val="24"/>
          </w:rPr>
          <w:delText>16</w:delText>
        </w:r>
        <w:r w:rsidRPr="005B3720">
          <w:rPr>
            <w:rFonts w:ascii="inherit" w:hAnsi="inherit"/>
            <w:sz w:val="24"/>
            <w:szCs w:val="24"/>
          </w:rPr>
          <w:delText>/</w:delText>
        </w:r>
      </w:del>
      <w:ins w:id="1938" w:author="Author">
        <w:del w:id="1939" w:author="Author">
          <w:r w:rsidR="00CC447A">
            <w:rPr>
              <w:rFonts w:ascii="inherit" w:hAnsi="inherit"/>
              <w:sz w:val="24"/>
              <w:szCs w:val="24"/>
            </w:rPr>
            <w:delText>---</w:delText>
          </w:r>
        </w:del>
      </w:ins>
      <w:del w:id="1940" w:author="Author">
        <w:r w:rsidRPr="005B3720" w:rsidDel="00CC447A">
          <w:rPr>
            <w:rFonts w:ascii="inherit" w:hAnsi="inherit"/>
            <w:sz w:val="24"/>
            <w:szCs w:val="24"/>
          </w:rPr>
          <w:delText>631</w:delText>
        </w:r>
      </w:del>
      <w:r w:rsidRPr="005B3720">
        <w:rPr>
          <w:rFonts w:ascii="inherit" w:hAnsi="inherit"/>
          <w:sz w:val="24"/>
          <w:szCs w:val="24"/>
        </w:rPr>
        <w:t xml:space="preserve">; </w:t>
      </w:r>
    </w:p>
    <w:p w14:paraId="6951BBF8" w14:textId="79E72E4C"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following a step change in voltage, 90 % of the change in reactive power output has been achieved within the times and tolerances according to Article 21(</w:t>
      </w:r>
      <w:ins w:id="1941" w:author="Author">
        <w:r w:rsidR="00A74940">
          <w:rPr>
            <w:rFonts w:ascii="inherit" w:hAnsi="inherit"/>
            <w:sz w:val="24"/>
            <w:szCs w:val="24"/>
          </w:rPr>
          <w:t>2</w:t>
        </w:r>
      </w:ins>
      <w:del w:id="1942" w:author="Author">
        <w:r w:rsidRPr="005B3720" w:rsidDel="00A74940">
          <w:rPr>
            <w:rFonts w:ascii="inherit" w:hAnsi="inherit"/>
            <w:sz w:val="24"/>
            <w:szCs w:val="24"/>
          </w:rPr>
          <w:delText>3</w:delText>
        </w:r>
      </w:del>
      <w:r w:rsidRPr="005B3720">
        <w:rPr>
          <w:rFonts w:ascii="inherit" w:hAnsi="inherit"/>
          <w:sz w:val="24"/>
          <w:szCs w:val="24"/>
        </w:rPr>
        <w:t>)(d) of</w:t>
      </w:r>
      <w:ins w:id="1943" w:author="Author">
        <w:r w:rsidRPr="005B3720">
          <w:rPr>
            <w:rFonts w:ascii="inherit" w:hAnsi="inherit"/>
            <w:sz w:val="24"/>
            <w:szCs w:val="24"/>
          </w:rPr>
          <w:t xml:space="preserve"> </w:t>
        </w:r>
        <w:r w:rsidR="00617AC9">
          <w:rPr>
            <w:rFonts w:ascii="inherit" w:hAnsi="inherit"/>
            <w:sz w:val="24"/>
            <w:szCs w:val="24"/>
          </w:rPr>
          <w:t>RfG 2.0</w:t>
        </w:r>
      </w:ins>
      <w:del w:id="1944" w:author="Author">
        <w:r w:rsidRPr="005B3720" w:rsidDel="00617AC9">
          <w:rPr>
            <w:rFonts w:ascii="inherit" w:hAnsi="inherit"/>
            <w:sz w:val="24"/>
            <w:szCs w:val="24"/>
          </w:rPr>
          <w:delText xml:space="preserve"> </w:delText>
        </w:r>
        <w:r w:rsidRPr="005B3720">
          <w:rPr>
            <w:rFonts w:ascii="inherit" w:hAnsi="inherit"/>
            <w:sz w:val="24"/>
            <w:szCs w:val="24"/>
          </w:rPr>
          <w:delText>Regulation (EU) 20</w:delText>
        </w:r>
      </w:del>
      <w:ins w:id="1945" w:author="Author">
        <w:del w:id="1946" w:author="Author">
          <w:r w:rsidR="00A74940">
            <w:rPr>
              <w:rFonts w:ascii="inherit" w:hAnsi="inherit"/>
              <w:sz w:val="24"/>
              <w:szCs w:val="24"/>
            </w:rPr>
            <w:delText>--</w:delText>
          </w:r>
        </w:del>
      </w:ins>
      <w:del w:id="1947" w:author="Author">
        <w:r w:rsidRPr="005B3720" w:rsidDel="00A74940">
          <w:rPr>
            <w:rFonts w:ascii="inherit" w:hAnsi="inherit"/>
            <w:sz w:val="24"/>
            <w:szCs w:val="24"/>
          </w:rPr>
          <w:delText>16</w:delText>
        </w:r>
        <w:r w:rsidRPr="005B3720">
          <w:rPr>
            <w:rFonts w:ascii="inherit" w:hAnsi="inherit"/>
            <w:sz w:val="24"/>
            <w:szCs w:val="24"/>
          </w:rPr>
          <w:delText>/</w:delText>
        </w:r>
      </w:del>
      <w:ins w:id="1948" w:author="Author">
        <w:del w:id="1949" w:author="Author">
          <w:r w:rsidR="00A74940">
            <w:rPr>
              <w:rFonts w:ascii="inherit" w:hAnsi="inherit"/>
              <w:sz w:val="24"/>
              <w:szCs w:val="24"/>
            </w:rPr>
            <w:delText>---</w:delText>
          </w:r>
        </w:del>
      </w:ins>
      <w:del w:id="1950" w:author="Author">
        <w:r w:rsidRPr="005B3720" w:rsidDel="00A74940">
          <w:rPr>
            <w:rFonts w:ascii="inherit" w:hAnsi="inherit"/>
            <w:sz w:val="24"/>
            <w:szCs w:val="24"/>
          </w:rPr>
          <w:delText>631</w:delText>
        </w:r>
      </w:del>
      <w:r w:rsidRPr="005B3720">
        <w:rPr>
          <w:rFonts w:ascii="inherit" w:hAnsi="inherit"/>
          <w:sz w:val="24"/>
          <w:szCs w:val="24"/>
        </w:rPr>
        <w:t xml:space="preserve">. </w:t>
      </w:r>
    </w:p>
    <w:p w14:paraId="7FA4FB2C" w14:textId="76667517" w:rsidR="00AE476A" w:rsidRPr="005B3720" w:rsidRDefault="00BF5202" w:rsidP="00B13FCD">
      <w:pPr>
        <w:numPr>
          <w:ilvl w:val="0"/>
          <w:numId w:val="111"/>
        </w:numPr>
        <w:ind w:left="0" w:firstLine="0"/>
        <w:rPr>
          <w:rFonts w:ascii="inherit" w:hAnsi="inherit"/>
          <w:sz w:val="24"/>
          <w:szCs w:val="24"/>
        </w:rPr>
      </w:pPr>
      <w:bookmarkStart w:id="1951" w:name="_Ref153283733"/>
      <w:r w:rsidRPr="005B3720">
        <w:rPr>
          <w:rFonts w:ascii="inherit" w:hAnsi="inherit"/>
          <w:sz w:val="24"/>
          <w:szCs w:val="24"/>
        </w:rPr>
        <w:t>With regard to the reactive power control mode test:</w:t>
      </w:r>
      <w:bookmarkEnd w:id="1951"/>
      <w:r w:rsidRPr="005B3720">
        <w:rPr>
          <w:rFonts w:ascii="inherit" w:hAnsi="inherit"/>
          <w:sz w:val="24"/>
          <w:szCs w:val="24"/>
        </w:rPr>
        <w:t xml:space="preserve"> </w:t>
      </w:r>
    </w:p>
    <w:p w14:paraId="7744BE44" w14:textId="118EDB74" w:rsidR="00AE476A" w:rsidRPr="005B3720" w:rsidRDefault="00BF5202" w:rsidP="00B13FCD">
      <w:pPr>
        <w:numPr>
          <w:ilvl w:val="0"/>
          <w:numId w:val="115"/>
        </w:numPr>
        <w:ind w:hanging="295"/>
        <w:rPr>
          <w:rFonts w:ascii="inherit" w:hAnsi="inherit"/>
          <w:sz w:val="24"/>
          <w:szCs w:val="24"/>
        </w:rPr>
      </w:pPr>
      <w:r w:rsidRPr="005B3720">
        <w:rPr>
          <w:rFonts w:ascii="inherit" w:hAnsi="inherit"/>
          <w:sz w:val="24"/>
          <w:szCs w:val="24"/>
        </w:rPr>
        <w:t xml:space="preserve">the </w:t>
      </w:r>
      <w:del w:id="1952" w:author="Author">
        <w:r w:rsidRPr="005B3720" w:rsidDel="004678D1">
          <w:rPr>
            <w:rFonts w:ascii="inherit" w:hAnsi="inherit"/>
            <w:sz w:val="24"/>
            <w:szCs w:val="24"/>
          </w:rPr>
          <w:delText>DC-</w:delText>
        </w:r>
      </w:del>
      <w:ins w:id="1953" w:author="Author">
        <w:r w:rsidR="004678D1">
          <w:rPr>
            <w:rFonts w:ascii="inherit" w:hAnsi="inherit"/>
            <w:sz w:val="24"/>
            <w:szCs w:val="24"/>
          </w:rPr>
          <w:t xml:space="preserve">asynchronously </w:t>
        </w:r>
      </w:ins>
      <w:r w:rsidRPr="005B3720">
        <w:rPr>
          <w:rFonts w:ascii="inherit" w:hAnsi="inherit"/>
          <w:sz w:val="24"/>
          <w:szCs w:val="24"/>
        </w:rPr>
        <w:t xml:space="preserve">connected power park module </w:t>
      </w:r>
      <w:ins w:id="1954" w:author="Author">
        <w:r w:rsidR="004678D1">
          <w:rPr>
            <w:rFonts w:ascii="inherit" w:hAnsi="inherit"/>
            <w:sz w:val="24"/>
            <w:szCs w:val="24"/>
          </w:rPr>
          <w:t>and the</w:t>
        </w:r>
        <w:r w:rsidR="004678D1" w:rsidRPr="008211B1">
          <w:rPr>
            <w:rFonts w:ascii="inherit" w:hAnsi="inherit"/>
            <w:sz w:val="24"/>
            <w:szCs w:val="24"/>
          </w:rPr>
          <w:t xml:space="preserve"> asynchronously connected electricity storage module</w:t>
        </w:r>
        <w:r w:rsidR="004678D1">
          <w:rPr>
            <w:rFonts w:ascii="inherit" w:hAnsi="inherit"/>
            <w:sz w:val="24"/>
            <w:szCs w:val="24"/>
          </w:rPr>
          <w:t xml:space="preserve"> </w:t>
        </w:r>
      </w:ins>
      <w:r w:rsidRPr="005B3720">
        <w:rPr>
          <w:rFonts w:ascii="inherit" w:hAnsi="inherit"/>
          <w:sz w:val="24"/>
          <w:szCs w:val="24"/>
        </w:rPr>
        <w:t>shall demonstrate its capability to operate in reactive power control mode, according to the conditions referred to in Article 21(</w:t>
      </w:r>
      <w:ins w:id="1955" w:author="Author">
        <w:r w:rsidR="004678D1">
          <w:rPr>
            <w:rFonts w:ascii="inherit" w:hAnsi="inherit"/>
            <w:sz w:val="24"/>
            <w:szCs w:val="24"/>
          </w:rPr>
          <w:t>2</w:t>
        </w:r>
      </w:ins>
      <w:del w:id="1956" w:author="Author">
        <w:r w:rsidRPr="005B3720" w:rsidDel="004678D1">
          <w:rPr>
            <w:rFonts w:ascii="inherit" w:hAnsi="inherit"/>
            <w:sz w:val="24"/>
            <w:szCs w:val="24"/>
          </w:rPr>
          <w:delText>3</w:delText>
        </w:r>
      </w:del>
      <w:r w:rsidRPr="005B3720">
        <w:rPr>
          <w:rFonts w:ascii="inherit" w:hAnsi="inherit"/>
          <w:sz w:val="24"/>
          <w:szCs w:val="24"/>
        </w:rPr>
        <w:t>)(d)(</w:t>
      </w:r>
      <w:ins w:id="1957" w:author="Author">
        <w:r w:rsidR="004678D1">
          <w:rPr>
            <w:rFonts w:ascii="inherit" w:hAnsi="inherit"/>
            <w:sz w:val="24"/>
            <w:szCs w:val="24"/>
          </w:rPr>
          <w:t>v</w:t>
        </w:r>
      </w:ins>
      <w:del w:id="1958" w:author="Author">
        <w:r w:rsidRPr="005B3720" w:rsidDel="004678D1">
          <w:rPr>
            <w:rFonts w:ascii="inherit" w:hAnsi="inherit"/>
            <w:sz w:val="24"/>
            <w:szCs w:val="24"/>
          </w:rPr>
          <w:delText>iii</w:delText>
        </w:r>
      </w:del>
      <w:r w:rsidRPr="005B3720">
        <w:rPr>
          <w:rFonts w:ascii="inherit" w:hAnsi="inherit"/>
          <w:sz w:val="24"/>
          <w:szCs w:val="24"/>
        </w:rPr>
        <w:t>) of</w:t>
      </w:r>
      <w:ins w:id="1959" w:author="Author">
        <w:r w:rsidRPr="005B3720">
          <w:rPr>
            <w:rFonts w:ascii="inherit" w:hAnsi="inherit"/>
            <w:sz w:val="24"/>
            <w:szCs w:val="24"/>
          </w:rPr>
          <w:t xml:space="preserve"> </w:t>
        </w:r>
        <w:r w:rsidR="00617AC9">
          <w:rPr>
            <w:rFonts w:ascii="inherit" w:hAnsi="inherit"/>
            <w:sz w:val="24"/>
            <w:szCs w:val="24"/>
          </w:rPr>
          <w:t>RfG 2.0</w:t>
        </w:r>
      </w:ins>
      <w:del w:id="1960" w:author="Author">
        <w:r w:rsidRPr="005B3720" w:rsidDel="00617AC9">
          <w:rPr>
            <w:rFonts w:ascii="inherit" w:hAnsi="inherit"/>
            <w:sz w:val="24"/>
            <w:szCs w:val="24"/>
          </w:rPr>
          <w:delText xml:space="preserve"> </w:delText>
        </w:r>
        <w:r w:rsidRPr="005B3720">
          <w:rPr>
            <w:rFonts w:ascii="inherit" w:hAnsi="inherit"/>
            <w:sz w:val="24"/>
            <w:szCs w:val="24"/>
          </w:rPr>
          <w:delText>Regulation (EU) 20</w:delText>
        </w:r>
      </w:del>
      <w:ins w:id="1961" w:author="Author">
        <w:del w:id="1962" w:author="Author">
          <w:r w:rsidR="004678D1">
            <w:rPr>
              <w:rFonts w:ascii="inherit" w:hAnsi="inherit"/>
              <w:sz w:val="24"/>
              <w:szCs w:val="24"/>
            </w:rPr>
            <w:delText>--</w:delText>
          </w:r>
        </w:del>
      </w:ins>
      <w:del w:id="1963" w:author="Author">
        <w:r w:rsidRPr="005B3720" w:rsidDel="004678D1">
          <w:rPr>
            <w:rFonts w:ascii="inherit" w:hAnsi="inherit"/>
            <w:sz w:val="24"/>
            <w:szCs w:val="24"/>
          </w:rPr>
          <w:delText>16</w:delText>
        </w:r>
        <w:r w:rsidRPr="005B3720">
          <w:rPr>
            <w:rFonts w:ascii="inherit" w:hAnsi="inherit"/>
            <w:sz w:val="24"/>
            <w:szCs w:val="24"/>
          </w:rPr>
          <w:delText>/</w:delText>
        </w:r>
      </w:del>
      <w:ins w:id="1964" w:author="Author">
        <w:del w:id="1965" w:author="Author">
          <w:r w:rsidR="004678D1">
            <w:rPr>
              <w:rFonts w:ascii="inherit" w:hAnsi="inherit"/>
              <w:sz w:val="24"/>
              <w:szCs w:val="24"/>
            </w:rPr>
            <w:delText>---</w:delText>
          </w:r>
        </w:del>
      </w:ins>
      <w:del w:id="1966" w:author="Author">
        <w:r w:rsidRPr="005B3720" w:rsidDel="004678D1">
          <w:rPr>
            <w:rFonts w:ascii="inherit" w:hAnsi="inherit"/>
            <w:sz w:val="24"/>
            <w:szCs w:val="24"/>
          </w:rPr>
          <w:delText>631</w:delText>
        </w:r>
      </w:del>
      <w:r w:rsidRPr="005B3720">
        <w:rPr>
          <w:rFonts w:ascii="inherit" w:hAnsi="inherit"/>
          <w:sz w:val="24"/>
          <w:szCs w:val="24"/>
        </w:rPr>
        <w:t xml:space="preserve">; </w:t>
      </w:r>
    </w:p>
    <w:p w14:paraId="23443D80" w14:textId="77777777" w:rsidR="00AE476A" w:rsidRPr="005B3720" w:rsidRDefault="00BF5202" w:rsidP="00B13FCD">
      <w:pPr>
        <w:numPr>
          <w:ilvl w:val="0"/>
          <w:numId w:val="115"/>
        </w:numPr>
        <w:ind w:hanging="295"/>
        <w:rPr>
          <w:rFonts w:ascii="inherit" w:hAnsi="inherit"/>
          <w:sz w:val="24"/>
          <w:szCs w:val="24"/>
        </w:rPr>
      </w:pPr>
      <w:r w:rsidRPr="005B3720">
        <w:rPr>
          <w:rFonts w:ascii="inherit" w:hAnsi="inherit"/>
          <w:sz w:val="24"/>
          <w:szCs w:val="24"/>
        </w:rPr>
        <w:t xml:space="preserve">the reactive power control mode test shall be complementary to the reactive power capability test; </w:t>
      </w:r>
    </w:p>
    <w:p w14:paraId="0BF828A7" w14:textId="77777777" w:rsidR="00AE476A" w:rsidRPr="005B3720" w:rsidRDefault="00BF5202" w:rsidP="00B13FCD">
      <w:pPr>
        <w:numPr>
          <w:ilvl w:val="0"/>
          <w:numId w:val="115"/>
        </w:numPr>
        <w:ind w:hanging="295"/>
        <w:rPr>
          <w:rFonts w:ascii="inherit" w:hAnsi="inherit"/>
          <w:sz w:val="24"/>
          <w:szCs w:val="24"/>
        </w:rPr>
      </w:pPr>
      <w:r w:rsidRPr="005B3720">
        <w:rPr>
          <w:rFonts w:ascii="inherit" w:hAnsi="inherit"/>
          <w:sz w:val="24"/>
          <w:szCs w:val="24"/>
        </w:rPr>
        <w:t xml:space="preserve">the reactive power control mode test shall apply concerning the verification of the following parameters: </w:t>
      </w:r>
    </w:p>
    <w:p w14:paraId="4A3C3747" w14:textId="77777777" w:rsidR="00AE476A" w:rsidRPr="005B3720" w:rsidRDefault="00BF5202" w:rsidP="00B13FCD">
      <w:pPr>
        <w:numPr>
          <w:ilvl w:val="1"/>
          <w:numId w:val="115"/>
        </w:numPr>
        <w:ind w:hanging="340"/>
        <w:rPr>
          <w:rFonts w:ascii="inherit" w:hAnsi="inherit"/>
          <w:sz w:val="24"/>
          <w:szCs w:val="24"/>
        </w:rPr>
      </w:pPr>
      <w:r w:rsidRPr="005B3720">
        <w:rPr>
          <w:rFonts w:ascii="inherit" w:hAnsi="inherit"/>
          <w:sz w:val="24"/>
          <w:szCs w:val="24"/>
        </w:rPr>
        <w:t xml:space="preserve">the reactive power setpoint range and step; </w:t>
      </w:r>
    </w:p>
    <w:p w14:paraId="032189DF" w14:textId="77777777" w:rsidR="00AE476A" w:rsidRPr="005B3720" w:rsidRDefault="00BF5202" w:rsidP="00B13FCD">
      <w:pPr>
        <w:numPr>
          <w:ilvl w:val="1"/>
          <w:numId w:val="115"/>
        </w:numPr>
        <w:ind w:hanging="340"/>
        <w:rPr>
          <w:rFonts w:ascii="inherit" w:hAnsi="inherit"/>
          <w:sz w:val="24"/>
          <w:szCs w:val="24"/>
        </w:rPr>
      </w:pPr>
      <w:r w:rsidRPr="005B3720">
        <w:rPr>
          <w:rFonts w:ascii="inherit" w:hAnsi="inherit"/>
          <w:sz w:val="24"/>
          <w:szCs w:val="24"/>
        </w:rPr>
        <w:t xml:space="preserve">the accuracy of the regulation; </w:t>
      </w:r>
    </w:p>
    <w:p w14:paraId="38B2D2C7" w14:textId="77777777" w:rsidR="00AE476A" w:rsidRPr="005B3720" w:rsidRDefault="00BF5202" w:rsidP="00B13FCD">
      <w:pPr>
        <w:numPr>
          <w:ilvl w:val="1"/>
          <w:numId w:val="115"/>
        </w:numPr>
        <w:ind w:hanging="340"/>
        <w:rPr>
          <w:rFonts w:ascii="inherit" w:hAnsi="inherit"/>
          <w:sz w:val="24"/>
          <w:szCs w:val="24"/>
        </w:rPr>
      </w:pPr>
      <w:r w:rsidRPr="005B3720">
        <w:rPr>
          <w:rFonts w:ascii="inherit" w:hAnsi="inherit"/>
          <w:sz w:val="24"/>
          <w:szCs w:val="24"/>
        </w:rPr>
        <w:t xml:space="preserve">the time of reactive power activation. </w:t>
      </w:r>
    </w:p>
    <w:p w14:paraId="3F4D00ED" w14:textId="77777777" w:rsidR="00AE476A" w:rsidRPr="005B3720" w:rsidRDefault="00BF5202" w:rsidP="00B13FCD">
      <w:pPr>
        <w:numPr>
          <w:ilvl w:val="0"/>
          <w:numId w:val="115"/>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08294C68" w14:textId="19CAFF8B" w:rsidR="00AE476A" w:rsidRPr="005B3720" w:rsidRDefault="00BF5202" w:rsidP="00B13FCD">
      <w:pPr>
        <w:numPr>
          <w:ilvl w:val="1"/>
          <w:numId w:val="115"/>
        </w:numPr>
        <w:ind w:hanging="340"/>
        <w:rPr>
          <w:rFonts w:ascii="inherit" w:hAnsi="inherit"/>
          <w:sz w:val="24"/>
          <w:szCs w:val="24"/>
        </w:rPr>
      </w:pPr>
      <w:r w:rsidRPr="005B3720">
        <w:rPr>
          <w:rFonts w:ascii="inherit" w:hAnsi="inherit"/>
          <w:sz w:val="24"/>
          <w:szCs w:val="24"/>
        </w:rPr>
        <w:t>the reactive power setpoint range and step is ensured according to Article 21(</w:t>
      </w:r>
      <w:ins w:id="1967" w:author="Author">
        <w:r w:rsidR="004678D1">
          <w:rPr>
            <w:rFonts w:ascii="inherit" w:hAnsi="inherit"/>
            <w:sz w:val="24"/>
            <w:szCs w:val="24"/>
          </w:rPr>
          <w:t>2</w:t>
        </w:r>
      </w:ins>
      <w:del w:id="1968" w:author="Author">
        <w:r w:rsidRPr="005B3720" w:rsidDel="004678D1">
          <w:rPr>
            <w:rFonts w:ascii="inherit" w:hAnsi="inherit"/>
            <w:sz w:val="24"/>
            <w:szCs w:val="24"/>
          </w:rPr>
          <w:delText>3</w:delText>
        </w:r>
      </w:del>
      <w:r w:rsidRPr="005B3720">
        <w:rPr>
          <w:rFonts w:ascii="inherit" w:hAnsi="inherit"/>
          <w:sz w:val="24"/>
          <w:szCs w:val="24"/>
        </w:rPr>
        <w:t>)(d) of</w:t>
      </w:r>
      <w:ins w:id="1969" w:author="Author">
        <w:r w:rsidRPr="005B3720">
          <w:rPr>
            <w:rFonts w:ascii="inherit" w:hAnsi="inherit"/>
            <w:sz w:val="24"/>
            <w:szCs w:val="24"/>
          </w:rPr>
          <w:t xml:space="preserve"> </w:t>
        </w:r>
        <w:r w:rsidR="00617AC9">
          <w:rPr>
            <w:rFonts w:ascii="inherit" w:hAnsi="inherit"/>
            <w:sz w:val="24"/>
            <w:szCs w:val="24"/>
          </w:rPr>
          <w:t>RfG 2.0</w:t>
        </w:r>
      </w:ins>
      <w:del w:id="1970" w:author="Author">
        <w:r w:rsidRPr="005B3720" w:rsidDel="00617AC9">
          <w:rPr>
            <w:rFonts w:ascii="inherit" w:hAnsi="inherit"/>
            <w:sz w:val="24"/>
            <w:szCs w:val="24"/>
          </w:rPr>
          <w:delText xml:space="preserve"> </w:delText>
        </w:r>
        <w:r w:rsidRPr="005B3720">
          <w:rPr>
            <w:rFonts w:ascii="inherit" w:hAnsi="inherit"/>
            <w:sz w:val="24"/>
            <w:szCs w:val="24"/>
          </w:rPr>
          <w:delText>Regulation (EU) 20</w:delText>
        </w:r>
      </w:del>
      <w:ins w:id="1971" w:author="Author">
        <w:del w:id="1972" w:author="Author">
          <w:r w:rsidR="004678D1">
            <w:rPr>
              <w:rFonts w:ascii="inherit" w:hAnsi="inherit"/>
              <w:sz w:val="24"/>
              <w:szCs w:val="24"/>
            </w:rPr>
            <w:delText>--</w:delText>
          </w:r>
        </w:del>
      </w:ins>
      <w:del w:id="1973" w:author="Author">
        <w:r w:rsidRPr="005B3720" w:rsidDel="004678D1">
          <w:rPr>
            <w:rFonts w:ascii="inherit" w:hAnsi="inherit"/>
            <w:sz w:val="24"/>
            <w:szCs w:val="24"/>
          </w:rPr>
          <w:delText>16</w:delText>
        </w:r>
        <w:r w:rsidRPr="005B3720">
          <w:rPr>
            <w:rFonts w:ascii="inherit" w:hAnsi="inherit"/>
            <w:sz w:val="24"/>
            <w:szCs w:val="24"/>
          </w:rPr>
          <w:delText>/</w:delText>
        </w:r>
      </w:del>
      <w:ins w:id="1974" w:author="Author">
        <w:del w:id="1975" w:author="Author">
          <w:r w:rsidR="004678D1">
            <w:rPr>
              <w:rFonts w:ascii="inherit" w:hAnsi="inherit"/>
              <w:sz w:val="24"/>
              <w:szCs w:val="24"/>
            </w:rPr>
            <w:delText>---</w:delText>
          </w:r>
        </w:del>
      </w:ins>
      <w:del w:id="1976" w:author="Author">
        <w:r w:rsidRPr="005B3720" w:rsidDel="004678D1">
          <w:rPr>
            <w:rFonts w:ascii="inherit" w:hAnsi="inherit"/>
            <w:sz w:val="24"/>
            <w:szCs w:val="24"/>
          </w:rPr>
          <w:delText>631</w:delText>
        </w:r>
      </w:del>
      <w:r w:rsidRPr="005B3720">
        <w:rPr>
          <w:rFonts w:ascii="inherit" w:hAnsi="inherit"/>
          <w:sz w:val="24"/>
          <w:szCs w:val="24"/>
        </w:rPr>
        <w:t xml:space="preserve">; </w:t>
      </w:r>
    </w:p>
    <w:p w14:paraId="3364F01F" w14:textId="1568405F" w:rsidR="00AE476A" w:rsidRPr="005B3720" w:rsidRDefault="00BF5202" w:rsidP="00B13FCD">
      <w:pPr>
        <w:numPr>
          <w:ilvl w:val="1"/>
          <w:numId w:val="115"/>
        </w:numPr>
        <w:ind w:hanging="340"/>
        <w:rPr>
          <w:rFonts w:ascii="inherit" w:hAnsi="inherit"/>
          <w:sz w:val="24"/>
          <w:szCs w:val="24"/>
        </w:rPr>
      </w:pPr>
      <w:r w:rsidRPr="005B3720">
        <w:rPr>
          <w:rFonts w:ascii="inherit" w:hAnsi="inherit"/>
          <w:sz w:val="24"/>
          <w:szCs w:val="24"/>
        </w:rPr>
        <w:t>the accuracy of the regulation is compliant with the conditions as referred to in Article 21(</w:t>
      </w:r>
      <w:ins w:id="1977" w:author="Author">
        <w:r w:rsidR="004678D1">
          <w:rPr>
            <w:rFonts w:ascii="inherit" w:hAnsi="inherit"/>
            <w:sz w:val="24"/>
            <w:szCs w:val="24"/>
          </w:rPr>
          <w:t>2</w:t>
        </w:r>
      </w:ins>
      <w:del w:id="1978" w:author="Author">
        <w:r w:rsidRPr="005B3720" w:rsidDel="004678D1">
          <w:rPr>
            <w:rFonts w:ascii="inherit" w:hAnsi="inherit"/>
            <w:sz w:val="24"/>
            <w:szCs w:val="24"/>
          </w:rPr>
          <w:delText>3</w:delText>
        </w:r>
      </w:del>
      <w:r w:rsidRPr="005B3720">
        <w:rPr>
          <w:rFonts w:ascii="inherit" w:hAnsi="inherit"/>
          <w:sz w:val="24"/>
          <w:szCs w:val="24"/>
        </w:rPr>
        <w:t>)(d) of</w:t>
      </w:r>
      <w:ins w:id="1979" w:author="Author">
        <w:r w:rsidRPr="005B3720">
          <w:rPr>
            <w:rFonts w:ascii="inherit" w:hAnsi="inherit"/>
            <w:sz w:val="24"/>
            <w:szCs w:val="24"/>
          </w:rPr>
          <w:t xml:space="preserve"> </w:t>
        </w:r>
      </w:ins>
      <w:del w:id="1980" w:author="Author">
        <w:r w:rsidRPr="005B3720" w:rsidDel="00617AC9">
          <w:rPr>
            <w:rFonts w:ascii="inherit" w:hAnsi="inherit"/>
            <w:sz w:val="24"/>
            <w:szCs w:val="24"/>
          </w:rPr>
          <w:delText xml:space="preserve"> </w:delText>
        </w:r>
      </w:del>
      <w:ins w:id="1981" w:author="Author">
        <w:r w:rsidR="00617AC9">
          <w:rPr>
            <w:rFonts w:ascii="inherit" w:hAnsi="inherit"/>
            <w:sz w:val="24"/>
            <w:szCs w:val="24"/>
          </w:rPr>
          <w:t>RfG 2.0</w:t>
        </w:r>
      </w:ins>
      <w:del w:id="1982" w:author="Author">
        <w:r w:rsidRPr="005B3720">
          <w:rPr>
            <w:rFonts w:ascii="inherit" w:hAnsi="inherit"/>
            <w:sz w:val="24"/>
            <w:szCs w:val="24"/>
          </w:rPr>
          <w:delText>Regulation (EU) 20</w:delText>
        </w:r>
      </w:del>
      <w:ins w:id="1983" w:author="Author">
        <w:del w:id="1984" w:author="Author">
          <w:r w:rsidR="004678D1">
            <w:rPr>
              <w:rFonts w:ascii="inherit" w:hAnsi="inherit"/>
              <w:sz w:val="24"/>
              <w:szCs w:val="24"/>
            </w:rPr>
            <w:delText>--</w:delText>
          </w:r>
        </w:del>
      </w:ins>
      <w:del w:id="1985" w:author="Author">
        <w:r w:rsidRPr="005B3720" w:rsidDel="004678D1">
          <w:rPr>
            <w:rFonts w:ascii="inherit" w:hAnsi="inherit"/>
            <w:sz w:val="24"/>
            <w:szCs w:val="24"/>
          </w:rPr>
          <w:delText>16</w:delText>
        </w:r>
        <w:r w:rsidRPr="005B3720">
          <w:rPr>
            <w:rFonts w:ascii="inherit" w:hAnsi="inherit"/>
            <w:sz w:val="24"/>
            <w:szCs w:val="24"/>
          </w:rPr>
          <w:delText>/</w:delText>
        </w:r>
      </w:del>
      <w:ins w:id="1986" w:author="Author">
        <w:del w:id="1987" w:author="Author">
          <w:r w:rsidR="004678D1">
            <w:rPr>
              <w:rFonts w:ascii="inherit" w:hAnsi="inherit"/>
              <w:sz w:val="24"/>
              <w:szCs w:val="24"/>
            </w:rPr>
            <w:delText>---</w:delText>
          </w:r>
        </w:del>
      </w:ins>
      <w:del w:id="1988" w:author="Author">
        <w:r w:rsidRPr="005B3720" w:rsidDel="004678D1">
          <w:rPr>
            <w:rFonts w:ascii="inherit" w:hAnsi="inherit"/>
            <w:sz w:val="24"/>
            <w:szCs w:val="24"/>
          </w:rPr>
          <w:delText>631</w:delText>
        </w:r>
      </w:del>
      <w:r w:rsidRPr="005B3720">
        <w:rPr>
          <w:rFonts w:ascii="inherit" w:hAnsi="inherit"/>
          <w:sz w:val="24"/>
          <w:szCs w:val="24"/>
        </w:rPr>
        <w:t xml:space="preserve">. </w:t>
      </w:r>
    </w:p>
    <w:p w14:paraId="425CB3E5" w14:textId="34882C90" w:rsidR="00AE476A" w:rsidRPr="005B3720" w:rsidRDefault="00BF5202" w:rsidP="00B13FCD">
      <w:pPr>
        <w:numPr>
          <w:ilvl w:val="0"/>
          <w:numId w:val="111"/>
        </w:numPr>
        <w:ind w:left="0" w:firstLine="0"/>
        <w:rPr>
          <w:rFonts w:ascii="inherit" w:hAnsi="inherit"/>
          <w:sz w:val="24"/>
          <w:szCs w:val="24"/>
        </w:rPr>
      </w:pPr>
      <w:bookmarkStart w:id="1989" w:name="_Ref153283747"/>
      <w:r w:rsidRPr="005B3720">
        <w:rPr>
          <w:rFonts w:ascii="inherit" w:hAnsi="inherit"/>
          <w:sz w:val="24"/>
          <w:szCs w:val="24"/>
        </w:rPr>
        <w:t>With regard to the power factor control mode test:</w:t>
      </w:r>
      <w:bookmarkEnd w:id="1989"/>
      <w:r w:rsidRPr="005B3720">
        <w:rPr>
          <w:rFonts w:ascii="inherit" w:hAnsi="inherit"/>
          <w:sz w:val="24"/>
          <w:szCs w:val="24"/>
        </w:rPr>
        <w:t xml:space="preserve"> </w:t>
      </w:r>
    </w:p>
    <w:p w14:paraId="796E41D6" w14:textId="1E33971D" w:rsidR="00AE476A" w:rsidRPr="005B3720" w:rsidRDefault="00BF5202" w:rsidP="00B13FCD">
      <w:pPr>
        <w:numPr>
          <w:ilvl w:val="0"/>
          <w:numId w:val="116"/>
        </w:numPr>
        <w:ind w:hanging="295"/>
        <w:rPr>
          <w:rFonts w:ascii="inherit" w:hAnsi="inherit"/>
          <w:sz w:val="24"/>
          <w:szCs w:val="24"/>
        </w:rPr>
      </w:pPr>
      <w:r w:rsidRPr="005B3720">
        <w:rPr>
          <w:rFonts w:ascii="inherit" w:hAnsi="inherit"/>
          <w:sz w:val="24"/>
          <w:szCs w:val="24"/>
        </w:rPr>
        <w:t xml:space="preserve">the </w:t>
      </w:r>
      <w:del w:id="1990" w:author="Author">
        <w:r w:rsidRPr="005B3720" w:rsidDel="004678D1">
          <w:rPr>
            <w:rFonts w:ascii="inherit" w:hAnsi="inherit"/>
            <w:sz w:val="24"/>
            <w:szCs w:val="24"/>
          </w:rPr>
          <w:delText>DC-</w:delText>
        </w:r>
      </w:del>
      <w:ins w:id="1991" w:author="Author">
        <w:r w:rsidR="004678D1">
          <w:rPr>
            <w:rFonts w:ascii="inherit" w:hAnsi="inherit"/>
            <w:sz w:val="24"/>
            <w:szCs w:val="24"/>
          </w:rPr>
          <w:t xml:space="preserve">asynchronously </w:t>
        </w:r>
      </w:ins>
      <w:r w:rsidRPr="005B3720">
        <w:rPr>
          <w:rFonts w:ascii="inherit" w:hAnsi="inherit"/>
          <w:sz w:val="24"/>
          <w:szCs w:val="24"/>
        </w:rPr>
        <w:t xml:space="preserve">connected power park module </w:t>
      </w:r>
      <w:ins w:id="1992" w:author="Author">
        <w:r w:rsidR="004678D1">
          <w:rPr>
            <w:rFonts w:ascii="inherit" w:hAnsi="inherit"/>
            <w:sz w:val="24"/>
            <w:szCs w:val="24"/>
          </w:rPr>
          <w:t>and the</w:t>
        </w:r>
        <w:r w:rsidR="004678D1" w:rsidRPr="008211B1">
          <w:rPr>
            <w:rFonts w:ascii="inherit" w:hAnsi="inherit"/>
            <w:sz w:val="24"/>
            <w:szCs w:val="24"/>
          </w:rPr>
          <w:t xml:space="preserve"> asynchronously connected electricity storage module</w:t>
        </w:r>
        <w:r w:rsidR="004678D1">
          <w:rPr>
            <w:rFonts w:ascii="inherit" w:hAnsi="inherit"/>
            <w:sz w:val="24"/>
            <w:szCs w:val="24"/>
          </w:rPr>
          <w:t xml:space="preserve"> </w:t>
        </w:r>
      </w:ins>
      <w:r w:rsidRPr="005B3720">
        <w:rPr>
          <w:rFonts w:ascii="inherit" w:hAnsi="inherit"/>
          <w:sz w:val="24"/>
          <w:szCs w:val="24"/>
        </w:rPr>
        <w:t>shall demonstrate its capability to operate in power factor control mode according to the conditions referred to in Article 21(</w:t>
      </w:r>
      <w:ins w:id="1993" w:author="Author">
        <w:r w:rsidR="004678D1">
          <w:rPr>
            <w:rFonts w:ascii="inherit" w:hAnsi="inherit"/>
            <w:sz w:val="24"/>
            <w:szCs w:val="24"/>
          </w:rPr>
          <w:t>2</w:t>
        </w:r>
      </w:ins>
      <w:del w:id="1994" w:author="Author">
        <w:r w:rsidRPr="005B3720" w:rsidDel="004678D1">
          <w:rPr>
            <w:rFonts w:ascii="inherit" w:hAnsi="inherit"/>
            <w:sz w:val="24"/>
            <w:szCs w:val="24"/>
          </w:rPr>
          <w:delText>3</w:delText>
        </w:r>
      </w:del>
      <w:r w:rsidRPr="005B3720">
        <w:rPr>
          <w:rFonts w:ascii="inherit" w:hAnsi="inherit"/>
          <w:sz w:val="24"/>
          <w:szCs w:val="24"/>
        </w:rPr>
        <w:t>)(d)(</w:t>
      </w:r>
      <w:del w:id="1995" w:author="Author">
        <w:r w:rsidRPr="005B3720" w:rsidDel="004678D1">
          <w:rPr>
            <w:rFonts w:ascii="inherit" w:hAnsi="inherit"/>
            <w:sz w:val="24"/>
            <w:szCs w:val="24"/>
          </w:rPr>
          <w:delText>i</w:delText>
        </w:r>
      </w:del>
      <w:r w:rsidRPr="005B3720">
        <w:rPr>
          <w:rFonts w:ascii="inherit" w:hAnsi="inherit"/>
          <w:sz w:val="24"/>
          <w:szCs w:val="24"/>
        </w:rPr>
        <w:t>v</w:t>
      </w:r>
      <w:ins w:id="1996" w:author="Author">
        <w:r w:rsidR="004678D1">
          <w:rPr>
            <w:rFonts w:ascii="inherit" w:hAnsi="inherit"/>
            <w:sz w:val="24"/>
            <w:szCs w:val="24"/>
          </w:rPr>
          <w:t>i</w:t>
        </w:r>
      </w:ins>
      <w:r w:rsidRPr="005B3720">
        <w:rPr>
          <w:rFonts w:ascii="inherit" w:hAnsi="inherit"/>
          <w:sz w:val="24"/>
          <w:szCs w:val="24"/>
        </w:rPr>
        <w:t>) of</w:t>
      </w:r>
      <w:ins w:id="1997" w:author="Author">
        <w:r w:rsidRPr="005B3720">
          <w:rPr>
            <w:rFonts w:ascii="inherit" w:hAnsi="inherit"/>
            <w:sz w:val="24"/>
            <w:szCs w:val="24"/>
          </w:rPr>
          <w:t xml:space="preserve"> </w:t>
        </w:r>
      </w:ins>
      <w:del w:id="1998" w:author="Author">
        <w:r w:rsidRPr="005B3720" w:rsidDel="00617AC9">
          <w:rPr>
            <w:rFonts w:ascii="inherit" w:hAnsi="inherit"/>
            <w:sz w:val="24"/>
            <w:szCs w:val="24"/>
          </w:rPr>
          <w:delText xml:space="preserve"> </w:delText>
        </w:r>
      </w:del>
      <w:ins w:id="1999" w:author="Author">
        <w:r w:rsidR="00617AC9">
          <w:rPr>
            <w:rFonts w:ascii="inherit" w:hAnsi="inherit"/>
            <w:sz w:val="24"/>
            <w:szCs w:val="24"/>
          </w:rPr>
          <w:t>RfG 2.0</w:t>
        </w:r>
      </w:ins>
      <w:del w:id="2000" w:author="Author">
        <w:r w:rsidRPr="005B3720">
          <w:rPr>
            <w:rFonts w:ascii="inherit" w:hAnsi="inherit"/>
            <w:sz w:val="24"/>
            <w:szCs w:val="24"/>
          </w:rPr>
          <w:delText>Regulation (EU) 20</w:delText>
        </w:r>
      </w:del>
      <w:ins w:id="2001" w:author="Author">
        <w:del w:id="2002" w:author="Author">
          <w:r w:rsidR="004678D1">
            <w:rPr>
              <w:rFonts w:ascii="inherit" w:hAnsi="inherit"/>
              <w:sz w:val="24"/>
              <w:szCs w:val="24"/>
            </w:rPr>
            <w:delText>--</w:delText>
          </w:r>
        </w:del>
      </w:ins>
      <w:del w:id="2003" w:author="Author">
        <w:r w:rsidRPr="005B3720" w:rsidDel="004678D1">
          <w:rPr>
            <w:rFonts w:ascii="inherit" w:hAnsi="inherit"/>
            <w:sz w:val="24"/>
            <w:szCs w:val="24"/>
          </w:rPr>
          <w:delText>16</w:delText>
        </w:r>
        <w:r w:rsidRPr="005B3720">
          <w:rPr>
            <w:rFonts w:ascii="inherit" w:hAnsi="inherit"/>
            <w:sz w:val="24"/>
            <w:szCs w:val="24"/>
          </w:rPr>
          <w:delText>/</w:delText>
        </w:r>
      </w:del>
      <w:ins w:id="2004" w:author="Author">
        <w:del w:id="2005" w:author="Author">
          <w:r w:rsidR="004678D1">
            <w:rPr>
              <w:rFonts w:ascii="inherit" w:hAnsi="inherit"/>
              <w:sz w:val="24"/>
              <w:szCs w:val="24"/>
            </w:rPr>
            <w:delText>---</w:delText>
          </w:r>
        </w:del>
      </w:ins>
      <w:del w:id="2006" w:author="Author">
        <w:r w:rsidRPr="005B3720" w:rsidDel="004678D1">
          <w:rPr>
            <w:rFonts w:ascii="inherit" w:hAnsi="inherit"/>
            <w:sz w:val="24"/>
            <w:szCs w:val="24"/>
          </w:rPr>
          <w:delText>631</w:delText>
        </w:r>
      </w:del>
      <w:r w:rsidRPr="005B3720">
        <w:rPr>
          <w:rFonts w:ascii="inherit" w:hAnsi="inherit"/>
          <w:sz w:val="24"/>
          <w:szCs w:val="24"/>
        </w:rPr>
        <w:t xml:space="preserve">; </w:t>
      </w:r>
    </w:p>
    <w:p w14:paraId="15E0B34B" w14:textId="77777777" w:rsidR="00AE476A" w:rsidRPr="005B3720" w:rsidRDefault="00BF5202" w:rsidP="00B13FCD">
      <w:pPr>
        <w:numPr>
          <w:ilvl w:val="0"/>
          <w:numId w:val="116"/>
        </w:numPr>
        <w:ind w:hanging="295"/>
        <w:rPr>
          <w:rFonts w:ascii="inherit" w:hAnsi="inherit"/>
          <w:sz w:val="24"/>
          <w:szCs w:val="24"/>
        </w:rPr>
      </w:pPr>
      <w:r w:rsidRPr="005B3720">
        <w:rPr>
          <w:rFonts w:ascii="inherit" w:hAnsi="inherit"/>
          <w:sz w:val="24"/>
          <w:szCs w:val="24"/>
        </w:rPr>
        <w:t xml:space="preserve">the power factor control mode test shall apply concerning the verification of the following parameters: </w:t>
      </w:r>
    </w:p>
    <w:p w14:paraId="684B0428" w14:textId="77777777" w:rsidR="00AE476A" w:rsidRPr="005B3720" w:rsidRDefault="00BF5202" w:rsidP="00B13FCD">
      <w:pPr>
        <w:numPr>
          <w:ilvl w:val="1"/>
          <w:numId w:val="116"/>
        </w:numPr>
        <w:ind w:hanging="340"/>
        <w:rPr>
          <w:rFonts w:ascii="inherit" w:hAnsi="inherit"/>
          <w:sz w:val="24"/>
          <w:szCs w:val="24"/>
        </w:rPr>
      </w:pPr>
      <w:r w:rsidRPr="005B3720">
        <w:rPr>
          <w:rFonts w:ascii="inherit" w:hAnsi="inherit"/>
          <w:sz w:val="24"/>
          <w:szCs w:val="24"/>
        </w:rPr>
        <w:t xml:space="preserve">the power factor setpoint range; </w:t>
      </w:r>
    </w:p>
    <w:p w14:paraId="20EB706A" w14:textId="77777777" w:rsidR="00AE476A" w:rsidRPr="005B3720" w:rsidRDefault="00BF5202" w:rsidP="00B13FCD">
      <w:pPr>
        <w:numPr>
          <w:ilvl w:val="1"/>
          <w:numId w:val="116"/>
        </w:numPr>
        <w:ind w:hanging="340"/>
        <w:rPr>
          <w:rFonts w:ascii="inherit" w:hAnsi="inherit"/>
          <w:sz w:val="24"/>
          <w:szCs w:val="24"/>
        </w:rPr>
      </w:pPr>
      <w:r w:rsidRPr="005B3720">
        <w:rPr>
          <w:rFonts w:ascii="inherit" w:hAnsi="inherit"/>
          <w:sz w:val="24"/>
          <w:szCs w:val="24"/>
        </w:rPr>
        <w:t xml:space="preserve">the accuracy of the regulation; </w:t>
      </w:r>
    </w:p>
    <w:p w14:paraId="03444BFB" w14:textId="77777777" w:rsidR="00AE476A" w:rsidRPr="005B3720" w:rsidRDefault="00BF5202" w:rsidP="00B13FCD">
      <w:pPr>
        <w:numPr>
          <w:ilvl w:val="1"/>
          <w:numId w:val="116"/>
        </w:numPr>
        <w:ind w:hanging="340"/>
        <w:rPr>
          <w:rFonts w:ascii="inherit" w:hAnsi="inherit"/>
          <w:sz w:val="24"/>
          <w:szCs w:val="24"/>
        </w:rPr>
      </w:pPr>
      <w:r w:rsidRPr="005B3720">
        <w:rPr>
          <w:rFonts w:ascii="inherit" w:hAnsi="inherit"/>
          <w:sz w:val="24"/>
          <w:szCs w:val="24"/>
        </w:rPr>
        <w:t xml:space="preserve">the response of reactive power due to step change of active power. </w:t>
      </w:r>
    </w:p>
    <w:p w14:paraId="6E239BDF" w14:textId="77777777" w:rsidR="00AE476A" w:rsidRPr="005B3720" w:rsidRDefault="00BF5202" w:rsidP="00B13FCD">
      <w:pPr>
        <w:numPr>
          <w:ilvl w:val="0"/>
          <w:numId w:val="116"/>
        </w:numPr>
        <w:spacing w:after="276"/>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671FA2FD" w14:textId="4A429938" w:rsidR="00AE476A" w:rsidRPr="005B3720" w:rsidRDefault="00BF5202" w:rsidP="00B13FCD">
      <w:pPr>
        <w:numPr>
          <w:ilvl w:val="1"/>
          <w:numId w:val="116"/>
        </w:numPr>
        <w:spacing w:after="264"/>
        <w:ind w:hanging="340"/>
        <w:rPr>
          <w:rFonts w:ascii="inherit" w:hAnsi="inherit"/>
          <w:sz w:val="24"/>
          <w:szCs w:val="24"/>
        </w:rPr>
      </w:pPr>
      <w:r w:rsidRPr="005B3720">
        <w:rPr>
          <w:rFonts w:ascii="inherit" w:hAnsi="inherit"/>
          <w:sz w:val="24"/>
          <w:szCs w:val="24"/>
        </w:rPr>
        <w:t>the power factor setpoint range and step is ensured according to Article 21(</w:t>
      </w:r>
      <w:ins w:id="2007" w:author="Author">
        <w:r w:rsidR="004678D1">
          <w:rPr>
            <w:rFonts w:ascii="inherit" w:hAnsi="inherit"/>
            <w:sz w:val="24"/>
            <w:szCs w:val="24"/>
          </w:rPr>
          <w:t>2</w:t>
        </w:r>
      </w:ins>
      <w:del w:id="2008" w:author="Author">
        <w:r w:rsidRPr="005B3720" w:rsidDel="004678D1">
          <w:rPr>
            <w:rFonts w:ascii="inherit" w:hAnsi="inherit"/>
            <w:sz w:val="24"/>
            <w:szCs w:val="24"/>
          </w:rPr>
          <w:delText>3</w:delText>
        </w:r>
      </w:del>
      <w:r w:rsidRPr="005B3720">
        <w:rPr>
          <w:rFonts w:ascii="inherit" w:hAnsi="inherit"/>
          <w:sz w:val="24"/>
          <w:szCs w:val="24"/>
        </w:rPr>
        <w:t>)(d) of</w:t>
      </w:r>
      <w:ins w:id="2009" w:author="Author">
        <w:r w:rsidR="001924EC">
          <w:rPr>
            <w:rFonts w:ascii="inherit" w:hAnsi="inherit"/>
            <w:sz w:val="24"/>
            <w:szCs w:val="24"/>
          </w:rPr>
          <w:t xml:space="preserve"> </w:t>
        </w:r>
      </w:ins>
      <w:del w:id="2010" w:author="Author">
        <w:r w:rsidRPr="005B3720">
          <w:rPr>
            <w:rFonts w:ascii="inherit" w:hAnsi="inherit"/>
            <w:sz w:val="24"/>
            <w:szCs w:val="24"/>
          </w:rPr>
          <w:delText xml:space="preserve"> </w:delText>
        </w:r>
      </w:del>
      <w:ins w:id="2011" w:author="Author">
        <w:r w:rsidR="00617AC9">
          <w:rPr>
            <w:rFonts w:ascii="inherit" w:hAnsi="inherit"/>
            <w:sz w:val="24"/>
            <w:szCs w:val="24"/>
          </w:rPr>
          <w:t>RfG 2.0</w:t>
        </w:r>
      </w:ins>
      <w:del w:id="2012" w:author="Author">
        <w:r w:rsidRPr="005B3720">
          <w:rPr>
            <w:rFonts w:ascii="inherit" w:hAnsi="inherit"/>
            <w:sz w:val="24"/>
            <w:szCs w:val="24"/>
          </w:rPr>
          <w:delText>Regulation (EU) 20</w:delText>
        </w:r>
      </w:del>
      <w:ins w:id="2013" w:author="Author">
        <w:del w:id="2014" w:author="Author">
          <w:r w:rsidR="004678D1">
            <w:rPr>
              <w:rFonts w:ascii="inherit" w:hAnsi="inherit"/>
              <w:sz w:val="24"/>
              <w:szCs w:val="24"/>
            </w:rPr>
            <w:delText>--</w:delText>
          </w:r>
        </w:del>
      </w:ins>
      <w:del w:id="2015" w:author="Author">
        <w:r w:rsidRPr="005B3720" w:rsidDel="004678D1">
          <w:rPr>
            <w:rFonts w:ascii="inherit" w:hAnsi="inherit"/>
            <w:sz w:val="24"/>
            <w:szCs w:val="24"/>
          </w:rPr>
          <w:delText>16</w:delText>
        </w:r>
        <w:r w:rsidRPr="005B3720">
          <w:rPr>
            <w:rFonts w:ascii="inherit" w:hAnsi="inherit"/>
            <w:sz w:val="24"/>
            <w:szCs w:val="24"/>
          </w:rPr>
          <w:delText>/</w:delText>
        </w:r>
      </w:del>
      <w:ins w:id="2016" w:author="Author">
        <w:del w:id="2017" w:author="Author">
          <w:r w:rsidR="004678D1">
            <w:rPr>
              <w:rFonts w:ascii="inherit" w:hAnsi="inherit"/>
              <w:sz w:val="24"/>
              <w:szCs w:val="24"/>
            </w:rPr>
            <w:delText>---</w:delText>
          </w:r>
        </w:del>
      </w:ins>
      <w:del w:id="2018" w:author="Author">
        <w:r w:rsidRPr="005B3720" w:rsidDel="004678D1">
          <w:rPr>
            <w:rFonts w:ascii="inherit" w:hAnsi="inherit"/>
            <w:sz w:val="24"/>
            <w:szCs w:val="24"/>
          </w:rPr>
          <w:delText>631</w:delText>
        </w:r>
      </w:del>
      <w:r w:rsidRPr="005B3720">
        <w:rPr>
          <w:rFonts w:ascii="inherit" w:hAnsi="inherit"/>
          <w:sz w:val="24"/>
          <w:szCs w:val="24"/>
        </w:rPr>
        <w:t xml:space="preserve">; </w:t>
      </w:r>
    </w:p>
    <w:p w14:paraId="43BCA0BF" w14:textId="1729EB0C" w:rsidR="00AE476A" w:rsidRPr="005B3720" w:rsidRDefault="00BF5202" w:rsidP="00B13FCD">
      <w:pPr>
        <w:numPr>
          <w:ilvl w:val="1"/>
          <w:numId w:val="116"/>
        </w:numPr>
        <w:spacing w:after="271"/>
        <w:ind w:hanging="340"/>
        <w:rPr>
          <w:rFonts w:ascii="inherit" w:hAnsi="inherit"/>
          <w:sz w:val="24"/>
          <w:szCs w:val="24"/>
        </w:rPr>
      </w:pPr>
      <w:r w:rsidRPr="005B3720">
        <w:rPr>
          <w:rFonts w:ascii="inherit" w:hAnsi="inherit"/>
          <w:sz w:val="24"/>
          <w:szCs w:val="24"/>
        </w:rPr>
        <w:t>the time of reactive power activation as result of step active power change does not exceed the requirement according to Article 21(</w:t>
      </w:r>
      <w:ins w:id="2019" w:author="Author">
        <w:r w:rsidR="00737743">
          <w:rPr>
            <w:rFonts w:ascii="inherit" w:hAnsi="inherit"/>
            <w:sz w:val="24"/>
            <w:szCs w:val="24"/>
          </w:rPr>
          <w:t>2</w:t>
        </w:r>
      </w:ins>
      <w:del w:id="2020" w:author="Author">
        <w:r w:rsidRPr="005B3720" w:rsidDel="00737743">
          <w:rPr>
            <w:rFonts w:ascii="inherit" w:hAnsi="inherit"/>
            <w:sz w:val="24"/>
            <w:szCs w:val="24"/>
          </w:rPr>
          <w:delText>3</w:delText>
        </w:r>
      </w:del>
      <w:r w:rsidRPr="005B3720">
        <w:rPr>
          <w:rFonts w:ascii="inherit" w:hAnsi="inherit"/>
          <w:sz w:val="24"/>
          <w:szCs w:val="24"/>
        </w:rPr>
        <w:t>)(d) of</w:t>
      </w:r>
      <w:ins w:id="2021" w:author="Author">
        <w:r w:rsidRPr="005B3720">
          <w:rPr>
            <w:rFonts w:ascii="inherit" w:hAnsi="inherit"/>
            <w:sz w:val="24"/>
            <w:szCs w:val="24"/>
          </w:rPr>
          <w:t xml:space="preserve"> </w:t>
        </w:r>
        <w:r w:rsidR="00617AC9">
          <w:rPr>
            <w:rFonts w:ascii="inherit" w:hAnsi="inherit"/>
            <w:sz w:val="24"/>
            <w:szCs w:val="24"/>
          </w:rPr>
          <w:t>RfG 2.0</w:t>
        </w:r>
      </w:ins>
      <w:del w:id="2022" w:author="Author">
        <w:r w:rsidRPr="005B3720">
          <w:rPr>
            <w:rFonts w:ascii="inherit" w:hAnsi="inherit"/>
            <w:sz w:val="24"/>
            <w:szCs w:val="24"/>
          </w:rPr>
          <w:delText>Regulation (EU) 20</w:delText>
        </w:r>
      </w:del>
      <w:ins w:id="2023" w:author="Author">
        <w:del w:id="2024" w:author="Author">
          <w:r w:rsidR="00737743">
            <w:rPr>
              <w:rFonts w:ascii="inherit" w:hAnsi="inherit"/>
              <w:sz w:val="24"/>
              <w:szCs w:val="24"/>
            </w:rPr>
            <w:delText>--</w:delText>
          </w:r>
        </w:del>
      </w:ins>
      <w:del w:id="2025" w:author="Author">
        <w:r w:rsidRPr="005B3720" w:rsidDel="00737743">
          <w:rPr>
            <w:rFonts w:ascii="inherit" w:hAnsi="inherit"/>
            <w:sz w:val="24"/>
            <w:szCs w:val="24"/>
          </w:rPr>
          <w:delText>16</w:delText>
        </w:r>
        <w:r w:rsidRPr="005B3720">
          <w:rPr>
            <w:rFonts w:ascii="inherit" w:hAnsi="inherit"/>
            <w:sz w:val="24"/>
            <w:szCs w:val="24"/>
          </w:rPr>
          <w:delText>/</w:delText>
        </w:r>
      </w:del>
      <w:ins w:id="2026" w:author="Author">
        <w:del w:id="2027" w:author="Author">
          <w:r w:rsidR="00737743">
            <w:rPr>
              <w:rFonts w:ascii="inherit" w:hAnsi="inherit"/>
              <w:sz w:val="24"/>
              <w:szCs w:val="24"/>
            </w:rPr>
            <w:delText>---</w:delText>
          </w:r>
        </w:del>
      </w:ins>
      <w:del w:id="2028" w:author="Author">
        <w:r w:rsidRPr="005B3720" w:rsidDel="00737743">
          <w:rPr>
            <w:rFonts w:ascii="inherit" w:hAnsi="inherit"/>
            <w:sz w:val="24"/>
            <w:szCs w:val="24"/>
          </w:rPr>
          <w:delText>631</w:delText>
        </w:r>
      </w:del>
      <w:r w:rsidRPr="005B3720">
        <w:rPr>
          <w:rFonts w:ascii="inherit" w:hAnsi="inherit"/>
          <w:sz w:val="24"/>
          <w:szCs w:val="24"/>
        </w:rPr>
        <w:t xml:space="preserve">; </w:t>
      </w:r>
    </w:p>
    <w:p w14:paraId="366F9B40" w14:textId="7F391C11" w:rsidR="00AE476A" w:rsidRPr="005B3720" w:rsidRDefault="00BF5202" w:rsidP="00B13FCD">
      <w:pPr>
        <w:numPr>
          <w:ilvl w:val="1"/>
          <w:numId w:val="116"/>
        </w:numPr>
        <w:spacing w:after="285"/>
        <w:ind w:hanging="340"/>
        <w:rPr>
          <w:rFonts w:ascii="inherit" w:hAnsi="inherit"/>
          <w:sz w:val="24"/>
          <w:szCs w:val="24"/>
        </w:rPr>
      </w:pPr>
      <w:r w:rsidRPr="005B3720">
        <w:rPr>
          <w:rFonts w:ascii="inherit" w:hAnsi="inherit"/>
          <w:sz w:val="24"/>
          <w:szCs w:val="24"/>
        </w:rPr>
        <w:t>the accuracy of the regulation is compliant with the value, as referred to in Article 21(</w:t>
      </w:r>
      <w:ins w:id="2029" w:author="Author">
        <w:r w:rsidR="00737743">
          <w:rPr>
            <w:rFonts w:ascii="inherit" w:hAnsi="inherit"/>
            <w:sz w:val="24"/>
            <w:szCs w:val="24"/>
          </w:rPr>
          <w:t>2</w:t>
        </w:r>
      </w:ins>
      <w:del w:id="2030" w:author="Author">
        <w:r w:rsidRPr="005B3720" w:rsidDel="00737743">
          <w:rPr>
            <w:rFonts w:ascii="inherit" w:hAnsi="inherit"/>
            <w:sz w:val="24"/>
            <w:szCs w:val="24"/>
          </w:rPr>
          <w:delText>3</w:delText>
        </w:r>
      </w:del>
      <w:r w:rsidRPr="005B3720">
        <w:rPr>
          <w:rFonts w:ascii="inherit" w:hAnsi="inherit"/>
          <w:sz w:val="24"/>
          <w:szCs w:val="24"/>
        </w:rPr>
        <w:t>)(d) of</w:t>
      </w:r>
      <w:ins w:id="2031" w:author="Author">
        <w:r w:rsidRPr="005B3720">
          <w:rPr>
            <w:rFonts w:ascii="inherit" w:hAnsi="inherit"/>
            <w:sz w:val="24"/>
            <w:szCs w:val="24"/>
          </w:rPr>
          <w:t xml:space="preserve"> </w:t>
        </w:r>
        <w:r w:rsidR="002F1398">
          <w:rPr>
            <w:rFonts w:ascii="inherit" w:hAnsi="inherit"/>
            <w:sz w:val="24"/>
            <w:szCs w:val="24"/>
          </w:rPr>
          <w:t>RfG 2.0</w:t>
        </w:r>
      </w:ins>
      <w:del w:id="2032" w:author="Author">
        <w:r w:rsidRPr="005B3720" w:rsidDel="002F1398">
          <w:rPr>
            <w:rFonts w:ascii="inherit" w:hAnsi="inherit"/>
            <w:sz w:val="24"/>
            <w:szCs w:val="24"/>
          </w:rPr>
          <w:delText xml:space="preserve"> </w:delText>
        </w:r>
        <w:r w:rsidRPr="005B3720">
          <w:rPr>
            <w:rFonts w:ascii="inherit" w:hAnsi="inherit"/>
            <w:sz w:val="24"/>
            <w:szCs w:val="24"/>
          </w:rPr>
          <w:delText>Regulation (EU) 20</w:delText>
        </w:r>
      </w:del>
      <w:ins w:id="2033" w:author="Author">
        <w:del w:id="2034" w:author="Author">
          <w:r w:rsidR="00737743">
            <w:rPr>
              <w:rFonts w:ascii="inherit" w:hAnsi="inherit"/>
              <w:sz w:val="24"/>
              <w:szCs w:val="24"/>
            </w:rPr>
            <w:delText>--</w:delText>
          </w:r>
        </w:del>
      </w:ins>
      <w:del w:id="2035" w:author="Author">
        <w:r w:rsidRPr="005B3720" w:rsidDel="00737743">
          <w:rPr>
            <w:rFonts w:ascii="inherit" w:hAnsi="inherit"/>
            <w:sz w:val="24"/>
            <w:szCs w:val="24"/>
          </w:rPr>
          <w:delText>16</w:delText>
        </w:r>
        <w:r w:rsidRPr="005B3720">
          <w:rPr>
            <w:rFonts w:ascii="inherit" w:hAnsi="inherit"/>
            <w:sz w:val="24"/>
            <w:szCs w:val="24"/>
          </w:rPr>
          <w:delText>/</w:delText>
        </w:r>
      </w:del>
      <w:ins w:id="2036" w:author="Author">
        <w:del w:id="2037" w:author="Author">
          <w:r w:rsidR="00737743">
            <w:rPr>
              <w:rFonts w:ascii="inherit" w:hAnsi="inherit"/>
              <w:sz w:val="24"/>
              <w:szCs w:val="24"/>
            </w:rPr>
            <w:delText>---</w:delText>
          </w:r>
        </w:del>
      </w:ins>
      <w:del w:id="2038" w:author="Author">
        <w:r w:rsidRPr="005B3720" w:rsidDel="00737743">
          <w:rPr>
            <w:rFonts w:ascii="inherit" w:hAnsi="inherit"/>
            <w:sz w:val="24"/>
            <w:szCs w:val="24"/>
          </w:rPr>
          <w:delText>631</w:delText>
        </w:r>
      </w:del>
      <w:r w:rsidRPr="005B3720">
        <w:rPr>
          <w:rFonts w:ascii="inherit" w:hAnsi="inherit"/>
          <w:sz w:val="24"/>
          <w:szCs w:val="24"/>
        </w:rPr>
        <w:t xml:space="preserve">. </w:t>
      </w:r>
    </w:p>
    <w:p w14:paraId="72A3B43F" w14:textId="4A3F0680" w:rsidR="00AE476A" w:rsidRPr="005B3720" w:rsidRDefault="00BF5202" w:rsidP="00B13FCD">
      <w:pPr>
        <w:numPr>
          <w:ilvl w:val="0"/>
          <w:numId w:val="117"/>
        </w:numPr>
        <w:spacing w:after="424"/>
        <w:rPr>
          <w:rFonts w:ascii="inherit" w:hAnsi="inherit"/>
          <w:sz w:val="24"/>
          <w:szCs w:val="24"/>
        </w:rPr>
      </w:pPr>
      <w:r w:rsidRPr="005B3720">
        <w:rPr>
          <w:rFonts w:ascii="inherit" w:hAnsi="inherit"/>
          <w:sz w:val="24"/>
          <w:szCs w:val="24"/>
        </w:rPr>
        <w:t xml:space="preserve">With regard to the tests identified in paragraphs </w:t>
      </w:r>
      <w:r w:rsidR="001604CA">
        <w:rPr>
          <w:rFonts w:ascii="inherit" w:hAnsi="inherit"/>
          <w:sz w:val="24"/>
          <w:szCs w:val="24"/>
        </w:rPr>
        <w:fldChar w:fldCharType="begin"/>
      </w:r>
      <w:r w:rsidR="001604CA">
        <w:rPr>
          <w:rFonts w:ascii="inherit" w:hAnsi="inherit"/>
          <w:sz w:val="24"/>
          <w:szCs w:val="24"/>
        </w:rPr>
        <w:instrText xml:space="preserve"> REF _Ref153283721 \r \h </w:instrText>
      </w:r>
      <w:r w:rsidR="001604CA">
        <w:rPr>
          <w:rFonts w:ascii="inherit" w:hAnsi="inherit"/>
          <w:sz w:val="24"/>
          <w:szCs w:val="24"/>
        </w:rPr>
      </w:r>
      <w:r w:rsidR="001604CA">
        <w:rPr>
          <w:rFonts w:ascii="inherit" w:hAnsi="inherit"/>
          <w:sz w:val="24"/>
          <w:szCs w:val="24"/>
        </w:rPr>
        <w:fldChar w:fldCharType="separate"/>
      </w:r>
      <w:r w:rsidR="000830C9">
        <w:rPr>
          <w:rFonts w:ascii="inherit" w:hAnsi="inherit"/>
          <w:sz w:val="24"/>
          <w:szCs w:val="24"/>
        </w:rPr>
        <w:t>4</w:t>
      </w:r>
      <w:r w:rsidR="001604CA">
        <w:rPr>
          <w:rFonts w:ascii="inherit" w:hAnsi="inherit"/>
          <w:sz w:val="24"/>
          <w:szCs w:val="24"/>
        </w:rPr>
        <w:fldChar w:fldCharType="end"/>
      </w:r>
      <w:r w:rsidRPr="005B3720">
        <w:rPr>
          <w:rFonts w:ascii="inherit" w:hAnsi="inherit"/>
          <w:sz w:val="24"/>
          <w:szCs w:val="24"/>
        </w:rPr>
        <w:t xml:space="preserve">, </w:t>
      </w:r>
      <w:r w:rsidR="001604CA">
        <w:rPr>
          <w:rFonts w:ascii="inherit" w:hAnsi="inherit"/>
          <w:sz w:val="24"/>
          <w:szCs w:val="24"/>
        </w:rPr>
        <w:fldChar w:fldCharType="begin"/>
      </w:r>
      <w:r w:rsidR="001604CA">
        <w:rPr>
          <w:rFonts w:ascii="inherit" w:hAnsi="inherit"/>
          <w:sz w:val="24"/>
          <w:szCs w:val="24"/>
        </w:rPr>
        <w:instrText xml:space="preserve"> REF _Ref153283733 \r \h </w:instrText>
      </w:r>
      <w:r w:rsidR="001604CA">
        <w:rPr>
          <w:rFonts w:ascii="inherit" w:hAnsi="inherit"/>
          <w:sz w:val="24"/>
          <w:szCs w:val="24"/>
        </w:rPr>
      </w:r>
      <w:r w:rsidR="001604CA">
        <w:rPr>
          <w:rFonts w:ascii="inherit" w:hAnsi="inherit"/>
          <w:sz w:val="24"/>
          <w:szCs w:val="24"/>
        </w:rPr>
        <w:fldChar w:fldCharType="separate"/>
      </w:r>
      <w:r w:rsidR="000830C9">
        <w:rPr>
          <w:rFonts w:ascii="inherit" w:hAnsi="inherit"/>
          <w:sz w:val="24"/>
          <w:szCs w:val="24"/>
        </w:rPr>
        <w:t>5</w:t>
      </w:r>
      <w:r w:rsidR="001604CA">
        <w:rPr>
          <w:rFonts w:ascii="inherit" w:hAnsi="inherit"/>
          <w:sz w:val="24"/>
          <w:szCs w:val="24"/>
        </w:rPr>
        <w:fldChar w:fldCharType="end"/>
      </w:r>
      <w:r w:rsidRPr="005B3720">
        <w:rPr>
          <w:rFonts w:ascii="inherit" w:hAnsi="inherit"/>
          <w:sz w:val="24"/>
          <w:szCs w:val="24"/>
        </w:rPr>
        <w:t xml:space="preserve"> and </w:t>
      </w:r>
      <w:r w:rsidR="001604CA">
        <w:rPr>
          <w:rFonts w:ascii="inherit" w:hAnsi="inherit"/>
          <w:sz w:val="24"/>
          <w:szCs w:val="24"/>
        </w:rPr>
        <w:fldChar w:fldCharType="begin"/>
      </w:r>
      <w:r w:rsidR="001604CA">
        <w:rPr>
          <w:rFonts w:ascii="inherit" w:hAnsi="inherit"/>
          <w:sz w:val="24"/>
          <w:szCs w:val="24"/>
        </w:rPr>
        <w:instrText xml:space="preserve"> REF _Ref153283747 \r \h </w:instrText>
      </w:r>
      <w:r w:rsidR="001604CA">
        <w:rPr>
          <w:rFonts w:ascii="inherit" w:hAnsi="inherit"/>
          <w:sz w:val="24"/>
          <w:szCs w:val="24"/>
        </w:rPr>
      </w:r>
      <w:r w:rsidR="001604CA">
        <w:rPr>
          <w:rFonts w:ascii="inherit" w:hAnsi="inherit"/>
          <w:sz w:val="24"/>
          <w:szCs w:val="24"/>
        </w:rPr>
        <w:fldChar w:fldCharType="separate"/>
      </w:r>
      <w:r w:rsidR="000830C9">
        <w:rPr>
          <w:rFonts w:ascii="inherit" w:hAnsi="inherit"/>
          <w:sz w:val="24"/>
          <w:szCs w:val="24"/>
        </w:rPr>
        <w:t>6</w:t>
      </w:r>
      <w:r w:rsidR="001604CA">
        <w:rPr>
          <w:rFonts w:ascii="inherit" w:hAnsi="inherit"/>
          <w:sz w:val="24"/>
          <w:szCs w:val="24"/>
        </w:rPr>
        <w:fldChar w:fldCharType="end"/>
      </w:r>
      <w:r w:rsidRPr="005B3720">
        <w:rPr>
          <w:rFonts w:ascii="inherit" w:hAnsi="inherit"/>
          <w:sz w:val="24"/>
          <w:szCs w:val="24"/>
        </w:rPr>
        <w:t xml:space="preserve"> the relevant TSO may select only two of the three control options for testing. </w:t>
      </w:r>
    </w:p>
    <w:p w14:paraId="0D46D877" w14:textId="4A7D308F" w:rsidR="00AE476A" w:rsidRPr="005B3720" w:rsidRDefault="00BF5202" w:rsidP="00B13FCD">
      <w:pPr>
        <w:numPr>
          <w:ilvl w:val="0"/>
          <w:numId w:val="117"/>
        </w:numPr>
        <w:spacing w:after="423"/>
        <w:rPr>
          <w:rFonts w:ascii="inherit" w:hAnsi="inherit"/>
          <w:sz w:val="24"/>
          <w:szCs w:val="24"/>
        </w:rPr>
      </w:pPr>
      <w:r w:rsidRPr="005B3720">
        <w:rPr>
          <w:rFonts w:ascii="inherit" w:hAnsi="inherit"/>
          <w:sz w:val="24"/>
          <w:szCs w:val="24"/>
        </w:rPr>
        <w:t xml:space="preserve">With regard to LFSM-O response of </w:t>
      </w:r>
      <w:del w:id="2039" w:author="Author">
        <w:r w:rsidRPr="005B3720" w:rsidDel="00734341">
          <w:rPr>
            <w:rFonts w:ascii="inherit" w:hAnsi="inherit"/>
            <w:sz w:val="24"/>
            <w:szCs w:val="24"/>
          </w:rPr>
          <w:delText>DC-</w:delText>
        </w:r>
      </w:del>
      <w:ins w:id="2040" w:author="Author">
        <w:r w:rsidR="00734341">
          <w:rPr>
            <w:rFonts w:ascii="inherit" w:hAnsi="inherit"/>
            <w:sz w:val="24"/>
            <w:szCs w:val="24"/>
          </w:rPr>
          <w:t xml:space="preserve">asynchronously </w:t>
        </w:r>
      </w:ins>
      <w:r w:rsidRPr="005B3720">
        <w:rPr>
          <w:rFonts w:ascii="inherit" w:hAnsi="inherit"/>
          <w:sz w:val="24"/>
          <w:szCs w:val="24"/>
        </w:rPr>
        <w:t>connected power park module</w:t>
      </w:r>
      <w:ins w:id="2041" w:author="Author">
        <w:r w:rsidR="00734341">
          <w:rPr>
            <w:rFonts w:ascii="inherit" w:hAnsi="inherit"/>
            <w:sz w:val="24"/>
            <w:szCs w:val="24"/>
          </w:rPr>
          <w:t xml:space="preserve"> and asynchronously connected electricity storage module</w:t>
        </w:r>
      </w:ins>
      <w:r w:rsidRPr="005B3720">
        <w:rPr>
          <w:rFonts w:ascii="inherit" w:hAnsi="inherit"/>
          <w:sz w:val="24"/>
          <w:szCs w:val="24"/>
        </w:rPr>
        <w:t>, the tests shall be carried out in accordance with Article 47(3) of</w:t>
      </w:r>
      <w:ins w:id="2042" w:author="Author">
        <w:r w:rsidRPr="005B3720">
          <w:rPr>
            <w:rFonts w:ascii="inherit" w:hAnsi="inherit"/>
            <w:sz w:val="24"/>
            <w:szCs w:val="24"/>
          </w:rPr>
          <w:t xml:space="preserve"> </w:t>
        </w:r>
        <w:r w:rsidR="002F1398">
          <w:rPr>
            <w:rFonts w:ascii="inherit" w:hAnsi="inherit"/>
            <w:sz w:val="24"/>
            <w:szCs w:val="24"/>
          </w:rPr>
          <w:t>RfG 2.0</w:t>
        </w:r>
      </w:ins>
      <w:del w:id="2043" w:author="Author">
        <w:r w:rsidRPr="005B3720" w:rsidDel="002F1398">
          <w:rPr>
            <w:rFonts w:ascii="inherit" w:hAnsi="inherit"/>
            <w:sz w:val="24"/>
            <w:szCs w:val="24"/>
          </w:rPr>
          <w:delText xml:space="preserve"> </w:delText>
        </w:r>
        <w:r w:rsidRPr="005B3720">
          <w:rPr>
            <w:rFonts w:ascii="inherit" w:hAnsi="inherit"/>
            <w:sz w:val="24"/>
            <w:szCs w:val="24"/>
          </w:rPr>
          <w:delText>Regulation (EU) 20</w:delText>
        </w:r>
      </w:del>
      <w:ins w:id="2044" w:author="Author">
        <w:del w:id="2045" w:author="Author">
          <w:r w:rsidR="00734341">
            <w:rPr>
              <w:rFonts w:ascii="inherit" w:hAnsi="inherit"/>
              <w:sz w:val="24"/>
              <w:szCs w:val="24"/>
            </w:rPr>
            <w:delText>--</w:delText>
          </w:r>
        </w:del>
      </w:ins>
      <w:del w:id="2046" w:author="Author">
        <w:r w:rsidRPr="005B3720" w:rsidDel="00734341">
          <w:rPr>
            <w:rFonts w:ascii="inherit" w:hAnsi="inherit"/>
            <w:sz w:val="24"/>
            <w:szCs w:val="24"/>
          </w:rPr>
          <w:delText>16</w:delText>
        </w:r>
        <w:r w:rsidRPr="005B3720">
          <w:rPr>
            <w:rFonts w:ascii="inherit" w:hAnsi="inherit"/>
            <w:sz w:val="24"/>
            <w:szCs w:val="24"/>
          </w:rPr>
          <w:delText>/</w:delText>
        </w:r>
      </w:del>
      <w:ins w:id="2047" w:author="Author">
        <w:del w:id="2048" w:author="Author">
          <w:r w:rsidR="00734341">
            <w:rPr>
              <w:rFonts w:ascii="inherit" w:hAnsi="inherit"/>
              <w:sz w:val="24"/>
              <w:szCs w:val="24"/>
            </w:rPr>
            <w:delText>---</w:delText>
          </w:r>
        </w:del>
      </w:ins>
      <w:del w:id="2049" w:author="Author">
        <w:r w:rsidRPr="005B3720" w:rsidDel="00734341">
          <w:rPr>
            <w:rFonts w:ascii="inherit" w:hAnsi="inherit"/>
            <w:sz w:val="24"/>
            <w:szCs w:val="24"/>
          </w:rPr>
          <w:delText>631</w:delText>
        </w:r>
      </w:del>
      <w:r w:rsidRPr="005B3720">
        <w:rPr>
          <w:rFonts w:ascii="inherit" w:hAnsi="inherit"/>
          <w:sz w:val="24"/>
          <w:szCs w:val="24"/>
        </w:rPr>
        <w:t xml:space="preserve">. </w:t>
      </w:r>
    </w:p>
    <w:p w14:paraId="71EAFF34" w14:textId="06FE7B56" w:rsidR="00AE476A" w:rsidRPr="005B3720" w:rsidRDefault="00BF5202" w:rsidP="00B13FCD">
      <w:pPr>
        <w:numPr>
          <w:ilvl w:val="0"/>
          <w:numId w:val="117"/>
        </w:numPr>
        <w:spacing w:after="423"/>
        <w:rPr>
          <w:rFonts w:ascii="inherit" w:hAnsi="inherit"/>
          <w:sz w:val="24"/>
          <w:szCs w:val="24"/>
        </w:rPr>
      </w:pPr>
      <w:r w:rsidRPr="005B3720">
        <w:rPr>
          <w:rFonts w:ascii="inherit" w:hAnsi="inherit"/>
          <w:sz w:val="24"/>
          <w:szCs w:val="24"/>
        </w:rPr>
        <w:t xml:space="preserve">With regard to LFSM-U response of </w:t>
      </w:r>
      <w:del w:id="2050" w:author="Author">
        <w:r w:rsidRPr="005B3720" w:rsidDel="00AC5477">
          <w:rPr>
            <w:rFonts w:ascii="inherit" w:hAnsi="inherit"/>
            <w:sz w:val="24"/>
            <w:szCs w:val="24"/>
          </w:rPr>
          <w:delText>DC-</w:delText>
        </w:r>
      </w:del>
      <w:ins w:id="2051" w:author="Author">
        <w:r w:rsidR="00AC5477">
          <w:rPr>
            <w:rFonts w:ascii="inherit" w:hAnsi="inherit"/>
            <w:sz w:val="24"/>
            <w:szCs w:val="24"/>
          </w:rPr>
          <w:t xml:space="preserve">asynchronously </w:t>
        </w:r>
      </w:ins>
      <w:r w:rsidRPr="005B3720">
        <w:rPr>
          <w:rFonts w:ascii="inherit" w:hAnsi="inherit"/>
          <w:sz w:val="24"/>
          <w:szCs w:val="24"/>
        </w:rPr>
        <w:t xml:space="preserve">connected power park module, the tests shall be carried out in accordance with Article 48(3) of </w:t>
      </w:r>
      <w:ins w:id="2052" w:author="Author">
        <w:r w:rsidR="002F1398">
          <w:rPr>
            <w:rFonts w:ascii="inherit" w:hAnsi="inherit"/>
            <w:sz w:val="24"/>
            <w:szCs w:val="24"/>
          </w:rPr>
          <w:t>RfG 2.0</w:t>
        </w:r>
        <w:r w:rsidR="001924EC">
          <w:rPr>
            <w:rFonts w:ascii="inherit" w:hAnsi="inherit"/>
            <w:sz w:val="24"/>
            <w:szCs w:val="24"/>
          </w:rPr>
          <w:t xml:space="preserve">. </w:t>
        </w:r>
      </w:ins>
      <w:del w:id="2053" w:author="Author">
        <w:r w:rsidRPr="005B3720">
          <w:rPr>
            <w:rFonts w:ascii="inherit" w:hAnsi="inherit"/>
            <w:sz w:val="24"/>
            <w:szCs w:val="24"/>
          </w:rPr>
          <w:delText>Regulation (EU) 20</w:delText>
        </w:r>
      </w:del>
      <w:ins w:id="2054" w:author="Author">
        <w:del w:id="2055" w:author="Author">
          <w:r w:rsidR="00AC5477">
            <w:rPr>
              <w:rFonts w:ascii="inherit" w:hAnsi="inherit"/>
              <w:sz w:val="24"/>
              <w:szCs w:val="24"/>
            </w:rPr>
            <w:delText>--</w:delText>
          </w:r>
        </w:del>
      </w:ins>
      <w:del w:id="2056" w:author="Author">
        <w:r w:rsidRPr="005B3720" w:rsidDel="00AC5477">
          <w:rPr>
            <w:rFonts w:ascii="inherit" w:hAnsi="inherit"/>
            <w:sz w:val="24"/>
            <w:szCs w:val="24"/>
          </w:rPr>
          <w:delText>16</w:delText>
        </w:r>
        <w:r w:rsidRPr="005B3720">
          <w:rPr>
            <w:rFonts w:ascii="inherit" w:hAnsi="inherit"/>
            <w:sz w:val="24"/>
            <w:szCs w:val="24"/>
          </w:rPr>
          <w:delText>/</w:delText>
        </w:r>
      </w:del>
      <w:ins w:id="2057" w:author="Author">
        <w:del w:id="2058" w:author="Author">
          <w:r w:rsidR="00AC5477">
            <w:rPr>
              <w:rFonts w:ascii="inherit" w:hAnsi="inherit"/>
              <w:sz w:val="24"/>
              <w:szCs w:val="24"/>
            </w:rPr>
            <w:delText xml:space="preserve">---. </w:delText>
          </w:r>
        </w:del>
        <w:r w:rsidR="00AC5477">
          <w:rPr>
            <w:rFonts w:ascii="inherit" w:hAnsi="inherit"/>
            <w:sz w:val="24"/>
            <w:szCs w:val="24"/>
          </w:rPr>
          <w:t xml:space="preserve">With regard to limited frequency sensitive mode – underfrequency – electricity storage module (LFSM-U-ESM) response </w:t>
        </w:r>
        <w:r w:rsidR="00AC5477" w:rsidRPr="005B3720">
          <w:rPr>
            <w:rFonts w:ascii="inherit" w:hAnsi="inherit"/>
            <w:sz w:val="24"/>
            <w:szCs w:val="24"/>
          </w:rPr>
          <w:t xml:space="preserve">of </w:t>
        </w:r>
        <w:r w:rsidR="00AC5477">
          <w:rPr>
            <w:rFonts w:ascii="inherit" w:hAnsi="inherit"/>
            <w:sz w:val="24"/>
            <w:szCs w:val="24"/>
          </w:rPr>
          <w:t xml:space="preserve">asynchronously </w:t>
        </w:r>
        <w:r w:rsidR="00AC5477" w:rsidRPr="005B3720">
          <w:rPr>
            <w:rFonts w:ascii="inherit" w:hAnsi="inherit"/>
            <w:sz w:val="24"/>
            <w:szCs w:val="24"/>
          </w:rPr>
          <w:t xml:space="preserve">connected </w:t>
        </w:r>
        <w:r w:rsidR="00AC5477">
          <w:rPr>
            <w:rFonts w:ascii="inherit" w:hAnsi="inherit"/>
            <w:sz w:val="24"/>
            <w:szCs w:val="24"/>
          </w:rPr>
          <w:t>electricity storage</w:t>
        </w:r>
        <w:r w:rsidR="00AC5477" w:rsidRPr="005B3720">
          <w:rPr>
            <w:rFonts w:ascii="inherit" w:hAnsi="inherit"/>
            <w:sz w:val="24"/>
            <w:szCs w:val="24"/>
          </w:rPr>
          <w:t xml:space="preserve"> module, the tests shall be carried out in accordance with Article 4</w:t>
        </w:r>
        <w:r w:rsidR="00AC5477">
          <w:rPr>
            <w:rFonts w:ascii="inherit" w:hAnsi="inherit"/>
            <w:sz w:val="24"/>
            <w:szCs w:val="24"/>
          </w:rPr>
          <w:t>7</w:t>
        </w:r>
        <w:r w:rsidR="00AC5477" w:rsidRPr="005B3720">
          <w:rPr>
            <w:rFonts w:ascii="inherit" w:hAnsi="inherit"/>
            <w:sz w:val="24"/>
            <w:szCs w:val="24"/>
          </w:rPr>
          <w:t>(3) of</w:t>
        </w:r>
        <w:r w:rsidR="001924EC">
          <w:rPr>
            <w:rFonts w:ascii="inherit" w:hAnsi="inherit"/>
            <w:sz w:val="24"/>
            <w:szCs w:val="24"/>
          </w:rPr>
          <w:t xml:space="preserve"> </w:t>
        </w:r>
        <w:del w:id="2059" w:author="Author">
          <w:r w:rsidR="00AC5477" w:rsidRPr="005B3720">
            <w:rPr>
              <w:rFonts w:ascii="inherit" w:hAnsi="inherit"/>
              <w:sz w:val="24"/>
              <w:szCs w:val="24"/>
            </w:rPr>
            <w:delText xml:space="preserve"> </w:delText>
          </w:r>
        </w:del>
        <w:r w:rsidR="002F1398">
          <w:rPr>
            <w:rFonts w:ascii="inherit" w:hAnsi="inherit"/>
            <w:sz w:val="24"/>
            <w:szCs w:val="24"/>
          </w:rPr>
          <w:t>RfG 2.0</w:t>
        </w:r>
        <w:del w:id="2060" w:author="Author">
          <w:r w:rsidR="00AC5477" w:rsidRPr="005B3720">
            <w:rPr>
              <w:rFonts w:ascii="inherit" w:hAnsi="inherit"/>
              <w:sz w:val="24"/>
              <w:szCs w:val="24"/>
            </w:rPr>
            <w:delText>Regulation (EU) 20</w:delText>
          </w:r>
          <w:r w:rsidR="00AC5477">
            <w:rPr>
              <w:rFonts w:ascii="inherit" w:hAnsi="inherit"/>
              <w:sz w:val="24"/>
              <w:szCs w:val="24"/>
            </w:rPr>
            <w:delText>--</w:delText>
          </w:r>
          <w:r w:rsidR="00AC5477" w:rsidRPr="005B3720">
            <w:rPr>
              <w:rFonts w:ascii="inherit" w:hAnsi="inherit"/>
              <w:sz w:val="24"/>
              <w:szCs w:val="24"/>
            </w:rPr>
            <w:delText>/</w:delText>
          </w:r>
          <w:r w:rsidR="00AC5477">
            <w:rPr>
              <w:rFonts w:ascii="inherit" w:hAnsi="inherit"/>
              <w:sz w:val="24"/>
              <w:szCs w:val="24"/>
            </w:rPr>
            <w:delText>---</w:delText>
          </w:r>
        </w:del>
      </w:ins>
      <w:del w:id="2061" w:author="Author">
        <w:r w:rsidRPr="005B3720" w:rsidDel="00AC5477">
          <w:rPr>
            <w:rFonts w:ascii="inherit" w:hAnsi="inherit"/>
            <w:sz w:val="24"/>
            <w:szCs w:val="24"/>
          </w:rPr>
          <w:delText>631</w:delText>
        </w:r>
      </w:del>
      <w:r w:rsidRPr="005B3720">
        <w:rPr>
          <w:rFonts w:ascii="inherit" w:hAnsi="inherit"/>
          <w:sz w:val="24"/>
          <w:szCs w:val="24"/>
        </w:rPr>
        <w:t xml:space="preserve">. </w:t>
      </w:r>
    </w:p>
    <w:p w14:paraId="5F4D7403" w14:textId="1058699E" w:rsidR="00AE476A" w:rsidRPr="005B3720" w:rsidRDefault="00BF5202" w:rsidP="00B13FCD">
      <w:pPr>
        <w:numPr>
          <w:ilvl w:val="0"/>
          <w:numId w:val="117"/>
        </w:numPr>
        <w:spacing w:after="424"/>
        <w:rPr>
          <w:rFonts w:ascii="inherit" w:hAnsi="inherit"/>
          <w:sz w:val="24"/>
          <w:szCs w:val="24"/>
        </w:rPr>
      </w:pPr>
      <w:r w:rsidRPr="005B3720">
        <w:rPr>
          <w:rFonts w:ascii="inherit" w:hAnsi="inherit"/>
          <w:sz w:val="24"/>
          <w:szCs w:val="24"/>
        </w:rPr>
        <w:t xml:space="preserve">With regard to active power controllability of </w:t>
      </w:r>
      <w:del w:id="2062" w:author="Author">
        <w:r w:rsidRPr="005B3720" w:rsidDel="00B54B50">
          <w:rPr>
            <w:rFonts w:ascii="inherit" w:hAnsi="inherit"/>
            <w:sz w:val="24"/>
            <w:szCs w:val="24"/>
          </w:rPr>
          <w:delText>DC-</w:delText>
        </w:r>
      </w:del>
      <w:ins w:id="2063" w:author="Author">
        <w:r w:rsidR="00B54B50">
          <w:rPr>
            <w:rFonts w:ascii="inherit" w:hAnsi="inherit"/>
            <w:sz w:val="24"/>
            <w:szCs w:val="24"/>
          </w:rPr>
          <w:t xml:space="preserve">asynchronously </w:t>
        </w:r>
      </w:ins>
      <w:r w:rsidRPr="005B3720">
        <w:rPr>
          <w:rFonts w:ascii="inherit" w:hAnsi="inherit"/>
          <w:sz w:val="24"/>
          <w:szCs w:val="24"/>
        </w:rPr>
        <w:t>connected power park module</w:t>
      </w:r>
      <w:ins w:id="2064" w:author="Author">
        <w:r w:rsidR="00B54B50">
          <w:rPr>
            <w:rFonts w:ascii="inherit" w:hAnsi="inherit"/>
            <w:sz w:val="24"/>
            <w:szCs w:val="24"/>
          </w:rPr>
          <w:t xml:space="preserve"> and asynchronously connected electricity storage module</w:t>
        </w:r>
      </w:ins>
      <w:r w:rsidRPr="005B3720">
        <w:rPr>
          <w:rFonts w:ascii="inherit" w:hAnsi="inherit"/>
          <w:sz w:val="24"/>
          <w:szCs w:val="24"/>
        </w:rPr>
        <w:t xml:space="preserve">, the tests shall be carried out in accordance with 48(2) of </w:t>
      </w:r>
      <w:ins w:id="2065" w:author="Author">
        <w:r w:rsidR="002F1398">
          <w:rPr>
            <w:rFonts w:ascii="inherit" w:hAnsi="inherit"/>
            <w:sz w:val="24"/>
            <w:szCs w:val="24"/>
          </w:rPr>
          <w:t>RfG 2.0</w:t>
        </w:r>
      </w:ins>
      <w:del w:id="2066" w:author="Author">
        <w:r w:rsidRPr="005B3720">
          <w:rPr>
            <w:rFonts w:ascii="inherit" w:hAnsi="inherit"/>
            <w:sz w:val="24"/>
            <w:szCs w:val="24"/>
          </w:rPr>
          <w:delText>Regulation (EU) 20</w:delText>
        </w:r>
      </w:del>
      <w:ins w:id="2067" w:author="Author">
        <w:del w:id="2068" w:author="Author">
          <w:r w:rsidR="00B54B50">
            <w:rPr>
              <w:rFonts w:ascii="inherit" w:hAnsi="inherit"/>
              <w:sz w:val="24"/>
              <w:szCs w:val="24"/>
            </w:rPr>
            <w:delText>--</w:delText>
          </w:r>
        </w:del>
      </w:ins>
      <w:del w:id="2069" w:author="Author">
        <w:r w:rsidRPr="005B3720" w:rsidDel="00B54B50">
          <w:rPr>
            <w:rFonts w:ascii="inherit" w:hAnsi="inherit"/>
            <w:sz w:val="24"/>
            <w:szCs w:val="24"/>
          </w:rPr>
          <w:delText>16</w:delText>
        </w:r>
        <w:r w:rsidRPr="005B3720">
          <w:rPr>
            <w:rFonts w:ascii="inherit" w:hAnsi="inherit"/>
            <w:sz w:val="24"/>
            <w:szCs w:val="24"/>
          </w:rPr>
          <w:delText>/</w:delText>
        </w:r>
      </w:del>
      <w:ins w:id="2070" w:author="Author">
        <w:del w:id="2071" w:author="Author">
          <w:r w:rsidR="00B54B50">
            <w:rPr>
              <w:rFonts w:ascii="inherit" w:hAnsi="inherit"/>
              <w:sz w:val="24"/>
              <w:szCs w:val="24"/>
            </w:rPr>
            <w:delText>---</w:delText>
          </w:r>
        </w:del>
      </w:ins>
      <w:del w:id="2072" w:author="Author">
        <w:r w:rsidRPr="005B3720" w:rsidDel="00B54B50">
          <w:rPr>
            <w:rFonts w:ascii="inherit" w:hAnsi="inherit"/>
            <w:sz w:val="24"/>
            <w:szCs w:val="24"/>
          </w:rPr>
          <w:delText>631</w:delText>
        </w:r>
      </w:del>
      <w:r w:rsidRPr="005B3720">
        <w:rPr>
          <w:rFonts w:ascii="inherit" w:hAnsi="inherit"/>
          <w:sz w:val="24"/>
          <w:szCs w:val="24"/>
        </w:rPr>
        <w:t xml:space="preserve">. </w:t>
      </w:r>
    </w:p>
    <w:p w14:paraId="39687653" w14:textId="10D913FC" w:rsidR="00AE476A" w:rsidRPr="005B3720" w:rsidRDefault="00BF5202" w:rsidP="00B13FCD">
      <w:pPr>
        <w:numPr>
          <w:ilvl w:val="0"/>
          <w:numId w:val="117"/>
        </w:numPr>
        <w:spacing w:after="424"/>
        <w:rPr>
          <w:rFonts w:ascii="inherit" w:hAnsi="inherit"/>
          <w:sz w:val="24"/>
          <w:szCs w:val="24"/>
        </w:rPr>
      </w:pPr>
      <w:r w:rsidRPr="005B3720">
        <w:rPr>
          <w:rFonts w:ascii="inherit" w:hAnsi="inherit"/>
          <w:sz w:val="24"/>
          <w:szCs w:val="24"/>
        </w:rPr>
        <w:t xml:space="preserve">With regard to FSM response of </w:t>
      </w:r>
      <w:ins w:id="2073" w:author="Author">
        <w:r w:rsidR="00FF2055">
          <w:rPr>
            <w:rFonts w:ascii="inherit" w:hAnsi="inherit"/>
            <w:sz w:val="24"/>
            <w:szCs w:val="24"/>
          </w:rPr>
          <w:t xml:space="preserve">asynchronously </w:t>
        </w:r>
      </w:ins>
      <w:del w:id="2074" w:author="Author">
        <w:r w:rsidRPr="005B3720" w:rsidDel="00FF2055">
          <w:rPr>
            <w:rFonts w:ascii="inherit" w:hAnsi="inherit"/>
            <w:sz w:val="24"/>
            <w:szCs w:val="24"/>
          </w:rPr>
          <w:delText>DC-</w:delText>
        </w:r>
      </w:del>
      <w:r w:rsidRPr="005B3720">
        <w:rPr>
          <w:rFonts w:ascii="inherit" w:hAnsi="inherit"/>
          <w:sz w:val="24"/>
          <w:szCs w:val="24"/>
        </w:rPr>
        <w:t>connected power park module</w:t>
      </w:r>
      <w:ins w:id="2075" w:author="Author">
        <w:r w:rsidR="00FF2055">
          <w:rPr>
            <w:rFonts w:ascii="inherit" w:hAnsi="inherit"/>
            <w:sz w:val="24"/>
            <w:szCs w:val="24"/>
          </w:rPr>
          <w:t xml:space="preserve"> and asynchronously connected electricity storage module</w:t>
        </w:r>
      </w:ins>
      <w:r w:rsidRPr="005B3720">
        <w:rPr>
          <w:rFonts w:ascii="inherit" w:hAnsi="inherit"/>
          <w:sz w:val="24"/>
          <w:szCs w:val="24"/>
        </w:rPr>
        <w:t>, the tests shall be carried out in accordance with Article 48(4) of</w:t>
      </w:r>
      <w:del w:id="2076" w:author="Author">
        <w:r w:rsidRPr="005B3720">
          <w:rPr>
            <w:rFonts w:ascii="inherit" w:hAnsi="inherit"/>
            <w:sz w:val="24"/>
            <w:szCs w:val="24"/>
          </w:rPr>
          <w:delText xml:space="preserve"> </w:delText>
        </w:r>
      </w:del>
      <w:ins w:id="2077" w:author="Author">
        <w:r w:rsidR="002F1398">
          <w:rPr>
            <w:rFonts w:ascii="inherit" w:hAnsi="inherit"/>
            <w:sz w:val="24"/>
            <w:szCs w:val="24"/>
          </w:rPr>
          <w:t>RfG 2.0</w:t>
        </w:r>
      </w:ins>
      <w:del w:id="2078" w:author="Author">
        <w:r w:rsidRPr="005B3720">
          <w:rPr>
            <w:rFonts w:ascii="inherit" w:hAnsi="inherit"/>
            <w:sz w:val="24"/>
            <w:szCs w:val="24"/>
          </w:rPr>
          <w:delText>Regulation (EU) 20</w:delText>
        </w:r>
      </w:del>
      <w:ins w:id="2079" w:author="Author">
        <w:del w:id="2080" w:author="Author">
          <w:r w:rsidR="00FF2055">
            <w:rPr>
              <w:rFonts w:ascii="inherit" w:hAnsi="inherit"/>
              <w:sz w:val="24"/>
              <w:szCs w:val="24"/>
            </w:rPr>
            <w:delText>--</w:delText>
          </w:r>
        </w:del>
      </w:ins>
      <w:del w:id="2081" w:author="Author">
        <w:r w:rsidRPr="005B3720" w:rsidDel="00FF2055">
          <w:rPr>
            <w:rFonts w:ascii="inherit" w:hAnsi="inherit"/>
            <w:sz w:val="24"/>
            <w:szCs w:val="24"/>
          </w:rPr>
          <w:delText>16</w:delText>
        </w:r>
        <w:r w:rsidRPr="005B3720">
          <w:rPr>
            <w:rFonts w:ascii="inherit" w:hAnsi="inherit"/>
            <w:sz w:val="24"/>
            <w:szCs w:val="24"/>
          </w:rPr>
          <w:delText>/</w:delText>
        </w:r>
      </w:del>
      <w:ins w:id="2082" w:author="Author">
        <w:del w:id="2083" w:author="Author">
          <w:r w:rsidR="00FF2055">
            <w:rPr>
              <w:rFonts w:ascii="inherit" w:hAnsi="inherit"/>
              <w:sz w:val="24"/>
              <w:szCs w:val="24"/>
            </w:rPr>
            <w:delText>---</w:delText>
          </w:r>
        </w:del>
      </w:ins>
      <w:del w:id="2084" w:author="Author">
        <w:r w:rsidRPr="005B3720" w:rsidDel="00FF2055">
          <w:rPr>
            <w:rFonts w:ascii="inherit" w:hAnsi="inherit"/>
            <w:sz w:val="24"/>
            <w:szCs w:val="24"/>
          </w:rPr>
          <w:delText>631</w:delText>
        </w:r>
      </w:del>
      <w:r w:rsidRPr="005B3720">
        <w:rPr>
          <w:rFonts w:ascii="inherit" w:hAnsi="inherit"/>
          <w:sz w:val="24"/>
          <w:szCs w:val="24"/>
        </w:rPr>
        <w:t xml:space="preserve">. </w:t>
      </w:r>
    </w:p>
    <w:p w14:paraId="779022D1" w14:textId="30D000FD" w:rsidR="00AE476A" w:rsidRPr="005B3720" w:rsidRDefault="00BF5202" w:rsidP="00B13FCD">
      <w:pPr>
        <w:numPr>
          <w:ilvl w:val="0"/>
          <w:numId w:val="117"/>
        </w:numPr>
        <w:spacing w:after="423"/>
        <w:rPr>
          <w:rFonts w:ascii="inherit" w:hAnsi="inherit"/>
          <w:sz w:val="24"/>
          <w:szCs w:val="24"/>
        </w:rPr>
      </w:pPr>
      <w:r w:rsidRPr="005B3720">
        <w:rPr>
          <w:rFonts w:ascii="inherit" w:hAnsi="inherit"/>
          <w:sz w:val="24"/>
          <w:szCs w:val="24"/>
        </w:rPr>
        <w:t xml:space="preserve">With regard to frequency restoration control of </w:t>
      </w:r>
      <w:del w:id="2085" w:author="Author">
        <w:r w:rsidRPr="005B3720" w:rsidDel="005B3674">
          <w:rPr>
            <w:rFonts w:ascii="inherit" w:hAnsi="inherit"/>
            <w:sz w:val="24"/>
            <w:szCs w:val="24"/>
          </w:rPr>
          <w:delText>DC-</w:delText>
        </w:r>
      </w:del>
      <w:ins w:id="2086" w:author="Author">
        <w:r w:rsidR="005B3674">
          <w:rPr>
            <w:rFonts w:ascii="inherit" w:hAnsi="inherit"/>
            <w:sz w:val="24"/>
            <w:szCs w:val="24"/>
          </w:rPr>
          <w:t xml:space="preserve">asynchronously </w:t>
        </w:r>
      </w:ins>
      <w:r w:rsidRPr="005B3720">
        <w:rPr>
          <w:rFonts w:ascii="inherit" w:hAnsi="inherit"/>
          <w:sz w:val="24"/>
          <w:szCs w:val="24"/>
        </w:rPr>
        <w:t>connected power park module</w:t>
      </w:r>
      <w:ins w:id="2087" w:author="Author">
        <w:r w:rsidR="005B3674">
          <w:rPr>
            <w:rFonts w:ascii="inherit" w:hAnsi="inherit"/>
            <w:sz w:val="24"/>
            <w:szCs w:val="24"/>
          </w:rPr>
          <w:t xml:space="preserve"> and asynchronously </w:t>
        </w:r>
        <w:r w:rsidR="005B3674" w:rsidRPr="005B3720">
          <w:rPr>
            <w:rFonts w:ascii="inherit" w:hAnsi="inherit"/>
            <w:sz w:val="24"/>
            <w:szCs w:val="24"/>
          </w:rPr>
          <w:t xml:space="preserve">connected </w:t>
        </w:r>
        <w:r w:rsidR="005B3674">
          <w:rPr>
            <w:rFonts w:ascii="inherit" w:hAnsi="inherit"/>
            <w:sz w:val="24"/>
            <w:szCs w:val="24"/>
          </w:rPr>
          <w:t xml:space="preserve">electricity storage </w:t>
        </w:r>
        <w:r w:rsidR="005B3674" w:rsidRPr="005B3720">
          <w:rPr>
            <w:rFonts w:ascii="inherit" w:hAnsi="inherit"/>
            <w:sz w:val="24"/>
            <w:szCs w:val="24"/>
          </w:rPr>
          <w:t>module</w:t>
        </w:r>
      </w:ins>
      <w:r w:rsidRPr="005B3720">
        <w:rPr>
          <w:rFonts w:ascii="inherit" w:hAnsi="inherit"/>
          <w:sz w:val="24"/>
          <w:szCs w:val="24"/>
        </w:rPr>
        <w:t>, the tests shall be carried out in accordance with Article 45(</w:t>
      </w:r>
      <w:ins w:id="2088" w:author="Author">
        <w:r w:rsidR="005B3674">
          <w:rPr>
            <w:rFonts w:ascii="inherit" w:hAnsi="inherit"/>
            <w:sz w:val="24"/>
            <w:szCs w:val="24"/>
          </w:rPr>
          <w:t>4</w:t>
        </w:r>
      </w:ins>
      <w:del w:id="2089" w:author="Author">
        <w:r w:rsidRPr="005B3720" w:rsidDel="005B3674">
          <w:rPr>
            <w:rFonts w:ascii="inherit" w:hAnsi="inherit"/>
            <w:sz w:val="24"/>
            <w:szCs w:val="24"/>
          </w:rPr>
          <w:delText>5</w:delText>
        </w:r>
      </w:del>
      <w:r w:rsidRPr="005B3720">
        <w:rPr>
          <w:rFonts w:ascii="inherit" w:hAnsi="inherit"/>
          <w:sz w:val="24"/>
          <w:szCs w:val="24"/>
        </w:rPr>
        <w:t>) of</w:t>
      </w:r>
      <w:ins w:id="2090" w:author="Author">
        <w:r w:rsidRPr="005B3720">
          <w:rPr>
            <w:rFonts w:ascii="inherit" w:hAnsi="inherit"/>
            <w:sz w:val="24"/>
            <w:szCs w:val="24"/>
          </w:rPr>
          <w:t xml:space="preserve"> </w:t>
        </w:r>
        <w:r w:rsidR="002F1398">
          <w:rPr>
            <w:rFonts w:ascii="inherit" w:hAnsi="inherit"/>
            <w:sz w:val="24"/>
            <w:szCs w:val="24"/>
          </w:rPr>
          <w:t>RfG 2.0</w:t>
        </w:r>
      </w:ins>
      <w:del w:id="2091" w:author="Author">
        <w:r w:rsidRPr="005B3720" w:rsidDel="002F1398">
          <w:rPr>
            <w:rFonts w:ascii="inherit" w:hAnsi="inherit"/>
            <w:sz w:val="24"/>
            <w:szCs w:val="24"/>
          </w:rPr>
          <w:delText xml:space="preserve"> </w:delText>
        </w:r>
        <w:r w:rsidRPr="005B3720">
          <w:rPr>
            <w:rFonts w:ascii="inherit" w:hAnsi="inherit"/>
            <w:sz w:val="24"/>
            <w:szCs w:val="24"/>
          </w:rPr>
          <w:delText>Regulation (EU) 20</w:delText>
        </w:r>
      </w:del>
      <w:ins w:id="2092" w:author="Author">
        <w:del w:id="2093" w:author="Author">
          <w:r w:rsidR="005B3674">
            <w:rPr>
              <w:rFonts w:ascii="inherit" w:hAnsi="inherit"/>
              <w:sz w:val="24"/>
              <w:szCs w:val="24"/>
            </w:rPr>
            <w:delText>--</w:delText>
          </w:r>
        </w:del>
      </w:ins>
      <w:del w:id="2094" w:author="Author">
        <w:r w:rsidRPr="005B3720" w:rsidDel="005B3674">
          <w:rPr>
            <w:rFonts w:ascii="inherit" w:hAnsi="inherit"/>
            <w:sz w:val="24"/>
            <w:szCs w:val="24"/>
          </w:rPr>
          <w:delText>16</w:delText>
        </w:r>
        <w:r w:rsidRPr="005B3720">
          <w:rPr>
            <w:rFonts w:ascii="inherit" w:hAnsi="inherit"/>
            <w:sz w:val="24"/>
            <w:szCs w:val="24"/>
          </w:rPr>
          <w:delText>/</w:delText>
        </w:r>
      </w:del>
      <w:ins w:id="2095" w:author="Author">
        <w:del w:id="2096" w:author="Author">
          <w:r w:rsidR="005B3674">
            <w:rPr>
              <w:rFonts w:ascii="inherit" w:hAnsi="inherit"/>
              <w:sz w:val="24"/>
              <w:szCs w:val="24"/>
            </w:rPr>
            <w:delText>---</w:delText>
          </w:r>
        </w:del>
      </w:ins>
      <w:del w:id="2097" w:author="Author">
        <w:r w:rsidRPr="005B3720" w:rsidDel="005B3674">
          <w:rPr>
            <w:rFonts w:ascii="inherit" w:hAnsi="inherit"/>
            <w:sz w:val="24"/>
            <w:szCs w:val="24"/>
          </w:rPr>
          <w:delText>631</w:delText>
        </w:r>
      </w:del>
      <w:r w:rsidRPr="005B3720">
        <w:rPr>
          <w:rFonts w:ascii="inherit" w:hAnsi="inherit"/>
          <w:sz w:val="24"/>
          <w:szCs w:val="24"/>
        </w:rPr>
        <w:t xml:space="preserve">. </w:t>
      </w:r>
    </w:p>
    <w:p w14:paraId="6F94B5DE" w14:textId="59033564" w:rsidR="00AE476A" w:rsidRPr="005518C7" w:rsidRDefault="00BF5202" w:rsidP="00B13FCD">
      <w:pPr>
        <w:numPr>
          <w:ilvl w:val="0"/>
          <w:numId w:val="117"/>
        </w:numPr>
        <w:spacing w:after="423"/>
        <w:rPr>
          <w:rFonts w:ascii="inherit" w:hAnsi="inherit"/>
          <w:sz w:val="24"/>
          <w:szCs w:val="24"/>
        </w:rPr>
      </w:pPr>
      <w:r w:rsidRPr="005B3720">
        <w:rPr>
          <w:rFonts w:ascii="inherit" w:hAnsi="inherit"/>
          <w:sz w:val="24"/>
          <w:szCs w:val="24"/>
        </w:rPr>
        <w:t xml:space="preserve">With regard to fast signal response of </w:t>
      </w:r>
      <w:del w:id="2098" w:author="Author">
        <w:r w:rsidRPr="005B3720" w:rsidDel="005B3674">
          <w:rPr>
            <w:rFonts w:ascii="inherit" w:hAnsi="inherit"/>
            <w:sz w:val="24"/>
            <w:szCs w:val="24"/>
          </w:rPr>
          <w:delText>DC-</w:delText>
        </w:r>
      </w:del>
      <w:ins w:id="2099" w:author="Author">
        <w:r w:rsidR="005B3674">
          <w:rPr>
            <w:rFonts w:ascii="inherit" w:hAnsi="inherit"/>
            <w:sz w:val="24"/>
            <w:szCs w:val="24"/>
          </w:rPr>
          <w:t xml:space="preserve">asynchronously </w:t>
        </w:r>
      </w:ins>
      <w:r w:rsidRPr="005B3720">
        <w:rPr>
          <w:rFonts w:ascii="inherit" w:hAnsi="inherit"/>
          <w:sz w:val="24"/>
          <w:szCs w:val="24"/>
        </w:rPr>
        <w:t>connected power park module</w:t>
      </w:r>
      <w:ins w:id="2100" w:author="Author">
        <w:r w:rsidR="005B3674">
          <w:rPr>
            <w:rFonts w:ascii="inherit" w:hAnsi="inherit"/>
            <w:sz w:val="24"/>
            <w:szCs w:val="24"/>
          </w:rPr>
          <w:t xml:space="preserve">, </w:t>
        </w:r>
        <w:r w:rsidR="005B3674" w:rsidRPr="00A000A5">
          <w:rPr>
            <w:rFonts w:ascii="inherit" w:hAnsi="inherit"/>
            <w:sz w:val="24"/>
            <w:szCs w:val="24"/>
          </w:rPr>
          <w:t xml:space="preserve">asynchronously connected </w:t>
        </w:r>
        <w:r w:rsidR="005B3674">
          <w:rPr>
            <w:rFonts w:ascii="inherit" w:hAnsi="inherit"/>
            <w:sz w:val="24"/>
            <w:szCs w:val="24"/>
          </w:rPr>
          <w:t>p</w:t>
        </w:r>
        <w:r w:rsidR="005B3674" w:rsidRPr="00A000A5">
          <w:rPr>
            <w:rFonts w:ascii="inherit" w:hAnsi="inherit"/>
            <w:sz w:val="24"/>
            <w:szCs w:val="24"/>
          </w:rPr>
          <w:t>ower-to-</w:t>
        </w:r>
        <w:r w:rsidR="005B3674">
          <w:rPr>
            <w:rFonts w:ascii="inherit" w:hAnsi="inherit"/>
            <w:sz w:val="24"/>
            <w:szCs w:val="24"/>
          </w:rPr>
          <w:t>g</w:t>
        </w:r>
        <w:r w:rsidR="005B3674" w:rsidRPr="00A000A5">
          <w:rPr>
            <w:rFonts w:ascii="inherit" w:hAnsi="inherit"/>
            <w:sz w:val="24"/>
            <w:szCs w:val="24"/>
          </w:rPr>
          <w:t xml:space="preserve">as </w:t>
        </w:r>
        <w:r w:rsidR="005B3674">
          <w:rPr>
            <w:rFonts w:ascii="inherit" w:hAnsi="inherit"/>
            <w:sz w:val="24"/>
            <w:szCs w:val="24"/>
          </w:rPr>
          <w:t>d</w:t>
        </w:r>
        <w:r w:rsidR="005B3674" w:rsidRPr="00A000A5">
          <w:rPr>
            <w:rFonts w:ascii="inherit" w:hAnsi="inherit"/>
            <w:sz w:val="24"/>
            <w:szCs w:val="24"/>
          </w:rPr>
          <w:t xml:space="preserve">emand </w:t>
        </w:r>
        <w:r w:rsidR="005B3674">
          <w:rPr>
            <w:rFonts w:ascii="inherit" w:hAnsi="inherit"/>
            <w:sz w:val="24"/>
            <w:szCs w:val="24"/>
          </w:rPr>
          <w:t>u</w:t>
        </w:r>
        <w:r w:rsidR="005B3674" w:rsidRPr="00A000A5">
          <w:rPr>
            <w:rFonts w:ascii="inherit" w:hAnsi="inherit"/>
            <w:sz w:val="24"/>
            <w:szCs w:val="24"/>
          </w:rPr>
          <w:t>nit</w:t>
        </w:r>
        <w:r w:rsidR="005B3674">
          <w:rPr>
            <w:rFonts w:ascii="inherit" w:hAnsi="inherit"/>
            <w:sz w:val="24"/>
            <w:szCs w:val="24"/>
          </w:rPr>
          <w:t xml:space="preserve"> and</w:t>
        </w:r>
        <w:r w:rsidR="005B3674" w:rsidRPr="00A000A5">
          <w:rPr>
            <w:rFonts w:ascii="inherit" w:hAnsi="inherit"/>
            <w:sz w:val="24"/>
            <w:szCs w:val="24"/>
          </w:rPr>
          <w:t xml:space="preserve"> asynchronously connected </w:t>
        </w:r>
        <w:r w:rsidR="005B3674">
          <w:rPr>
            <w:rFonts w:ascii="inherit" w:hAnsi="inherit"/>
            <w:sz w:val="24"/>
            <w:szCs w:val="24"/>
          </w:rPr>
          <w:t>e</w:t>
        </w:r>
        <w:r w:rsidR="005B3674" w:rsidRPr="00A000A5">
          <w:rPr>
            <w:rFonts w:ascii="inherit" w:hAnsi="inherit"/>
            <w:sz w:val="24"/>
            <w:szCs w:val="24"/>
          </w:rPr>
          <w:t xml:space="preserve">lectricity </w:t>
        </w:r>
        <w:r w:rsidR="005B3674">
          <w:rPr>
            <w:rFonts w:ascii="inherit" w:hAnsi="inherit"/>
            <w:sz w:val="24"/>
            <w:szCs w:val="24"/>
          </w:rPr>
          <w:t>s</w:t>
        </w:r>
        <w:r w:rsidR="005B3674" w:rsidRPr="00A000A5">
          <w:rPr>
            <w:rFonts w:ascii="inherit" w:hAnsi="inherit"/>
            <w:sz w:val="24"/>
            <w:szCs w:val="24"/>
          </w:rPr>
          <w:t xml:space="preserve">torage </w:t>
        </w:r>
        <w:r w:rsidR="005B3674">
          <w:rPr>
            <w:rFonts w:ascii="inherit" w:hAnsi="inherit"/>
            <w:sz w:val="24"/>
            <w:szCs w:val="24"/>
          </w:rPr>
          <w:t>m</w:t>
        </w:r>
        <w:r w:rsidR="005B3674" w:rsidRPr="00A000A5">
          <w:rPr>
            <w:rFonts w:ascii="inherit" w:hAnsi="inherit"/>
            <w:sz w:val="24"/>
            <w:szCs w:val="24"/>
          </w:rPr>
          <w:t>odule</w:t>
        </w:r>
      </w:ins>
      <w:r w:rsidRPr="005B3720">
        <w:rPr>
          <w:rFonts w:ascii="inherit" w:hAnsi="inherit"/>
          <w:sz w:val="24"/>
          <w:szCs w:val="24"/>
        </w:rPr>
        <w:t xml:space="preserve">, the test shall be deemed passed if the </w:t>
      </w:r>
      <w:ins w:id="2101" w:author="Author">
        <w:r w:rsidR="005B3674">
          <w:rPr>
            <w:rFonts w:ascii="inherit" w:hAnsi="inherit"/>
            <w:sz w:val="24"/>
            <w:szCs w:val="24"/>
          </w:rPr>
          <w:t>asynchronously</w:t>
        </w:r>
      </w:ins>
      <w:del w:id="2102" w:author="Author">
        <w:r w:rsidRPr="005B3720" w:rsidDel="005B3674">
          <w:rPr>
            <w:rFonts w:ascii="inherit" w:hAnsi="inherit"/>
            <w:sz w:val="24"/>
            <w:szCs w:val="24"/>
          </w:rPr>
          <w:delText>DC-</w:delText>
        </w:r>
      </w:del>
      <w:ins w:id="2103" w:author="Author">
        <w:r w:rsidR="005B3674">
          <w:rPr>
            <w:rFonts w:ascii="inherit" w:hAnsi="inherit"/>
            <w:sz w:val="24"/>
            <w:szCs w:val="24"/>
          </w:rPr>
          <w:t xml:space="preserve"> </w:t>
        </w:r>
      </w:ins>
      <w:r w:rsidRPr="005B3720">
        <w:rPr>
          <w:rFonts w:ascii="inherit" w:hAnsi="inherit"/>
          <w:sz w:val="24"/>
          <w:szCs w:val="24"/>
        </w:rPr>
        <w:t>connected power park module</w:t>
      </w:r>
      <w:ins w:id="2104" w:author="Author">
        <w:r w:rsidR="005B3674">
          <w:rPr>
            <w:rFonts w:ascii="inherit" w:hAnsi="inherit"/>
            <w:sz w:val="24"/>
            <w:szCs w:val="24"/>
          </w:rPr>
          <w:t xml:space="preserve">, the </w:t>
        </w:r>
        <w:r w:rsidR="005B3674" w:rsidRPr="00A000A5">
          <w:rPr>
            <w:rFonts w:ascii="inherit" w:hAnsi="inherit"/>
            <w:sz w:val="24"/>
            <w:szCs w:val="24"/>
          </w:rPr>
          <w:t xml:space="preserve">asynchronously connected </w:t>
        </w:r>
        <w:r w:rsidR="005B3674">
          <w:rPr>
            <w:rFonts w:ascii="inherit" w:hAnsi="inherit"/>
            <w:sz w:val="24"/>
            <w:szCs w:val="24"/>
          </w:rPr>
          <w:t>p</w:t>
        </w:r>
        <w:r w:rsidR="005B3674" w:rsidRPr="00A000A5">
          <w:rPr>
            <w:rFonts w:ascii="inherit" w:hAnsi="inherit"/>
            <w:sz w:val="24"/>
            <w:szCs w:val="24"/>
          </w:rPr>
          <w:t>ower-to-</w:t>
        </w:r>
        <w:r w:rsidR="005B3674">
          <w:rPr>
            <w:rFonts w:ascii="inherit" w:hAnsi="inherit"/>
            <w:sz w:val="24"/>
            <w:szCs w:val="24"/>
          </w:rPr>
          <w:t>g</w:t>
        </w:r>
        <w:r w:rsidR="005B3674" w:rsidRPr="00A000A5">
          <w:rPr>
            <w:rFonts w:ascii="inherit" w:hAnsi="inherit"/>
            <w:sz w:val="24"/>
            <w:szCs w:val="24"/>
          </w:rPr>
          <w:t xml:space="preserve">as </w:t>
        </w:r>
        <w:r w:rsidR="005B3674">
          <w:rPr>
            <w:rFonts w:ascii="inherit" w:hAnsi="inherit"/>
            <w:sz w:val="24"/>
            <w:szCs w:val="24"/>
          </w:rPr>
          <w:t>d</w:t>
        </w:r>
        <w:r w:rsidR="005B3674" w:rsidRPr="00A000A5">
          <w:rPr>
            <w:rFonts w:ascii="inherit" w:hAnsi="inherit"/>
            <w:sz w:val="24"/>
            <w:szCs w:val="24"/>
          </w:rPr>
          <w:t xml:space="preserve">emand </w:t>
        </w:r>
        <w:r w:rsidR="005B3674">
          <w:rPr>
            <w:rFonts w:ascii="inherit" w:hAnsi="inherit"/>
            <w:sz w:val="24"/>
            <w:szCs w:val="24"/>
          </w:rPr>
          <w:t>u</w:t>
        </w:r>
        <w:r w:rsidR="005B3674" w:rsidRPr="00A000A5">
          <w:rPr>
            <w:rFonts w:ascii="inherit" w:hAnsi="inherit"/>
            <w:sz w:val="24"/>
            <w:szCs w:val="24"/>
          </w:rPr>
          <w:t>nit</w:t>
        </w:r>
        <w:r w:rsidR="005B3674">
          <w:rPr>
            <w:rFonts w:ascii="inherit" w:hAnsi="inherit"/>
            <w:sz w:val="24"/>
            <w:szCs w:val="24"/>
          </w:rPr>
          <w:t xml:space="preserve"> or the </w:t>
        </w:r>
        <w:r w:rsidR="005B3674" w:rsidRPr="00A000A5">
          <w:rPr>
            <w:rFonts w:ascii="inherit" w:hAnsi="inherit"/>
            <w:sz w:val="24"/>
            <w:szCs w:val="24"/>
          </w:rPr>
          <w:t xml:space="preserve">asynchronously connected </w:t>
        </w:r>
        <w:r w:rsidR="005B3674">
          <w:rPr>
            <w:rFonts w:ascii="inherit" w:hAnsi="inherit"/>
            <w:sz w:val="24"/>
            <w:szCs w:val="24"/>
          </w:rPr>
          <w:t>e</w:t>
        </w:r>
        <w:r w:rsidR="005B3674" w:rsidRPr="00A000A5">
          <w:rPr>
            <w:rFonts w:ascii="inherit" w:hAnsi="inherit"/>
            <w:sz w:val="24"/>
            <w:szCs w:val="24"/>
          </w:rPr>
          <w:t xml:space="preserve">lectricity </w:t>
        </w:r>
        <w:r w:rsidR="005B3674">
          <w:rPr>
            <w:rFonts w:ascii="inherit" w:hAnsi="inherit"/>
            <w:sz w:val="24"/>
            <w:szCs w:val="24"/>
          </w:rPr>
          <w:t>s</w:t>
        </w:r>
        <w:r w:rsidR="005B3674" w:rsidRPr="00A000A5">
          <w:rPr>
            <w:rFonts w:ascii="inherit" w:hAnsi="inherit"/>
            <w:sz w:val="24"/>
            <w:szCs w:val="24"/>
          </w:rPr>
          <w:t xml:space="preserve">torage </w:t>
        </w:r>
        <w:r w:rsidR="005B3674">
          <w:rPr>
            <w:rFonts w:ascii="inherit" w:hAnsi="inherit"/>
            <w:sz w:val="24"/>
            <w:szCs w:val="24"/>
          </w:rPr>
          <w:t>m</w:t>
        </w:r>
        <w:r w:rsidR="005B3674" w:rsidRPr="00A000A5">
          <w:rPr>
            <w:rFonts w:ascii="inherit" w:hAnsi="inherit"/>
            <w:sz w:val="24"/>
            <w:szCs w:val="24"/>
          </w:rPr>
          <w:t>odule</w:t>
        </w:r>
      </w:ins>
      <w:r w:rsidRPr="005B3720">
        <w:rPr>
          <w:rFonts w:ascii="inherit" w:hAnsi="inherit"/>
          <w:sz w:val="24"/>
          <w:szCs w:val="24"/>
        </w:rPr>
        <w:t xml:space="preserve"> can demonstrate its response within the time </w:t>
      </w:r>
      <w:r w:rsidRPr="005518C7">
        <w:rPr>
          <w:rFonts w:ascii="inherit" w:hAnsi="inherit"/>
          <w:sz w:val="24"/>
          <w:szCs w:val="24"/>
        </w:rPr>
        <w:t xml:space="preserve">specified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_Ref153263925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39</w:t>
      </w:r>
      <w:r w:rsidR="00F257E8"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_Ref153264010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1</w:t>
      </w:r>
      <w:r w:rsidR="003D4B01"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_Ref153264053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(a)</w:t>
      </w:r>
      <w:r w:rsidR="003D4B01" w:rsidRPr="005518C7">
        <w:rPr>
          <w:rFonts w:ascii="inherit" w:hAnsi="inherit"/>
          <w:sz w:val="24"/>
          <w:szCs w:val="24"/>
        </w:rPr>
        <w:fldChar w:fldCharType="end"/>
      </w:r>
      <w:r w:rsidRPr="005518C7">
        <w:rPr>
          <w:rFonts w:ascii="inherit" w:hAnsi="inherit"/>
          <w:sz w:val="24"/>
          <w:szCs w:val="24"/>
        </w:rPr>
        <w:t xml:space="preserve">. </w:t>
      </w:r>
    </w:p>
    <w:p w14:paraId="3711EEEC" w14:textId="2798E104" w:rsidR="00AE476A" w:rsidRDefault="00BF5202" w:rsidP="00B13FCD">
      <w:pPr>
        <w:numPr>
          <w:ilvl w:val="0"/>
          <w:numId w:val="117"/>
        </w:numPr>
        <w:spacing w:after="673"/>
        <w:rPr>
          <w:ins w:id="2105" w:author="Author"/>
          <w:rFonts w:ascii="inherit" w:hAnsi="inherit"/>
          <w:sz w:val="24"/>
          <w:szCs w:val="24"/>
        </w:rPr>
      </w:pPr>
      <w:r w:rsidRPr="005B3720">
        <w:rPr>
          <w:rFonts w:ascii="inherit" w:hAnsi="inherit"/>
          <w:sz w:val="24"/>
          <w:szCs w:val="24"/>
        </w:rPr>
        <w:t xml:space="preserve">With regard to tests for </w:t>
      </w:r>
      <w:del w:id="2106" w:author="Author">
        <w:r w:rsidRPr="005B3720" w:rsidDel="0098143A">
          <w:rPr>
            <w:rFonts w:ascii="inherit" w:hAnsi="inherit"/>
            <w:sz w:val="24"/>
            <w:szCs w:val="24"/>
          </w:rPr>
          <w:delText>DC-</w:delText>
        </w:r>
      </w:del>
      <w:ins w:id="2107" w:author="Author">
        <w:r w:rsidR="0098143A">
          <w:rPr>
            <w:rFonts w:ascii="inherit" w:hAnsi="inherit"/>
            <w:sz w:val="24"/>
            <w:szCs w:val="24"/>
          </w:rPr>
          <w:t xml:space="preserve">asynchronously </w:t>
        </w:r>
      </w:ins>
      <w:r w:rsidRPr="005B3720">
        <w:rPr>
          <w:rFonts w:ascii="inherit" w:hAnsi="inherit"/>
          <w:sz w:val="24"/>
          <w:szCs w:val="24"/>
        </w:rPr>
        <w:t>connected power park modules</w:t>
      </w:r>
      <w:ins w:id="2108" w:author="Author">
        <w:r w:rsidR="0098143A">
          <w:rPr>
            <w:rFonts w:ascii="inherit" w:hAnsi="inherit"/>
            <w:sz w:val="24"/>
            <w:szCs w:val="24"/>
          </w:rPr>
          <w:t xml:space="preserve">, </w:t>
        </w:r>
        <w:r w:rsidR="0098143A" w:rsidRPr="00AA7906">
          <w:rPr>
            <w:rFonts w:ascii="inherit" w:hAnsi="inherit"/>
            <w:sz w:val="24"/>
            <w:szCs w:val="24"/>
          </w:rPr>
          <w:t>asynchronously connected demand facilit</w:t>
        </w:r>
        <w:r w:rsidR="0098143A">
          <w:rPr>
            <w:rFonts w:ascii="inherit" w:hAnsi="inherit"/>
            <w:sz w:val="24"/>
            <w:szCs w:val="24"/>
          </w:rPr>
          <w:t>ies</w:t>
        </w:r>
        <w:r w:rsidR="0098143A" w:rsidRPr="00AA7906">
          <w:rPr>
            <w:rFonts w:ascii="inherit" w:hAnsi="inherit"/>
            <w:sz w:val="24"/>
            <w:szCs w:val="24"/>
          </w:rPr>
          <w:t xml:space="preserve"> and asynchronously connected electricity storage module</w:t>
        </w:r>
        <w:r w:rsidR="0098143A">
          <w:rPr>
            <w:rFonts w:ascii="inherit" w:hAnsi="inherit"/>
            <w:sz w:val="24"/>
            <w:szCs w:val="24"/>
          </w:rPr>
          <w:t>s</w:t>
        </w:r>
      </w:ins>
      <w:r w:rsidRPr="005B3720">
        <w:rPr>
          <w:rFonts w:ascii="inherit" w:hAnsi="inherit"/>
          <w:sz w:val="24"/>
          <w:szCs w:val="24"/>
        </w:rPr>
        <w:t xml:space="preserve"> where the AC collection network is not at nominal 50 Hz frequency, the relevant system operator, in coordination with the relevant TSO, shall agree with the </w:t>
      </w:r>
      <w:del w:id="2109" w:author="Author">
        <w:r w:rsidRPr="005B3720" w:rsidDel="0098143A">
          <w:rPr>
            <w:rFonts w:ascii="inherit" w:hAnsi="inherit"/>
            <w:sz w:val="24"/>
            <w:szCs w:val="24"/>
          </w:rPr>
          <w:delText>DC-</w:delText>
        </w:r>
      </w:del>
      <w:ins w:id="2110" w:author="Author">
        <w:r w:rsidR="0098143A">
          <w:rPr>
            <w:rFonts w:ascii="inherit" w:hAnsi="inherit"/>
            <w:sz w:val="24"/>
            <w:szCs w:val="24"/>
          </w:rPr>
          <w:t>asynchronously</w:t>
        </w:r>
      </w:ins>
      <w:r w:rsidRPr="005B3720">
        <w:rPr>
          <w:rFonts w:ascii="inherit" w:hAnsi="inherit"/>
          <w:sz w:val="24"/>
          <w:szCs w:val="24"/>
        </w:rPr>
        <w:t xml:space="preserve"> connected power park module owner</w:t>
      </w:r>
      <w:ins w:id="2111" w:author="Author">
        <w:r w:rsidR="0098143A">
          <w:rPr>
            <w:rFonts w:ascii="inherit" w:hAnsi="inherit"/>
            <w:sz w:val="24"/>
            <w:szCs w:val="24"/>
          </w:rPr>
          <w:t xml:space="preserve">, the </w:t>
        </w:r>
        <w:r w:rsidR="0098143A" w:rsidRPr="00AA7906">
          <w:rPr>
            <w:rFonts w:ascii="inherit" w:hAnsi="inherit"/>
            <w:sz w:val="24"/>
            <w:szCs w:val="24"/>
          </w:rPr>
          <w:t>asynchronously connected  demand facility</w:t>
        </w:r>
        <w:r w:rsidR="0098143A">
          <w:rPr>
            <w:rFonts w:ascii="inherit" w:hAnsi="inherit"/>
            <w:sz w:val="24"/>
            <w:szCs w:val="24"/>
          </w:rPr>
          <w:t xml:space="preserve"> owner</w:t>
        </w:r>
        <w:r w:rsidR="0098143A" w:rsidRPr="00AA7906">
          <w:rPr>
            <w:rFonts w:ascii="inherit" w:hAnsi="inherit"/>
            <w:sz w:val="24"/>
            <w:szCs w:val="24"/>
          </w:rPr>
          <w:t xml:space="preserve"> and </w:t>
        </w:r>
        <w:r w:rsidR="0098143A">
          <w:rPr>
            <w:rFonts w:ascii="inherit" w:hAnsi="inherit"/>
            <w:sz w:val="24"/>
            <w:szCs w:val="24"/>
          </w:rPr>
          <w:t xml:space="preserve">the </w:t>
        </w:r>
        <w:r w:rsidR="0098143A" w:rsidRPr="00AA7906">
          <w:rPr>
            <w:rFonts w:ascii="inherit" w:hAnsi="inherit"/>
            <w:sz w:val="24"/>
            <w:szCs w:val="24"/>
          </w:rPr>
          <w:t>asynchronously connected electricity storage module</w:t>
        </w:r>
      </w:ins>
      <w:r w:rsidRPr="005B3720">
        <w:rPr>
          <w:rFonts w:ascii="inherit" w:hAnsi="inherit"/>
          <w:sz w:val="24"/>
          <w:szCs w:val="24"/>
        </w:rPr>
        <w:t xml:space="preserve"> </w:t>
      </w:r>
      <w:ins w:id="2112" w:author="Author">
        <w:r w:rsidR="0098143A">
          <w:rPr>
            <w:rFonts w:ascii="inherit" w:hAnsi="inherit"/>
            <w:sz w:val="24"/>
            <w:szCs w:val="24"/>
          </w:rPr>
          <w:t xml:space="preserve">owner </w:t>
        </w:r>
      </w:ins>
      <w:r w:rsidRPr="005B3720">
        <w:rPr>
          <w:rFonts w:ascii="inherit" w:hAnsi="inherit"/>
          <w:sz w:val="24"/>
          <w:szCs w:val="24"/>
        </w:rPr>
        <w:t xml:space="preserve">the compliance tests required. </w:t>
      </w:r>
    </w:p>
    <w:p w14:paraId="35B79D3C" w14:textId="4D336034" w:rsidR="00EE7A51" w:rsidDel="00240260" w:rsidRDefault="00EE7A51" w:rsidP="00256217">
      <w:pPr>
        <w:numPr>
          <w:ilvl w:val="0"/>
          <w:numId w:val="117"/>
        </w:numPr>
        <w:spacing w:after="673"/>
        <w:rPr>
          <w:del w:id="2113" w:author="Author"/>
          <w:rFonts w:ascii="inherit" w:hAnsi="inherit"/>
          <w:sz w:val="24"/>
          <w:szCs w:val="24"/>
        </w:rPr>
      </w:pPr>
      <w:commentRangeStart w:id="2114"/>
      <w:ins w:id="2115" w:author="Author">
        <w:r>
          <w:rPr>
            <w:rFonts w:ascii="inherit" w:hAnsi="inherit"/>
            <w:sz w:val="24"/>
            <w:szCs w:val="24"/>
          </w:rPr>
          <w:t>With regard to LFSM-UC</w:t>
        </w:r>
        <w:r w:rsidR="00240260">
          <w:rPr>
            <w:rFonts w:ascii="inherit" w:hAnsi="inherit"/>
            <w:sz w:val="24"/>
            <w:szCs w:val="24"/>
          </w:rPr>
          <w:t xml:space="preserve"> of </w:t>
        </w:r>
        <w:r w:rsidR="00840316">
          <w:rPr>
            <w:rFonts w:ascii="inherit" w:hAnsi="inherit"/>
            <w:sz w:val="24"/>
            <w:szCs w:val="24"/>
          </w:rPr>
          <w:t>A-PtG-DU</w:t>
        </w:r>
        <w:del w:id="2116" w:author="Author">
          <w:r w:rsidR="00240260" w:rsidDel="00256217">
            <w:rPr>
              <w:rFonts w:ascii="inherit" w:hAnsi="inherit"/>
              <w:sz w:val="24"/>
              <w:szCs w:val="24"/>
            </w:rPr>
            <w:delText>:</w:delText>
          </w:r>
        </w:del>
      </w:ins>
      <w:commentRangeEnd w:id="2114"/>
      <w:del w:id="2117" w:author="Author">
        <w:r w:rsidR="00092E4F" w:rsidDel="00256217">
          <w:rPr>
            <w:rStyle w:val="CommentReference"/>
          </w:rPr>
          <w:commentReference w:id="2114"/>
        </w:r>
      </w:del>
      <w:ins w:id="2118" w:author="Author">
        <w:r w:rsidR="00256217">
          <w:rPr>
            <w:rFonts w:ascii="inherit" w:hAnsi="inherit"/>
            <w:sz w:val="24"/>
            <w:szCs w:val="24"/>
          </w:rPr>
          <w:t xml:space="preserve"> </w:t>
        </w:r>
      </w:ins>
    </w:p>
    <w:p w14:paraId="1EAAA634" w14:textId="1852097A" w:rsidR="00240260" w:rsidRDefault="00240260">
      <w:pPr>
        <w:numPr>
          <w:ilvl w:val="0"/>
          <w:numId w:val="117"/>
        </w:numPr>
        <w:spacing w:after="673"/>
        <w:rPr>
          <w:ins w:id="2119" w:author="Author"/>
          <w:rFonts w:ascii="inherit" w:hAnsi="inherit"/>
          <w:sz w:val="24"/>
          <w:szCs w:val="24"/>
        </w:rPr>
        <w:pPrChange w:id="2120" w:author="Author">
          <w:pPr>
            <w:pStyle w:val="ListParagraph"/>
            <w:numPr>
              <w:numId w:val="186"/>
            </w:numPr>
            <w:ind w:left="635"/>
          </w:pPr>
        </w:pPrChange>
      </w:pPr>
      <w:ins w:id="2121" w:author="Author">
        <w:del w:id="2122" w:author="Author">
          <w:r w:rsidRPr="00240260" w:rsidDel="00256217">
            <w:rPr>
              <w:rFonts w:ascii="inherit" w:hAnsi="inherit"/>
              <w:sz w:val="24"/>
              <w:szCs w:val="24"/>
            </w:rPr>
            <w:delText>t</w:delText>
          </w:r>
        </w:del>
        <w:r w:rsidR="00256217">
          <w:rPr>
            <w:rFonts w:ascii="inherit" w:hAnsi="inherit"/>
            <w:sz w:val="24"/>
            <w:szCs w:val="24"/>
          </w:rPr>
          <w:t>t</w:t>
        </w:r>
        <w:r w:rsidRPr="00240260">
          <w:rPr>
            <w:rFonts w:ascii="inherit" w:hAnsi="inherit"/>
            <w:sz w:val="24"/>
            <w:szCs w:val="24"/>
          </w:rPr>
          <w:t xml:space="preserve">he asynchronously connected </w:t>
        </w:r>
        <w:r>
          <w:rPr>
            <w:rFonts w:ascii="inherit" w:hAnsi="inherit"/>
            <w:sz w:val="24"/>
            <w:szCs w:val="24"/>
          </w:rPr>
          <w:t>power to gas demand unit</w:t>
        </w:r>
        <w:r w:rsidRPr="00240260">
          <w:rPr>
            <w:rFonts w:ascii="inherit" w:hAnsi="inherit"/>
            <w:sz w:val="24"/>
            <w:szCs w:val="24"/>
          </w:rPr>
          <w:t xml:space="preserve"> </w:t>
        </w:r>
        <w:r w:rsidR="00A2098C">
          <w:rPr>
            <w:rFonts w:ascii="inherit" w:hAnsi="inherit"/>
            <w:sz w:val="24"/>
            <w:szCs w:val="24"/>
          </w:rPr>
          <w:t xml:space="preserve">owner </w:t>
        </w:r>
        <w:r w:rsidRPr="00240260">
          <w:rPr>
            <w:rFonts w:ascii="inherit" w:hAnsi="inherit"/>
            <w:sz w:val="24"/>
            <w:szCs w:val="24"/>
          </w:rPr>
          <w:t xml:space="preserve">shall demonstrate its technical capability to provide </w:t>
        </w:r>
        <w:r>
          <w:rPr>
            <w:rFonts w:ascii="inherit" w:hAnsi="inherit"/>
            <w:sz w:val="24"/>
            <w:szCs w:val="24"/>
          </w:rPr>
          <w:t xml:space="preserve">LFSM-UC </w:t>
        </w:r>
        <w:r w:rsidRPr="00240260">
          <w:rPr>
            <w:rFonts w:ascii="inherit" w:hAnsi="inherit"/>
            <w:sz w:val="24"/>
            <w:szCs w:val="24"/>
          </w:rPr>
          <w:t xml:space="preserve"> according to the conditions of  </w:t>
        </w:r>
        <w:r>
          <w:rPr>
            <w:rFonts w:ascii="inherit" w:hAnsi="inherit"/>
            <w:sz w:val="24"/>
            <w:szCs w:val="24"/>
          </w:rPr>
          <w:t xml:space="preserve">Article </w:t>
        </w:r>
        <w:r w:rsidR="00887274">
          <w:rPr>
            <w:rFonts w:ascii="inherit" w:hAnsi="inherit"/>
            <w:sz w:val="24"/>
            <w:szCs w:val="24"/>
          </w:rPr>
          <w:t xml:space="preserve">39. </w:t>
        </w:r>
        <w:r w:rsidR="009A4815">
          <w:rPr>
            <w:rFonts w:ascii="inherit" w:hAnsi="inherit"/>
            <w:sz w:val="24"/>
            <w:szCs w:val="24"/>
          </w:rPr>
          <w:t>(</w:t>
        </w:r>
        <w:r w:rsidR="00887274">
          <w:rPr>
            <w:rFonts w:ascii="inherit" w:hAnsi="inherit"/>
            <w:sz w:val="24"/>
            <w:szCs w:val="24"/>
          </w:rPr>
          <w:t>8</w:t>
        </w:r>
        <w:r w:rsidR="009A4815">
          <w:rPr>
            <w:rFonts w:ascii="inherit" w:hAnsi="inherit"/>
            <w:sz w:val="24"/>
            <w:szCs w:val="24"/>
          </w:rPr>
          <w:t>)</w:t>
        </w:r>
        <w:r w:rsidRPr="00240260">
          <w:rPr>
            <w:rFonts w:ascii="inherit" w:hAnsi="inherit"/>
            <w:sz w:val="24"/>
            <w:szCs w:val="24"/>
          </w:rPr>
          <w:t>;</w:t>
        </w:r>
        <w:r w:rsidR="00DE6178">
          <w:t xml:space="preserve"> </w:t>
        </w:r>
        <w:r w:rsidR="00DE6178" w:rsidRPr="00DE6178">
          <w:rPr>
            <w:rFonts w:ascii="inherit" w:hAnsi="inherit"/>
            <w:sz w:val="24"/>
            <w:szCs w:val="24"/>
          </w:rPr>
          <w:t>The following requirements with regard to the  test shall apply</w:t>
        </w:r>
        <w:r w:rsidR="00BB4B53">
          <w:rPr>
            <w:rFonts w:ascii="inherit" w:hAnsi="inherit"/>
            <w:sz w:val="24"/>
            <w:szCs w:val="24"/>
          </w:rPr>
          <w:t>:</w:t>
        </w:r>
        <w:r w:rsidRPr="00240260">
          <w:rPr>
            <w:rFonts w:ascii="inherit" w:hAnsi="inherit"/>
            <w:sz w:val="24"/>
            <w:szCs w:val="24"/>
          </w:rPr>
          <w:t xml:space="preserve"> </w:t>
        </w:r>
      </w:ins>
    </w:p>
    <w:p w14:paraId="709BF61C" w14:textId="003595DE" w:rsidR="00DE6178" w:rsidRPr="0036209E" w:rsidRDefault="00DE6178">
      <w:pPr>
        <w:pStyle w:val="ListParagraph"/>
        <w:numPr>
          <w:ilvl w:val="1"/>
          <w:numId w:val="179"/>
        </w:numPr>
        <w:jc w:val="left"/>
        <w:rPr>
          <w:ins w:id="2123" w:author="Author"/>
          <w:rFonts w:ascii="inherit" w:hAnsi="inherit"/>
          <w:sz w:val="24"/>
          <w:szCs w:val="24"/>
          <w:rPrChange w:id="2124" w:author="Author">
            <w:rPr>
              <w:ins w:id="2125" w:author="Author"/>
            </w:rPr>
          </w:rPrChange>
        </w:rPr>
        <w:pPrChange w:id="2126" w:author="Author">
          <w:pPr>
            <w:pStyle w:val="ListParagraph"/>
            <w:numPr>
              <w:numId w:val="186"/>
            </w:numPr>
            <w:ind w:left="635"/>
          </w:pPr>
        </w:pPrChange>
      </w:pPr>
      <w:ins w:id="2127" w:author="Author">
        <w:r w:rsidRPr="00DE6178">
          <w:rPr>
            <w:rFonts w:ascii="inherit" w:hAnsi="inherit"/>
            <w:sz w:val="24"/>
            <w:szCs w:val="24"/>
          </w:rPr>
          <w:t xml:space="preserve">the </w:t>
        </w:r>
        <w:r>
          <w:rPr>
            <w:rFonts w:ascii="inherit" w:hAnsi="inherit"/>
            <w:sz w:val="24"/>
            <w:szCs w:val="24"/>
          </w:rPr>
          <w:t>A-PtG-DU</w:t>
        </w:r>
        <w:r w:rsidRPr="00DE6178">
          <w:rPr>
            <w:rFonts w:ascii="inherit" w:hAnsi="inherit"/>
            <w:sz w:val="24"/>
            <w:szCs w:val="24"/>
          </w:rPr>
          <w:t xml:space="preserve"> technical capability to continuously modulate active power to contribute</w:t>
        </w:r>
      </w:ins>
      <w:r w:rsidR="00722963">
        <w:rPr>
          <w:rFonts w:ascii="inherit" w:hAnsi="inherit"/>
          <w:sz w:val="24"/>
          <w:szCs w:val="24"/>
        </w:rPr>
        <w:t xml:space="preserve"> </w:t>
      </w:r>
      <w:ins w:id="2128" w:author="Author">
        <w:r w:rsidRPr="00DE6178">
          <w:rPr>
            <w:rFonts w:ascii="inherit" w:hAnsi="inherit"/>
            <w:sz w:val="24"/>
            <w:szCs w:val="24"/>
          </w:rPr>
          <w:t>to</w:t>
        </w:r>
      </w:ins>
      <w:r w:rsidR="00722963">
        <w:rPr>
          <w:rFonts w:ascii="inherit" w:hAnsi="inherit"/>
          <w:sz w:val="24"/>
          <w:szCs w:val="24"/>
        </w:rPr>
        <w:t xml:space="preserve"> </w:t>
      </w:r>
      <w:ins w:id="2129" w:author="Author">
        <w:r w:rsidRPr="00DE6178">
          <w:rPr>
            <w:rFonts w:ascii="inherit" w:hAnsi="inherit"/>
            <w:sz w:val="24"/>
            <w:szCs w:val="24"/>
          </w:rPr>
          <w:t>frequency control in case of any large increase of frequency in the system shall be demonstrated. The steady-state parameters of regulations, such as droop and deadband, and dynamic parameters, including frequency step change response shall be verified;</w:t>
        </w:r>
      </w:ins>
    </w:p>
    <w:p w14:paraId="5D13DBCB" w14:textId="15B9EF5F" w:rsidR="00DE6178" w:rsidRPr="0036209E" w:rsidRDefault="00DE6178">
      <w:pPr>
        <w:pStyle w:val="ListParagraph"/>
        <w:numPr>
          <w:ilvl w:val="1"/>
          <w:numId w:val="179"/>
        </w:numPr>
        <w:jc w:val="left"/>
        <w:rPr>
          <w:ins w:id="2130" w:author="Author"/>
          <w:rFonts w:ascii="inherit" w:hAnsi="inherit"/>
          <w:sz w:val="24"/>
          <w:szCs w:val="24"/>
          <w:rPrChange w:id="2131" w:author="Author">
            <w:rPr>
              <w:ins w:id="2132" w:author="Author"/>
            </w:rPr>
          </w:rPrChange>
        </w:rPr>
        <w:pPrChange w:id="2133" w:author="Author">
          <w:pPr>
            <w:ind w:left="625" w:firstLine="0"/>
            <w:jc w:val="left"/>
          </w:pPr>
        </w:pPrChange>
      </w:pPr>
      <w:ins w:id="2134" w:author="Author">
        <w:r w:rsidRPr="00DE6178">
          <w:rPr>
            <w:rFonts w:ascii="inherit" w:hAnsi="inherit"/>
            <w:sz w:val="24"/>
            <w:szCs w:val="24"/>
          </w:rPr>
          <w:t>the test shall be carried out by simulating frequency steps and ramps big enough to trigger at least 10 % of</w:t>
        </w:r>
        <w:r>
          <w:rPr>
            <w:rFonts w:ascii="inherit" w:hAnsi="inherit"/>
            <w:sz w:val="24"/>
            <w:szCs w:val="24"/>
          </w:rPr>
          <w:t xml:space="preserve"> </w:t>
        </w:r>
        <w:r w:rsidRPr="00DE6178">
          <w:rPr>
            <w:rFonts w:ascii="inherit" w:hAnsi="inherit"/>
            <w:sz w:val="24"/>
            <w:szCs w:val="24"/>
          </w:rPr>
          <w:t>maximum capacity change in active power, taking into account the droop settings </w:t>
        </w:r>
        <w:r w:rsidR="00BB4B53">
          <w:rPr>
            <w:rFonts w:ascii="inherit" w:hAnsi="inherit"/>
            <w:sz w:val="24"/>
            <w:szCs w:val="24"/>
          </w:rPr>
          <w:t xml:space="preserve"> a</w:t>
        </w:r>
        <w:r w:rsidRPr="00DE6178">
          <w:rPr>
            <w:rFonts w:ascii="inherit" w:hAnsi="inherit"/>
            <w:sz w:val="24"/>
            <w:szCs w:val="24"/>
          </w:rPr>
          <w:t>nd the deadband. If required,</w:t>
        </w:r>
        <w:r w:rsidR="00BB4B53">
          <w:rPr>
            <w:rFonts w:ascii="inherit" w:hAnsi="inherit"/>
            <w:sz w:val="24"/>
            <w:szCs w:val="24"/>
          </w:rPr>
          <w:t xml:space="preserve"> </w:t>
        </w:r>
        <w:r w:rsidRPr="00DE6178">
          <w:rPr>
            <w:rFonts w:ascii="inherit" w:hAnsi="inherit"/>
            <w:sz w:val="24"/>
            <w:szCs w:val="24"/>
          </w:rPr>
          <w:t>simulated frequency deviation signals shall be injected simultaneously at both the speed governor and load controller of the control systems, taking into account the scheme of those control systems;</w:t>
        </w:r>
      </w:ins>
    </w:p>
    <w:p w14:paraId="074D887D" w14:textId="305F61BE" w:rsidR="00DE6178" w:rsidRDefault="00DE6178">
      <w:pPr>
        <w:pStyle w:val="ListParagraph"/>
        <w:numPr>
          <w:ilvl w:val="1"/>
          <w:numId w:val="179"/>
        </w:numPr>
        <w:jc w:val="left"/>
        <w:rPr>
          <w:ins w:id="2135" w:author="Author"/>
          <w:rFonts w:ascii="inherit" w:hAnsi="inherit"/>
          <w:sz w:val="24"/>
          <w:szCs w:val="24"/>
        </w:rPr>
        <w:pPrChange w:id="2136" w:author="Author">
          <w:pPr>
            <w:ind w:left="625" w:firstLine="0"/>
            <w:jc w:val="left"/>
          </w:pPr>
        </w:pPrChange>
      </w:pPr>
      <w:ins w:id="2137" w:author="Author">
        <w:r w:rsidRPr="0036209E">
          <w:rPr>
            <w:rFonts w:ascii="inherit" w:hAnsi="inherit"/>
            <w:sz w:val="24"/>
            <w:szCs w:val="24"/>
            <w:rPrChange w:id="2138" w:author="Author">
              <w:rPr/>
            </w:rPrChange>
          </w:rPr>
          <w:t>the test shall be deemed successful if the following conditions are fulfilled:</w:t>
        </w:r>
      </w:ins>
    </w:p>
    <w:p w14:paraId="40F9DAD1" w14:textId="56CC9439" w:rsidR="00BB4B53" w:rsidRDefault="00DE6178">
      <w:pPr>
        <w:pStyle w:val="ListParagraph"/>
        <w:numPr>
          <w:ilvl w:val="2"/>
          <w:numId w:val="179"/>
        </w:numPr>
        <w:jc w:val="left"/>
        <w:rPr>
          <w:rFonts w:ascii="inherit" w:hAnsi="inherit"/>
          <w:sz w:val="24"/>
          <w:szCs w:val="24"/>
        </w:rPr>
        <w:pPrChange w:id="2139" w:author="Author">
          <w:pPr>
            <w:pStyle w:val="ListParagraph"/>
            <w:numPr>
              <w:ilvl w:val="1"/>
              <w:numId w:val="179"/>
            </w:numPr>
            <w:ind w:left="1440" w:hanging="360"/>
            <w:jc w:val="left"/>
          </w:pPr>
        </w:pPrChange>
      </w:pPr>
      <w:ins w:id="2140" w:author="Author">
        <w:r w:rsidRPr="0036209E">
          <w:rPr>
            <w:rFonts w:ascii="inherit" w:hAnsi="inherit"/>
            <w:sz w:val="24"/>
            <w:szCs w:val="24"/>
            <w:rPrChange w:id="2141" w:author="Author">
              <w:rPr/>
            </w:rPrChange>
          </w:rPr>
          <w:t>the test results, for both dynamic and static parameters, meet the requirements set out in</w:t>
        </w:r>
      </w:ins>
      <w:r w:rsidR="007373B6">
        <w:rPr>
          <w:rFonts w:ascii="inherit" w:hAnsi="inherit"/>
          <w:sz w:val="24"/>
          <w:szCs w:val="24"/>
        </w:rPr>
        <w:t xml:space="preserve"> </w:t>
      </w:r>
      <w:ins w:id="2142" w:author="Author">
        <w:r w:rsidR="007373B6">
          <w:rPr>
            <w:rFonts w:ascii="inherit" w:hAnsi="inherit"/>
            <w:sz w:val="24"/>
            <w:szCs w:val="24"/>
          </w:rPr>
          <w:t>Article 39 (8)</w:t>
        </w:r>
      </w:ins>
      <w:r w:rsidR="007373B6" w:rsidRPr="007373B6">
        <w:rPr>
          <w:rFonts w:ascii="inherit" w:hAnsi="inherit"/>
          <w:sz w:val="24"/>
          <w:szCs w:val="24"/>
        </w:rPr>
        <w:t xml:space="preserve"> </w:t>
      </w:r>
      <w:ins w:id="2143" w:author="Author">
        <w:r w:rsidRPr="0036209E">
          <w:rPr>
            <w:rFonts w:ascii="inherit" w:hAnsi="inherit"/>
            <w:sz w:val="24"/>
            <w:szCs w:val="24"/>
            <w:rPrChange w:id="2144" w:author="Author">
              <w:rPr/>
            </w:rPrChange>
          </w:rPr>
          <w:t>and</w:t>
        </w:r>
      </w:ins>
    </w:p>
    <w:p w14:paraId="040430D8" w14:textId="2D7D74E2" w:rsidR="00DE6178" w:rsidRPr="0036209E" w:rsidRDefault="00DE6178">
      <w:pPr>
        <w:pStyle w:val="ListParagraph"/>
        <w:numPr>
          <w:ilvl w:val="2"/>
          <w:numId w:val="179"/>
        </w:numPr>
        <w:jc w:val="left"/>
        <w:rPr>
          <w:ins w:id="2145" w:author="Author"/>
          <w:rFonts w:ascii="inherit" w:hAnsi="inherit"/>
          <w:sz w:val="24"/>
          <w:szCs w:val="24"/>
          <w:rPrChange w:id="2146" w:author="Author">
            <w:rPr>
              <w:ins w:id="2147" w:author="Author"/>
            </w:rPr>
          </w:rPrChange>
        </w:rPr>
        <w:pPrChange w:id="2148" w:author="Author">
          <w:pPr>
            <w:pStyle w:val="ListParagraph"/>
            <w:numPr>
              <w:ilvl w:val="1"/>
              <w:numId w:val="179"/>
            </w:numPr>
            <w:ind w:left="1440" w:hanging="360"/>
            <w:jc w:val="left"/>
          </w:pPr>
        </w:pPrChange>
      </w:pPr>
      <w:ins w:id="2149" w:author="Author">
        <w:r w:rsidRPr="0036209E">
          <w:rPr>
            <w:rFonts w:ascii="inherit" w:hAnsi="inherit"/>
            <w:sz w:val="24"/>
            <w:szCs w:val="24"/>
            <w:rPrChange w:id="2150" w:author="Author">
              <w:rPr/>
            </w:rPrChange>
          </w:rPr>
          <w:t>undamped oscillations do not occur after the step change response.</w:t>
        </w:r>
      </w:ins>
    </w:p>
    <w:p w14:paraId="57ED5A95" w14:textId="77777777" w:rsidR="00240260" w:rsidRPr="00EE7A51" w:rsidRDefault="00240260">
      <w:pPr>
        <w:spacing w:after="673"/>
        <w:rPr>
          <w:ins w:id="2151" w:author="Author"/>
          <w:rFonts w:ascii="inherit" w:hAnsi="inherit"/>
          <w:sz w:val="24"/>
          <w:szCs w:val="24"/>
        </w:rPr>
        <w:pPrChange w:id="2152" w:author="Author">
          <w:pPr>
            <w:numPr>
              <w:numId w:val="117"/>
            </w:numPr>
            <w:spacing w:after="673"/>
          </w:pPr>
        </w:pPrChange>
      </w:pPr>
    </w:p>
    <w:p w14:paraId="4607B584" w14:textId="77777777" w:rsidR="00AE476A" w:rsidRPr="005B3720" w:rsidRDefault="00BF5202">
      <w:pPr>
        <w:spacing w:after="255" w:line="265" w:lineRule="auto"/>
        <w:ind w:right="2"/>
        <w:jc w:val="center"/>
        <w:rPr>
          <w:rFonts w:ascii="inherit" w:hAnsi="inherit"/>
          <w:sz w:val="24"/>
          <w:szCs w:val="24"/>
        </w:rPr>
      </w:pPr>
      <w:r w:rsidRPr="005B3720">
        <w:rPr>
          <w:rFonts w:ascii="inherit" w:hAnsi="inherit"/>
          <w:i/>
          <w:sz w:val="24"/>
          <w:szCs w:val="24"/>
        </w:rPr>
        <w:t xml:space="preserve">CHAPTER 3 </w:t>
      </w:r>
    </w:p>
    <w:p w14:paraId="30CB645E" w14:textId="77777777"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 xml:space="preserve">Compliance simulations </w:t>
      </w:r>
    </w:p>
    <w:p w14:paraId="05D634B5" w14:textId="37FE6A8B" w:rsidR="00AE476A" w:rsidRPr="005B3720" w:rsidRDefault="00BF5202" w:rsidP="003A3953">
      <w:pPr>
        <w:pStyle w:val="Heading2"/>
      </w:pPr>
      <w:bookmarkStart w:id="2153" w:name="_Ref153262745"/>
      <w:r w:rsidRPr="005B3720">
        <w:t>Article 73</w:t>
      </w:r>
      <w:bookmarkEnd w:id="2153"/>
    </w:p>
    <w:p w14:paraId="05B0ACF8" w14:textId="340AB901" w:rsidR="00AE476A" w:rsidRPr="003A3953" w:rsidRDefault="00BF5202" w:rsidP="003A3953">
      <w:pPr>
        <w:jc w:val="center"/>
        <w:rPr>
          <w:rFonts w:ascii="inherit" w:hAnsi="inherit"/>
          <w:b/>
          <w:bCs/>
          <w:sz w:val="24"/>
          <w:szCs w:val="24"/>
        </w:rPr>
      </w:pPr>
      <w:r w:rsidRPr="003A3953">
        <w:rPr>
          <w:rFonts w:ascii="inherit" w:hAnsi="inherit"/>
          <w:b/>
          <w:bCs/>
          <w:sz w:val="24"/>
          <w:szCs w:val="24"/>
        </w:rPr>
        <w:t>Compliance simulations for HVDC systems</w:t>
      </w:r>
    </w:p>
    <w:p w14:paraId="65E855D2" w14:textId="77777777" w:rsidR="00AE476A" w:rsidRPr="005B3720" w:rsidRDefault="00BF5202" w:rsidP="00B13FCD">
      <w:pPr>
        <w:numPr>
          <w:ilvl w:val="0"/>
          <w:numId w:val="118"/>
        </w:numPr>
        <w:spacing w:after="423"/>
        <w:ind w:left="0" w:firstLine="0"/>
        <w:rPr>
          <w:rFonts w:ascii="inherit" w:hAnsi="inherit"/>
          <w:sz w:val="24"/>
          <w:szCs w:val="24"/>
        </w:rPr>
      </w:pPr>
      <w:r w:rsidRPr="005B3720">
        <w:rPr>
          <w:rFonts w:ascii="inherit" w:hAnsi="inherit"/>
          <w:sz w:val="24"/>
          <w:szCs w:val="24"/>
        </w:rPr>
        <w:t xml:space="preserve">Equipment certificates may be used instead of part of the simulations below, on the condition that they are provided to the relevant system operator. </w:t>
      </w:r>
    </w:p>
    <w:p w14:paraId="1D314E2E" w14:textId="77777777" w:rsidR="00AE476A" w:rsidRPr="005B3720" w:rsidRDefault="00BF5202" w:rsidP="00B13FCD">
      <w:pPr>
        <w:numPr>
          <w:ilvl w:val="0"/>
          <w:numId w:val="118"/>
        </w:numPr>
        <w:spacing w:after="264"/>
        <w:ind w:left="0" w:firstLine="0"/>
        <w:rPr>
          <w:rFonts w:ascii="inherit" w:hAnsi="inherit"/>
          <w:sz w:val="24"/>
          <w:szCs w:val="24"/>
        </w:rPr>
      </w:pPr>
      <w:r w:rsidRPr="005B3720">
        <w:rPr>
          <w:rFonts w:ascii="inherit" w:hAnsi="inherit"/>
          <w:sz w:val="24"/>
          <w:szCs w:val="24"/>
        </w:rPr>
        <w:t xml:space="preserve">With regard to the fast fault current injection simulation: </w:t>
      </w:r>
    </w:p>
    <w:p w14:paraId="0790FBFA" w14:textId="44843F5C" w:rsidR="00AE476A" w:rsidRPr="005518C7" w:rsidRDefault="00BF5202" w:rsidP="00B13FCD">
      <w:pPr>
        <w:numPr>
          <w:ilvl w:val="0"/>
          <w:numId w:val="119"/>
        </w:numPr>
        <w:spacing w:after="272"/>
        <w:ind w:hanging="295"/>
        <w:rPr>
          <w:rFonts w:ascii="inherit" w:hAnsi="inherit"/>
          <w:sz w:val="24"/>
          <w:szCs w:val="24"/>
        </w:rPr>
      </w:pPr>
      <w:r w:rsidRPr="005B3720">
        <w:rPr>
          <w:rFonts w:ascii="inherit" w:hAnsi="inherit"/>
          <w:sz w:val="24"/>
          <w:szCs w:val="24"/>
        </w:rPr>
        <w:t xml:space="preserve">the HVDC converter unit owner or the HVDC converter station owner shall simulate fast fault current injection in the conditions set </w:t>
      </w:r>
      <w:r w:rsidRPr="005518C7">
        <w:rPr>
          <w:rFonts w:ascii="inherit" w:hAnsi="inherit"/>
          <w:sz w:val="24"/>
          <w:szCs w:val="24"/>
        </w:rPr>
        <w:t xml:space="preserve">forth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_Ref153263668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19</w:t>
      </w:r>
      <w:r w:rsidR="00F257E8" w:rsidRPr="005518C7">
        <w:rPr>
          <w:rFonts w:ascii="inherit" w:hAnsi="inherit"/>
          <w:sz w:val="24"/>
          <w:szCs w:val="24"/>
        </w:rPr>
        <w:fldChar w:fldCharType="end"/>
      </w:r>
      <w:r w:rsidRPr="005518C7">
        <w:rPr>
          <w:rFonts w:ascii="inherit" w:hAnsi="inherit"/>
          <w:sz w:val="24"/>
          <w:szCs w:val="24"/>
        </w:rPr>
        <w:t xml:space="preserve">; </w:t>
      </w:r>
    </w:p>
    <w:p w14:paraId="601F6150" w14:textId="55D5A2A6" w:rsidR="00AE476A" w:rsidRPr="005518C7" w:rsidRDefault="00BF5202" w:rsidP="00B13FCD">
      <w:pPr>
        <w:numPr>
          <w:ilvl w:val="0"/>
          <w:numId w:val="119"/>
        </w:numPr>
        <w:ind w:hanging="295"/>
        <w:rPr>
          <w:rFonts w:ascii="inherit" w:hAnsi="inherit"/>
          <w:sz w:val="24"/>
          <w:szCs w:val="24"/>
        </w:rPr>
      </w:pPr>
      <w:r w:rsidRPr="005518C7">
        <w:rPr>
          <w:rFonts w:ascii="inherit" w:hAnsi="inherit"/>
          <w:sz w:val="24"/>
          <w:szCs w:val="24"/>
        </w:rPr>
        <w:t xml:space="preserve">the simulation is deemed passed, provided that compliance with the requirements specified in accordance with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_Ref153263668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19</w:t>
      </w:r>
      <w:r w:rsidR="00F257E8" w:rsidRPr="005518C7">
        <w:rPr>
          <w:rFonts w:ascii="inherit" w:hAnsi="inherit"/>
          <w:sz w:val="24"/>
          <w:szCs w:val="24"/>
        </w:rPr>
        <w:fldChar w:fldCharType="end"/>
      </w:r>
      <w:r w:rsidRPr="005518C7">
        <w:rPr>
          <w:rFonts w:ascii="inherit" w:hAnsi="inherit"/>
          <w:sz w:val="24"/>
          <w:szCs w:val="24"/>
        </w:rPr>
        <w:t xml:space="preserve"> is demonstrated. </w:t>
      </w:r>
    </w:p>
    <w:p w14:paraId="2EE51C72" w14:textId="33C99538" w:rsidR="00AE476A" w:rsidRPr="005518C7" w:rsidRDefault="00BF5202" w:rsidP="00B13FCD">
      <w:pPr>
        <w:numPr>
          <w:ilvl w:val="0"/>
          <w:numId w:val="118"/>
        </w:numPr>
        <w:spacing w:after="264"/>
        <w:ind w:left="0" w:firstLine="0"/>
        <w:rPr>
          <w:rFonts w:ascii="inherit" w:hAnsi="inherit"/>
          <w:sz w:val="24"/>
          <w:szCs w:val="24"/>
        </w:rPr>
      </w:pPr>
      <w:r w:rsidRPr="005518C7">
        <w:rPr>
          <w:rFonts w:ascii="inherit" w:hAnsi="inherit"/>
          <w:sz w:val="24"/>
          <w:szCs w:val="24"/>
        </w:rPr>
        <w:t xml:space="preserve">With regard to the fault-ride-through capability simulation: </w:t>
      </w:r>
    </w:p>
    <w:p w14:paraId="268107D9" w14:textId="79607A59" w:rsidR="00AE476A" w:rsidRPr="005518C7" w:rsidRDefault="00BF5202" w:rsidP="00B13FCD">
      <w:pPr>
        <w:numPr>
          <w:ilvl w:val="0"/>
          <w:numId w:val="120"/>
        </w:numPr>
        <w:spacing w:after="317"/>
        <w:ind w:hanging="295"/>
        <w:rPr>
          <w:rFonts w:ascii="inherit" w:hAnsi="inherit"/>
          <w:sz w:val="24"/>
          <w:szCs w:val="24"/>
        </w:rPr>
      </w:pPr>
      <w:r w:rsidRPr="005518C7">
        <w:rPr>
          <w:rFonts w:ascii="inherit" w:hAnsi="inherit"/>
          <w:sz w:val="24"/>
          <w:szCs w:val="24"/>
        </w:rPr>
        <w:t xml:space="preserve">the HVDC system owner shall simulate the capability for fault-ride-through in the conditions set forth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_Ref153267034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25</w:t>
      </w:r>
      <w:r w:rsidR="00F257E8" w:rsidRPr="005518C7">
        <w:rPr>
          <w:rFonts w:ascii="inherit" w:hAnsi="inherit"/>
          <w:sz w:val="24"/>
          <w:szCs w:val="24"/>
        </w:rPr>
        <w:fldChar w:fldCharType="end"/>
      </w:r>
      <w:r w:rsidRPr="005518C7">
        <w:rPr>
          <w:rFonts w:ascii="inherit" w:hAnsi="inherit"/>
          <w:sz w:val="24"/>
          <w:szCs w:val="24"/>
        </w:rPr>
        <w:t xml:space="preserve">; and </w:t>
      </w:r>
    </w:p>
    <w:p w14:paraId="3F16DFC8" w14:textId="7C473412" w:rsidR="00AE476A" w:rsidRPr="005518C7" w:rsidRDefault="00BF5202" w:rsidP="00B13FCD">
      <w:pPr>
        <w:numPr>
          <w:ilvl w:val="0"/>
          <w:numId w:val="120"/>
        </w:numPr>
        <w:spacing w:after="329"/>
        <w:ind w:hanging="295"/>
        <w:rPr>
          <w:rFonts w:ascii="inherit" w:hAnsi="inherit"/>
          <w:sz w:val="24"/>
          <w:szCs w:val="24"/>
        </w:rPr>
      </w:pPr>
      <w:r w:rsidRPr="005518C7">
        <w:rPr>
          <w:rFonts w:ascii="inherit" w:hAnsi="inherit"/>
          <w:sz w:val="24"/>
          <w:szCs w:val="24"/>
        </w:rPr>
        <w:t xml:space="preserve">the simulation is deemed passed, provided that compliance with the requirements specified in accordance with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_Ref153267034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25</w:t>
      </w:r>
      <w:r w:rsidR="00F257E8" w:rsidRPr="005518C7">
        <w:rPr>
          <w:rFonts w:ascii="inherit" w:hAnsi="inherit"/>
          <w:sz w:val="24"/>
          <w:szCs w:val="24"/>
        </w:rPr>
        <w:fldChar w:fldCharType="end"/>
      </w:r>
      <w:r w:rsidRPr="005518C7">
        <w:rPr>
          <w:rFonts w:ascii="inherit" w:hAnsi="inherit"/>
          <w:sz w:val="24"/>
          <w:szCs w:val="24"/>
        </w:rPr>
        <w:t xml:space="preserve"> is demonstrated. </w:t>
      </w:r>
    </w:p>
    <w:p w14:paraId="6B93CE3A" w14:textId="3A4D829F" w:rsidR="00AE476A" w:rsidRPr="005518C7" w:rsidRDefault="00BF5202" w:rsidP="00B13FCD">
      <w:pPr>
        <w:numPr>
          <w:ilvl w:val="0"/>
          <w:numId w:val="118"/>
        </w:numPr>
        <w:spacing w:after="264"/>
        <w:ind w:left="0" w:firstLine="0"/>
        <w:rPr>
          <w:rFonts w:ascii="inherit" w:hAnsi="inherit"/>
          <w:sz w:val="24"/>
          <w:szCs w:val="24"/>
        </w:rPr>
      </w:pPr>
      <w:r w:rsidRPr="005518C7">
        <w:rPr>
          <w:rFonts w:ascii="inherit" w:hAnsi="inherit"/>
          <w:sz w:val="24"/>
          <w:szCs w:val="24"/>
        </w:rPr>
        <w:t xml:space="preserve">With regard to the post fault active power recovery simulation: </w:t>
      </w:r>
    </w:p>
    <w:p w14:paraId="205B675B" w14:textId="4BAB8594" w:rsidR="00AE476A" w:rsidRPr="005518C7" w:rsidRDefault="00BF5202" w:rsidP="00B13FCD">
      <w:pPr>
        <w:numPr>
          <w:ilvl w:val="0"/>
          <w:numId w:val="121"/>
        </w:numPr>
        <w:spacing w:after="316"/>
        <w:ind w:hanging="295"/>
        <w:rPr>
          <w:rFonts w:ascii="inherit" w:hAnsi="inherit"/>
          <w:sz w:val="24"/>
          <w:szCs w:val="24"/>
        </w:rPr>
      </w:pPr>
      <w:r w:rsidRPr="005518C7">
        <w:rPr>
          <w:rFonts w:ascii="inherit" w:hAnsi="inherit"/>
          <w:sz w:val="24"/>
          <w:szCs w:val="24"/>
        </w:rPr>
        <w:t xml:space="preserve">the HVDC system owner shall simulate the capability for post fault active power recovery in the conditions set forth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_Ref153265469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26</w:t>
      </w:r>
      <w:r w:rsidR="00F257E8" w:rsidRPr="005518C7">
        <w:rPr>
          <w:rFonts w:ascii="inherit" w:hAnsi="inherit"/>
          <w:sz w:val="24"/>
          <w:szCs w:val="24"/>
        </w:rPr>
        <w:fldChar w:fldCharType="end"/>
      </w:r>
      <w:r w:rsidRPr="005518C7">
        <w:rPr>
          <w:rFonts w:ascii="inherit" w:hAnsi="inherit"/>
          <w:sz w:val="24"/>
          <w:szCs w:val="24"/>
        </w:rPr>
        <w:t xml:space="preserve">; </w:t>
      </w:r>
    </w:p>
    <w:p w14:paraId="6D98D144" w14:textId="2AA185EA" w:rsidR="00AE476A" w:rsidRPr="005518C7" w:rsidRDefault="00BF5202" w:rsidP="00B13FCD">
      <w:pPr>
        <w:numPr>
          <w:ilvl w:val="0"/>
          <w:numId w:val="121"/>
        </w:numPr>
        <w:spacing w:after="330"/>
        <w:ind w:hanging="295"/>
        <w:rPr>
          <w:rFonts w:ascii="inherit" w:hAnsi="inherit"/>
          <w:sz w:val="24"/>
          <w:szCs w:val="24"/>
        </w:rPr>
      </w:pPr>
      <w:r w:rsidRPr="005518C7">
        <w:rPr>
          <w:rFonts w:ascii="inherit" w:hAnsi="inherit"/>
          <w:sz w:val="24"/>
          <w:szCs w:val="24"/>
        </w:rPr>
        <w:t xml:space="preserve">the simulation is deemed passed, provided that compliance with the requirements specified in accordance with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_Ref153265469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26</w:t>
      </w:r>
      <w:r w:rsidR="00F257E8" w:rsidRPr="005518C7">
        <w:rPr>
          <w:rFonts w:ascii="inherit" w:hAnsi="inherit"/>
          <w:sz w:val="24"/>
          <w:szCs w:val="24"/>
        </w:rPr>
        <w:fldChar w:fldCharType="end"/>
      </w:r>
      <w:r w:rsidRPr="005518C7">
        <w:rPr>
          <w:rFonts w:ascii="inherit" w:hAnsi="inherit"/>
          <w:sz w:val="24"/>
          <w:szCs w:val="24"/>
        </w:rPr>
        <w:t xml:space="preserve"> is demonstrated. </w:t>
      </w:r>
    </w:p>
    <w:p w14:paraId="1AA11B49" w14:textId="22462C6E" w:rsidR="00AE476A" w:rsidRPr="005518C7" w:rsidRDefault="00BF5202" w:rsidP="00B13FCD">
      <w:pPr>
        <w:numPr>
          <w:ilvl w:val="0"/>
          <w:numId w:val="118"/>
        </w:numPr>
        <w:spacing w:after="264"/>
        <w:ind w:left="0" w:firstLine="0"/>
        <w:rPr>
          <w:rFonts w:ascii="inherit" w:hAnsi="inherit"/>
          <w:sz w:val="24"/>
          <w:szCs w:val="24"/>
        </w:rPr>
      </w:pPr>
      <w:r w:rsidRPr="005518C7">
        <w:rPr>
          <w:rFonts w:ascii="inherit" w:hAnsi="inherit"/>
          <w:sz w:val="24"/>
          <w:szCs w:val="24"/>
        </w:rPr>
        <w:t xml:space="preserve">With regard to the reactive power capability simulation: </w:t>
      </w:r>
    </w:p>
    <w:p w14:paraId="31A0837B" w14:textId="7A1B7980" w:rsidR="00AE476A" w:rsidRPr="005518C7" w:rsidRDefault="00BF5202" w:rsidP="00B13FCD">
      <w:pPr>
        <w:numPr>
          <w:ilvl w:val="0"/>
          <w:numId w:val="122"/>
        </w:numPr>
        <w:spacing w:after="316"/>
        <w:ind w:hanging="295"/>
        <w:rPr>
          <w:rFonts w:ascii="inherit" w:hAnsi="inherit"/>
          <w:sz w:val="24"/>
          <w:szCs w:val="24"/>
        </w:rPr>
      </w:pPr>
      <w:r w:rsidRPr="005518C7">
        <w:rPr>
          <w:rFonts w:ascii="inherit" w:hAnsi="inherit"/>
          <w:sz w:val="24"/>
          <w:szCs w:val="24"/>
        </w:rPr>
        <w:t xml:space="preserve">the HVDC converter unit owner or the HVDC converter station owner shall simulate the capability for leading and lagging reactive power capability in the conditions referred to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_Ref153267207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20</w:t>
      </w:r>
      <w:r w:rsidR="00330716" w:rsidRPr="005518C7">
        <w:rPr>
          <w:rFonts w:ascii="inherit" w:hAnsi="inherit"/>
          <w:sz w:val="24"/>
          <w:szCs w:val="24"/>
        </w:rPr>
        <w:fldChar w:fldCharType="end"/>
      </w:r>
      <w:r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_Ref153272641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2</w:t>
      </w:r>
      <w:r w:rsidR="00330716" w:rsidRPr="005518C7">
        <w:rPr>
          <w:rFonts w:ascii="inherit" w:hAnsi="inherit"/>
          <w:sz w:val="24"/>
          <w:szCs w:val="24"/>
        </w:rPr>
        <w:fldChar w:fldCharType="end"/>
      </w:r>
      <w:r w:rsidRPr="005518C7">
        <w:rPr>
          <w:rFonts w:ascii="inherit" w:hAnsi="inherit"/>
          <w:sz w:val="24"/>
          <w:szCs w:val="24"/>
        </w:rPr>
        <w:t>) to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_Ref153272657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4</w:t>
      </w:r>
      <w:r w:rsidR="00330716" w:rsidRPr="005518C7">
        <w:rPr>
          <w:rFonts w:ascii="inherit" w:hAnsi="inherit"/>
          <w:sz w:val="24"/>
          <w:szCs w:val="24"/>
        </w:rPr>
        <w:fldChar w:fldCharType="end"/>
      </w:r>
      <w:r w:rsidRPr="005518C7">
        <w:rPr>
          <w:rFonts w:ascii="inherit" w:hAnsi="inherit"/>
          <w:sz w:val="24"/>
          <w:szCs w:val="24"/>
        </w:rPr>
        <w:t xml:space="preserve">); </w:t>
      </w:r>
    </w:p>
    <w:p w14:paraId="75E0D5DB" w14:textId="77777777" w:rsidR="00AE476A" w:rsidRPr="005518C7" w:rsidRDefault="00BF5202" w:rsidP="00B13FCD">
      <w:pPr>
        <w:numPr>
          <w:ilvl w:val="0"/>
          <w:numId w:val="122"/>
        </w:numPr>
        <w:spacing w:after="310"/>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4D791A09" w14:textId="5F4589D9" w:rsidR="00AE476A" w:rsidRPr="005518C7" w:rsidRDefault="00BF5202" w:rsidP="00B13FCD">
      <w:pPr>
        <w:numPr>
          <w:ilvl w:val="1"/>
          <w:numId w:val="122"/>
        </w:numPr>
        <w:spacing w:after="316"/>
        <w:ind w:left="588" w:hanging="293"/>
        <w:rPr>
          <w:rFonts w:ascii="inherit" w:hAnsi="inherit"/>
          <w:sz w:val="24"/>
          <w:szCs w:val="24"/>
        </w:rPr>
      </w:pPr>
      <w:r w:rsidRPr="005518C7">
        <w:rPr>
          <w:rFonts w:ascii="inherit" w:hAnsi="inherit"/>
          <w:sz w:val="24"/>
          <w:szCs w:val="24"/>
        </w:rPr>
        <w:t xml:space="preserve">the simulation model of the HVDC converter unit or the HVDC converter station is validated against the compliance tests for reactive power capability as referred to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_Ref153262738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71</w:t>
      </w:r>
      <w:r w:rsidR="00330716" w:rsidRPr="005518C7">
        <w:rPr>
          <w:rFonts w:ascii="inherit" w:hAnsi="inherit"/>
          <w:sz w:val="24"/>
          <w:szCs w:val="24"/>
        </w:rPr>
        <w:fldChar w:fldCharType="end"/>
      </w:r>
      <w:r w:rsidRPr="005518C7">
        <w:rPr>
          <w:rFonts w:ascii="inherit" w:hAnsi="inherit"/>
          <w:sz w:val="24"/>
          <w:szCs w:val="24"/>
        </w:rPr>
        <w:t xml:space="preserve">; </w:t>
      </w:r>
    </w:p>
    <w:p w14:paraId="39E89F44" w14:textId="6E57DD96" w:rsidR="00AE476A" w:rsidRPr="005518C7" w:rsidRDefault="00BF5202" w:rsidP="00B13FCD">
      <w:pPr>
        <w:numPr>
          <w:ilvl w:val="1"/>
          <w:numId w:val="122"/>
        </w:numPr>
        <w:spacing w:after="322"/>
        <w:ind w:left="588" w:hanging="293"/>
        <w:rPr>
          <w:rFonts w:ascii="inherit" w:hAnsi="inherit"/>
          <w:sz w:val="24"/>
          <w:szCs w:val="24"/>
        </w:rPr>
      </w:pPr>
      <w:r w:rsidRPr="005B3720">
        <w:rPr>
          <w:rFonts w:ascii="inherit" w:hAnsi="inherit"/>
          <w:sz w:val="24"/>
          <w:szCs w:val="24"/>
        </w:rPr>
        <w:t xml:space="preserve">compliance with the requirements as referred </w:t>
      </w:r>
      <w:r w:rsidRPr="005518C7">
        <w:rPr>
          <w:rFonts w:ascii="inherit" w:hAnsi="inherit"/>
          <w:sz w:val="24"/>
          <w:szCs w:val="24"/>
        </w:rPr>
        <w:t xml:space="preserve">to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_Ref153267207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20</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_Ref153272641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2</w:t>
      </w:r>
      <w:r w:rsidR="00330716" w:rsidRPr="005518C7">
        <w:rPr>
          <w:rFonts w:ascii="inherit" w:hAnsi="inherit"/>
          <w:sz w:val="24"/>
          <w:szCs w:val="24"/>
        </w:rPr>
        <w:fldChar w:fldCharType="end"/>
      </w:r>
      <w:r w:rsidR="00330716" w:rsidRPr="005518C7">
        <w:rPr>
          <w:rFonts w:ascii="inherit" w:hAnsi="inherit"/>
          <w:sz w:val="24"/>
          <w:szCs w:val="24"/>
        </w:rPr>
        <w:t>)</w:t>
      </w:r>
      <w:r w:rsidRPr="005518C7">
        <w:rPr>
          <w:rFonts w:ascii="inherit" w:hAnsi="inherit"/>
          <w:sz w:val="24"/>
          <w:szCs w:val="24"/>
        </w:rPr>
        <w:t xml:space="preserve"> to </w:t>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_Ref153272657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4</w:t>
      </w:r>
      <w:r w:rsidR="00330716" w:rsidRPr="005518C7">
        <w:rPr>
          <w:rFonts w:ascii="inherit" w:hAnsi="inherit"/>
          <w:sz w:val="24"/>
          <w:szCs w:val="24"/>
        </w:rPr>
        <w:fldChar w:fldCharType="end"/>
      </w:r>
      <w:r w:rsidR="00330716" w:rsidRPr="005518C7">
        <w:rPr>
          <w:rFonts w:ascii="inherit" w:hAnsi="inherit"/>
          <w:sz w:val="24"/>
          <w:szCs w:val="24"/>
        </w:rPr>
        <w:t>)</w:t>
      </w:r>
      <w:r w:rsidRPr="005518C7">
        <w:rPr>
          <w:rFonts w:ascii="inherit" w:hAnsi="inherit"/>
          <w:sz w:val="24"/>
          <w:szCs w:val="24"/>
        </w:rPr>
        <w:t xml:space="preserve"> is demonstrated. </w:t>
      </w:r>
    </w:p>
    <w:p w14:paraId="2C32BEEF" w14:textId="4F639016" w:rsidR="00AE476A" w:rsidRPr="005518C7" w:rsidRDefault="00BF5202" w:rsidP="00B13FCD">
      <w:pPr>
        <w:numPr>
          <w:ilvl w:val="0"/>
          <w:numId w:val="118"/>
        </w:numPr>
        <w:spacing w:after="264"/>
        <w:ind w:left="0" w:firstLine="0"/>
        <w:rPr>
          <w:rFonts w:ascii="inherit" w:hAnsi="inherit"/>
          <w:sz w:val="24"/>
          <w:szCs w:val="24"/>
        </w:rPr>
      </w:pPr>
      <w:r w:rsidRPr="005518C7">
        <w:rPr>
          <w:rFonts w:ascii="inherit" w:hAnsi="inherit"/>
          <w:sz w:val="24"/>
          <w:szCs w:val="24"/>
        </w:rPr>
        <w:t xml:space="preserve">With regard to the power oscillations damping control simulation: </w:t>
      </w:r>
    </w:p>
    <w:p w14:paraId="31D39863" w14:textId="282AB212" w:rsidR="00AE476A" w:rsidRPr="005518C7" w:rsidRDefault="00BF5202" w:rsidP="00B13FCD">
      <w:pPr>
        <w:numPr>
          <w:ilvl w:val="0"/>
          <w:numId w:val="123"/>
        </w:numPr>
        <w:spacing w:after="317"/>
        <w:ind w:hanging="295"/>
        <w:rPr>
          <w:rFonts w:ascii="inherit" w:hAnsi="inherit"/>
          <w:sz w:val="24"/>
          <w:szCs w:val="24"/>
        </w:rPr>
      </w:pPr>
      <w:r w:rsidRPr="005518C7">
        <w:rPr>
          <w:rFonts w:ascii="inherit" w:hAnsi="inherit"/>
          <w:sz w:val="24"/>
          <w:szCs w:val="24"/>
        </w:rPr>
        <w:t xml:space="preserve">the HVDC system owner shall demonstrate the performance of its control system (POD function) to damp power oscillations in the conditions set forth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_Ref153269313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30</w:t>
      </w:r>
      <w:r w:rsidR="00330716" w:rsidRPr="005518C7">
        <w:rPr>
          <w:rFonts w:ascii="inherit" w:hAnsi="inherit"/>
          <w:sz w:val="24"/>
          <w:szCs w:val="24"/>
        </w:rPr>
        <w:fldChar w:fldCharType="end"/>
      </w:r>
      <w:r w:rsidRPr="005518C7">
        <w:rPr>
          <w:rFonts w:ascii="inherit" w:hAnsi="inherit"/>
          <w:sz w:val="24"/>
          <w:szCs w:val="24"/>
        </w:rPr>
        <w:t xml:space="preserve">; </w:t>
      </w:r>
    </w:p>
    <w:p w14:paraId="1D89E555" w14:textId="77777777" w:rsidR="00AE476A" w:rsidRPr="005518C7" w:rsidRDefault="00BF5202" w:rsidP="00B13FCD">
      <w:pPr>
        <w:numPr>
          <w:ilvl w:val="0"/>
          <w:numId w:val="123"/>
        </w:numPr>
        <w:spacing w:after="316"/>
        <w:ind w:hanging="295"/>
        <w:rPr>
          <w:rFonts w:ascii="inherit" w:hAnsi="inherit"/>
          <w:sz w:val="24"/>
          <w:szCs w:val="24"/>
        </w:rPr>
      </w:pPr>
      <w:r w:rsidRPr="005518C7">
        <w:rPr>
          <w:rFonts w:ascii="inherit" w:hAnsi="inherit"/>
          <w:sz w:val="24"/>
          <w:szCs w:val="24"/>
        </w:rPr>
        <w:t xml:space="preserve">the tuning shall result in improved damping of corresponding active power response of the HVDC system in combination with the POD function compared to the active power response of the HVDC system without POD; </w:t>
      </w:r>
    </w:p>
    <w:p w14:paraId="4E2FBFC6" w14:textId="77777777" w:rsidR="00AE476A" w:rsidRPr="005518C7" w:rsidRDefault="00BF5202" w:rsidP="00B13FCD">
      <w:pPr>
        <w:numPr>
          <w:ilvl w:val="0"/>
          <w:numId w:val="123"/>
        </w:numPr>
        <w:spacing w:after="310"/>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18DCFD3A" w14:textId="77777777" w:rsidR="00AE476A" w:rsidRPr="005518C7" w:rsidRDefault="00BF5202" w:rsidP="00B13FCD">
      <w:pPr>
        <w:numPr>
          <w:ilvl w:val="1"/>
          <w:numId w:val="123"/>
        </w:numPr>
        <w:spacing w:after="316"/>
        <w:ind w:left="588" w:hanging="293"/>
        <w:rPr>
          <w:rFonts w:ascii="inherit" w:hAnsi="inherit"/>
          <w:sz w:val="24"/>
          <w:szCs w:val="24"/>
        </w:rPr>
      </w:pPr>
      <w:r w:rsidRPr="005518C7">
        <w:rPr>
          <w:rFonts w:ascii="inherit" w:hAnsi="inherit"/>
          <w:sz w:val="24"/>
          <w:szCs w:val="24"/>
        </w:rPr>
        <w:t xml:space="preserve">the POD function damps the existing power oscillations of the HVDC system within a frequency range specified by the relevant TSO. This frequency range shall include the local mode frequency of the HVDC system and the expected network oscillations; and </w:t>
      </w:r>
    </w:p>
    <w:p w14:paraId="70EB5BEE" w14:textId="77777777" w:rsidR="00AE476A" w:rsidRPr="005518C7" w:rsidRDefault="00BF5202" w:rsidP="00B13FCD">
      <w:pPr>
        <w:numPr>
          <w:ilvl w:val="1"/>
          <w:numId w:val="123"/>
        </w:numPr>
        <w:spacing w:after="330"/>
        <w:ind w:left="588" w:hanging="293"/>
        <w:rPr>
          <w:rFonts w:ascii="inherit" w:hAnsi="inherit"/>
          <w:sz w:val="24"/>
          <w:szCs w:val="24"/>
        </w:rPr>
      </w:pPr>
      <w:r w:rsidRPr="005518C7">
        <w:rPr>
          <w:rFonts w:ascii="inherit" w:hAnsi="inherit"/>
          <w:sz w:val="24"/>
          <w:szCs w:val="24"/>
        </w:rPr>
        <w:t xml:space="preserve">a change of active power transfer of the HVDC system as specified by the relevant TSO does not lead to undamped oscillations in active or reactive power of the HVDC system. </w:t>
      </w:r>
    </w:p>
    <w:p w14:paraId="1032ACB4" w14:textId="24417F96" w:rsidR="00AE476A" w:rsidRPr="005518C7" w:rsidRDefault="00BF5202" w:rsidP="00B13FCD">
      <w:pPr>
        <w:numPr>
          <w:ilvl w:val="0"/>
          <w:numId w:val="118"/>
        </w:numPr>
        <w:spacing w:after="264"/>
        <w:ind w:left="0" w:firstLine="0"/>
        <w:rPr>
          <w:rFonts w:ascii="inherit" w:hAnsi="inherit"/>
          <w:sz w:val="24"/>
          <w:szCs w:val="24"/>
        </w:rPr>
      </w:pPr>
      <w:r w:rsidRPr="005518C7">
        <w:rPr>
          <w:rFonts w:ascii="inherit" w:hAnsi="inherit"/>
          <w:sz w:val="24"/>
          <w:szCs w:val="24"/>
        </w:rPr>
        <w:t xml:space="preserve">With regard to the simulation of active power modification in case of disturbance: </w:t>
      </w:r>
    </w:p>
    <w:p w14:paraId="031836F5" w14:textId="342F1CB1" w:rsidR="00AE476A" w:rsidRPr="005518C7" w:rsidRDefault="00BF5202" w:rsidP="00B13FCD">
      <w:pPr>
        <w:numPr>
          <w:ilvl w:val="0"/>
          <w:numId w:val="124"/>
        </w:numPr>
        <w:spacing w:after="317"/>
        <w:ind w:hanging="295"/>
        <w:rPr>
          <w:rFonts w:ascii="inherit" w:hAnsi="inherit"/>
          <w:sz w:val="24"/>
          <w:szCs w:val="24"/>
        </w:rPr>
      </w:pPr>
      <w:r w:rsidRPr="005518C7">
        <w:rPr>
          <w:rFonts w:ascii="inherit" w:hAnsi="inherit"/>
          <w:sz w:val="24"/>
          <w:szCs w:val="24"/>
        </w:rPr>
        <w:t xml:space="preserve">the HVDC system owner shall simulate the capability to quickly modify active power according to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_Ref153272929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(b)</w:t>
      </w:r>
      <w:r w:rsidR="00330716" w:rsidRPr="005518C7">
        <w:rPr>
          <w:rFonts w:ascii="inherit" w:hAnsi="inherit"/>
          <w:sz w:val="24"/>
          <w:szCs w:val="24"/>
        </w:rPr>
        <w:fldChar w:fldCharType="end"/>
      </w:r>
      <w:r w:rsidRPr="005518C7">
        <w:rPr>
          <w:rFonts w:ascii="inherit" w:hAnsi="inherit"/>
          <w:sz w:val="24"/>
          <w:szCs w:val="24"/>
        </w:rPr>
        <w:t xml:space="preserve">; and </w:t>
      </w:r>
    </w:p>
    <w:p w14:paraId="53010602" w14:textId="77777777" w:rsidR="00AE476A" w:rsidRPr="005518C7" w:rsidRDefault="00BF5202" w:rsidP="00B13FCD">
      <w:pPr>
        <w:numPr>
          <w:ilvl w:val="0"/>
          <w:numId w:val="124"/>
        </w:numPr>
        <w:spacing w:after="309"/>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69504CA0" w14:textId="77777777" w:rsidR="00AE476A" w:rsidRPr="005518C7" w:rsidRDefault="00BF5202" w:rsidP="00B13FCD">
      <w:pPr>
        <w:numPr>
          <w:ilvl w:val="1"/>
          <w:numId w:val="124"/>
        </w:numPr>
        <w:spacing w:after="317"/>
        <w:ind w:left="588" w:hanging="293"/>
        <w:rPr>
          <w:rFonts w:ascii="inherit" w:hAnsi="inherit"/>
          <w:sz w:val="24"/>
          <w:szCs w:val="24"/>
        </w:rPr>
      </w:pPr>
      <w:r w:rsidRPr="005518C7">
        <w:rPr>
          <w:rFonts w:ascii="inherit" w:hAnsi="inherit"/>
          <w:sz w:val="24"/>
          <w:szCs w:val="24"/>
        </w:rPr>
        <w:t xml:space="preserve">the HVDC system has demonstrated stable operation when following the pre-specified sequence of active power variation; </w:t>
      </w:r>
    </w:p>
    <w:p w14:paraId="4898750F" w14:textId="4C7E340C" w:rsidR="00AE476A" w:rsidRPr="005B3720" w:rsidRDefault="00BF5202" w:rsidP="00B13FCD">
      <w:pPr>
        <w:numPr>
          <w:ilvl w:val="1"/>
          <w:numId w:val="124"/>
        </w:numPr>
        <w:ind w:left="588" w:hanging="293"/>
        <w:rPr>
          <w:rFonts w:ascii="inherit" w:hAnsi="inherit"/>
          <w:sz w:val="24"/>
          <w:szCs w:val="24"/>
        </w:rPr>
      </w:pPr>
      <w:r w:rsidRPr="005518C7">
        <w:rPr>
          <w:rFonts w:ascii="inherit" w:hAnsi="inherit"/>
          <w:sz w:val="24"/>
          <w:szCs w:val="24"/>
        </w:rPr>
        <w:t xml:space="preserve">the initial delay of the adjustment of the active power is shorter than the value specified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_Ref153272929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(b)</w:t>
      </w:r>
      <w:r w:rsidR="00330716" w:rsidRPr="005518C7">
        <w:rPr>
          <w:rFonts w:ascii="inherit" w:hAnsi="inherit"/>
          <w:sz w:val="24"/>
          <w:szCs w:val="24"/>
        </w:rPr>
        <w:fldChar w:fldCharType="end"/>
      </w:r>
      <w:r w:rsidRPr="005518C7">
        <w:rPr>
          <w:rFonts w:ascii="inherit" w:hAnsi="inherit"/>
          <w:sz w:val="24"/>
          <w:szCs w:val="24"/>
        </w:rPr>
        <w:t xml:space="preserve"> or re</w:t>
      </w:r>
      <w:r w:rsidRPr="005B3720">
        <w:rPr>
          <w:rFonts w:ascii="inherit" w:hAnsi="inherit"/>
          <w:sz w:val="24"/>
          <w:szCs w:val="24"/>
        </w:rPr>
        <w:t xml:space="preserve">asonably justified if greater. </w:t>
      </w:r>
    </w:p>
    <w:p w14:paraId="1BCF9F9C" w14:textId="6537E247" w:rsidR="00AE476A" w:rsidRPr="005B3720" w:rsidRDefault="00BF5202" w:rsidP="00B13FCD">
      <w:pPr>
        <w:numPr>
          <w:ilvl w:val="0"/>
          <w:numId w:val="118"/>
        </w:numPr>
        <w:spacing w:after="264"/>
        <w:ind w:left="0" w:firstLine="0"/>
        <w:rPr>
          <w:rFonts w:ascii="inherit" w:hAnsi="inherit"/>
          <w:sz w:val="24"/>
          <w:szCs w:val="24"/>
        </w:rPr>
      </w:pPr>
      <w:r w:rsidRPr="005B3720">
        <w:rPr>
          <w:rFonts w:ascii="inherit" w:hAnsi="inherit"/>
          <w:sz w:val="24"/>
          <w:szCs w:val="24"/>
        </w:rPr>
        <w:t xml:space="preserve">With regard to the fast active power reversal simulation, as applicable: </w:t>
      </w:r>
    </w:p>
    <w:p w14:paraId="52813C38" w14:textId="1D65ECA3" w:rsidR="003A3953" w:rsidRPr="005518C7" w:rsidRDefault="00BF5202" w:rsidP="00B13FCD">
      <w:pPr>
        <w:numPr>
          <w:ilvl w:val="0"/>
          <w:numId w:val="170"/>
        </w:numPr>
        <w:spacing w:after="317"/>
        <w:ind w:left="0"/>
        <w:rPr>
          <w:rFonts w:ascii="inherit" w:hAnsi="inherit"/>
          <w:sz w:val="24"/>
          <w:szCs w:val="24"/>
        </w:rPr>
      </w:pPr>
      <w:r w:rsidRPr="005B3720">
        <w:rPr>
          <w:rFonts w:ascii="inherit" w:hAnsi="inherit"/>
          <w:sz w:val="24"/>
          <w:szCs w:val="24"/>
        </w:rPr>
        <w:t xml:space="preserve">the HVDC system owner shall simulate the capability to quickly reverse active power according </w:t>
      </w:r>
      <w:r w:rsidRPr="005518C7">
        <w:rPr>
          <w:rFonts w:ascii="inherit" w:hAnsi="inherit"/>
          <w:sz w:val="24"/>
          <w:szCs w:val="24"/>
        </w:rPr>
        <w:t xml:space="preserve">to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_Ref153272945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(c)</w:t>
      </w:r>
      <w:r w:rsidR="00330716" w:rsidRPr="005518C7">
        <w:rPr>
          <w:rFonts w:ascii="inherit" w:hAnsi="inherit"/>
          <w:sz w:val="24"/>
          <w:szCs w:val="24"/>
        </w:rPr>
        <w:fldChar w:fldCharType="end"/>
      </w:r>
      <w:r w:rsidRPr="005518C7">
        <w:rPr>
          <w:rFonts w:ascii="inherit" w:hAnsi="inherit"/>
          <w:sz w:val="24"/>
          <w:szCs w:val="24"/>
        </w:rPr>
        <w:t>;</w:t>
      </w:r>
    </w:p>
    <w:p w14:paraId="072AF160" w14:textId="0AA0B660" w:rsidR="00AE476A" w:rsidRPr="005518C7" w:rsidRDefault="00BF5202" w:rsidP="00B13FCD">
      <w:pPr>
        <w:numPr>
          <w:ilvl w:val="0"/>
          <w:numId w:val="170"/>
        </w:numPr>
        <w:spacing w:after="317"/>
        <w:ind w:left="0"/>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157AB137" w14:textId="77777777" w:rsidR="00AE476A" w:rsidRPr="005518C7" w:rsidRDefault="00BF5202" w:rsidP="00B13FCD">
      <w:pPr>
        <w:numPr>
          <w:ilvl w:val="0"/>
          <w:numId w:val="125"/>
        </w:numPr>
        <w:spacing w:after="318"/>
        <w:ind w:left="588" w:hanging="293"/>
        <w:rPr>
          <w:rFonts w:ascii="inherit" w:hAnsi="inherit"/>
          <w:sz w:val="24"/>
          <w:szCs w:val="24"/>
        </w:rPr>
      </w:pPr>
      <w:r w:rsidRPr="005518C7">
        <w:rPr>
          <w:rFonts w:ascii="inherit" w:hAnsi="inherit"/>
          <w:sz w:val="24"/>
          <w:szCs w:val="24"/>
        </w:rPr>
        <w:t xml:space="preserve">the HVDC system has demonstrated stable operation; </w:t>
      </w:r>
    </w:p>
    <w:p w14:paraId="1EED4D72" w14:textId="46FFDCC3" w:rsidR="00AE476A" w:rsidRDefault="00BF5202" w:rsidP="00B13FCD">
      <w:pPr>
        <w:numPr>
          <w:ilvl w:val="0"/>
          <w:numId w:val="125"/>
        </w:numPr>
        <w:spacing w:after="825"/>
        <w:ind w:left="588" w:hanging="293"/>
        <w:rPr>
          <w:ins w:id="2154" w:author="Author"/>
          <w:rFonts w:ascii="inherit" w:hAnsi="inherit"/>
          <w:sz w:val="24"/>
          <w:szCs w:val="24"/>
        </w:rPr>
      </w:pPr>
      <w:r w:rsidRPr="005518C7">
        <w:rPr>
          <w:rFonts w:ascii="inherit" w:hAnsi="inherit"/>
          <w:sz w:val="24"/>
          <w:szCs w:val="24"/>
        </w:rPr>
        <w:t xml:space="preserve">the time of adjustment of the active power is shorter than the value specified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_Ref153272945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(c)</w:t>
      </w:r>
      <w:r w:rsidR="00330716" w:rsidRPr="005518C7">
        <w:rPr>
          <w:rFonts w:ascii="inherit" w:hAnsi="inherit"/>
          <w:sz w:val="24"/>
          <w:szCs w:val="24"/>
        </w:rPr>
        <w:fldChar w:fldCharType="end"/>
      </w:r>
      <w:r w:rsidRPr="005518C7">
        <w:rPr>
          <w:rFonts w:ascii="inherit" w:hAnsi="inherit"/>
          <w:sz w:val="24"/>
          <w:szCs w:val="24"/>
        </w:rPr>
        <w:t xml:space="preserve"> or reasonably justified if greater. </w:t>
      </w:r>
    </w:p>
    <w:p w14:paraId="3B84C0D9" w14:textId="76E69079" w:rsidR="0094053C" w:rsidRPr="0094053C" w:rsidRDefault="0094053C">
      <w:pPr>
        <w:numPr>
          <w:ilvl w:val="0"/>
          <w:numId w:val="211"/>
        </w:numPr>
        <w:spacing w:after="200" w:line="240" w:lineRule="auto"/>
        <w:rPr>
          <w:ins w:id="2155" w:author="Author"/>
          <w:rFonts w:ascii="inherit" w:hAnsi="inherit"/>
          <w:sz w:val="24"/>
          <w:szCs w:val="24"/>
        </w:rPr>
        <w:pPrChange w:id="2156" w:author="Author">
          <w:pPr>
            <w:numPr>
              <w:numId w:val="100"/>
            </w:numPr>
            <w:spacing w:after="825"/>
            <w:ind w:left="432"/>
          </w:pPr>
        </w:pPrChange>
      </w:pPr>
      <w:commentRangeStart w:id="2157"/>
      <w:ins w:id="2158" w:author="Author">
        <w:r w:rsidRPr="0094053C">
          <w:rPr>
            <w:rFonts w:ascii="inherit" w:hAnsi="inherit"/>
            <w:sz w:val="24"/>
            <w:szCs w:val="24"/>
          </w:rPr>
          <w:t xml:space="preserve">With regard to the grid forming </w:t>
        </w:r>
        <w:r>
          <w:rPr>
            <w:rFonts w:ascii="inherit" w:hAnsi="inherit"/>
            <w:sz w:val="24"/>
            <w:szCs w:val="24"/>
          </w:rPr>
          <w:t>simulations</w:t>
        </w:r>
        <w:r w:rsidRPr="0094053C">
          <w:rPr>
            <w:rFonts w:ascii="inherit" w:hAnsi="inherit"/>
            <w:sz w:val="24"/>
            <w:szCs w:val="24"/>
          </w:rPr>
          <w:t xml:space="preserve">: </w:t>
        </w:r>
      </w:ins>
      <w:commentRangeEnd w:id="2157"/>
      <w:r w:rsidR="00092E4F">
        <w:rPr>
          <w:rStyle w:val="CommentReference"/>
        </w:rPr>
        <w:commentReference w:id="2157"/>
      </w:r>
    </w:p>
    <w:p w14:paraId="6EE71801" w14:textId="52F3C00E" w:rsidR="0094053C" w:rsidRPr="0094053C" w:rsidRDefault="0094053C">
      <w:pPr>
        <w:pStyle w:val="ListParagraph"/>
        <w:numPr>
          <w:ilvl w:val="0"/>
          <w:numId w:val="197"/>
        </w:numPr>
        <w:spacing w:after="120" w:line="240" w:lineRule="auto"/>
        <w:rPr>
          <w:ins w:id="2159" w:author="Author"/>
          <w:rFonts w:ascii="inherit" w:hAnsi="inherit"/>
          <w:sz w:val="24"/>
          <w:szCs w:val="24"/>
        </w:rPr>
        <w:pPrChange w:id="2160" w:author="Author">
          <w:pPr>
            <w:numPr>
              <w:numId w:val="185"/>
            </w:numPr>
            <w:spacing w:after="825"/>
            <w:ind w:left="587"/>
          </w:pPr>
        </w:pPrChange>
      </w:pPr>
      <w:ins w:id="2161" w:author="Author">
        <w:r w:rsidRPr="0094053C">
          <w:rPr>
            <w:rFonts w:ascii="inherit" w:hAnsi="inherit"/>
            <w:sz w:val="24"/>
            <w:szCs w:val="24"/>
          </w:rPr>
          <w:t xml:space="preserve">the HVDC system </w:t>
        </w:r>
        <w:r w:rsidR="00C3588B">
          <w:rPr>
            <w:rFonts w:ascii="inherit" w:hAnsi="inherit"/>
            <w:sz w:val="24"/>
            <w:szCs w:val="24"/>
          </w:rPr>
          <w:t xml:space="preserve">owner </w:t>
        </w:r>
        <w:r w:rsidRPr="0094053C">
          <w:rPr>
            <w:rFonts w:ascii="inherit" w:hAnsi="inherit"/>
            <w:sz w:val="24"/>
            <w:szCs w:val="24"/>
          </w:rPr>
          <w:t xml:space="preserve">shall </w:t>
        </w:r>
        <w:r>
          <w:rPr>
            <w:rFonts w:ascii="inherit" w:hAnsi="inherit"/>
            <w:sz w:val="24"/>
            <w:szCs w:val="24"/>
          </w:rPr>
          <w:t>simulate</w:t>
        </w:r>
        <w:r w:rsidRPr="0094053C">
          <w:rPr>
            <w:rFonts w:ascii="inherit" w:hAnsi="inherit"/>
            <w:sz w:val="24"/>
            <w:szCs w:val="24"/>
          </w:rPr>
          <w:t xml:space="preserve"> its technical capability to provide grid forming capability according to  Article  14</w:t>
        </w:r>
        <w:r w:rsidRPr="0094053C">
          <w:rPr>
            <w:rFonts w:ascii="inherit" w:hAnsi="inherit"/>
            <w:sz w:val="24"/>
            <w:szCs w:val="24"/>
            <w:lang w:val="en-US"/>
          </w:rPr>
          <w:t>, if applicable</w:t>
        </w:r>
        <w:r w:rsidRPr="0094053C">
          <w:rPr>
            <w:rFonts w:ascii="inherit" w:hAnsi="inherit"/>
            <w:sz w:val="24"/>
            <w:szCs w:val="24"/>
          </w:rPr>
          <w:t>.</w:t>
        </w:r>
      </w:ins>
    </w:p>
    <w:p w14:paraId="763C45F2" w14:textId="3146748E" w:rsidR="0019050C" w:rsidRPr="0036209E" w:rsidRDefault="0094053C">
      <w:pPr>
        <w:pStyle w:val="ListParagraph"/>
        <w:numPr>
          <w:ilvl w:val="0"/>
          <w:numId w:val="197"/>
        </w:numPr>
        <w:spacing w:after="120" w:line="240" w:lineRule="auto"/>
        <w:rPr>
          <w:ins w:id="2162" w:author="Author"/>
          <w:rFonts w:ascii="inherit" w:hAnsi="inherit"/>
          <w:sz w:val="24"/>
          <w:szCs w:val="24"/>
          <w:lang w:val="en-US"/>
          <w:rPrChange w:id="2163" w:author="Author">
            <w:rPr>
              <w:ins w:id="2164" w:author="Author"/>
              <w:rFonts w:ascii="inherit" w:hAnsi="inherit"/>
              <w:sz w:val="24"/>
              <w:szCs w:val="24"/>
            </w:rPr>
          </w:rPrChange>
        </w:rPr>
        <w:pPrChange w:id="2165" w:author="Author">
          <w:pPr>
            <w:spacing w:after="200" w:line="240" w:lineRule="auto"/>
            <w:ind w:left="587" w:firstLine="0"/>
          </w:pPr>
        </w:pPrChange>
      </w:pPr>
      <w:ins w:id="2166" w:author="Author">
        <w:r w:rsidRPr="0036209E">
          <w:rPr>
            <w:rFonts w:ascii="inherit" w:hAnsi="inherit"/>
            <w:sz w:val="24"/>
            <w:szCs w:val="24"/>
            <w:lang w:val="en-US"/>
            <w:rPrChange w:id="2167" w:author="Author">
              <w:rPr>
                <w:rFonts w:ascii="inherit" w:hAnsi="inherit"/>
                <w:sz w:val="24"/>
                <w:szCs w:val="24"/>
              </w:rPr>
            </w:rPrChange>
          </w:rPr>
          <w:t xml:space="preserve">In case that Article 47 (5) is applicable, the remote End HVDC converter station </w:t>
        </w:r>
        <w:r w:rsidR="00C3588B" w:rsidRPr="0036209E">
          <w:rPr>
            <w:rFonts w:ascii="inherit" w:hAnsi="inherit"/>
            <w:sz w:val="24"/>
            <w:szCs w:val="24"/>
            <w:lang w:val="en-US"/>
            <w:rPrChange w:id="2168" w:author="Author">
              <w:rPr>
                <w:rFonts w:ascii="inherit" w:hAnsi="inherit"/>
                <w:sz w:val="24"/>
                <w:szCs w:val="24"/>
              </w:rPr>
            </w:rPrChange>
          </w:rPr>
          <w:t xml:space="preserve">owner </w:t>
        </w:r>
        <w:r w:rsidRPr="0036209E">
          <w:rPr>
            <w:rFonts w:ascii="inherit" w:hAnsi="inherit"/>
            <w:sz w:val="24"/>
            <w:szCs w:val="24"/>
            <w:lang w:val="en-US"/>
            <w:rPrChange w:id="2169" w:author="Author">
              <w:rPr>
                <w:rFonts w:ascii="inherit" w:hAnsi="inherit"/>
                <w:sz w:val="24"/>
                <w:szCs w:val="24"/>
              </w:rPr>
            </w:rPrChange>
          </w:rPr>
          <w:t xml:space="preserve">shall simulate its capability to modulate the isolated AC network frequency and voltage phase angle. </w:t>
        </w:r>
        <w:del w:id="2170" w:author="Author">
          <w:r w:rsidRPr="0036209E" w:rsidDel="00C3588B">
            <w:rPr>
              <w:rFonts w:ascii="inherit" w:hAnsi="inherit"/>
              <w:sz w:val="24"/>
              <w:szCs w:val="24"/>
              <w:lang w:val="en-US"/>
              <w:rPrChange w:id="2171" w:author="Author">
                <w:rPr>
                  <w:rFonts w:ascii="inherit" w:hAnsi="inherit"/>
                  <w:sz w:val="24"/>
                  <w:szCs w:val="24"/>
                </w:rPr>
              </w:rPrChange>
            </w:rPr>
            <w:delText>.</w:delText>
          </w:r>
        </w:del>
        <w:r w:rsidRPr="0036209E">
          <w:rPr>
            <w:rFonts w:ascii="inherit" w:hAnsi="inherit"/>
            <w:sz w:val="24"/>
            <w:szCs w:val="24"/>
            <w:lang w:val="en-US"/>
            <w:rPrChange w:id="2172" w:author="Author">
              <w:rPr>
                <w:rFonts w:ascii="inherit" w:hAnsi="inherit"/>
                <w:sz w:val="24"/>
                <w:szCs w:val="24"/>
              </w:rPr>
            </w:rPrChange>
          </w:rPr>
          <w:t xml:space="preserve"> </w:t>
        </w:r>
      </w:ins>
    </w:p>
    <w:p w14:paraId="76F23A55" w14:textId="7D0C0A19" w:rsidR="00C3588B" w:rsidRDefault="00C3588B">
      <w:pPr>
        <w:pStyle w:val="ListParagraph"/>
        <w:numPr>
          <w:ilvl w:val="0"/>
          <w:numId w:val="197"/>
        </w:numPr>
        <w:spacing w:after="120" w:line="240" w:lineRule="auto"/>
        <w:rPr>
          <w:rFonts w:ascii="inherit" w:hAnsi="inherit"/>
          <w:sz w:val="24"/>
          <w:szCs w:val="24"/>
        </w:rPr>
        <w:pPrChange w:id="2173" w:author="Author">
          <w:pPr>
            <w:numPr>
              <w:numId w:val="185"/>
            </w:numPr>
            <w:spacing w:after="200" w:line="240" w:lineRule="auto"/>
            <w:ind w:left="587"/>
          </w:pPr>
        </w:pPrChange>
      </w:pPr>
      <w:ins w:id="2174" w:author="Author">
        <w:r w:rsidRPr="00C3588B">
          <w:rPr>
            <w:rFonts w:ascii="inherit" w:hAnsi="inherit"/>
            <w:sz w:val="24"/>
            <w:szCs w:val="24"/>
          </w:rPr>
          <w:t xml:space="preserve">the simulation is deemed passed, provided that compliance with the requirements specified in accordance with Article </w:t>
        </w:r>
        <w:r>
          <w:rPr>
            <w:rFonts w:ascii="inherit" w:hAnsi="inherit"/>
            <w:sz w:val="24"/>
            <w:szCs w:val="24"/>
          </w:rPr>
          <w:t xml:space="preserve">14 </w:t>
        </w:r>
        <w:r w:rsidRPr="00C3588B">
          <w:rPr>
            <w:rFonts w:ascii="inherit" w:hAnsi="inherit"/>
            <w:sz w:val="24"/>
            <w:szCs w:val="24"/>
          </w:rPr>
          <w:t>is demonstrated</w:t>
        </w:r>
        <w:r>
          <w:rPr>
            <w:rFonts w:ascii="inherit" w:hAnsi="inherit"/>
            <w:sz w:val="24"/>
            <w:szCs w:val="24"/>
          </w:rPr>
          <w:t>.</w:t>
        </w:r>
      </w:ins>
    </w:p>
    <w:p w14:paraId="4CF714E5" w14:textId="5F3AE406" w:rsidR="00C3588B" w:rsidRDefault="00C3588B" w:rsidP="00C3588B">
      <w:pPr>
        <w:spacing w:after="0" w:line="240" w:lineRule="auto"/>
        <w:ind w:left="587" w:firstLine="0"/>
        <w:rPr>
          <w:ins w:id="2175" w:author="Author"/>
          <w:rFonts w:ascii="inherit" w:hAnsi="inherit"/>
          <w:sz w:val="24"/>
          <w:szCs w:val="24"/>
        </w:rPr>
      </w:pPr>
    </w:p>
    <w:p w14:paraId="1D4098C2" w14:textId="77777777" w:rsidR="00BC6279" w:rsidRDefault="00BC6279" w:rsidP="00C3588B">
      <w:pPr>
        <w:spacing w:after="0" w:line="240" w:lineRule="auto"/>
        <w:ind w:left="587" w:firstLine="0"/>
        <w:rPr>
          <w:rFonts w:ascii="inherit" w:hAnsi="inherit"/>
          <w:sz w:val="24"/>
          <w:szCs w:val="24"/>
        </w:rPr>
      </w:pPr>
    </w:p>
    <w:p w14:paraId="590119BA" w14:textId="4AD36D55" w:rsidR="00DB69DD" w:rsidRPr="0094053C" w:rsidRDefault="00DB69DD">
      <w:pPr>
        <w:numPr>
          <w:ilvl w:val="0"/>
          <w:numId w:val="211"/>
        </w:numPr>
        <w:spacing w:after="120" w:line="240" w:lineRule="auto"/>
        <w:rPr>
          <w:ins w:id="2176" w:author="Author"/>
          <w:rFonts w:ascii="inherit" w:hAnsi="inherit"/>
          <w:sz w:val="24"/>
          <w:szCs w:val="24"/>
        </w:rPr>
        <w:pPrChange w:id="2177" w:author="Author">
          <w:pPr>
            <w:numPr>
              <w:numId w:val="100"/>
            </w:numPr>
            <w:spacing w:after="120" w:line="240" w:lineRule="auto"/>
            <w:ind w:left="432"/>
          </w:pPr>
        </w:pPrChange>
      </w:pPr>
      <w:commentRangeStart w:id="2178"/>
      <w:ins w:id="2179" w:author="Author">
        <w:r w:rsidRPr="0094053C">
          <w:rPr>
            <w:rFonts w:ascii="inherit" w:hAnsi="inherit"/>
            <w:sz w:val="24"/>
            <w:szCs w:val="24"/>
          </w:rPr>
          <w:t>With regard to the</w:t>
        </w:r>
        <w:r>
          <w:rPr>
            <w:rFonts w:ascii="inherit" w:hAnsi="inherit"/>
            <w:sz w:val="24"/>
            <w:szCs w:val="24"/>
          </w:rPr>
          <w:t xml:space="preserve"> fast frequency control capability</w:t>
        </w:r>
        <w:r w:rsidRPr="0094053C">
          <w:rPr>
            <w:rFonts w:ascii="inherit" w:hAnsi="inherit"/>
            <w:sz w:val="24"/>
            <w:szCs w:val="24"/>
          </w:rPr>
          <w:t xml:space="preserve"> </w:t>
        </w:r>
        <w:r>
          <w:rPr>
            <w:rFonts w:ascii="inherit" w:hAnsi="inherit"/>
            <w:sz w:val="24"/>
            <w:szCs w:val="24"/>
          </w:rPr>
          <w:t>simulations</w:t>
        </w:r>
        <w:r w:rsidRPr="0094053C">
          <w:rPr>
            <w:rFonts w:ascii="inherit" w:hAnsi="inherit"/>
            <w:sz w:val="24"/>
            <w:szCs w:val="24"/>
          </w:rPr>
          <w:t xml:space="preserve">: </w:t>
        </w:r>
        <w:commentRangeEnd w:id="2178"/>
        <w:r>
          <w:rPr>
            <w:rStyle w:val="CommentReference"/>
          </w:rPr>
          <w:commentReference w:id="2178"/>
        </w:r>
      </w:ins>
    </w:p>
    <w:p w14:paraId="1A44E005" w14:textId="0CFF7627" w:rsidR="00DB69DD" w:rsidRPr="00C028CE" w:rsidRDefault="00DB69DD" w:rsidP="00DB69DD">
      <w:pPr>
        <w:pStyle w:val="ListParagraph"/>
        <w:numPr>
          <w:ilvl w:val="0"/>
          <w:numId w:val="199"/>
        </w:numPr>
        <w:spacing w:after="120" w:line="240" w:lineRule="auto"/>
        <w:rPr>
          <w:ins w:id="2180" w:author="Author"/>
          <w:rFonts w:ascii="inherit" w:hAnsi="inherit"/>
          <w:sz w:val="24"/>
          <w:szCs w:val="24"/>
        </w:rPr>
      </w:pPr>
      <w:ins w:id="2181" w:author="Author">
        <w:r w:rsidRPr="00C028CE">
          <w:rPr>
            <w:rFonts w:ascii="inherit" w:hAnsi="inherit"/>
            <w:sz w:val="24"/>
            <w:szCs w:val="24"/>
          </w:rPr>
          <w:t>the HVDC system shall demonstrate its technical capability to</w:t>
        </w:r>
        <w:r>
          <w:rPr>
            <w:rFonts w:ascii="inherit" w:hAnsi="inherit"/>
            <w:sz w:val="24"/>
            <w:szCs w:val="24"/>
          </w:rPr>
          <w:t xml:space="preserve"> provide</w:t>
        </w:r>
        <w:r w:rsidRPr="00C028CE">
          <w:rPr>
            <w:rFonts w:ascii="inherit" w:hAnsi="inherit"/>
            <w:sz w:val="24"/>
            <w:szCs w:val="24"/>
          </w:rPr>
          <w:t xml:space="preserve"> </w:t>
        </w:r>
        <w:r>
          <w:rPr>
            <w:rFonts w:ascii="inherit" w:hAnsi="inherit"/>
            <w:sz w:val="24"/>
            <w:szCs w:val="24"/>
          </w:rPr>
          <w:t>fast frequency control</w:t>
        </w:r>
        <w:r w:rsidRPr="00C028CE">
          <w:rPr>
            <w:rFonts w:ascii="inherit" w:hAnsi="inherit"/>
            <w:sz w:val="24"/>
            <w:szCs w:val="24"/>
          </w:rPr>
          <w:t xml:space="preserve"> according to Article  1</w:t>
        </w:r>
        <w:r>
          <w:rPr>
            <w:rFonts w:ascii="inherit" w:hAnsi="inherit"/>
            <w:sz w:val="24"/>
            <w:szCs w:val="24"/>
          </w:rPr>
          <w:t>4b</w:t>
        </w:r>
        <w:r w:rsidRPr="00C028CE">
          <w:rPr>
            <w:rFonts w:ascii="inherit" w:hAnsi="inherit"/>
            <w:sz w:val="24"/>
            <w:szCs w:val="24"/>
          </w:rPr>
          <w:t xml:space="preserve">. </w:t>
        </w:r>
      </w:ins>
    </w:p>
    <w:p w14:paraId="5F52E56C" w14:textId="15EA071C" w:rsidR="00DB69DD" w:rsidRPr="0019050C" w:rsidRDefault="00DB69DD" w:rsidP="00DB69DD">
      <w:pPr>
        <w:pStyle w:val="ListParagraph"/>
        <w:numPr>
          <w:ilvl w:val="0"/>
          <w:numId w:val="199"/>
        </w:numPr>
        <w:rPr>
          <w:ins w:id="2182" w:author="Author"/>
          <w:rFonts w:ascii="inherit" w:hAnsi="inherit"/>
          <w:sz w:val="24"/>
          <w:szCs w:val="24"/>
        </w:rPr>
      </w:pPr>
      <w:ins w:id="2183" w:author="Author">
        <w:r w:rsidRPr="0019050C">
          <w:rPr>
            <w:rFonts w:ascii="inherit" w:hAnsi="inherit"/>
            <w:sz w:val="24"/>
            <w:szCs w:val="24"/>
          </w:rPr>
          <w:t>the simulation is deemed passed, provided that compliance with the requirements specified in accordance with Article 1</w:t>
        </w:r>
        <w:r>
          <w:rPr>
            <w:rFonts w:ascii="inherit" w:hAnsi="inherit"/>
            <w:sz w:val="24"/>
            <w:szCs w:val="24"/>
          </w:rPr>
          <w:t>4b</w:t>
        </w:r>
        <w:r w:rsidRPr="0019050C">
          <w:rPr>
            <w:rFonts w:ascii="inherit" w:hAnsi="inherit"/>
            <w:sz w:val="24"/>
            <w:szCs w:val="24"/>
          </w:rPr>
          <w:t xml:space="preserve"> is demonstrated.</w:t>
        </w:r>
      </w:ins>
    </w:p>
    <w:p w14:paraId="714AA58D" w14:textId="77777777" w:rsidR="00C3588B" w:rsidRDefault="00C3588B" w:rsidP="00C3588B">
      <w:pPr>
        <w:spacing w:after="0" w:line="240" w:lineRule="auto"/>
        <w:ind w:left="587" w:firstLine="0"/>
        <w:rPr>
          <w:ins w:id="2184" w:author="Author"/>
          <w:rFonts w:ascii="inherit" w:hAnsi="inherit"/>
          <w:sz w:val="24"/>
          <w:szCs w:val="24"/>
        </w:rPr>
      </w:pPr>
    </w:p>
    <w:p w14:paraId="0432997A" w14:textId="77777777" w:rsidR="00DB69DD" w:rsidRPr="0094053C" w:rsidRDefault="00DB69DD" w:rsidP="00C3588B">
      <w:pPr>
        <w:spacing w:after="0" w:line="240" w:lineRule="auto"/>
        <w:ind w:left="587" w:firstLine="0"/>
        <w:rPr>
          <w:ins w:id="2185" w:author="Author"/>
          <w:rFonts w:ascii="inherit" w:hAnsi="inherit"/>
          <w:sz w:val="24"/>
          <w:szCs w:val="24"/>
        </w:rPr>
      </w:pPr>
    </w:p>
    <w:p w14:paraId="01544F5A" w14:textId="662DF879" w:rsidR="0094053C" w:rsidRPr="0094053C" w:rsidRDefault="0094053C">
      <w:pPr>
        <w:numPr>
          <w:ilvl w:val="0"/>
          <w:numId w:val="211"/>
        </w:numPr>
        <w:spacing w:after="120" w:line="240" w:lineRule="auto"/>
        <w:rPr>
          <w:ins w:id="2186" w:author="Author"/>
          <w:rFonts w:ascii="inherit" w:hAnsi="inherit"/>
          <w:sz w:val="24"/>
          <w:szCs w:val="24"/>
        </w:rPr>
        <w:pPrChange w:id="2187" w:author="Author">
          <w:pPr>
            <w:numPr>
              <w:numId w:val="100"/>
            </w:numPr>
            <w:spacing w:after="825"/>
            <w:ind w:left="432"/>
          </w:pPr>
        </w:pPrChange>
      </w:pPr>
      <w:commentRangeStart w:id="2188"/>
      <w:ins w:id="2189" w:author="Author">
        <w:r w:rsidRPr="0094053C">
          <w:rPr>
            <w:rFonts w:ascii="inherit" w:hAnsi="inherit"/>
            <w:sz w:val="24"/>
            <w:szCs w:val="24"/>
          </w:rPr>
          <w:t xml:space="preserve">With regard to the RoCoF </w:t>
        </w:r>
        <w:r>
          <w:rPr>
            <w:rFonts w:ascii="inherit" w:hAnsi="inherit"/>
            <w:sz w:val="24"/>
            <w:szCs w:val="24"/>
          </w:rPr>
          <w:t>simulations</w:t>
        </w:r>
        <w:r w:rsidRPr="0094053C">
          <w:rPr>
            <w:rFonts w:ascii="inherit" w:hAnsi="inherit"/>
            <w:sz w:val="24"/>
            <w:szCs w:val="24"/>
          </w:rPr>
          <w:t xml:space="preserve">: </w:t>
        </w:r>
      </w:ins>
      <w:commentRangeEnd w:id="2188"/>
      <w:r w:rsidR="00DB69DD">
        <w:rPr>
          <w:rStyle w:val="CommentReference"/>
        </w:rPr>
        <w:commentReference w:id="2188"/>
      </w:r>
    </w:p>
    <w:p w14:paraId="60C50040" w14:textId="1C24D6AC" w:rsidR="0094053C" w:rsidRPr="0036209E" w:rsidRDefault="0094053C">
      <w:pPr>
        <w:pStyle w:val="ListParagraph"/>
        <w:numPr>
          <w:ilvl w:val="0"/>
          <w:numId w:val="199"/>
        </w:numPr>
        <w:spacing w:after="120" w:line="240" w:lineRule="auto"/>
        <w:rPr>
          <w:ins w:id="2190" w:author="Author"/>
          <w:rFonts w:ascii="inherit" w:hAnsi="inherit"/>
          <w:sz w:val="24"/>
          <w:szCs w:val="24"/>
          <w:rPrChange w:id="2191" w:author="Author">
            <w:rPr>
              <w:ins w:id="2192" w:author="Author"/>
            </w:rPr>
          </w:rPrChange>
        </w:rPr>
        <w:pPrChange w:id="2193" w:author="Author">
          <w:pPr>
            <w:spacing w:after="120" w:line="240" w:lineRule="auto"/>
            <w:ind w:left="295" w:firstLine="0"/>
          </w:pPr>
        </w:pPrChange>
      </w:pPr>
      <w:ins w:id="2194" w:author="Author">
        <w:del w:id="2195" w:author="Author">
          <w:r w:rsidRPr="0036209E" w:rsidDel="0019050C">
            <w:rPr>
              <w:rFonts w:ascii="inherit" w:hAnsi="inherit"/>
              <w:sz w:val="24"/>
              <w:szCs w:val="24"/>
              <w:rPrChange w:id="2196" w:author="Author">
                <w:rPr/>
              </w:rPrChange>
            </w:rPr>
            <w:delText>(i)</w:delText>
          </w:r>
          <w:r w:rsidRPr="0036209E" w:rsidDel="0019050C">
            <w:rPr>
              <w:rFonts w:ascii="inherit" w:hAnsi="inherit"/>
              <w:sz w:val="24"/>
              <w:szCs w:val="24"/>
              <w:rPrChange w:id="2197" w:author="Author">
                <w:rPr/>
              </w:rPrChange>
            </w:rPr>
            <w:tab/>
          </w:r>
        </w:del>
        <w:r w:rsidRPr="0036209E">
          <w:rPr>
            <w:rFonts w:ascii="inherit" w:hAnsi="inherit"/>
            <w:sz w:val="24"/>
            <w:szCs w:val="24"/>
            <w:rPrChange w:id="2198" w:author="Author">
              <w:rPr/>
            </w:rPrChange>
          </w:rPr>
          <w:t>the HVDC system shall demonstrate its technical capability to</w:t>
        </w:r>
        <w:r w:rsidR="0019050C">
          <w:rPr>
            <w:rFonts w:ascii="inherit" w:hAnsi="inherit"/>
            <w:sz w:val="24"/>
            <w:szCs w:val="24"/>
          </w:rPr>
          <w:t xml:space="preserve"> provide</w:t>
        </w:r>
        <w:r w:rsidRPr="0036209E">
          <w:rPr>
            <w:rFonts w:ascii="inherit" w:hAnsi="inherit"/>
            <w:sz w:val="24"/>
            <w:szCs w:val="24"/>
            <w:rPrChange w:id="2199" w:author="Author">
              <w:rPr/>
            </w:rPrChange>
          </w:rPr>
          <w:t xml:space="preserve"> RoCoF immunity according to Article  12. </w:t>
        </w:r>
      </w:ins>
    </w:p>
    <w:p w14:paraId="182F4B5F" w14:textId="5DC142E0" w:rsidR="0019050C" w:rsidRPr="0019050C" w:rsidRDefault="0019050C">
      <w:pPr>
        <w:pStyle w:val="ListParagraph"/>
        <w:numPr>
          <w:ilvl w:val="0"/>
          <w:numId w:val="199"/>
        </w:numPr>
        <w:rPr>
          <w:ins w:id="2200" w:author="Author"/>
          <w:rFonts w:ascii="inherit" w:hAnsi="inherit"/>
          <w:sz w:val="24"/>
          <w:szCs w:val="24"/>
        </w:rPr>
        <w:pPrChange w:id="2201" w:author="Author">
          <w:pPr>
            <w:pStyle w:val="ListParagraph"/>
            <w:numPr>
              <w:numId w:val="197"/>
            </w:numPr>
            <w:ind w:hanging="360"/>
          </w:pPr>
        </w:pPrChange>
      </w:pPr>
      <w:ins w:id="2202" w:author="Author">
        <w:r w:rsidRPr="0019050C">
          <w:rPr>
            <w:rFonts w:ascii="inherit" w:hAnsi="inherit"/>
            <w:sz w:val="24"/>
            <w:szCs w:val="24"/>
          </w:rPr>
          <w:t>the simulation is deemed passed, provided that compliance with the requirements specified in accordance with Article 1</w:t>
        </w:r>
        <w:r>
          <w:rPr>
            <w:rFonts w:ascii="inherit" w:hAnsi="inherit"/>
            <w:sz w:val="24"/>
            <w:szCs w:val="24"/>
          </w:rPr>
          <w:t>2</w:t>
        </w:r>
        <w:r w:rsidRPr="0019050C">
          <w:rPr>
            <w:rFonts w:ascii="inherit" w:hAnsi="inherit"/>
            <w:sz w:val="24"/>
            <w:szCs w:val="24"/>
          </w:rPr>
          <w:t xml:space="preserve"> is demonstrated.</w:t>
        </w:r>
      </w:ins>
    </w:p>
    <w:p w14:paraId="432919DA" w14:textId="77777777" w:rsidR="0019050C" w:rsidRPr="0036209E" w:rsidRDefault="0019050C">
      <w:pPr>
        <w:pStyle w:val="ListParagraph"/>
        <w:spacing w:after="120" w:line="240" w:lineRule="auto"/>
        <w:ind w:firstLine="0"/>
        <w:rPr>
          <w:ins w:id="2203" w:author="Author"/>
          <w:rFonts w:ascii="inherit" w:hAnsi="inherit"/>
          <w:sz w:val="24"/>
          <w:szCs w:val="24"/>
          <w:rPrChange w:id="2204" w:author="Author">
            <w:rPr>
              <w:ins w:id="2205" w:author="Author"/>
            </w:rPr>
          </w:rPrChange>
        </w:rPr>
        <w:pPrChange w:id="2206" w:author="Author">
          <w:pPr>
            <w:spacing w:after="120" w:line="240" w:lineRule="auto"/>
            <w:ind w:left="295" w:firstLine="0"/>
          </w:pPr>
        </w:pPrChange>
      </w:pPr>
    </w:p>
    <w:p w14:paraId="48D81589" w14:textId="77777777" w:rsidR="0019050C" w:rsidRDefault="0019050C">
      <w:pPr>
        <w:spacing w:after="120" w:line="240" w:lineRule="auto"/>
        <w:ind w:left="295" w:firstLine="0"/>
        <w:rPr>
          <w:ins w:id="2207" w:author="Author"/>
          <w:rFonts w:ascii="inherit" w:hAnsi="inherit"/>
          <w:sz w:val="24"/>
          <w:szCs w:val="24"/>
        </w:rPr>
        <w:pPrChange w:id="2208" w:author="Author">
          <w:pPr>
            <w:numPr>
              <w:numId w:val="125"/>
            </w:numPr>
            <w:spacing w:after="825"/>
            <w:ind w:left="588" w:hanging="293"/>
          </w:pPr>
        </w:pPrChange>
      </w:pPr>
    </w:p>
    <w:p w14:paraId="51E7B500" w14:textId="0D024F7E" w:rsidR="007B1AFE" w:rsidRDefault="007B1AFE">
      <w:pPr>
        <w:numPr>
          <w:ilvl w:val="0"/>
          <w:numId w:val="211"/>
        </w:numPr>
        <w:spacing w:after="120" w:line="240" w:lineRule="auto"/>
        <w:rPr>
          <w:ins w:id="2209" w:author="Author"/>
          <w:rFonts w:ascii="inherit" w:hAnsi="inherit"/>
          <w:sz w:val="24"/>
          <w:szCs w:val="24"/>
        </w:rPr>
        <w:pPrChange w:id="2210" w:author="Author">
          <w:pPr>
            <w:numPr>
              <w:numId w:val="118"/>
            </w:numPr>
            <w:spacing w:after="264"/>
            <w:ind w:left="0" w:firstLine="0"/>
          </w:pPr>
        </w:pPrChange>
      </w:pPr>
      <w:commentRangeStart w:id="2211"/>
      <w:ins w:id="2212" w:author="Author">
        <w:r w:rsidRPr="005B3720">
          <w:rPr>
            <w:rFonts w:ascii="inherit" w:hAnsi="inherit"/>
            <w:sz w:val="24"/>
            <w:szCs w:val="24"/>
          </w:rPr>
          <w:t xml:space="preserve">With regard to </w:t>
        </w:r>
        <w:r>
          <w:rPr>
            <w:rFonts w:ascii="inherit" w:hAnsi="inherit"/>
            <w:sz w:val="24"/>
            <w:szCs w:val="24"/>
          </w:rPr>
          <w:t>t</w:t>
        </w:r>
        <w:r w:rsidR="00F22A72">
          <w:rPr>
            <w:rFonts w:ascii="inherit" w:hAnsi="inherit"/>
            <w:sz w:val="24"/>
            <w:szCs w:val="24"/>
          </w:rPr>
          <w:t xml:space="preserve">he </w:t>
        </w:r>
        <w:r>
          <w:rPr>
            <w:rFonts w:ascii="inherit" w:hAnsi="inherit"/>
            <w:sz w:val="24"/>
            <w:szCs w:val="24"/>
          </w:rPr>
          <w:t>fast recover from DC faults:</w:t>
        </w:r>
      </w:ins>
      <w:commentRangeEnd w:id="2211"/>
      <w:r w:rsidR="00FD5D6B">
        <w:rPr>
          <w:rStyle w:val="CommentReference"/>
        </w:rPr>
        <w:commentReference w:id="2211"/>
      </w:r>
    </w:p>
    <w:p w14:paraId="557863EE" w14:textId="3D301C9C" w:rsidR="007B1AFE" w:rsidRDefault="007B1AFE" w:rsidP="0019050C">
      <w:pPr>
        <w:numPr>
          <w:ilvl w:val="0"/>
          <w:numId w:val="188"/>
        </w:numPr>
        <w:spacing w:after="120"/>
        <w:rPr>
          <w:ins w:id="2213" w:author="Author"/>
          <w:rFonts w:ascii="inherit" w:hAnsi="inherit"/>
          <w:sz w:val="24"/>
          <w:szCs w:val="24"/>
        </w:rPr>
      </w:pPr>
      <w:ins w:id="2214" w:author="Author">
        <w:r>
          <w:rPr>
            <w:rFonts w:ascii="inherit" w:hAnsi="inherit"/>
            <w:sz w:val="24"/>
            <w:szCs w:val="24"/>
          </w:rPr>
          <w:t xml:space="preserve"> </w:t>
        </w:r>
        <w:r w:rsidRPr="005518C7">
          <w:rPr>
            <w:rFonts w:ascii="inherit" w:hAnsi="inherit"/>
            <w:sz w:val="24"/>
            <w:szCs w:val="24"/>
          </w:rPr>
          <w:t>the HVDC system owner shall simulate</w:t>
        </w:r>
        <w:r>
          <w:rPr>
            <w:rFonts w:ascii="inherit" w:hAnsi="inherit"/>
            <w:sz w:val="24"/>
            <w:szCs w:val="24"/>
          </w:rPr>
          <w:t xml:space="preserve"> the capability of the HVDC system to </w:t>
        </w:r>
        <w:r w:rsidR="00F6050C">
          <w:rPr>
            <w:rFonts w:ascii="inherit" w:hAnsi="inherit"/>
            <w:sz w:val="24"/>
            <w:szCs w:val="24"/>
          </w:rPr>
          <w:t xml:space="preserve">fast </w:t>
        </w:r>
        <w:r>
          <w:rPr>
            <w:rFonts w:ascii="inherit" w:hAnsi="inherit"/>
            <w:sz w:val="24"/>
            <w:szCs w:val="24"/>
          </w:rPr>
          <w:t xml:space="preserve">recover from </w:t>
        </w:r>
        <w:r w:rsidR="007E36F8">
          <w:rPr>
            <w:rFonts w:ascii="inherit" w:hAnsi="inherit"/>
            <w:sz w:val="24"/>
            <w:szCs w:val="24"/>
          </w:rPr>
          <w:t>disturbances</w:t>
        </w:r>
        <w:r>
          <w:rPr>
            <w:rFonts w:ascii="inherit" w:hAnsi="inherit"/>
            <w:sz w:val="24"/>
            <w:szCs w:val="24"/>
          </w:rPr>
          <w:t xml:space="preserve"> in the DC system</w:t>
        </w:r>
        <w:r w:rsidR="007E36F8">
          <w:rPr>
            <w:rFonts w:ascii="inherit" w:hAnsi="inherit"/>
            <w:sz w:val="24"/>
            <w:szCs w:val="24"/>
          </w:rPr>
          <w:t xml:space="preserve"> (DC </w:t>
        </w:r>
        <w:r w:rsidR="00840316">
          <w:rPr>
            <w:rFonts w:ascii="inherit" w:hAnsi="inherit"/>
            <w:sz w:val="24"/>
            <w:szCs w:val="24"/>
          </w:rPr>
          <w:t>network</w:t>
        </w:r>
        <w:r w:rsidR="007E36F8">
          <w:rPr>
            <w:rFonts w:ascii="inherit" w:hAnsi="inherit"/>
            <w:sz w:val="24"/>
            <w:szCs w:val="24"/>
          </w:rPr>
          <w:t>)</w:t>
        </w:r>
        <w:r w:rsidR="00F22A72">
          <w:rPr>
            <w:rFonts w:ascii="inherit" w:hAnsi="inherit"/>
            <w:sz w:val="24"/>
            <w:szCs w:val="24"/>
          </w:rPr>
          <w:t xml:space="preserve"> according to Article 27</w:t>
        </w:r>
        <w:r>
          <w:rPr>
            <w:rFonts w:ascii="inherit" w:hAnsi="inherit"/>
            <w:sz w:val="24"/>
            <w:szCs w:val="24"/>
          </w:rPr>
          <w:t xml:space="preserve">. </w:t>
        </w:r>
      </w:ins>
    </w:p>
    <w:p w14:paraId="66488BF7" w14:textId="77777777" w:rsidR="0019050C" w:rsidRPr="0019050C" w:rsidRDefault="0019050C" w:rsidP="0019050C">
      <w:pPr>
        <w:pStyle w:val="ListParagraph"/>
        <w:numPr>
          <w:ilvl w:val="0"/>
          <w:numId w:val="188"/>
        </w:numPr>
        <w:rPr>
          <w:ins w:id="2215" w:author="Author"/>
          <w:rFonts w:ascii="inherit" w:hAnsi="inherit"/>
          <w:sz w:val="24"/>
          <w:szCs w:val="24"/>
        </w:rPr>
      </w:pPr>
      <w:ins w:id="2216" w:author="Author">
        <w:r w:rsidRPr="0019050C">
          <w:rPr>
            <w:rFonts w:ascii="inherit" w:hAnsi="inherit"/>
            <w:sz w:val="24"/>
            <w:szCs w:val="24"/>
          </w:rPr>
          <w:t>the simulation is deemed passed, provided that compliance with the requirements specified in accordance with Article 12 is demonstrated.</w:t>
        </w:r>
      </w:ins>
    </w:p>
    <w:p w14:paraId="6E1A3AEC" w14:textId="3229E3DD" w:rsidR="0019050C" w:rsidDel="00BB55CF" w:rsidRDefault="0019050C" w:rsidP="00BB55CF">
      <w:pPr>
        <w:spacing w:after="120"/>
        <w:rPr>
          <w:del w:id="2217" w:author="Author"/>
          <w:rFonts w:ascii="inherit" w:hAnsi="inherit"/>
          <w:sz w:val="24"/>
          <w:szCs w:val="24"/>
        </w:rPr>
      </w:pPr>
    </w:p>
    <w:p w14:paraId="08722319" w14:textId="56004B28" w:rsidR="00BB55CF" w:rsidRPr="0094053C" w:rsidRDefault="00BB55CF">
      <w:pPr>
        <w:numPr>
          <w:ilvl w:val="0"/>
          <w:numId w:val="211"/>
        </w:numPr>
        <w:spacing w:after="120" w:line="240" w:lineRule="auto"/>
        <w:rPr>
          <w:ins w:id="2218" w:author="Author"/>
          <w:rFonts w:ascii="inherit" w:hAnsi="inherit"/>
          <w:sz w:val="24"/>
          <w:szCs w:val="24"/>
        </w:rPr>
        <w:pPrChange w:id="2219" w:author="Author">
          <w:pPr>
            <w:numPr>
              <w:numId w:val="100"/>
            </w:numPr>
            <w:spacing w:after="120" w:line="240" w:lineRule="auto"/>
            <w:ind w:left="432"/>
          </w:pPr>
        </w:pPrChange>
      </w:pPr>
      <w:commentRangeStart w:id="2220"/>
      <w:ins w:id="2221" w:author="Author">
        <w:r w:rsidRPr="0094053C">
          <w:rPr>
            <w:rFonts w:ascii="inherit" w:hAnsi="inherit"/>
            <w:sz w:val="24"/>
            <w:szCs w:val="24"/>
          </w:rPr>
          <w:t xml:space="preserve">With regard to the </w:t>
        </w:r>
        <w:r>
          <w:rPr>
            <w:rFonts w:ascii="inherit" w:hAnsi="inherit"/>
            <w:sz w:val="24"/>
            <w:szCs w:val="24"/>
          </w:rPr>
          <w:t xml:space="preserve">voltage phase angle jump </w:t>
        </w:r>
        <w:r w:rsidRPr="0094053C">
          <w:rPr>
            <w:rFonts w:ascii="inherit" w:hAnsi="inherit"/>
            <w:sz w:val="24"/>
            <w:szCs w:val="24"/>
          </w:rPr>
          <w:t xml:space="preserve"> </w:t>
        </w:r>
        <w:r>
          <w:rPr>
            <w:rFonts w:ascii="inherit" w:hAnsi="inherit"/>
            <w:sz w:val="24"/>
            <w:szCs w:val="24"/>
          </w:rPr>
          <w:t>simulations</w:t>
        </w:r>
        <w:r w:rsidRPr="0094053C">
          <w:rPr>
            <w:rFonts w:ascii="inherit" w:hAnsi="inherit"/>
            <w:sz w:val="24"/>
            <w:szCs w:val="24"/>
          </w:rPr>
          <w:t xml:space="preserve">: </w:t>
        </w:r>
      </w:ins>
      <w:commentRangeEnd w:id="2220"/>
      <w:r w:rsidR="00DB69DD">
        <w:rPr>
          <w:rStyle w:val="CommentReference"/>
        </w:rPr>
        <w:commentReference w:id="2220"/>
      </w:r>
    </w:p>
    <w:p w14:paraId="1DB932B4" w14:textId="47D23D4E" w:rsidR="00BB55CF" w:rsidRPr="001E5295" w:rsidRDefault="00BB55CF" w:rsidP="00BB55CF">
      <w:pPr>
        <w:pStyle w:val="ListParagraph"/>
        <w:numPr>
          <w:ilvl w:val="0"/>
          <w:numId w:val="199"/>
        </w:numPr>
        <w:spacing w:after="120" w:line="240" w:lineRule="auto"/>
        <w:rPr>
          <w:ins w:id="2222" w:author="Author"/>
          <w:rFonts w:ascii="inherit" w:hAnsi="inherit"/>
          <w:sz w:val="24"/>
          <w:szCs w:val="24"/>
        </w:rPr>
      </w:pPr>
      <w:ins w:id="2223" w:author="Author">
        <w:r w:rsidRPr="001E5295">
          <w:rPr>
            <w:rFonts w:ascii="inherit" w:hAnsi="inherit"/>
            <w:sz w:val="24"/>
            <w:szCs w:val="24"/>
          </w:rPr>
          <w:t>the HVDC system shall demonstrate its technical capability to</w:t>
        </w:r>
        <w:r>
          <w:rPr>
            <w:rFonts w:ascii="inherit" w:hAnsi="inherit"/>
            <w:sz w:val="24"/>
            <w:szCs w:val="24"/>
          </w:rPr>
          <w:t xml:space="preserve"> provide</w:t>
        </w:r>
        <w:r w:rsidRPr="001E5295">
          <w:rPr>
            <w:rFonts w:ascii="inherit" w:hAnsi="inherit"/>
            <w:sz w:val="24"/>
            <w:szCs w:val="24"/>
          </w:rPr>
          <w:t xml:space="preserve"> </w:t>
        </w:r>
        <w:r>
          <w:rPr>
            <w:rFonts w:ascii="inherit" w:hAnsi="inherit"/>
            <w:sz w:val="24"/>
            <w:szCs w:val="24"/>
          </w:rPr>
          <w:t xml:space="preserve">voltage phase angle jump </w:t>
        </w:r>
        <w:r w:rsidRPr="001E5295">
          <w:rPr>
            <w:rFonts w:ascii="inherit" w:hAnsi="inherit"/>
            <w:sz w:val="24"/>
            <w:szCs w:val="24"/>
          </w:rPr>
          <w:t>immunity according to Article  12</w:t>
        </w:r>
        <w:r>
          <w:rPr>
            <w:rFonts w:ascii="inherit" w:hAnsi="inherit"/>
            <w:sz w:val="24"/>
            <w:szCs w:val="24"/>
          </w:rPr>
          <w:t>b</w:t>
        </w:r>
        <w:r w:rsidRPr="001E5295">
          <w:rPr>
            <w:rFonts w:ascii="inherit" w:hAnsi="inherit"/>
            <w:sz w:val="24"/>
            <w:szCs w:val="24"/>
          </w:rPr>
          <w:t xml:space="preserve">. </w:t>
        </w:r>
      </w:ins>
    </w:p>
    <w:p w14:paraId="64DAD4D7" w14:textId="16F87942" w:rsidR="00BB55CF" w:rsidRPr="0019050C" w:rsidRDefault="00BB55CF" w:rsidP="00BB55CF">
      <w:pPr>
        <w:pStyle w:val="ListParagraph"/>
        <w:numPr>
          <w:ilvl w:val="0"/>
          <w:numId w:val="199"/>
        </w:numPr>
        <w:rPr>
          <w:ins w:id="2224" w:author="Author"/>
          <w:rFonts w:ascii="inherit" w:hAnsi="inherit"/>
          <w:sz w:val="24"/>
          <w:szCs w:val="24"/>
        </w:rPr>
      </w:pPr>
      <w:ins w:id="2225" w:author="Author">
        <w:r w:rsidRPr="0019050C">
          <w:rPr>
            <w:rFonts w:ascii="inherit" w:hAnsi="inherit"/>
            <w:sz w:val="24"/>
            <w:szCs w:val="24"/>
          </w:rPr>
          <w:t>the simulation is deemed passed, provided that compliance with the requirements specified in accordance with Article 1</w:t>
        </w:r>
        <w:r>
          <w:rPr>
            <w:rFonts w:ascii="inherit" w:hAnsi="inherit"/>
            <w:sz w:val="24"/>
            <w:szCs w:val="24"/>
          </w:rPr>
          <w:t>2b</w:t>
        </w:r>
        <w:r w:rsidRPr="0019050C">
          <w:rPr>
            <w:rFonts w:ascii="inherit" w:hAnsi="inherit"/>
            <w:sz w:val="24"/>
            <w:szCs w:val="24"/>
          </w:rPr>
          <w:t xml:space="preserve"> is demonstrated.</w:t>
        </w:r>
      </w:ins>
    </w:p>
    <w:p w14:paraId="437150A1" w14:textId="77777777" w:rsidR="00BB55CF" w:rsidRDefault="00BB55CF">
      <w:pPr>
        <w:spacing w:after="120"/>
        <w:rPr>
          <w:ins w:id="2226" w:author="Author"/>
          <w:rFonts w:ascii="inherit" w:hAnsi="inherit"/>
          <w:sz w:val="24"/>
          <w:szCs w:val="24"/>
        </w:rPr>
        <w:pPrChange w:id="2227" w:author="Author">
          <w:pPr>
            <w:numPr>
              <w:numId w:val="188"/>
            </w:numPr>
            <w:spacing w:after="317"/>
            <w:ind w:left="295" w:firstLine="0"/>
          </w:pPr>
        </w:pPrChange>
      </w:pPr>
    </w:p>
    <w:p w14:paraId="79C6745F" w14:textId="77777777" w:rsidR="0094053C" w:rsidRPr="0019050C" w:rsidRDefault="0094053C">
      <w:pPr>
        <w:spacing w:after="120"/>
        <w:ind w:left="0" w:firstLine="0"/>
        <w:rPr>
          <w:rFonts w:ascii="inherit" w:hAnsi="inherit"/>
          <w:sz w:val="24"/>
          <w:szCs w:val="24"/>
        </w:rPr>
        <w:pPrChange w:id="2228" w:author="Author">
          <w:pPr>
            <w:numPr>
              <w:numId w:val="125"/>
            </w:numPr>
            <w:spacing w:after="825"/>
            <w:ind w:left="588" w:hanging="293"/>
          </w:pPr>
        </w:pPrChange>
      </w:pPr>
    </w:p>
    <w:p w14:paraId="10C0C650" w14:textId="364A2D1D" w:rsidR="00AE476A" w:rsidRPr="005B3720" w:rsidRDefault="00BF5202" w:rsidP="00860633">
      <w:pPr>
        <w:pStyle w:val="Heading2"/>
      </w:pPr>
      <w:bookmarkStart w:id="2229" w:name="_Ref153262747"/>
      <w:r w:rsidRPr="005B3720">
        <w:t>Article 74</w:t>
      </w:r>
      <w:bookmarkEnd w:id="2229"/>
    </w:p>
    <w:p w14:paraId="4E84B1DF" w14:textId="0CA54A16" w:rsidR="00AE476A" w:rsidRPr="00860633" w:rsidRDefault="00BF5202" w:rsidP="00860633">
      <w:pPr>
        <w:jc w:val="center"/>
        <w:rPr>
          <w:rFonts w:ascii="inherit" w:hAnsi="inherit"/>
          <w:b/>
          <w:bCs/>
          <w:sz w:val="24"/>
          <w:szCs w:val="24"/>
        </w:rPr>
      </w:pPr>
      <w:r w:rsidRPr="68358E1C">
        <w:rPr>
          <w:rFonts w:ascii="inherit" w:hAnsi="inherit"/>
          <w:b/>
          <w:bCs/>
          <w:sz w:val="24"/>
          <w:szCs w:val="24"/>
        </w:rPr>
        <w:t xml:space="preserve">Compliance simulations for </w:t>
      </w:r>
      <w:del w:id="2230" w:author="Author">
        <w:r w:rsidRPr="68358E1C" w:rsidDel="00BF5202">
          <w:rPr>
            <w:rFonts w:ascii="inherit" w:hAnsi="inherit"/>
            <w:b/>
            <w:bCs/>
            <w:sz w:val="24"/>
            <w:szCs w:val="24"/>
          </w:rPr>
          <w:delText>DC-</w:delText>
        </w:r>
      </w:del>
      <w:ins w:id="2231" w:author="Author">
        <w:r w:rsidR="002904DE" w:rsidRPr="68358E1C">
          <w:rPr>
            <w:rFonts w:ascii="inherit" w:hAnsi="inherit"/>
            <w:b/>
            <w:bCs/>
            <w:sz w:val="24"/>
            <w:szCs w:val="24"/>
          </w:rPr>
          <w:t xml:space="preserve">asynchronously </w:t>
        </w:r>
      </w:ins>
      <w:r w:rsidRPr="68358E1C">
        <w:rPr>
          <w:rFonts w:ascii="inherit" w:hAnsi="inherit"/>
          <w:b/>
          <w:bCs/>
          <w:sz w:val="24"/>
          <w:szCs w:val="24"/>
        </w:rPr>
        <w:t>connected power park modules</w:t>
      </w:r>
      <w:ins w:id="2232" w:author="Author">
        <w:r w:rsidR="002904DE" w:rsidRPr="68358E1C">
          <w:rPr>
            <w:rFonts w:ascii="inherit" w:hAnsi="inherit"/>
            <w:b/>
            <w:bCs/>
            <w:sz w:val="24"/>
            <w:szCs w:val="24"/>
          </w:rPr>
          <w:t>, asynchronously connected electricity storage modules</w:t>
        </w:r>
        <w:r w:rsidR="00BC6279">
          <w:rPr>
            <w:rFonts w:ascii="inherit" w:hAnsi="inherit"/>
            <w:b/>
            <w:bCs/>
            <w:sz w:val="24"/>
            <w:szCs w:val="24"/>
          </w:rPr>
          <w:t xml:space="preserve">, </w:t>
        </w:r>
        <w:r w:rsidR="00BC6279">
          <w:rPr>
            <w:rFonts w:ascii="inherit" w:hAnsi="inherit"/>
            <w:sz w:val="24"/>
            <w:szCs w:val="24"/>
          </w:rPr>
          <w:t>asynchronously connected power to gas demand unit</w:t>
        </w:r>
      </w:ins>
      <w:r w:rsidRPr="68358E1C">
        <w:rPr>
          <w:rFonts w:ascii="inherit" w:hAnsi="inherit"/>
          <w:b/>
          <w:bCs/>
          <w:sz w:val="24"/>
          <w:szCs w:val="24"/>
        </w:rPr>
        <w:t xml:space="preserve"> and remote-end HVDC converter units</w:t>
      </w:r>
    </w:p>
    <w:p w14:paraId="53A88470" w14:textId="70343402" w:rsidR="00AE476A" w:rsidRPr="005B3720" w:rsidRDefault="00BF5202" w:rsidP="00B13FCD">
      <w:pPr>
        <w:numPr>
          <w:ilvl w:val="0"/>
          <w:numId w:val="126"/>
        </w:numPr>
        <w:spacing w:after="503"/>
        <w:ind w:left="0" w:firstLine="0"/>
        <w:rPr>
          <w:rFonts w:ascii="inherit" w:hAnsi="inherit"/>
          <w:sz w:val="24"/>
          <w:szCs w:val="24"/>
        </w:rPr>
      </w:pPr>
      <w:del w:id="2233" w:author="Author">
        <w:r w:rsidRPr="005B3720" w:rsidDel="002904DE">
          <w:rPr>
            <w:rFonts w:ascii="inherit" w:hAnsi="inherit"/>
            <w:sz w:val="24"/>
            <w:szCs w:val="24"/>
          </w:rPr>
          <w:delText>DC-</w:delText>
        </w:r>
      </w:del>
      <w:ins w:id="2234" w:author="Author">
        <w:r w:rsidR="002904DE">
          <w:rPr>
            <w:rFonts w:ascii="inherit" w:hAnsi="inherit"/>
            <w:sz w:val="24"/>
            <w:szCs w:val="24"/>
          </w:rPr>
          <w:t xml:space="preserve">Asynchronously </w:t>
        </w:r>
      </w:ins>
      <w:r w:rsidRPr="005B3720">
        <w:rPr>
          <w:rFonts w:ascii="inherit" w:hAnsi="inherit"/>
          <w:sz w:val="24"/>
          <w:szCs w:val="24"/>
        </w:rPr>
        <w:t xml:space="preserve">connected power park modules </w:t>
      </w:r>
      <w:ins w:id="2235" w:author="Author">
        <w:r w:rsidR="002904DE">
          <w:rPr>
            <w:rFonts w:ascii="inherit" w:hAnsi="inherit"/>
            <w:sz w:val="24"/>
            <w:szCs w:val="24"/>
          </w:rPr>
          <w:t xml:space="preserve">and asynchronously connected electricity storage modules </w:t>
        </w:r>
      </w:ins>
      <w:r w:rsidRPr="005B3720">
        <w:rPr>
          <w:rFonts w:ascii="inherit" w:hAnsi="inherit"/>
          <w:sz w:val="24"/>
          <w:szCs w:val="24"/>
        </w:rPr>
        <w:t xml:space="preserve">are subject to the compliance simulations detailed in this Article. Equipment certificates may be used instead of part of the simulations described below, on the condition that they are provided to the relevant system operator. </w:t>
      </w:r>
    </w:p>
    <w:p w14:paraId="02EDA105" w14:textId="77777777" w:rsidR="00AE476A" w:rsidRPr="005B3720" w:rsidRDefault="00BF5202" w:rsidP="00B13FCD">
      <w:pPr>
        <w:numPr>
          <w:ilvl w:val="0"/>
          <w:numId w:val="126"/>
        </w:numPr>
        <w:spacing w:after="318"/>
        <w:ind w:left="0" w:firstLine="0"/>
        <w:rPr>
          <w:rFonts w:ascii="inherit" w:hAnsi="inherit"/>
          <w:sz w:val="24"/>
          <w:szCs w:val="24"/>
        </w:rPr>
      </w:pPr>
      <w:r w:rsidRPr="005B3720">
        <w:rPr>
          <w:rFonts w:ascii="inherit" w:hAnsi="inherit"/>
          <w:sz w:val="24"/>
          <w:szCs w:val="24"/>
        </w:rPr>
        <w:t xml:space="preserve">With regard to the fast fault current injection simulation: </w:t>
      </w:r>
    </w:p>
    <w:p w14:paraId="7146F89B" w14:textId="0C9CB23F" w:rsidR="00AE476A" w:rsidRPr="005B3720" w:rsidRDefault="00BF5202" w:rsidP="00B13FCD">
      <w:pPr>
        <w:numPr>
          <w:ilvl w:val="0"/>
          <w:numId w:val="127"/>
        </w:numPr>
        <w:spacing w:after="325"/>
        <w:ind w:hanging="295"/>
        <w:rPr>
          <w:rFonts w:ascii="inherit" w:hAnsi="inherit"/>
          <w:sz w:val="24"/>
          <w:szCs w:val="24"/>
        </w:rPr>
      </w:pPr>
      <w:r w:rsidRPr="005B3720">
        <w:rPr>
          <w:rFonts w:ascii="inherit" w:hAnsi="inherit"/>
          <w:sz w:val="24"/>
          <w:szCs w:val="24"/>
        </w:rPr>
        <w:t xml:space="preserve">the </w:t>
      </w:r>
      <w:del w:id="2236" w:author="Author">
        <w:r w:rsidRPr="005B3720" w:rsidDel="00E725A1">
          <w:rPr>
            <w:rFonts w:ascii="inherit" w:hAnsi="inherit"/>
            <w:sz w:val="24"/>
            <w:szCs w:val="24"/>
          </w:rPr>
          <w:delText>DC-</w:delText>
        </w:r>
      </w:del>
      <w:ins w:id="2237" w:author="Author">
        <w:r w:rsidR="00E725A1">
          <w:rPr>
            <w:rFonts w:ascii="inherit" w:hAnsi="inherit"/>
            <w:sz w:val="24"/>
            <w:szCs w:val="24"/>
          </w:rPr>
          <w:t xml:space="preserve">asynchronously </w:t>
        </w:r>
      </w:ins>
      <w:r w:rsidRPr="005B3720">
        <w:rPr>
          <w:rFonts w:ascii="inherit" w:hAnsi="inherit"/>
          <w:sz w:val="24"/>
          <w:szCs w:val="24"/>
        </w:rPr>
        <w:t xml:space="preserve">connected power park module owner </w:t>
      </w:r>
      <w:ins w:id="2238" w:author="Author">
        <w:r w:rsidR="00E725A1">
          <w:rPr>
            <w:rFonts w:ascii="inherit" w:hAnsi="inherit"/>
            <w:sz w:val="24"/>
            <w:szCs w:val="24"/>
          </w:rPr>
          <w:t>and the</w:t>
        </w:r>
        <w:r w:rsidR="00E725A1" w:rsidRPr="00AA7906">
          <w:rPr>
            <w:rFonts w:ascii="inherit" w:hAnsi="inherit"/>
            <w:sz w:val="24"/>
            <w:szCs w:val="24"/>
          </w:rPr>
          <w:t xml:space="preserve"> asynchronously connected electricity storage module </w:t>
        </w:r>
        <w:r w:rsidR="00E725A1">
          <w:rPr>
            <w:rFonts w:ascii="inherit" w:hAnsi="inherit"/>
            <w:sz w:val="24"/>
            <w:szCs w:val="24"/>
          </w:rPr>
          <w:t xml:space="preserve">owner </w:t>
        </w:r>
      </w:ins>
      <w:r w:rsidRPr="005B3720">
        <w:rPr>
          <w:rFonts w:ascii="inherit" w:hAnsi="inherit"/>
          <w:sz w:val="24"/>
          <w:szCs w:val="24"/>
        </w:rPr>
        <w:t>shall simulate the capability for fast fault current injection in the conditions set forth in Article 20(2)(b) of</w:t>
      </w:r>
      <w:ins w:id="2239" w:author="Author">
        <w:r w:rsidRPr="005B3720">
          <w:rPr>
            <w:rFonts w:ascii="inherit" w:hAnsi="inherit"/>
            <w:sz w:val="24"/>
            <w:szCs w:val="24"/>
          </w:rPr>
          <w:t xml:space="preserve"> </w:t>
        </w:r>
      </w:ins>
      <w:del w:id="2240" w:author="Author">
        <w:r w:rsidRPr="005B3720" w:rsidDel="002F1398">
          <w:rPr>
            <w:rFonts w:ascii="inherit" w:hAnsi="inherit"/>
            <w:sz w:val="24"/>
            <w:szCs w:val="24"/>
          </w:rPr>
          <w:delText xml:space="preserve"> </w:delText>
        </w:r>
      </w:del>
      <w:ins w:id="2241" w:author="Author">
        <w:r w:rsidR="002F1398">
          <w:rPr>
            <w:rFonts w:ascii="inherit" w:hAnsi="inherit"/>
            <w:sz w:val="24"/>
            <w:szCs w:val="24"/>
          </w:rPr>
          <w:t>RfG 2.0</w:t>
        </w:r>
      </w:ins>
      <w:del w:id="2242" w:author="Author">
        <w:r w:rsidRPr="005B3720">
          <w:rPr>
            <w:rFonts w:ascii="inherit" w:hAnsi="inherit"/>
            <w:sz w:val="24"/>
            <w:szCs w:val="24"/>
          </w:rPr>
          <w:delText>Regulation (EU) 20</w:delText>
        </w:r>
      </w:del>
      <w:ins w:id="2243" w:author="Author">
        <w:del w:id="2244" w:author="Author">
          <w:r w:rsidR="00E725A1">
            <w:rPr>
              <w:rFonts w:ascii="inherit" w:hAnsi="inherit"/>
              <w:sz w:val="24"/>
              <w:szCs w:val="24"/>
            </w:rPr>
            <w:delText>--</w:delText>
          </w:r>
        </w:del>
      </w:ins>
      <w:del w:id="2245" w:author="Author">
        <w:r w:rsidRPr="005B3720" w:rsidDel="00E725A1">
          <w:rPr>
            <w:rFonts w:ascii="inherit" w:hAnsi="inherit"/>
            <w:sz w:val="24"/>
            <w:szCs w:val="24"/>
          </w:rPr>
          <w:delText>16</w:delText>
        </w:r>
        <w:r w:rsidRPr="005B3720">
          <w:rPr>
            <w:rFonts w:ascii="inherit" w:hAnsi="inherit"/>
            <w:sz w:val="24"/>
            <w:szCs w:val="24"/>
          </w:rPr>
          <w:delText>/</w:delText>
        </w:r>
      </w:del>
      <w:ins w:id="2246" w:author="Author">
        <w:del w:id="2247" w:author="Author">
          <w:r w:rsidR="00E725A1">
            <w:rPr>
              <w:rFonts w:ascii="inherit" w:hAnsi="inherit"/>
              <w:sz w:val="24"/>
              <w:szCs w:val="24"/>
            </w:rPr>
            <w:delText>---</w:delText>
          </w:r>
        </w:del>
      </w:ins>
      <w:del w:id="2248" w:author="Author">
        <w:r w:rsidRPr="005B3720" w:rsidDel="00E725A1">
          <w:rPr>
            <w:rFonts w:ascii="inherit" w:hAnsi="inherit"/>
            <w:sz w:val="24"/>
            <w:szCs w:val="24"/>
          </w:rPr>
          <w:delText>631</w:delText>
        </w:r>
      </w:del>
      <w:r w:rsidRPr="005B3720">
        <w:rPr>
          <w:rFonts w:ascii="inherit" w:hAnsi="inherit"/>
          <w:sz w:val="24"/>
          <w:szCs w:val="24"/>
        </w:rPr>
        <w:t xml:space="preserve">; and </w:t>
      </w:r>
    </w:p>
    <w:p w14:paraId="4ABC5091" w14:textId="428C1EB2" w:rsidR="00AE476A" w:rsidRPr="005B3720" w:rsidRDefault="00BF5202" w:rsidP="00B13FCD">
      <w:pPr>
        <w:numPr>
          <w:ilvl w:val="0"/>
          <w:numId w:val="127"/>
        </w:numPr>
        <w:spacing w:after="338"/>
        <w:ind w:hanging="295"/>
        <w:rPr>
          <w:rFonts w:ascii="inherit" w:hAnsi="inherit"/>
          <w:sz w:val="24"/>
          <w:szCs w:val="24"/>
        </w:rPr>
      </w:pPr>
      <w:r w:rsidRPr="005B3720">
        <w:rPr>
          <w:rFonts w:ascii="inherit" w:hAnsi="inherit"/>
          <w:sz w:val="24"/>
          <w:szCs w:val="24"/>
        </w:rPr>
        <w:t>the simulation shall be deemed passed, provided that compliance with the requirement according to Article 20(2)(b) of</w:t>
      </w:r>
      <w:ins w:id="2249" w:author="Author">
        <w:r w:rsidRPr="005B3720">
          <w:rPr>
            <w:rFonts w:ascii="inherit" w:hAnsi="inherit"/>
            <w:sz w:val="24"/>
            <w:szCs w:val="24"/>
          </w:rPr>
          <w:t xml:space="preserve"> </w:t>
        </w:r>
        <w:r w:rsidR="002F1398">
          <w:rPr>
            <w:rFonts w:ascii="inherit" w:hAnsi="inherit"/>
            <w:sz w:val="24"/>
            <w:szCs w:val="24"/>
          </w:rPr>
          <w:t>RfG 2.0</w:t>
        </w:r>
        <w:r w:rsidR="001924EC">
          <w:rPr>
            <w:rFonts w:ascii="inherit" w:hAnsi="inherit"/>
            <w:sz w:val="24"/>
            <w:szCs w:val="24"/>
          </w:rPr>
          <w:t xml:space="preserve"> </w:t>
        </w:r>
      </w:ins>
      <w:del w:id="2250" w:author="Author">
        <w:r w:rsidRPr="005B3720" w:rsidDel="002F1398">
          <w:rPr>
            <w:rFonts w:ascii="inherit" w:hAnsi="inherit"/>
            <w:sz w:val="24"/>
            <w:szCs w:val="24"/>
          </w:rPr>
          <w:delText xml:space="preserve"> </w:delText>
        </w:r>
        <w:r w:rsidRPr="005B3720">
          <w:rPr>
            <w:rFonts w:ascii="inherit" w:hAnsi="inherit"/>
            <w:sz w:val="24"/>
            <w:szCs w:val="24"/>
          </w:rPr>
          <w:delText>Regulation (EU) 20</w:delText>
        </w:r>
      </w:del>
      <w:ins w:id="2251" w:author="Author">
        <w:del w:id="2252" w:author="Author">
          <w:r w:rsidR="00E725A1">
            <w:rPr>
              <w:rFonts w:ascii="inherit" w:hAnsi="inherit"/>
              <w:sz w:val="24"/>
              <w:szCs w:val="24"/>
            </w:rPr>
            <w:delText>--</w:delText>
          </w:r>
        </w:del>
      </w:ins>
      <w:del w:id="2253" w:author="Author">
        <w:r w:rsidRPr="005B3720" w:rsidDel="00E725A1">
          <w:rPr>
            <w:rFonts w:ascii="inherit" w:hAnsi="inherit"/>
            <w:sz w:val="24"/>
            <w:szCs w:val="24"/>
          </w:rPr>
          <w:delText>16</w:delText>
        </w:r>
        <w:r w:rsidRPr="005B3720">
          <w:rPr>
            <w:rFonts w:ascii="inherit" w:hAnsi="inherit"/>
            <w:sz w:val="24"/>
            <w:szCs w:val="24"/>
          </w:rPr>
          <w:delText>/</w:delText>
        </w:r>
      </w:del>
      <w:ins w:id="2254" w:author="Author">
        <w:del w:id="2255" w:author="Author">
          <w:r w:rsidR="00E725A1">
            <w:rPr>
              <w:rFonts w:ascii="inherit" w:hAnsi="inherit"/>
              <w:sz w:val="24"/>
              <w:szCs w:val="24"/>
            </w:rPr>
            <w:delText>---</w:delText>
          </w:r>
        </w:del>
      </w:ins>
      <w:del w:id="2256" w:author="Author">
        <w:r w:rsidRPr="005B3720" w:rsidDel="00E725A1">
          <w:rPr>
            <w:rFonts w:ascii="inherit" w:hAnsi="inherit"/>
            <w:sz w:val="24"/>
            <w:szCs w:val="24"/>
          </w:rPr>
          <w:delText>631</w:delText>
        </w:r>
        <w:r w:rsidRPr="005B3720">
          <w:rPr>
            <w:rFonts w:ascii="inherit" w:hAnsi="inherit"/>
            <w:sz w:val="24"/>
            <w:szCs w:val="24"/>
          </w:rPr>
          <w:delText xml:space="preserve"> </w:delText>
        </w:r>
      </w:del>
      <w:r w:rsidRPr="005B3720">
        <w:rPr>
          <w:rFonts w:ascii="inherit" w:hAnsi="inherit"/>
          <w:sz w:val="24"/>
          <w:szCs w:val="24"/>
        </w:rPr>
        <w:t xml:space="preserve">is demonstrated. </w:t>
      </w:r>
    </w:p>
    <w:p w14:paraId="356B97A1" w14:textId="0F4F98DD" w:rsidR="00AE476A" w:rsidRPr="005B3720" w:rsidRDefault="00BF5202" w:rsidP="00B13FCD">
      <w:pPr>
        <w:numPr>
          <w:ilvl w:val="0"/>
          <w:numId w:val="126"/>
        </w:numPr>
        <w:spacing w:after="318"/>
        <w:ind w:left="0" w:firstLine="0"/>
        <w:rPr>
          <w:rFonts w:ascii="inherit" w:hAnsi="inherit"/>
          <w:sz w:val="24"/>
          <w:szCs w:val="24"/>
        </w:rPr>
      </w:pPr>
      <w:r w:rsidRPr="005B3720">
        <w:rPr>
          <w:rFonts w:ascii="inherit" w:hAnsi="inherit"/>
          <w:sz w:val="24"/>
          <w:szCs w:val="24"/>
        </w:rPr>
        <w:t>With regard to the post fault active power recovery simulation</w:t>
      </w:r>
      <w:ins w:id="2257" w:author="Author">
        <w:r w:rsidR="00BC6279">
          <w:rPr>
            <w:rFonts w:ascii="inherit" w:hAnsi="inherit"/>
            <w:sz w:val="24"/>
            <w:szCs w:val="24"/>
          </w:rPr>
          <w:t xml:space="preserve"> of A-PPM and A-ESM</w:t>
        </w:r>
      </w:ins>
      <w:r w:rsidRPr="005B3720">
        <w:rPr>
          <w:rFonts w:ascii="inherit" w:hAnsi="inherit"/>
          <w:sz w:val="24"/>
          <w:szCs w:val="24"/>
        </w:rPr>
        <w:t xml:space="preserve">: </w:t>
      </w:r>
    </w:p>
    <w:p w14:paraId="7BA4C3DE" w14:textId="02DD705A" w:rsidR="00AE476A" w:rsidRPr="005B3720" w:rsidRDefault="00BF5202" w:rsidP="00B13FCD">
      <w:pPr>
        <w:numPr>
          <w:ilvl w:val="0"/>
          <w:numId w:val="128"/>
        </w:numPr>
        <w:spacing w:after="325"/>
        <w:ind w:hanging="295"/>
        <w:rPr>
          <w:rFonts w:ascii="inherit" w:hAnsi="inherit"/>
          <w:sz w:val="24"/>
          <w:szCs w:val="24"/>
        </w:rPr>
      </w:pPr>
      <w:r w:rsidRPr="005B3720">
        <w:rPr>
          <w:rFonts w:ascii="inherit" w:hAnsi="inherit"/>
          <w:sz w:val="24"/>
          <w:szCs w:val="24"/>
        </w:rPr>
        <w:t xml:space="preserve">the </w:t>
      </w:r>
      <w:del w:id="2258" w:author="Author">
        <w:r w:rsidRPr="005B3720" w:rsidDel="00E725A1">
          <w:rPr>
            <w:rFonts w:ascii="inherit" w:hAnsi="inherit"/>
            <w:sz w:val="24"/>
            <w:szCs w:val="24"/>
          </w:rPr>
          <w:delText>DC-</w:delText>
        </w:r>
      </w:del>
      <w:ins w:id="2259" w:author="Author">
        <w:r w:rsidR="00E725A1">
          <w:rPr>
            <w:rFonts w:ascii="inherit" w:hAnsi="inherit"/>
            <w:sz w:val="24"/>
            <w:szCs w:val="24"/>
          </w:rPr>
          <w:t xml:space="preserve">asynchronously </w:t>
        </w:r>
      </w:ins>
      <w:r w:rsidRPr="005B3720">
        <w:rPr>
          <w:rFonts w:ascii="inherit" w:hAnsi="inherit"/>
          <w:sz w:val="24"/>
          <w:szCs w:val="24"/>
        </w:rPr>
        <w:t xml:space="preserve">connected power park module owner </w:t>
      </w:r>
      <w:ins w:id="2260" w:author="Author">
        <w:r w:rsidR="00E725A1">
          <w:rPr>
            <w:rFonts w:ascii="inherit" w:hAnsi="inherit"/>
            <w:sz w:val="24"/>
            <w:szCs w:val="24"/>
          </w:rPr>
          <w:t xml:space="preserve">and the asynchronously connected electricity storage module owner </w:t>
        </w:r>
      </w:ins>
      <w:r w:rsidRPr="005B3720">
        <w:rPr>
          <w:rFonts w:ascii="inherit" w:hAnsi="inherit"/>
          <w:sz w:val="24"/>
          <w:szCs w:val="24"/>
        </w:rPr>
        <w:t>shall simulate the capability for post fault active power recovery in the conditions set forth in Article 20(3)(a) of</w:t>
      </w:r>
      <w:ins w:id="2261" w:author="Author">
        <w:r w:rsidRPr="005B3720">
          <w:rPr>
            <w:rFonts w:ascii="inherit" w:hAnsi="inherit"/>
            <w:sz w:val="24"/>
            <w:szCs w:val="24"/>
          </w:rPr>
          <w:t xml:space="preserve"> </w:t>
        </w:r>
        <w:r w:rsidR="00A9230D">
          <w:rPr>
            <w:rFonts w:ascii="inherit" w:hAnsi="inherit"/>
            <w:sz w:val="24"/>
            <w:szCs w:val="24"/>
          </w:rPr>
          <w:t>RfG 2.0</w:t>
        </w:r>
      </w:ins>
      <w:del w:id="2262" w:author="Author">
        <w:r w:rsidRPr="005B3720">
          <w:rPr>
            <w:rFonts w:ascii="inherit" w:hAnsi="inherit"/>
            <w:sz w:val="24"/>
            <w:szCs w:val="24"/>
          </w:rPr>
          <w:delText>Regulation (EU) 20</w:delText>
        </w:r>
      </w:del>
      <w:ins w:id="2263" w:author="Author">
        <w:del w:id="2264" w:author="Author">
          <w:r w:rsidR="00E725A1">
            <w:rPr>
              <w:rFonts w:ascii="inherit" w:hAnsi="inherit"/>
              <w:sz w:val="24"/>
              <w:szCs w:val="24"/>
            </w:rPr>
            <w:delText>--</w:delText>
          </w:r>
        </w:del>
      </w:ins>
      <w:del w:id="2265" w:author="Author">
        <w:r w:rsidRPr="005B3720" w:rsidDel="00E725A1">
          <w:rPr>
            <w:rFonts w:ascii="inherit" w:hAnsi="inherit"/>
            <w:sz w:val="24"/>
            <w:szCs w:val="24"/>
          </w:rPr>
          <w:delText>16</w:delText>
        </w:r>
        <w:r w:rsidRPr="005B3720">
          <w:rPr>
            <w:rFonts w:ascii="inherit" w:hAnsi="inherit"/>
            <w:sz w:val="24"/>
            <w:szCs w:val="24"/>
          </w:rPr>
          <w:delText>/</w:delText>
        </w:r>
      </w:del>
      <w:ins w:id="2266" w:author="Author">
        <w:del w:id="2267" w:author="Author">
          <w:r w:rsidR="00E725A1">
            <w:rPr>
              <w:rFonts w:ascii="inherit" w:hAnsi="inherit"/>
              <w:sz w:val="24"/>
              <w:szCs w:val="24"/>
            </w:rPr>
            <w:delText>---</w:delText>
          </w:r>
        </w:del>
      </w:ins>
      <w:del w:id="2268" w:author="Author">
        <w:r w:rsidRPr="005B3720" w:rsidDel="00E725A1">
          <w:rPr>
            <w:rFonts w:ascii="inherit" w:hAnsi="inherit"/>
            <w:sz w:val="24"/>
            <w:szCs w:val="24"/>
          </w:rPr>
          <w:delText>631</w:delText>
        </w:r>
      </w:del>
      <w:r w:rsidRPr="005B3720">
        <w:rPr>
          <w:rFonts w:ascii="inherit" w:hAnsi="inherit"/>
          <w:sz w:val="24"/>
          <w:szCs w:val="24"/>
        </w:rPr>
        <w:t xml:space="preserve">; and </w:t>
      </w:r>
    </w:p>
    <w:p w14:paraId="355814C3" w14:textId="77777777" w:rsidR="00A2098C" w:rsidRDefault="00BF5202" w:rsidP="00B13FCD">
      <w:pPr>
        <w:numPr>
          <w:ilvl w:val="0"/>
          <w:numId w:val="128"/>
        </w:numPr>
        <w:spacing w:after="338"/>
        <w:ind w:hanging="295"/>
        <w:rPr>
          <w:ins w:id="2269" w:author="Author"/>
          <w:rFonts w:ascii="inherit" w:hAnsi="inherit"/>
          <w:sz w:val="24"/>
          <w:szCs w:val="24"/>
        </w:rPr>
      </w:pPr>
      <w:r w:rsidRPr="005B3720">
        <w:rPr>
          <w:rFonts w:ascii="inherit" w:hAnsi="inherit"/>
          <w:sz w:val="24"/>
          <w:szCs w:val="24"/>
        </w:rPr>
        <w:t>the simulation shall be deemed passed, provided that compliance with the requirement according to Article 20(3)(a) of</w:t>
      </w:r>
      <w:ins w:id="2270" w:author="Author">
        <w:r w:rsidRPr="005B3720">
          <w:rPr>
            <w:rFonts w:ascii="inherit" w:hAnsi="inherit"/>
            <w:sz w:val="24"/>
            <w:szCs w:val="24"/>
          </w:rPr>
          <w:t xml:space="preserve"> </w:t>
        </w:r>
        <w:r w:rsidR="00A9230D">
          <w:rPr>
            <w:rFonts w:ascii="inherit" w:hAnsi="inherit"/>
            <w:sz w:val="24"/>
            <w:szCs w:val="24"/>
          </w:rPr>
          <w:t>RfG 2.0</w:t>
        </w:r>
      </w:ins>
      <w:r w:rsidRPr="005B3720">
        <w:rPr>
          <w:rFonts w:ascii="inherit" w:hAnsi="inherit"/>
          <w:sz w:val="24"/>
          <w:szCs w:val="24"/>
        </w:rPr>
        <w:t xml:space="preserve"> </w:t>
      </w:r>
      <w:del w:id="2271" w:author="Author">
        <w:r w:rsidRPr="005B3720">
          <w:rPr>
            <w:rFonts w:ascii="inherit" w:hAnsi="inherit"/>
            <w:sz w:val="24"/>
            <w:szCs w:val="24"/>
          </w:rPr>
          <w:delText>Regulation (EU) 20</w:delText>
        </w:r>
      </w:del>
      <w:ins w:id="2272" w:author="Author">
        <w:del w:id="2273" w:author="Author">
          <w:r w:rsidR="00E725A1">
            <w:rPr>
              <w:rFonts w:ascii="inherit" w:hAnsi="inherit"/>
              <w:sz w:val="24"/>
              <w:szCs w:val="24"/>
            </w:rPr>
            <w:delText>--</w:delText>
          </w:r>
        </w:del>
      </w:ins>
      <w:del w:id="2274" w:author="Author">
        <w:r w:rsidRPr="005B3720" w:rsidDel="00E725A1">
          <w:rPr>
            <w:rFonts w:ascii="inherit" w:hAnsi="inherit"/>
            <w:sz w:val="24"/>
            <w:szCs w:val="24"/>
          </w:rPr>
          <w:delText>16</w:delText>
        </w:r>
        <w:r w:rsidRPr="005B3720">
          <w:rPr>
            <w:rFonts w:ascii="inherit" w:hAnsi="inherit"/>
            <w:sz w:val="24"/>
            <w:szCs w:val="24"/>
          </w:rPr>
          <w:delText>/</w:delText>
        </w:r>
      </w:del>
      <w:ins w:id="2275" w:author="Author">
        <w:del w:id="2276" w:author="Author">
          <w:r w:rsidR="00E725A1">
            <w:rPr>
              <w:rFonts w:ascii="inherit" w:hAnsi="inherit"/>
              <w:sz w:val="24"/>
              <w:szCs w:val="24"/>
            </w:rPr>
            <w:delText>---</w:delText>
          </w:r>
        </w:del>
      </w:ins>
      <w:del w:id="2277" w:author="Author">
        <w:r w:rsidRPr="005B3720" w:rsidDel="00E725A1">
          <w:rPr>
            <w:rFonts w:ascii="inherit" w:hAnsi="inherit"/>
            <w:sz w:val="24"/>
            <w:szCs w:val="24"/>
          </w:rPr>
          <w:delText>631</w:delText>
        </w:r>
        <w:r w:rsidRPr="005B3720">
          <w:rPr>
            <w:rFonts w:ascii="inherit" w:hAnsi="inherit"/>
            <w:sz w:val="24"/>
            <w:szCs w:val="24"/>
          </w:rPr>
          <w:delText xml:space="preserve"> </w:delText>
        </w:r>
      </w:del>
      <w:r w:rsidRPr="005B3720">
        <w:rPr>
          <w:rFonts w:ascii="inherit" w:hAnsi="inherit"/>
          <w:sz w:val="24"/>
          <w:szCs w:val="24"/>
        </w:rPr>
        <w:t>is demonstrated.</w:t>
      </w:r>
    </w:p>
    <w:p w14:paraId="5C25C862" w14:textId="73FC7E3A" w:rsidR="00BC6279" w:rsidRDefault="00BC6279" w:rsidP="00BC6279">
      <w:pPr>
        <w:spacing w:after="338"/>
        <w:ind w:left="0" w:firstLine="0"/>
        <w:rPr>
          <w:ins w:id="2278" w:author="Author"/>
          <w:rFonts w:ascii="inherit" w:hAnsi="inherit"/>
          <w:sz w:val="24"/>
          <w:szCs w:val="24"/>
        </w:rPr>
      </w:pPr>
    </w:p>
    <w:p w14:paraId="38835AA7" w14:textId="15BC8307" w:rsidR="00BC6279" w:rsidRPr="00BC6279" w:rsidRDefault="00BC6279">
      <w:pPr>
        <w:numPr>
          <w:ilvl w:val="0"/>
          <w:numId w:val="126"/>
        </w:numPr>
        <w:spacing w:after="318"/>
        <w:ind w:left="0" w:firstLine="0"/>
        <w:rPr>
          <w:ins w:id="2279" w:author="Author"/>
          <w:rFonts w:ascii="inherit" w:hAnsi="inherit"/>
          <w:sz w:val="24"/>
          <w:szCs w:val="24"/>
        </w:rPr>
        <w:pPrChange w:id="2280" w:author="Author">
          <w:pPr>
            <w:numPr>
              <w:numId w:val="128"/>
            </w:numPr>
            <w:spacing w:after="338"/>
            <w:ind w:left="295" w:hanging="295"/>
          </w:pPr>
        </w:pPrChange>
      </w:pPr>
      <w:ins w:id="2281" w:author="Author">
        <w:r w:rsidRPr="005B3720">
          <w:rPr>
            <w:rFonts w:ascii="inherit" w:hAnsi="inherit"/>
            <w:sz w:val="24"/>
            <w:szCs w:val="24"/>
          </w:rPr>
          <w:t>With regard to the post fault active power recovery simulation</w:t>
        </w:r>
        <w:r>
          <w:rPr>
            <w:rFonts w:ascii="inherit" w:hAnsi="inherit"/>
            <w:sz w:val="24"/>
            <w:szCs w:val="24"/>
          </w:rPr>
          <w:t xml:space="preserve"> of A-PtG-DU</w:t>
        </w:r>
        <w:r w:rsidRPr="005B3720">
          <w:rPr>
            <w:rFonts w:ascii="inherit" w:hAnsi="inherit"/>
            <w:sz w:val="24"/>
            <w:szCs w:val="24"/>
          </w:rPr>
          <w:t xml:space="preserve">: </w:t>
        </w:r>
      </w:ins>
    </w:p>
    <w:p w14:paraId="7AFB0751" w14:textId="7AA98715" w:rsidR="00BC6279" w:rsidRDefault="00A2098C" w:rsidP="00BC6279">
      <w:pPr>
        <w:numPr>
          <w:ilvl w:val="0"/>
          <w:numId w:val="200"/>
        </w:numPr>
        <w:spacing w:after="338"/>
        <w:ind w:hanging="295"/>
        <w:rPr>
          <w:ins w:id="2282" w:author="Author"/>
          <w:rFonts w:ascii="inherit" w:hAnsi="inherit"/>
          <w:sz w:val="24"/>
          <w:szCs w:val="24"/>
        </w:rPr>
      </w:pPr>
      <w:commentRangeStart w:id="2283"/>
      <w:ins w:id="2284" w:author="Author">
        <w:r>
          <w:rPr>
            <w:rFonts w:ascii="inherit" w:hAnsi="inherit"/>
            <w:sz w:val="24"/>
            <w:szCs w:val="24"/>
          </w:rPr>
          <w:t xml:space="preserve">The asynchronously connected power to gas demand unit owner shall </w:t>
        </w:r>
        <w:r w:rsidRPr="00A2098C">
          <w:rPr>
            <w:rFonts w:ascii="inherit" w:hAnsi="inherit"/>
            <w:sz w:val="24"/>
            <w:szCs w:val="24"/>
          </w:rPr>
          <w:t>simulate the capability for post fault active power recovery in the conditions set forth in Article</w:t>
        </w:r>
        <w:r>
          <w:rPr>
            <w:rFonts w:ascii="inherit" w:hAnsi="inherit"/>
            <w:sz w:val="24"/>
            <w:szCs w:val="24"/>
          </w:rPr>
          <w:t xml:space="preserve"> 40(a).(c).</w:t>
        </w:r>
      </w:ins>
      <w:del w:id="2285" w:author="Author">
        <w:r w:rsidR="00BF5202" w:rsidRPr="005B3720" w:rsidDel="00A2098C">
          <w:rPr>
            <w:rFonts w:ascii="inherit" w:hAnsi="inherit"/>
            <w:sz w:val="24"/>
            <w:szCs w:val="24"/>
          </w:rPr>
          <w:delText xml:space="preserve"> </w:delText>
        </w:r>
      </w:del>
      <w:commentRangeEnd w:id="2283"/>
      <w:r w:rsidR="00D52BC7">
        <w:rPr>
          <w:rStyle w:val="CommentReference"/>
        </w:rPr>
        <w:commentReference w:id="2283"/>
      </w:r>
    </w:p>
    <w:p w14:paraId="0FE17927" w14:textId="3B3E3DD4" w:rsidR="00BC6279" w:rsidRPr="00BC6279" w:rsidRDefault="00BC6279">
      <w:pPr>
        <w:numPr>
          <w:ilvl w:val="0"/>
          <w:numId w:val="200"/>
        </w:numPr>
        <w:spacing w:after="338"/>
        <w:ind w:hanging="295"/>
        <w:rPr>
          <w:rFonts w:ascii="inherit" w:hAnsi="inherit"/>
          <w:sz w:val="24"/>
          <w:szCs w:val="24"/>
        </w:rPr>
        <w:pPrChange w:id="2286" w:author="Author">
          <w:pPr>
            <w:numPr>
              <w:numId w:val="128"/>
            </w:numPr>
            <w:spacing w:after="338"/>
            <w:ind w:left="295" w:hanging="295"/>
          </w:pPr>
        </w:pPrChange>
      </w:pPr>
      <w:ins w:id="2287" w:author="Author">
        <w:r w:rsidRPr="00BC6279">
          <w:rPr>
            <w:rFonts w:ascii="inherit" w:hAnsi="inherit"/>
            <w:sz w:val="24"/>
            <w:szCs w:val="24"/>
          </w:rPr>
          <w:t>the simulation shall be deemed passed, provided that compliance with the requirement according to</w:t>
        </w:r>
        <w:r>
          <w:rPr>
            <w:rFonts w:ascii="inherit" w:hAnsi="inherit"/>
            <w:sz w:val="24"/>
            <w:szCs w:val="24"/>
          </w:rPr>
          <w:t xml:space="preserve"> Article  40 (a).(c) is demonstrated.</w:t>
        </w:r>
      </w:ins>
    </w:p>
    <w:p w14:paraId="0B54AF62" w14:textId="2C0E838E" w:rsidR="00AE476A" w:rsidRPr="005B3720" w:rsidRDefault="00BF5202" w:rsidP="00B13FCD">
      <w:pPr>
        <w:numPr>
          <w:ilvl w:val="0"/>
          <w:numId w:val="126"/>
        </w:numPr>
        <w:spacing w:after="318"/>
        <w:ind w:left="0" w:firstLine="0"/>
        <w:rPr>
          <w:rFonts w:ascii="inherit" w:hAnsi="inherit"/>
          <w:sz w:val="24"/>
          <w:szCs w:val="24"/>
        </w:rPr>
      </w:pPr>
      <w:r w:rsidRPr="005B3720">
        <w:rPr>
          <w:rFonts w:ascii="inherit" w:hAnsi="inherit"/>
          <w:sz w:val="24"/>
          <w:szCs w:val="24"/>
        </w:rPr>
        <w:t xml:space="preserve">With regard to the reactive power capability simulation of </w:t>
      </w:r>
      <w:del w:id="2288" w:author="Author">
        <w:r w:rsidRPr="005B3720" w:rsidDel="00E1052D">
          <w:rPr>
            <w:rFonts w:ascii="inherit" w:hAnsi="inherit"/>
            <w:sz w:val="24"/>
            <w:szCs w:val="24"/>
          </w:rPr>
          <w:delText>DC-</w:delText>
        </w:r>
      </w:del>
      <w:ins w:id="2289" w:author="Author">
        <w:r w:rsidR="00E1052D">
          <w:rPr>
            <w:rFonts w:ascii="inherit" w:hAnsi="inherit"/>
            <w:sz w:val="24"/>
            <w:szCs w:val="24"/>
          </w:rPr>
          <w:t xml:space="preserve">asynchronously </w:t>
        </w:r>
      </w:ins>
      <w:r w:rsidRPr="005B3720">
        <w:rPr>
          <w:rFonts w:ascii="inherit" w:hAnsi="inherit"/>
          <w:sz w:val="24"/>
          <w:szCs w:val="24"/>
        </w:rPr>
        <w:t>connected power park modules</w:t>
      </w:r>
      <w:ins w:id="2290" w:author="Author">
        <w:r w:rsidR="00E1052D">
          <w:rPr>
            <w:rFonts w:ascii="inherit" w:hAnsi="inherit"/>
            <w:sz w:val="24"/>
            <w:szCs w:val="24"/>
          </w:rPr>
          <w:t xml:space="preserve"> and asynchronously connected electricity storage modules</w:t>
        </w:r>
      </w:ins>
      <w:r w:rsidRPr="005B3720">
        <w:rPr>
          <w:rFonts w:ascii="inherit" w:hAnsi="inherit"/>
          <w:sz w:val="24"/>
          <w:szCs w:val="24"/>
        </w:rPr>
        <w:t xml:space="preserve">: </w:t>
      </w:r>
    </w:p>
    <w:p w14:paraId="4AD8E6F1" w14:textId="26A46EC8" w:rsidR="00AE476A" w:rsidRPr="005518C7" w:rsidRDefault="00BF5202" w:rsidP="00B13FCD">
      <w:pPr>
        <w:numPr>
          <w:ilvl w:val="0"/>
          <w:numId w:val="129"/>
        </w:numPr>
        <w:spacing w:after="325"/>
        <w:ind w:hanging="295"/>
        <w:rPr>
          <w:rFonts w:ascii="inherit" w:hAnsi="inherit"/>
          <w:sz w:val="24"/>
          <w:szCs w:val="24"/>
        </w:rPr>
      </w:pPr>
      <w:r w:rsidRPr="005B3720">
        <w:rPr>
          <w:rFonts w:ascii="inherit" w:hAnsi="inherit"/>
          <w:sz w:val="24"/>
          <w:szCs w:val="24"/>
        </w:rPr>
        <w:t xml:space="preserve">the </w:t>
      </w:r>
      <w:del w:id="2291" w:author="Author">
        <w:r w:rsidRPr="005B3720" w:rsidDel="00E1052D">
          <w:rPr>
            <w:rFonts w:ascii="inherit" w:hAnsi="inherit"/>
            <w:sz w:val="24"/>
            <w:szCs w:val="24"/>
          </w:rPr>
          <w:delText>DC-</w:delText>
        </w:r>
      </w:del>
      <w:ins w:id="2292" w:author="Author">
        <w:r w:rsidR="00E1052D">
          <w:rPr>
            <w:rFonts w:ascii="inherit" w:hAnsi="inherit"/>
            <w:sz w:val="24"/>
            <w:szCs w:val="24"/>
          </w:rPr>
          <w:t xml:space="preserve">asynchronously </w:t>
        </w:r>
      </w:ins>
      <w:r w:rsidRPr="005B3720">
        <w:rPr>
          <w:rFonts w:ascii="inherit" w:hAnsi="inherit"/>
          <w:sz w:val="24"/>
          <w:szCs w:val="24"/>
        </w:rPr>
        <w:t xml:space="preserve">connected power park module owner </w:t>
      </w:r>
      <w:ins w:id="2293" w:author="Author">
        <w:r w:rsidR="00E1052D">
          <w:rPr>
            <w:rFonts w:ascii="inherit" w:hAnsi="inherit"/>
            <w:sz w:val="24"/>
            <w:szCs w:val="24"/>
          </w:rPr>
          <w:t>and the asynchronously connected electricity storage module owner</w:t>
        </w:r>
        <w:r w:rsidR="00E1052D" w:rsidRPr="005B3720">
          <w:rPr>
            <w:rFonts w:ascii="inherit" w:hAnsi="inherit"/>
            <w:sz w:val="24"/>
            <w:szCs w:val="24"/>
          </w:rPr>
          <w:t xml:space="preserve"> </w:t>
        </w:r>
      </w:ins>
      <w:r w:rsidRPr="005B3720">
        <w:rPr>
          <w:rFonts w:ascii="inherit" w:hAnsi="inherit"/>
          <w:sz w:val="24"/>
          <w:szCs w:val="24"/>
        </w:rPr>
        <w:t xml:space="preserve">shall simulate the capability for leading and lagging reactive power capability in the conditions </w:t>
      </w:r>
      <w:r w:rsidRPr="005518C7">
        <w:rPr>
          <w:rFonts w:ascii="inherit" w:hAnsi="inherit"/>
          <w:sz w:val="24"/>
          <w:szCs w:val="24"/>
        </w:rPr>
        <w:t xml:space="preserve">referred to in </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_Ref153269113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sidRPr="000830C9">
        <w:rPr>
          <w:rFonts w:ascii="inherit" w:hAnsi="inherit"/>
          <w:sz w:val="24"/>
          <w:szCs w:val="24"/>
        </w:rPr>
        <w:t>Article 40</w:t>
      </w:r>
      <w:r w:rsidR="00E776B7" w:rsidRPr="005518C7">
        <w:rPr>
          <w:rFonts w:ascii="inherit" w:hAnsi="inherit"/>
          <w:sz w:val="24"/>
          <w:szCs w:val="24"/>
        </w:rPr>
        <w:fldChar w:fldCharType="end"/>
      </w:r>
      <w:r w:rsidRPr="005518C7">
        <w:rPr>
          <w:rFonts w:ascii="inherit" w:hAnsi="inherit"/>
          <w:sz w:val="24"/>
          <w:szCs w:val="24"/>
        </w:rPr>
        <w:t>(</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_Ref153271516 \r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Pr>
          <w:rFonts w:ascii="inherit" w:hAnsi="inherit"/>
          <w:sz w:val="24"/>
          <w:szCs w:val="24"/>
        </w:rPr>
        <w:t>2</w:t>
      </w:r>
      <w:r w:rsidR="00E776B7" w:rsidRPr="005518C7">
        <w:rPr>
          <w:rFonts w:ascii="inherit" w:hAnsi="inherit"/>
          <w:sz w:val="24"/>
          <w:szCs w:val="24"/>
        </w:rPr>
        <w:fldChar w:fldCharType="end"/>
      </w:r>
      <w:r w:rsidRPr="005518C7">
        <w:rPr>
          <w:rFonts w:ascii="inherit" w:hAnsi="inherit"/>
          <w:sz w:val="24"/>
          <w:szCs w:val="24"/>
        </w:rPr>
        <w:t xml:space="preserve">); and </w:t>
      </w:r>
    </w:p>
    <w:p w14:paraId="7E20890F" w14:textId="77777777" w:rsidR="00AE476A" w:rsidRPr="005518C7" w:rsidRDefault="00BF5202" w:rsidP="00B13FCD">
      <w:pPr>
        <w:numPr>
          <w:ilvl w:val="0"/>
          <w:numId w:val="129"/>
        </w:numPr>
        <w:spacing w:after="318"/>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4136F8AA" w14:textId="558B9484" w:rsidR="00AE476A" w:rsidRPr="005518C7" w:rsidRDefault="00BF5202" w:rsidP="00B13FCD">
      <w:pPr>
        <w:numPr>
          <w:ilvl w:val="1"/>
          <w:numId w:val="129"/>
        </w:numPr>
        <w:spacing w:after="325"/>
        <w:ind w:left="588" w:hanging="293"/>
        <w:rPr>
          <w:rFonts w:ascii="inherit" w:hAnsi="inherit"/>
          <w:sz w:val="24"/>
          <w:szCs w:val="24"/>
        </w:rPr>
      </w:pPr>
      <w:r w:rsidRPr="005518C7">
        <w:rPr>
          <w:rFonts w:ascii="inherit" w:hAnsi="inherit"/>
          <w:sz w:val="24"/>
          <w:szCs w:val="24"/>
        </w:rPr>
        <w:t xml:space="preserve">the simulation model of the </w:t>
      </w:r>
      <w:del w:id="2294" w:author="Author">
        <w:r w:rsidRPr="005518C7" w:rsidDel="00E1052D">
          <w:rPr>
            <w:rFonts w:ascii="inherit" w:hAnsi="inherit"/>
            <w:sz w:val="24"/>
            <w:szCs w:val="24"/>
          </w:rPr>
          <w:delText>DC-</w:delText>
        </w:r>
      </w:del>
      <w:ins w:id="2295" w:author="Author">
        <w:r w:rsidR="00E1052D">
          <w:rPr>
            <w:rFonts w:ascii="inherit" w:hAnsi="inherit"/>
            <w:sz w:val="24"/>
            <w:szCs w:val="24"/>
          </w:rPr>
          <w:t xml:space="preserve">asynchronously </w:t>
        </w:r>
      </w:ins>
      <w:r w:rsidRPr="005518C7">
        <w:rPr>
          <w:rFonts w:ascii="inherit" w:hAnsi="inherit"/>
          <w:sz w:val="24"/>
          <w:szCs w:val="24"/>
        </w:rPr>
        <w:t xml:space="preserve">connected power park module </w:t>
      </w:r>
      <w:ins w:id="2296" w:author="Author">
        <w:r w:rsidR="00E1052D">
          <w:rPr>
            <w:rFonts w:ascii="inherit" w:hAnsi="inherit"/>
            <w:sz w:val="24"/>
            <w:szCs w:val="24"/>
          </w:rPr>
          <w:t>and the asynchronously connected electricity storage module</w:t>
        </w:r>
        <w:r w:rsidR="00E1052D" w:rsidRPr="005518C7">
          <w:rPr>
            <w:rFonts w:ascii="inherit" w:hAnsi="inherit"/>
            <w:sz w:val="24"/>
            <w:szCs w:val="24"/>
          </w:rPr>
          <w:t xml:space="preserve"> </w:t>
        </w:r>
      </w:ins>
      <w:r w:rsidRPr="005518C7">
        <w:rPr>
          <w:rFonts w:ascii="inherit" w:hAnsi="inherit"/>
          <w:sz w:val="24"/>
          <w:szCs w:val="24"/>
        </w:rPr>
        <w:t xml:space="preserve">is validated against the compliance tests for reactive power capability as referred to in </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_Ref153262741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sidRPr="000830C9">
        <w:rPr>
          <w:rFonts w:ascii="inherit" w:hAnsi="inherit"/>
          <w:sz w:val="24"/>
          <w:szCs w:val="24"/>
        </w:rPr>
        <w:t>Article 72</w:t>
      </w:r>
      <w:r w:rsidR="00E776B7" w:rsidRPr="005518C7">
        <w:rPr>
          <w:rFonts w:ascii="inherit" w:hAnsi="inherit"/>
          <w:sz w:val="24"/>
          <w:szCs w:val="24"/>
        </w:rPr>
        <w:fldChar w:fldCharType="end"/>
      </w:r>
      <w:r w:rsidRPr="005518C7">
        <w:rPr>
          <w:rFonts w:ascii="inherit" w:hAnsi="inherit"/>
          <w:sz w:val="24"/>
          <w:szCs w:val="24"/>
        </w:rPr>
        <w:t>(</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_Ref153273809 \r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Pr>
          <w:rFonts w:ascii="inherit" w:hAnsi="inherit"/>
          <w:sz w:val="24"/>
          <w:szCs w:val="24"/>
        </w:rPr>
        <w:t>2</w:t>
      </w:r>
      <w:r w:rsidR="00E776B7" w:rsidRPr="005518C7">
        <w:rPr>
          <w:rFonts w:ascii="inherit" w:hAnsi="inherit"/>
          <w:sz w:val="24"/>
          <w:szCs w:val="24"/>
        </w:rPr>
        <w:fldChar w:fldCharType="end"/>
      </w:r>
      <w:r w:rsidRPr="005518C7">
        <w:rPr>
          <w:rFonts w:ascii="inherit" w:hAnsi="inherit"/>
          <w:sz w:val="24"/>
          <w:szCs w:val="24"/>
        </w:rPr>
        <w:t xml:space="preserve">); </w:t>
      </w:r>
    </w:p>
    <w:p w14:paraId="74EE611B" w14:textId="1160A382" w:rsidR="00AE476A" w:rsidRPr="005518C7" w:rsidRDefault="00BF5202" w:rsidP="00B13FCD">
      <w:pPr>
        <w:numPr>
          <w:ilvl w:val="1"/>
          <w:numId w:val="129"/>
        </w:numPr>
        <w:spacing w:after="330"/>
        <w:ind w:left="588" w:hanging="293"/>
        <w:rPr>
          <w:rFonts w:ascii="inherit" w:hAnsi="inherit"/>
          <w:sz w:val="24"/>
          <w:szCs w:val="24"/>
        </w:rPr>
      </w:pPr>
      <w:r w:rsidRPr="005518C7">
        <w:rPr>
          <w:rFonts w:ascii="inherit" w:hAnsi="inherit"/>
          <w:sz w:val="24"/>
          <w:szCs w:val="24"/>
        </w:rPr>
        <w:t xml:space="preserve">compliance with the requirements as referred to in </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_Ref153269113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sidRPr="000830C9">
        <w:rPr>
          <w:rFonts w:ascii="inherit" w:hAnsi="inherit"/>
          <w:sz w:val="24"/>
          <w:szCs w:val="24"/>
        </w:rPr>
        <w:t>Article 40</w:t>
      </w:r>
      <w:r w:rsidR="00E776B7" w:rsidRPr="005518C7">
        <w:rPr>
          <w:rFonts w:ascii="inherit" w:hAnsi="inherit"/>
          <w:sz w:val="24"/>
          <w:szCs w:val="24"/>
        </w:rPr>
        <w:fldChar w:fldCharType="end"/>
      </w:r>
      <w:r w:rsidR="00E776B7" w:rsidRPr="005518C7">
        <w:rPr>
          <w:rFonts w:ascii="inherit" w:hAnsi="inherit"/>
          <w:sz w:val="24"/>
          <w:szCs w:val="24"/>
        </w:rPr>
        <w:t>(</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_Ref153271516 \r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Pr>
          <w:rFonts w:ascii="inherit" w:hAnsi="inherit"/>
          <w:sz w:val="24"/>
          <w:szCs w:val="24"/>
        </w:rPr>
        <w:t>2</w:t>
      </w:r>
      <w:r w:rsidR="00E776B7" w:rsidRPr="005518C7">
        <w:rPr>
          <w:rFonts w:ascii="inherit" w:hAnsi="inherit"/>
          <w:sz w:val="24"/>
          <w:szCs w:val="24"/>
        </w:rPr>
        <w:fldChar w:fldCharType="end"/>
      </w:r>
      <w:r w:rsidR="00E776B7" w:rsidRPr="005518C7">
        <w:rPr>
          <w:rFonts w:ascii="inherit" w:hAnsi="inherit"/>
          <w:sz w:val="24"/>
          <w:szCs w:val="24"/>
        </w:rPr>
        <w:t>)</w:t>
      </w:r>
      <w:r w:rsidRPr="005518C7">
        <w:rPr>
          <w:rFonts w:ascii="inherit" w:hAnsi="inherit"/>
          <w:sz w:val="24"/>
          <w:szCs w:val="24"/>
        </w:rPr>
        <w:t xml:space="preserve"> is demonstrated. </w:t>
      </w:r>
    </w:p>
    <w:p w14:paraId="7810305B" w14:textId="39E32A06" w:rsidR="00AE476A" w:rsidRPr="005518C7" w:rsidRDefault="00BF5202" w:rsidP="00B13FCD">
      <w:pPr>
        <w:numPr>
          <w:ilvl w:val="0"/>
          <w:numId w:val="126"/>
        </w:numPr>
        <w:spacing w:after="318"/>
        <w:ind w:left="0" w:firstLine="0"/>
        <w:rPr>
          <w:rFonts w:ascii="inherit" w:hAnsi="inherit"/>
          <w:sz w:val="24"/>
          <w:szCs w:val="24"/>
        </w:rPr>
      </w:pPr>
      <w:r w:rsidRPr="005518C7">
        <w:rPr>
          <w:rFonts w:ascii="inherit" w:hAnsi="inherit"/>
          <w:sz w:val="24"/>
          <w:szCs w:val="24"/>
        </w:rPr>
        <w:t xml:space="preserve">With regard to the reactive power capability simulation of remote-end HVDC converter units: </w:t>
      </w:r>
    </w:p>
    <w:p w14:paraId="201C1476" w14:textId="55E666FA" w:rsidR="00AE476A" w:rsidRPr="005518C7" w:rsidRDefault="00BF5202" w:rsidP="00B13FCD">
      <w:pPr>
        <w:numPr>
          <w:ilvl w:val="0"/>
          <w:numId w:val="130"/>
        </w:numPr>
        <w:ind w:hanging="295"/>
        <w:rPr>
          <w:rFonts w:ascii="inherit" w:hAnsi="inherit"/>
          <w:sz w:val="24"/>
          <w:szCs w:val="24"/>
        </w:rPr>
      </w:pPr>
      <w:r w:rsidRPr="005518C7">
        <w:rPr>
          <w:rFonts w:ascii="inherit" w:hAnsi="inherit"/>
          <w:sz w:val="24"/>
          <w:szCs w:val="24"/>
        </w:rPr>
        <w:t xml:space="preserve">the remote-end HVDC converter unit owner or the remote-end HVDC converter station owner shall simulate the capability for leading and lagging reactive power capability in the conditions referred to in </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_Ref153268850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sidRPr="000830C9">
        <w:rPr>
          <w:rFonts w:ascii="inherit" w:hAnsi="inherit"/>
          <w:sz w:val="24"/>
          <w:szCs w:val="24"/>
        </w:rPr>
        <w:t>Article 48</w:t>
      </w:r>
      <w:r w:rsidR="00D17557" w:rsidRPr="005518C7">
        <w:rPr>
          <w:rFonts w:ascii="inherit" w:hAnsi="inherit"/>
          <w:sz w:val="24"/>
          <w:szCs w:val="24"/>
        </w:rPr>
        <w:fldChar w:fldCharType="end"/>
      </w:r>
      <w:r w:rsidRPr="005518C7">
        <w:rPr>
          <w:rFonts w:ascii="inherit" w:hAnsi="inherit"/>
          <w:sz w:val="24"/>
          <w:szCs w:val="24"/>
        </w:rPr>
        <w:t>(</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_Ref153271734 \r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Pr>
          <w:rFonts w:ascii="inherit" w:hAnsi="inherit"/>
          <w:sz w:val="24"/>
          <w:szCs w:val="24"/>
        </w:rPr>
        <w:t>2</w:t>
      </w:r>
      <w:r w:rsidR="00D17557" w:rsidRPr="005518C7">
        <w:rPr>
          <w:rFonts w:ascii="inherit" w:hAnsi="inherit"/>
          <w:sz w:val="24"/>
          <w:szCs w:val="24"/>
        </w:rPr>
        <w:fldChar w:fldCharType="end"/>
      </w:r>
      <w:r w:rsidRPr="005518C7">
        <w:rPr>
          <w:rFonts w:ascii="inherit" w:hAnsi="inherit"/>
          <w:sz w:val="24"/>
          <w:szCs w:val="24"/>
        </w:rPr>
        <w:t xml:space="preserve">); and </w:t>
      </w:r>
    </w:p>
    <w:p w14:paraId="7049C104" w14:textId="77777777" w:rsidR="00AE476A" w:rsidRPr="005518C7" w:rsidRDefault="00BF5202" w:rsidP="00B13FCD">
      <w:pPr>
        <w:numPr>
          <w:ilvl w:val="0"/>
          <w:numId w:val="130"/>
        </w:numPr>
        <w:spacing w:after="275"/>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587EA199" w14:textId="06BF43B8" w:rsidR="00AE476A" w:rsidRPr="005518C7" w:rsidRDefault="00BF5202" w:rsidP="00B13FCD">
      <w:pPr>
        <w:numPr>
          <w:ilvl w:val="1"/>
          <w:numId w:val="130"/>
        </w:numPr>
        <w:spacing w:after="282"/>
        <w:ind w:left="588" w:hanging="293"/>
        <w:rPr>
          <w:rFonts w:ascii="inherit" w:hAnsi="inherit"/>
          <w:sz w:val="24"/>
          <w:szCs w:val="24"/>
        </w:rPr>
      </w:pPr>
      <w:r w:rsidRPr="005518C7">
        <w:rPr>
          <w:rFonts w:ascii="inherit" w:hAnsi="inherit"/>
          <w:sz w:val="24"/>
          <w:szCs w:val="24"/>
        </w:rPr>
        <w:t xml:space="preserve">the simulation model of the remote-end HVDC converter unit or the remote-end HVDC converter station is validated against the compliance tests for reactive power capability at the as referred to in </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_Ref153262741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sidRPr="000830C9">
        <w:rPr>
          <w:rFonts w:ascii="inherit" w:hAnsi="inherit"/>
          <w:sz w:val="24"/>
          <w:szCs w:val="24"/>
        </w:rPr>
        <w:t>Article 72</w:t>
      </w:r>
      <w:r w:rsidR="00D17557" w:rsidRPr="005518C7">
        <w:rPr>
          <w:rFonts w:ascii="inherit" w:hAnsi="inherit"/>
          <w:sz w:val="24"/>
          <w:szCs w:val="24"/>
        </w:rPr>
        <w:fldChar w:fldCharType="end"/>
      </w:r>
      <w:r w:rsidRPr="005518C7">
        <w:rPr>
          <w:rFonts w:ascii="inherit" w:hAnsi="inherit"/>
          <w:sz w:val="24"/>
          <w:szCs w:val="24"/>
        </w:rPr>
        <w:t>(</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_Ref153274337 \r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Pr>
          <w:rFonts w:ascii="inherit" w:hAnsi="inherit"/>
          <w:sz w:val="24"/>
          <w:szCs w:val="24"/>
        </w:rPr>
        <w:t>3</w:t>
      </w:r>
      <w:r w:rsidR="00D17557" w:rsidRPr="005518C7">
        <w:rPr>
          <w:rFonts w:ascii="inherit" w:hAnsi="inherit"/>
          <w:sz w:val="24"/>
          <w:szCs w:val="24"/>
        </w:rPr>
        <w:fldChar w:fldCharType="end"/>
      </w:r>
      <w:r w:rsidRPr="005518C7">
        <w:rPr>
          <w:rFonts w:ascii="inherit" w:hAnsi="inherit"/>
          <w:sz w:val="24"/>
          <w:szCs w:val="24"/>
        </w:rPr>
        <w:t xml:space="preserve">); </w:t>
      </w:r>
    </w:p>
    <w:p w14:paraId="0D0A6132" w14:textId="3691B883" w:rsidR="00AE476A" w:rsidRPr="005518C7" w:rsidRDefault="00BF5202" w:rsidP="00B13FCD">
      <w:pPr>
        <w:numPr>
          <w:ilvl w:val="1"/>
          <w:numId w:val="130"/>
        </w:numPr>
        <w:spacing w:after="286"/>
        <w:ind w:left="588" w:hanging="293"/>
        <w:rPr>
          <w:rFonts w:ascii="inherit" w:hAnsi="inherit"/>
          <w:sz w:val="24"/>
          <w:szCs w:val="24"/>
        </w:rPr>
      </w:pPr>
      <w:r w:rsidRPr="005518C7">
        <w:rPr>
          <w:rFonts w:ascii="inherit" w:hAnsi="inherit"/>
          <w:sz w:val="24"/>
          <w:szCs w:val="24"/>
        </w:rPr>
        <w:t xml:space="preserve">compliance with the requirements as referred to in </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_Ref153268850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sidRPr="000830C9">
        <w:rPr>
          <w:rFonts w:ascii="inherit" w:hAnsi="inherit"/>
          <w:sz w:val="24"/>
          <w:szCs w:val="24"/>
        </w:rPr>
        <w:t>Article 48</w:t>
      </w:r>
      <w:r w:rsidR="00D17557" w:rsidRPr="005518C7">
        <w:rPr>
          <w:rFonts w:ascii="inherit" w:hAnsi="inherit"/>
          <w:sz w:val="24"/>
          <w:szCs w:val="24"/>
        </w:rPr>
        <w:fldChar w:fldCharType="end"/>
      </w:r>
      <w:r w:rsidR="00D17557" w:rsidRPr="005518C7">
        <w:rPr>
          <w:rFonts w:ascii="inherit" w:hAnsi="inherit"/>
          <w:sz w:val="24"/>
          <w:szCs w:val="24"/>
        </w:rPr>
        <w:t>(</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_Ref153271734 \r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Pr>
          <w:rFonts w:ascii="inherit" w:hAnsi="inherit"/>
          <w:sz w:val="24"/>
          <w:szCs w:val="24"/>
        </w:rPr>
        <w:t>2</w:t>
      </w:r>
      <w:r w:rsidR="00D17557" w:rsidRPr="005518C7">
        <w:rPr>
          <w:rFonts w:ascii="inherit" w:hAnsi="inherit"/>
          <w:sz w:val="24"/>
          <w:szCs w:val="24"/>
        </w:rPr>
        <w:fldChar w:fldCharType="end"/>
      </w:r>
      <w:r w:rsidR="00D17557" w:rsidRPr="005518C7">
        <w:rPr>
          <w:rFonts w:ascii="inherit" w:hAnsi="inherit"/>
          <w:sz w:val="24"/>
          <w:szCs w:val="24"/>
        </w:rPr>
        <w:t>)</w:t>
      </w:r>
      <w:r w:rsidRPr="005518C7">
        <w:rPr>
          <w:rFonts w:ascii="inherit" w:hAnsi="inherit"/>
          <w:sz w:val="24"/>
          <w:szCs w:val="24"/>
        </w:rPr>
        <w:t xml:space="preserve"> is demonstrated. </w:t>
      </w:r>
    </w:p>
    <w:p w14:paraId="623F833E" w14:textId="375EE52B" w:rsidR="00AE476A" w:rsidRPr="005518C7" w:rsidRDefault="00BF5202" w:rsidP="00B13FCD">
      <w:pPr>
        <w:numPr>
          <w:ilvl w:val="0"/>
          <w:numId w:val="126"/>
        </w:numPr>
        <w:spacing w:after="318"/>
        <w:ind w:left="0" w:firstLine="0"/>
        <w:rPr>
          <w:rFonts w:ascii="inherit" w:hAnsi="inherit"/>
          <w:sz w:val="24"/>
          <w:szCs w:val="24"/>
        </w:rPr>
      </w:pPr>
      <w:r w:rsidRPr="005518C7">
        <w:rPr>
          <w:rFonts w:ascii="inherit" w:hAnsi="inherit"/>
          <w:sz w:val="24"/>
          <w:szCs w:val="24"/>
        </w:rPr>
        <w:t xml:space="preserve">With regard to the power oscillations damping control simulation: </w:t>
      </w:r>
    </w:p>
    <w:p w14:paraId="399AD7B0" w14:textId="4C37F87F" w:rsidR="00AE476A" w:rsidRPr="005518C7" w:rsidRDefault="00BF5202" w:rsidP="00B13FCD">
      <w:pPr>
        <w:numPr>
          <w:ilvl w:val="0"/>
          <w:numId w:val="131"/>
        </w:numPr>
        <w:spacing w:after="282"/>
        <w:ind w:hanging="295"/>
        <w:rPr>
          <w:rFonts w:ascii="inherit" w:hAnsi="inherit"/>
          <w:sz w:val="24"/>
          <w:szCs w:val="24"/>
        </w:rPr>
      </w:pPr>
      <w:r w:rsidRPr="005518C7">
        <w:rPr>
          <w:rFonts w:ascii="inherit" w:hAnsi="inherit"/>
          <w:sz w:val="24"/>
          <w:szCs w:val="24"/>
        </w:rPr>
        <w:t xml:space="preserve">the </w:t>
      </w:r>
      <w:del w:id="2297" w:author="Author">
        <w:r w:rsidRPr="005518C7" w:rsidDel="00ED13C6">
          <w:rPr>
            <w:rFonts w:ascii="inherit" w:hAnsi="inherit"/>
            <w:sz w:val="24"/>
            <w:szCs w:val="24"/>
          </w:rPr>
          <w:delText>DC-</w:delText>
        </w:r>
      </w:del>
      <w:ins w:id="2298" w:author="Author">
        <w:r w:rsidR="00ED13C6">
          <w:rPr>
            <w:rFonts w:ascii="inherit" w:hAnsi="inherit"/>
            <w:sz w:val="24"/>
            <w:szCs w:val="24"/>
          </w:rPr>
          <w:t xml:space="preserve">asynchronously </w:t>
        </w:r>
      </w:ins>
      <w:r w:rsidRPr="005518C7">
        <w:rPr>
          <w:rFonts w:ascii="inherit" w:hAnsi="inherit"/>
          <w:sz w:val="24"/>
          <w:szCs w:val="24"/>
        </w:rPr>
        <w:t xml:space="preserve">connected power park module owner </w:t>
      </w:r>
      <w:ins w:id="2299" w:author="Author">
        <w:r w:rsidR="00ED13C6">
          <w:rPr>
            <w:rFonts w:ascii="inherit" w:hAnsi="inherit"/>
            <w:sz w:val="24"/>
            <w:szCs w:val="24"/>
          </w:rPr>
          <w:t>and the asynchronously connected electricity storage module owner</w:t>
        </w:r>
        <w:r w:rsidR="00ED13C6" w:rsidRPr="005518C7">
          <w:rPr>
            <w:rFonts w:ascii="inherit" w:hAnsi="inherit"/>
            <w:sz w:val="24"/>
            <w:szCs w:val="24"/>
          </w:rPr>
          <w:t xml:space="preserve"> </w:t>
        </w:r>
      </w:ins>
      <w:r w:rsidRPr="005518C7">
        <w:rPr>
          <w:rFonts w:ascii="inherit" w:hAnsi="inherit"/>
          <w:sz w:val="24"/>
          <w:szCs w:val="24"/>
        </w:rPr>
        <w:t>shall simulate the capability for power oscillations damping under the conditions as referred to in Article 21(</w:t>
      </w:r>
      <w:ins w:id="2300" w:author="Author">
        <w:r w:rsidR="00ED13C6">
          <w:rPr>
            <w:rFonts w:ascii="inherit" w:hAnsi="inherit"/>
            <w:sz w:val="24"/>
            <w:szCs w:val="24"/>
          </w:rPr>
          <w:t>2</w:t>
        </w:r>
      </w:ins>
      <w:del w:id="2301" w:author="Author">
        <w:r w:rsidRPr="005518C7" w:rsidDel="00ED13C6">
          <w:rPr>
            <w:rFonts w:ascii="inherit" w:hAnsi="inherit"/>
            <w:sz w:val="24"/>
            <w:szCs w:val="24"/>
          </w:rPr>
          <w:delText>3</w:delText>
        </w:r>
      </w:del>
      <w:r w:rsidRPr="005518C7">
        <w:rPr>
          <w:rFonts w:ascii="inherit" w:hAnsi="inherit"/>
          <w:sz w:val="24"/>
          <w:szCs w:val="24"/>
        </w:rPr>
        <w:t>)(f) of</w:t>
      </w:r>
      <w:ins w:id="2302" w:author="Author">
        <w:r w:rsidR="001924EC">
          <w:rPr>
            <w:rFonts w:ascii="inherit" w:hAnsi="inherit"/>
            <w:sz w:val="24"/>
            <w:szCs w:val="24"/>
          </w:rPr>
          <w:t xml:space="preserve"> </w:t>
        </w:r>
      </w:ins>
      <w:del w:id="2303" w:author="Author">
        <w:r w:rsidRPr="005518C7">
          <w:rPr>
            <w:rFonts w:ascii="inherit" w:hAnsi="inherit"/>
            <w:sz w:val="24"/>
            <w:szCs w:val="24"/>
          </w:rPr>
          <w:delText xml:space="preserve"> </w:delText>
        </w:r>
      </w:del>
      <w:ins w:id="2304" w:author="Author">
        <w:r w:rsidR="00A9230D">
          <w:rPr>
            <w:rFonts w:ascii="inherit" w:hAnsi="inherit"/>
            <w:sz w:val="24"/>
            <w:szCs w:val="24"/>
          </w:rPr>
          <w:t>RfG 2.0</w:t>
        </w:r>
      </w:ins>
      <w:del w:id="2305" w:author="Author">
        <w:r w:rsidRPr="005518C7">
          <w:rPr>
            <w:rFonts w:ascii="inherit" w:hAnsi="inherit"/>
            <w:sz w:val="24"/>
            <w:szCs w:val="24"/>
          </w:rPr>
          <w:delText>Regulation (EU) 20</w:delText>
        </w:r>
      </w:del>
      <w:ins w:id="2306" w:author="Author">
        <w:del w:id="2307" w:author="Author">
          <w:r w:rsidR="00ED13C6">
            <w:rPr>
              <w:rFonts w:ascii="inherit" w:hAnsi="inherit"/>
              <w:sz w:val="24"/>
              <w:szCs w:val="24"/>
            </w:rPr>
            <w:delText>--</w:delText>
          </w:r>
        </w:del>
      </w:ins>
      <w:del w:id="2308" w:author="Author">
        <w:r w:rsidRPr="005518C7" w:rsidDel="00ED13C6">
          <w:rPr>
            <w:rFonts w:ascii="inherit" w:hAnsi="inherit"/>
            <w:sz w:val="24"/>
            <w:szCs w:val="24"/>
          </w:rPr>
          <w:delText>16</w:delText>
        </w:r>
        <w:r w:rsidRPr="005518C7">
          <w:rPr>
            <w:rFonts w:ascii="inherit" w:hAnsi="inherit"/>
            <w:sz w:val="24"/>
            <w:szCs w:val="24"/>
          </w:rPr>
          <w:delText>/</w:delText>
        </w:r>
      </w:del>
      <w:ins w:id="2309" w:author="Author">
        <w:del w:id="2310" w:author="Author">
          <w:r w:rsidR="00ED13C6">
            <w:rPr>
              <w:rFonts w:ascii="inherit" w:hAnsi="inherit"/>
              <w:sz w:val="24"/>
              <w:szCs w:val="24"/>
            </w:rPr>
            <w:delText>---</w:delText>
          </w:r>
        </w:del>
      </w:ins>
      <w:del w:id="2311" w:author="Author">
        <w:r w:rsidRPr="005518C7" w:rsidDel="00ED13C6">
          <w:rPr>
            <w:rFonts w:ascii="inherit" w:hAnsi="inherit"/>
            <w:sz w:val="24"/>
            <w:szCs w:val="24"/>
          </w:rPr>
          <w:delText>631</w:delText>
        </w:r>
      </w:del>
      <w:r w:rsidRPr="005518C7">
        <w:rPr>
          <w:rFonts w:ascii="inherit" w:hAnsi="inherit"/>
          <w:sz w:val="24"/>
          <w:szCs w:val="24"/>
        </w:rPr>
        <w:t xml:space="preserve">; and </w:t>
      </w:r>
    </w:p>
    <w:p w14:paraId="04513F93" w14:textId="69AAC190" w:rsidR="00AE476A" w:rsidRPr="005518C7" w:rsidRDefault="00BF5202" w:rsidP="00B13FCD">
      <w:pPr>
        <w:numPr>
          <w:ilvl w:val="0"/>
          <w:numId w:val="131"/>
        </w:numPr>
        <w:spacing w:after="294"/>
        <w:ind w:hanging="295"/>
        <w:rPr>
          <w:rFonts w:ascii="inherit" w:hAnsi="inherit"/>
          <w:sz w:val="24"/>
          <w:szCs w:val="24"/>
        </w:rPr>
      </w:pPr>
      <w:r w:rsidRPr="005518C7">
        <w:rPr>
          <w:rFonts w:ascii="inherit" w:hAnsi="inherit"/>
          <w:sz w:val="24"/>
          <w:szCs w:val="24"/>
        </w:rPr>
        <w:t>the simulation shall be deemed passed, provided that the model demonstrates compliance with the conditions of Article 21(</w:t>
      </w:r>
      <w:ins w:id="2312" w:author="Author">
        <w:r w:rsidR="00ED13C6">
          <w:rPr>
            <w:rFonts w:ascii="inherit" w:hAnsi="inherit"/>
            <w:sz w:val="24"/>
            <w:szCs w:val="24"/>
          </w:rPr>
          <w:t>2</w:t>
        </w:r>
      </w:ins>
      <w:del w:id="2313" w:author="Author">
        <w:r w:rsidRPr="005518C7" w:rsidDel="00ED13C6">
          <w:rPr>
            <w:rFonts w:ascii="inherit" w:hAnsi="inherit"/>
            <w:sz w:val="24"/>
            <w:szCs w:val="24"/>
          </w:rPr>
          <w:delText>3</w:delText>
        </w:r>
      </w:del>
      <w:r w:rsidRPr="005518C7">
        <w:rPr>
          <w:rFonts w:ascii="inherit" w:hAnsi="inherit"/>
          <w:sz w:val="24"/>
          <w:szCs w:val="24"/>
        </w:rPr>
        <w:t>)(f) of</w:t>
      </w:r>
      <w:del w:id="2314" w:author="Author">
        <w:r w:rsidRPr="005518C7">
          <w:rPr>
            <w:rFonts w:ascii="inherit" w:hAnsi="inherit"/>
            <w:sz w:val="24"/>
            <w:szCs w:val="24"/>
          </w:rPr>
          <w:delText xml:space="preserve"> </w:delText>
        </w:r>
      </w:del>
      <w:ins w:id="2315" w:author="Author">
        <w:r w:rsidR="00A9230D">
          <w:rPr>
            <w:rFonts w:ascii="inherit" w:hAnsi="inherit"/>
            <w:sz w:val="24"/>
            <w:szCs w:val="24"/>
          </w:rPr>
          <w:t xml:space="preserve"> RfG 2.0</w:t>
        </w:r>
      </w:ins>
      <w:del w:id="2316" w:author="Author">
        <w:r w:rsidRPr="005518C7">
          <w:rPr>
            <w:rFonts w:ascii="inherit" w:hAnsi="inherit"/>
            <w:sz w:val="24"/>
            <w:szCs w:val="24"/>
          </w:rPr>
          <w:delText>Regulation (EU) 20</w:delText>
        </w:r>
      </w:del>
      <w:ins w:id="2317" w:author="Author">
        <w:del w:id="2318" w:author="Author">
          <w:r w:rsidR="00ED13C6">
            <w:rPr>
              <w:rFonts w:ascii="inherit" w:hAnsi="inherit"/>
              <w:sz w:val="24"/>
              <w:szCs w:val="24"/>
            </w:rPr>
            <w:delText>--</w:delText>
          </w:r>
        </w:del>
      </w:ins>
      <w:del w:id="2319" w:author="Author">
        <w:r w:rsidRPr="005518C7" w:rsidDel="00ED13C6">
          <w:rPr>
            <w:rFonts w:ascii="inherit" w:hAnsi="inherit"/>
            <w:sz w:val="24"/>
            <w:szCs w:val="24"/>
          </w:rPr>
          <w:delText>16</w:delText>
        </w:r>
        <w:r w:rsidRPr="005518C7">
          <w:rPr>
            <w:rFonts w:ascii="inherit" w:hAnsi="inherit"/>
            <w:sz w:val="24"/>
            <w:szCs w:val="24"/>
          </w:rPr>
          <w:delText>/</w:delText>
        </w:r>
      </w:del>
      <w:ins w:id="2320" w:author="Author">
        <w:del w:id="2321" w:author="Author">
          <w:r w:rsidR="00ED13C6">
            <w:rPr>
              <w:rFonts w:ascii="inherit" w:hAnsi="inherit"/>
              <w:sz w:val="24"/>
              <w:szCs w:val="24"/>
            </w:rPr>
            <w:delText>---</w:delText>
          </w:r>
        </w:del>
      </w:ins>
      <w:del w:id="2322" w:author="Author">
        <w:r w:rsidRPr="005518C7" w:rsidDel="00ED13C6">
          <w:rPr>
            <w:rFonts w:ascii="inherit" w:hAnsi="inherit"/>
            <w:sz w:val="24"/>
            <w:szCs w:val="24"/>
          </w:rPr>
          <w:delText>631</w:delText>
        </w:r>
      </w:del>
      <w:r w:rsidRPr="005518C7">
        <w:rPr>
          <w:rFonts w:ascii="inherit" w:hAnsi="inherit"/>
          <w:sz w:val="24"/>
          <w:szCs w:val="24"/>
        </w:rPr>
        <w:t xml:space="preserve">. </w:t>
      </w:r>
    </w:p>
    <w:p w14:paraId="3C00AC91" w14:textId="6BD79AC6" w:rsidR="00AE476A" w:rsidRPr="005518C7" w:rsidRDefault="00BF5202" w:rsidP="00B13FCD">
      <w:pPr>
        <w:numPr>
          <w:ilvl w:val="0"/>
          <w:numId w:val="126"/>
        </w:numPr>
        <w:spacing w:after="318"/>
        <w:ind w:left="0" w:firstLine="0"/>
        <w:rPr>
          <w:rFonts w:ascii="inherit" w:hAnsi="inherit"/>
          <w:sz w:val="24"/>
          <w:szCs w:val="24"/>
        </w:rPr>
      </w:pPr>
      <w:r w:rsidRPr="0A3B8D9E">
        <w:rPr>
          <w:rFonts w:ascii="inherit" w:hAnsi="inherit"/>
          <w:sz w:val="24"/>
          <w:szCs w:val="24"/>
        </w:rPr>
        <w:t>With regard to fault-ride-through capability simulation</w:t>
      </w:r>
      <w:ins w:id="2323" w:author="Author">
        <w:r w:rsidR="00BC6279">
          <w:rPr>
            <w:rFonts w:ascii="inherit" w:hAnsi="inherit"/>
            <w:sz w:val="24"/>
            <w:szCs w:val="24"/>
          </w:rPr>
          <w:t xml:space="preserve"> of A-PPM and A-ESM</w:t>
        </w:r>
      </w:ins>
      <w:r w:rsidRPr="0A3B8D9E">
        <w:rPr>
          <w:rFonts w:ascii="inherit" w:hAnsi="inherit"/>
          <w:sz w:val="24"/>
          <w:szCs w:val="24"/>
        </w:rPr>
        <w:t xml:space="preserve">: </w:t>
      </w:r>
    </w:p>
    <w:p w14:paraId="00E8F911" w14:textId="0CE3CBC5" w:rsidR="00AE476A" w:rsidRPr="005518C7" w:rsidRDefault="00BF5202" w:rsidP="00B13FCD">
      <w:pPr>
        <w:numPr>
          <w:ilvl w:val="0"/>
          <w:numId w:val="132"/>
        </w:numPr>
        <w:spacing w:after="282"/>
        <w:ind w:hanging="295"/>
        <w:rPr>
          <w:rFonts w:ascii="inherit" w:hAnsi="inherit"/>
          <w:sz w:val="24"/>
          <w:szCs w:val="24"/>
        </w:rPr>
      </w:pPr>
      <w:r w:rsidRPr="005518C7">
        <w:rPr>
          <w:rFonts w:ascii="inherit" w:hAnsi="inherit"/>
          <w:sz w:val="24"/>
          <w:szCs w:val="24"/>
        </w:rPr>
        <w:t xml:space="preserve">the </w:t>
      </w:r>
      <w:del w:id="2324" w:author="Author">
        <w:r w:rsidRPr="005518C7" w:rsidDel="001D18A3">
          <w:rPr>
            <w:rFonts w:ascii="inherit" w:hAnsi="inherit"/>
            <w:sz w:val="24"/>
            <w:szCs w:val="24"/>
          </w:rPr>
          <w:delText>DC-</w:delText>
        </w:r>
      </w:del>
      <w:ins w:id="2325" w:author="Author">
        <w:r w:rsidR="001D18A3">
          <w:rPr>
            <w:rFonts w:ascii="inherit" w:hAnsi="inherit"/>
            <w:sz w:val="24"/>
            <w:szCs w:val="24"/>
          </w:rPr>
          <w:t xml:space="preserve">asynchronously </w:t>
        </w:r>
      </w:ins>
      <w:r w:rsidRPr="005518C7">
        <w:rPr>
          <w:rFonts w:ascii="inherit" w:hAnsi="inherit"/>
          <w:sz w:val="24"/>
          <w:szCs w:val="24"/>
        </w:rPr>
        <w:t xml:space="preserve">connected power park module owner </w:t>
      </w:r>
      <w:ins w:id="2326" w:author="Author">
        <w:r w:rsidR="001D18A3">
          <w:rPr>
            <w:rFonts w:ascii="inherit" w:hAnsi="inherit"/>
            <w:sz w:val="24"/>
            <w:szCs w:val="24"/>
          </w:rPr>
          <w:t>and the asynchronously connected electricity storage module owner</w:t>
        </w:r>
        <w:r w:rsidR="001D18A3" w:rsidRPr="005518C7">
          <w:rPr>
            <w:rFonts w:ascii="inherit" w:hAnsi="inherit"/>
            <w:sz w:val="24"/>
            <w:szCs w:val="24"/>
          </w:rPr>
          <w:t xml:space="preserve"> </w:t>
        </w:r>
      </w:ins>
      <w:r w:rsidRPr="005518C7">
        <w:rPr>
          <w:rFonts w:ascii="inherit" w:hAnsi="inherit"/>
          <w:sz w:val="24"/>
          <w:szCs w:val="24"/>
        </w:rPr>
        <w:t>shall simulate the capability for fault-ride-through under the conditions as referred to in Article 16(3)(a) of</w:t>
      </w:r>
      <w:ins w:id="2327" w:author="Author">
        <w:r w:rsidRPr="005518C7">
          <w:rPr>
            <w:rFonts w:ascii="inherit" w:hAnsi="inherit"/>
            <w:sz w:val="24"/>
            <w:szCs w:val="24"/>
          </w:rPr>
          <w:t xml:space="preserve"> </w:t>
        </w:r>
        <w:r w:rsidR="00A9230D">
          <w:rPr>
            <w:rFonts w:ascii="inherit" w:hAnsi="inherit"/>
            <w:sz w:val="24"/>
            <w:szCs w:val="24"/>
          </w:rPr>
          <w:t>RfG 2.0</w:t>
        </w:r>
      </w:ins>
      <w:del w:id="2328" w:author="Author">
        <w:r w:rsidRPr="005518C7">
          <w:rPr>
            <w:rFonts w:ascii="inherit" w:hAnsi="inherit"/>
            <w:sz w:val="24"/>
            <w:szCs w:val="24"/>
          </w:rPr>
          <w:delText>Regulation (EU) 20</w:delText>
        </w:r>
        <w:r w:rsidRPr="005518C7" w:rsidDel="001D18A3">
          <w:rPr>
            <w:rFonts w:ascii="inherit" w:hAnsi="inherit"/>
            <w:sz w:val="24"/>
            <w:szCs w:val="24"/>
          </w:rPr>
          <w:delText>16</w:delText>
        </w:r>
        <w:r w:rsidRPr="005518C7">
          <w:rPr>
            <w:rFonts w:ascii="inherit" w:hAnsi="inherit"/>
            <w:sz w:val="24"/>
            <w:szCs w:val="24"/>
          </w:rPr>
          <w:delText>/</w:delText>
        </w:r>
      </w:del>
      <w:ins w:id="2329" w:author="Author">
        <w:del w:id="2330" w:author="Author">
          <w:r w:rsidR="001D18A3">
            <w:rPr>
              <w:rFonts w:ascii="inherit" w:hAnsi="inherit"/>
              <w:sz w:val="24"/>
              <w:szCs w:val="24"/>
            </w:rPr>
            <w:delText>---</w:delText>
          </w:r>
        </w:del>
      </w:ins>
      <w:del w:id="2331" w:author="Author">
        <w:r w:rsidRPr="005518C7" w:rsidDel="001D18A3">
          <w:rPr>
            <w:rFonts w:ascii="inherit" w:hAnsi="inherit"/>
            <w:sz w:val="24"/>
            <w:szCs w:val="24"/>
          </w:rPr>
          <w:delText>631</w:delText>
        </w:r>
      </w:del>
      <w:r w:rsidRPr="005518C7">
        <w:rPr>
          <w:rFonts w:ascii="inherit" w:hAnsi="inherit"/>
          <w:sz w:val="24"/>
          <w:szCs w:val="24"/>
        </w:rPr>
        <w:t xml:space="preserve">; </w:t>
      </w:r>
    </w:p>
    <w:p w14:paraId="04A7B21C" w14:textId="6C5ABF53" w:rsidR="00AE476A" w:rsidRDefault="00BF5202" w:rsidP="00B13FCD">
      <w:pPr>
        <w:numPr>
          <w:ilvl w:val="0"/>
          <w:numId w:val="132"/>
        </w:numPr>
        <w:spacing w:after="554"/>
        <w:ind w:hanging="295"/>
        <w:rPr>
          <w:ins w:id="2332" w:author="Author"/>
          <w:rFonts w:ascii="inherit" w:hAnsi="inherit"/>
          <w:sz w:val="24"/>
          <w:szCs w:val="24"/>
        </w:rPr>
      </w:pPr>
      <w:r w:rsidRPr="005B3720">
        <w:rPr>
          <w:rFonts w:ascii="inherit" w:hAnsi="inherit"/>
          <w:sz w:val="24"/>
          <w:szCs w:val="24"/>
        </w:rPr>
        <w:t>the simulation shall be deemed passed, provided that the model demonstrates compliance with the conditions of Article 16(3)(a) of</w:t>
      </w:r>
      <w:del w:id="2333" w:author="Author">
        <w:r w:rsidRPr="005B3720">
          <w:rPr>
            <w:rFonts w:ascii="inherit" w:hAnsi="inherit"/>
            <w:sz w:val="24"/>
            <w:szCs w:val="24"/>
          </w:rPr>
          <w:delText xml:space="preserve"> </w:delText>
        </w:r>
      </w:del>
      <w:ins w:id="2334" w:author="Author">
        <w:r w:rsidR="00A9230D">
          <w:rPr>
            <w:rFonts w:ascii="inherit" w:hAnsi="inherit"/>
            <w:sz w:val="24"/>
            <w:szCs w:val="24"/>
          </w:rPr>
          <w:t xml:space="preserve"> RfG 2.0</w:t>
        </w:r>
      </w:ins>
      <w:del w:id="2335" w:author="Author">
        <w:r w:rsidRPr="005B3720">
          <w:rPr>
            <w:rFonts w:ascii="inherit" w:hAnsi="inherit"/>
            <w:sz w:val="24"/>
            <w:szCs w:val="24"/>
          </w:rPr>
          <w:delText>Regulation (EU) 20</w:delText>
        </w:r>
      </w:del>
      <w:ins w:id="2336" w:author="Author">
        <w:del w:id="2337" w:author="Author">
          <w:r w:rsidR="001D18A3">
            <w:rPr>
              <w:rFonts w:ascii="inherit" w:hAnsi="inherit"/>
              <w:sz w:val="24"/>
              <w:szCs w:val="24"/>
            </w:rPr>
            <w:delText>--</w:delText>
          </w:r>
        </w:del>
      </w:ins>
      <w:del w:id="2338" w:author="Author">
        <w:r w:rsidRPr="005B3720" w:rsidDel="001D18A3">
          <w:rPr>
            <w:rFonts w:ascii="inherit" w:hAnsi="inherit"/>
            <w:sz w:val="24"/>
            <w:szCs w:val="24"/>
          </w:rPr>
          <w:delText>16</w:delText>
        </w:r>
        <w:r w:rsidRPr="005B3720">
          <w:rPr>
            <w:rFonts w:ascii="inherit" w:hAnsi="inherit"/>
            <w:sz w:val="24"/>
            <w:szCs w:val="24"/>
          </w:rPr>
          <w:delText>/</w:delText>
        </w:r>
      </w:del>
      <w:ins w:id="2339" w:author="Author">
        <w:del w:id="2340" w:author="Author">
          <w:r w:rsidR="001D18A3">
            <w:rPr>
              <w:rFonts w:ascii="inherit" w:hAnsi="inherit"/>
              <w:sz w:val="24"/>
              <w:szCs w:val="24"/>
            </w:rPr>
            <w:delText>---</w:delText>
          </w:r>
        </w:del>
      </w:ins>
      <w:del w:id="2341" w:author="Author">
        <w:r w:rsidRPr="005B3720" w:rsidDel="001D18A3">
          <w:rPr>
            <w:rFonts w:ascii="inherit" w:hAnsi="inherit"/>
            <w:sz w:val="24"/>
            <w:szCs w:val="24"/>
          </w:rPr>
          <w:delText>631</w:delText>
        </w:r>
      </w:del>
      <w:r w:rsidRPr="005B3720">
        <w:rPr>
          <w:rFonts w:ascii="inherit" w:hAnsi="inherit"/>
          <w:sz w:val="24"/>
          <w:szCs w:val="24"/>
        </w:rPr>
        <w:t xml:space="preserve">. </w:t>
      </w:r>
    </w:p>
    <w:p w14:paraId="1D258F08" w14:textId="77777777" w:rsidR="00BC6279" w:rsidRDefault="00BC6279">
      <w:pPr>
        <w:spacing w:after="554"/>
        <w:ind w:left="295" w:firstLine="0"/>
        <w:rPr>
          <w:ins w:id="2342" w:author="Author"/>
          <w:rFonts w:ascii="inherit" w:hAnsi="inherit"/>
          <w:sz w:val="24"/>
          <w:szCs w:val="24"/>
        </w:rPr>
        <w:pPrChange w:id="2343" w:author="Author">
          <w:pPr>
            <w:numPr>
              <w:numId w:val="132"/>
            </w:numPr>
            <w:spacing w:after="554"/>
            <w:ind w:left="295" w:hanging="295"/>
          </w:pPr>
        </w:pPrChange>
      </w:pPr>
    </w:p>
    <w:p w14:paraId="7194C798" w14:textId="6AC465D1" w:rsidR="00BC6279" w:rsidRPr="00BC6279" w:rsidRDefault="00BC6279">
      <w:pPr>
        <w:numPr>
          <w:ilvl w:val="0"/>
          <w:numId w:val="126"/>
        </w:numPr>
        <w:spacing w:after="318"/>
        <w:ind w:left="0" w:firstLine="0"/>
        <w:rPr>
          <w:ins w:id="2344" w:author="Author"/>
          <w:rFonts w:ascii="inherit" w:hAnsi="inherit"/>
          <w:sz w:val="24"/>
          <w:szCs w:val="24"/>
        </w:rPr>
        <w:pPrChange w:id="2345" w:author="Author">
          <w:pPr>
            <w:numPr>
              <w:numId w:val="132"/>
            </w:numPr>
            <w:spacing w:after="554"/>
            <w:ind w:left="295" w:hanging="295"/>
          </w:pPr>
        </w:pPrChange>
      </w:pPr>
      <w:commentRangeStart w:id="2346"/>
      <w:ins w:id="2347" w:author="Author">
        <w:r w:rsidRPr="005B3720">
          <w:rPr>
            <w:rFonts w:ascii="inherit" w:hAnsi="inherit"/>
            <w:sz w:val="24"/>
            <w:szCs w:val="24"/>
          </w:rPr>
          <w:t xml:space="preserve">With regard to </w:t>
        </w:r>
        <w:r w:rsidRPr="0A3B8D9E">
          <w:rPr>
            <w:rFonts w:ascii="inherit" w:hAnsi="inherit"/>
            <w:sz w:val="24"/>
            <w:szCs w:val="24"/>
          </w:rPr>
          <w:t xml:space="preserve">fault-ride-through capability </w:t>
        </w:r>
        <w:r w:rsidRPr="005B3720">
          <w:rPr>
            <w:rFonts w:ascii="inherit" w:hAnsi="inherit"/>
            <w:sz w:val="24"/>
            <w:szCs w:val="24"/>
          </w:rPr>
          <w:t>simulation</w:t>
        </w:r>
        <w:r>
          <w:rPr>
            <w:rFonts w:ascii="inherit" w:hAnsi="inherit"/>
            <w:sz w:val="24"/>
            <w:szCs w:val="24"/>
          </w:rPr>
          <w:t xml:space="preserve"> of A-PtG-DU</w:t>
        </w:r>
      </w:ins>
      <w:commentRangeEnd w:id="2346"/>
      <w:r w:rsidR="002D531A">
        <w:rPr>
          <w:rStyle w:val="CommentReference"/>
        </w:rPr>
        <w:commentReference w:id="2346"/>
      </w:r>
      <w:ins w:id="2348" w:author="Author">
        <w:r w:rsidRPr="005B3720">
          <w:rPr>
            <w:rFonts w:ascii="inherit" w:hAnsi="inherit"/>
            <w:sz w:val="24"/>
            <w:szCs w:val="24"/>
          </w:rPr>
          <w:t xml:space="preserve">: </w:t>
        </w:r>
      </w:ins>
    </w:p>
    <w:p w14:paraId="23539CD6" w14:textId="0E439740" w:rsidR="00A2098C" w:rsidRDefault="00A2098C">
      <w:pPr>
        <w:numPr>
          <w:ilvl w:val="0"/>
          <w:numId w:val="201"/>
        </w:numPr>
        <w:spacing w:after="120"/>
        <w:ind w:hanging="295"/>
        <w:rPr>
          <w:ins w:id="2349" w:author="Author"/>
          <w:rFonts w:ascii="inherit" w:hAnsi="inherit"/>
          <w:sz w:val="24"/>
          <w:szCs w:val="24"/>
        </w:rPr>
        <w:pPrChange w:id="2350" w:author="Author">
          <w:pPr>
            <w:numPr>
              <w:numId w:val="201"/>
            </w:numPr>
            <w:spacing w:after="554"/>
            <w:ind w:left="1015" w:hanging="295"/>
          </w:pPr>
        </w:pPrChange>
      </w:pPr>
      <w:ins w:id="2351" w:author="Author">
        <w:r w:rsidRPr="00A2098C">
          <w:rPr>
            <w:rFonts w:ascii="inherit" w:hAnsi="inherit"/>
            <w:sz w:val="24"/>
            <w:szCs w:val="24"/>
          </w:rPr>
          <w:t xml:space="preserve">The asynchronously connected </w:t>
        </w:r>
        <w:r>
          <w:rPr>
            <w:rFonts w:ascii="inherit" w:hAnsi="inherit"/>
            <w:sz w:val="24"/>
            <w:szCs w:val="24"/>
          </w:rPr>
          <w:t>power to gas demand unit</w:t>
        </w:r>
        <w:r w:rsidRPr="00A2098C">
          <w:rPr>
            <w:rFonts w:ascii="inherit" w:hAnsi="inherit"/>
            <w:sz w:val="24"/>
            <w:szCs w:val="24"/>
          </w:rPr>
          <w:t xml:space="preserve"> </w:t>
        </w:r>
        <w:r>
          <w:rPr>
            <w:rFonts w:ascii="inherit" w:hAnsi="inherit"/>
            <w:sz w:val="24"/>
            <w:szCs w:val="24"/>
          </w:rPr>
          <w:t xml:space="preserve">owner </w:t>
        </w:r>
        <w:r w:rsidRPr="00A2098C">
          <w:rPr>
            <w:rFonts w:ascii="inherit" w:hAnsi="inherit"/>
            <w:sz w:val="24"/>
            <w:szCs w:val="24"/>
          </w:rPr>
          <w:t>shall simulate the capability for fault-ride-through under the conditions as referred to in Article</w:t>
        </w:r>
        <w:r>
          <w:rPr>
            <w:rFonts w:ascii="inherit" w:hAnsi="inherit"/>
            <w:sz w:val="24"/>
            <w:szCs w:val="24"/>
          </w:rPr>
          <w:t xml:space="preserve"> 40 (a).</w:t>
        </w:r>
      </w:ins>
    </w:p>
    <w:p w14:paraId="5AAFA6AE" w14:textId="4AA4454A" w:rsidR="00BC6279" w:rsidRDefault="00BC6279" w:rsidP="00BC6279">
      <w:pPr>
        <w:pStyle w:val="ListParagraph"/>
        <w:numPr>
          <w:ilvl w:val="0"/>
          <w:numId w:val="201"/>
        </w:numPr>
        <w:rPr>
          <w:ins w:id="2352" w:author="Author"/>
          <w:rFonts w:ascii="inherit" w:hAnsi="inherit"/>
          <w:sz w:val="24"/>
          <w:szCs w:val="24"/>
        </w:rPr>
      </w:pPr>
      <w:bookmarkStart w:id="2353" w:name="_Hlk172037227"/>
      <w:ins w:id="2354" w:author="Author">
        <w:r w:rsidRPr="00BC6279">
          <w:rPr>
            <w:rFonts w:ascii="inherit" w:hAnsi="inherit"/>
            <w:sz w:val="24"/>
            <w:szCs w:val="24"/>
          </w:rPr>
          <w:t>the simulation shall be deemed passed, provided that compliance with the requirement according to Article  40 (a) is demonstrated.</w:t>
        </w:r>
      </w:ins>
    </w:p>
    <w:bookmarkEnd w:id="2353"/>
    <w:p w14:paraId="44AC3504" w14:textId="77777777" w:rsidR="00BC6279" w:rsidRPr="0036209E" w:rsidRDefault="00BC6279">
      <w:pPr>
        <w:pStyle w:val="ListParagraph"/>
        <w:ind w:left="1015" w:firstLine="0"/>
        <w:rPr>
          <w:ins w:id="2355" w:author="Author"/>
          <w:rFonts w:ascii="inherit" w:hAnsi="inherit"/>
          <w:sz w:val="24"/>
          <w:szCs w:val="24"/>
          <w:rPrChange w:id="2356" w:author="Author">
            <w:rPr>
              <w:ins w:id="2357" w:author="Author"/>
            </w:rPr>
          </w:rPrChange>
        </w:rPr>
        <w:pPrChange w:id="2358" w:author="Author">
          <w:pPr>
            <w:numPr>
              <w:numId w:val="132"/>
            </w:numPr>
            <w:spacing w:after="554"/>
            <w:ind w:left="295" w:hanging="295"/>
          </w:pPr>
        </w:pPrChange>
      </w:pPr>
    </w:p>
    <w:p w14:paraId="17841AFB" w14:textId="3793C598" w:rsidR="00500731" w:rsidRPr="00500731" w:rsidRDefault="00500731">
      <w:pPr>
        <w:numPr>
          <w:ilvl w:val="0"/>
          <w:numId w:val="212"/>
        </w:numPr>
        <w:spacing w:after="554"/>
        <w:rPr>
          <w:ins w:id="2359" w:author="Author"/>
          <w:rFonts w:ascii="inherit" w:hAnsi="inherit"/>
          <w:sz w:val="24"/>
          <w:szCs w:val="24"/>
        </w:rPr>
        <w:pPrChange w:id="2360" w:author="Author">
          <w:pPr>
            <w:numPr>
              <w:numId w:val="117"/>
            </w:numPr>
            <w:spacing w:after="554"/>
          </w:pPr>
        </w:pPrChange>
      </w:pPr>
      <w:ins w:id="2361" w:author="Author">
        <w:r w:rsidRPr="00500731">
          <w:rPr>
            <w:rFonts w:ascii="inherit" w:hAnsi="inherit"/>
            <w:sz w:val="24"/>
            <w:szCs w:val="24"/>
          </w:rPr>
          <w:t>W</w:t>
        </w:r>
        <w:commentRangeStart w:id="2362"/>
        <w:r w:rsidRPr="00500731">
          <w:rPr>
            <w:rFonts w:ascii="inherit" w:hAnsi="inherit"/>
            <w:sz w:val="24"/>
            <w:szCs w:val="24"/>
          </w:rPr>
          <w:t>ith regard to Grid forming capability of A-PPM and A-ESM:</w:t>
        </w:r>
      </w:ins>
      <w:commentRangeEnd w:id="2362"/>
      <w:r w:rsidR="002D531A">
        <w:rPr>
          <w:rStyle w:val="CommentReference"/>
        </w:rPr>
        <w:commentReference w:id="2362"/>
      </w:r>
    </w:p>
    <w:p w14:paraId="420BC8E1" w14:textId="1E60E016" w:rsidR="00500731" w:rsidRDefault="00500731">
      <w:pPr>
        <w:numPr>
          <w:ilvl w:val="0"/>
          <w:numId w:val="202"/>
        </w:numPr>
        <w:spacing w:after="120"/>
        <w:rPr>
          <w:ins w:id="2363" w:author="Author"/>
          <w:rFonts w:ascii="inherit" w:hAnsi="inherit"/>
          <w:sz w:val="24"/>
          <w:szCs w:val="24"/>
        </w:rPr>
        <w:pPrChange w:id="2364" w:author="Author">
          <w:pPr>
            <w:numPr>
              <w:numId w:val="199"/>
            </w:numPr>
            <w:spacing w:after="554"/>
            <w:ind w:left="720" w:hanging="360"/>
          </w:pPr>
        </w:pPrChange>
      </w:pPr>
      <w:ins w:id="2365" w:author="Author">
        <w:r w:rsidRPr="00500731">
          <w:rPr>
            <w:rFonts w:ascii="inherit" w:hAnsi="inherit"/>
            <w:sz w:val="24"/>
            <w:szCs w:val="24"/>
          </w:rPr>
          <w:t xml:space="preserve">the asynchronously connected power park module and the asynchronously connected electricity storage module shall </w:t>
        </w:r>
        <w:r>
          <w:rPr>
            <w:rFonts w:ascii="inherit" w:hAnsi="inherit"/>
            <w:sz w:val="24"/>
            <w:szCs w:val="24"/>
          </w:rPr>
          <w:t>simulate</w:t>
        </w:r>
        <w:r w:rsidRPr="00500731">
          <w:rPr>
            <w:rFonts w:ascii="inherit" w:hAnsi="inherit"/>
            <w:sz w:val="24"/>
            <w:szCs w:val="24"/>
          </w:rPr>
          <w:t xml:space="preserve"> its technical capability to provide grid forming control according to the conditions of  NC RfG 2.0, Article 22 and if applicable NC HVDC 2.0 article 40b; </w:t>
        </w:r>
      </w:ins>
    </w:p>
    <w:p w14:paraId="57F8DF32" w14:textId="525BD2AD" w:rsidR="00BC6279" w:rsidRPr="00BC6279" w:rsidRDefault="00BC6279" w:rsidP="00BC6279">
      <w:pPr>
        <w:pStyle w:val="ListParagraph"/>
        <w:numPr>
          <w:ilvl w:val="0"/>
          <w:numId w:val="202"/>
        </w:numPr>
        <w:rPr>
          <w:ins w:id="2366" w:author="Author"/>
          <w:rFonts w:ascii="inherit" w:hAnsi="inherit"/>
          <w:sz w:val="24"/>
          <w:szCs w:val="24"/>
        </w:rPr>
      </w:pPr>
      <w:ins w:id="2367" w:author="Author">
        <w:r w:rsidRPr="00BC6279">
          <w:rPr>
            <w:rFonts w:ascii="inherit" w:hAnsi="inherit"/>
            <w:sz w:val="24"/>
            <w:szCs w:val="24"/>
          </w:rPr>
          <w:t>the simulation shall be deemed passed, provided that compliance with the requirement according to Article</w:t>
        </w:r>
        <w:r>
          <w:rPr>
            <w:rFonts w:ascii="inherit" w:hAnsi="inherit"/>
            <w:sz w:val="24"/>
            <w:szCs w:val="24"/>
          </w:rPr>
          <w:t xml:space="preserve"> 22 of NC RfG 2.0 and if applicable Article</w:t>
        </w:r>
        <w:r w:rsidRPr="00BC6279">
          <w:rPr>
            <w:rFonts w:ascii="inherit" w:hAnsi="inherit"/>
            <w:sz w:val="24"/>
            <w:szCs w:val="24"/>
          </w:rPr>
          <w:t xml:space="preserve">  40 (</w:t>
        </w:r>
        <w:r>
          <w:rPr>
            <w:rFonts w:ascii="inherit" w:hAnsi="inherit"/>
            <w:sz w:val="24"/>
            <w:szCs w:val="24"/>
          </w:rPr>
          <w:t>b</w:t>
        </w:r>
        <w:r w:rsidRPr="00BC6279">
          <w:rPr>
            <w:rFonts w:ascii="inherit" w:hAnsi="inherit"/>
            <w:sz w:val="24"/>
            <w:szCs w:val="24"/>
          </w:rPr>
          <w:t>) is demonstrated.</w:t>
        </w:r>
      </w:ins>
    </w:p>
    <w:p w14:paraId="45A207D0" w14:textId="77777777" w:rsidR="00BC6279" w:rsidRPr="00500731" w:rsidRDefault="00BC6279">
      <w:pPr>
        <w:spacing w:after="554"/>
        <w:ind w:left="0" w:firstLine="0"/>
        <w:rPr>
          <w:ins w:id="2368" w:author="Author"/>
          <w:rFonts w:ascii="inherit" w:hAnsi="inherit"/>
          <w:sz w:val="24"/>
          <w:szCs w:val="24"/>
        </w:rPr>
        <w:pPrChange w:id="2369" w:author="Author">
          <w:pPr>
            <w:numPr>
              <w:numId w:val="186"/>
            </w:numPr>
            <w:spacing w:after="554"/>
            <w:ind w:left="635"/>
          </w:pPr>
        </w:pPrChange>
      </w:pPr>
    </w:p>
    <w:p w14:paraId="520E3CCE" w14:textId="77777777" w:rsidR="00500731" w:rsidRDefault="00500731">
      <w:pPr>
        <w:spacing w:after="554"/>
        <w:ind w:left="0" w:firstLine="0"/>
        <w:rPr>
          <w:ins w:id="2370" w:author="Author"/>
          <w:rFonts w:ascii="inherit" w:hAnsi="inherit"/>
          <w:sz w:val="24"/>
          <w:szCs w:val="24"/>
        </w:rPr>
        <w:pPrChange w:id="2371" w:author="Author">
          <w:pPr>
            <w:numPr>
              <w:numId w:val="132"/>
            </w:numPr>
            <w:spacing w:after="554"/>
            <w:ind w:left="295" w:hanging="295"/>
          </w:pPr>
        </w:pPrChange>
      </w:pPr>
    </w:p>
    <w:p w14:paraId="306880BD" w14:textId="77777777" w:rsidR="00AE476A" w:rsidRPr="005B3720" w:rsidRDefault="00BF5202">
      <w:pPr>
        <w:spacing w:after="266" w:line="265" w:lineRule="auto"/>
        <w:ind w:right="2"/>
        <w:jc w:val="center"/>
        <w:rPr>
          <w:rFonts w:ascii="inherit" w:hAnsi="inherit"/>
          <w:sz w:val="24"/>
          <w:szCs w:val="24"/>
        </w:rPr>
      </w:pPr>
      <w:r w:rsidRPr="005B3720">
        <w:rPr>
          <w:rFonts w:ascii="inherit" w:hAnsi="inherit"/>
          <w:i/>
          <w:sz w:val="24"/>
          <w:szCs w:val="24"/>
        </w:rPr>
        <w:t xml:space="preserve">CHAPTER 4 </w:t>
      </w:r>
    </w:p>
    <w:p w14:paraId="341FAA36" w14:textId="77777777"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 xml:space="preserve">Non-binding guidance and monitoring of implementation </w:t>
      </w:r>
    </w:p>
    <w:p w14:paraId="3DD1A21C" w14:textId="54F0D6A0" w:rsidR="00AE476A" w:rsidRPr="005B3720" w:rsidRDefault="00BF5202" w:rsidP="00860633">
      <w:pPr>
        <w:pStyle w:val="Heading2"/>
        <w:rPr>
          <w:lang w:val="fr-FR"/>
        </w:rPr>
      </w:pPr>
      <w:bookmarkStart w:id="2372" w:name="_Ref153275933"/>
      <w:r w:rsidRPr="005B3720">
        <w:rPr>
          <w:lang w:val="fr-FR"/>
        </w:rPr>
        <w:t>Article 75</w:t>
      </w:r>
      <w:bookmarkEnd w:id="2372"/>
    </w:p>
    <w:p w14:paraId="2E44EF1E" w14:textId="4A0E406E" w:rsidR="00AE476A" w:rsidRPr="00860633" w:rsidRDefault="00BF5202" w:rsidP="00860633">
      <w:pPr>
        <w:jc w:val="center"/>
        <w:rPr>
          <w:rFonts w:ascii="inherit" w:hAnsi="inherit"/>
          <w:b/>
          <w:bCs/>
          <w:sz w:val="24"/>
          <w:szCs w:val="24"/>
          <w:lang w:val="fr-FR"/>
        </w:rPr>
      </w:pPr>
      <w:r w:rsidRPr="00860633">
        <w:rPr>
          <w:rFonts w:ascii="inherit" w:hAnsi="inherit"/>
          <w:b/>
          <w:bCs/>
          <w:sz w:val="24"/>
          <w:szCs w:val="24"/>
          <w:lang w:val="fr-FR"/>
        </w:rPr>
        <w:t>Non-binding guidance on implementation</w:t>
      </w:r>
    </w:p>
    <w:p w14:paraId="25961317" w14:textId="77777777" w:rsidR="00AE476A" w:rsidRPr="005B3720" w:rsidRDefault="00BF5202" w:rsidP="00B13FCD">
      <w:pPr>
        <w:numPr>
          <w:ilvl w:val="0"/>
          <w:numId w:val="133"/>
        </w:numPr>
        <w:spacing w:after="447" w:line="216" w:lineRule="auto"/>
        <w:ind w:left="0" w:firstLine="0"/>
        <w:rPr>
          <w:rFonts w:ascii="inherit" w:hAnsi="inherit"/>
          <w:sz w:val="24"/>
          <w:szCs w:val="24"/>
        </w:rPr>
      </w:pPr>
      <w:r w:rsidRPr="005B3720">
        <w:rPr>
          <w:rFonts w:ascii="inherit" w:hAnsi="inherit"/>
          <w:sz w:val="24"/>
          <w:szCs w:val="24"/>
        </w:rPr>
        <w:t xml:space="preserve">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 </w:t>
      </w:r>
    </w:p>
    <w:p w14:paraId="09670DE2" w14:textId="77777777" w:rsidR="00AE476A" w:rsidRPr="005B3720" w:rsidRDefault="00BF5202" w:rsidP="00B13FCD">
      <w:pPr>
        <w:numPr>
          <w:ilvl w:val="0"/>
          <w:numId w:val="133"/>
        </w:numPr>
        <w:spacing w:after="432"/>
        <w:ind w:left="0" w:firstLine="0"/>
        <w:rPr>
          <w:rFonts w:ascii="inherit" w:hAnsi="inherit"/>
          <w:sz w:val="24"/>
          <w:szCs w:val="24"/>
        </w:rPr>
      </w:pPr>
      <w:r w:rsidRPr="005B3720">
        <w:rPr>
          <w:rFonts w:ascii="inherit" w:hAnsi="inherit"/>
          <w:sz w:val="24"/>
          <w:szCs w:val="24"/>
        </w:rPr>
        <w:t xml:space="preserve">ENTSO for Electricity shall consult stakeholders when providing non-binding guidance. </w:t>
      </w:r>
    </w:p>
    <w:p w14:paraId="518C573D" w14:textId="77777777" w:rsidR="00AE476A" w:rsidRPr="005B3720" w:rsidRDefault="00BF5202" w:rsidP="00B13FCD">
      <w:pPr>
        <w:numPr>
          <w:ilvl w:val="0"/>
          <w:numId w:val="133"/>
        </w:numPr>
        <w:spacing w:after="862"/>
        <w:ind w:left="0" w:firstLine="0"/>
        <w:rPr>
          <w:rFonts w:ascii="inherit" w:hAnsi="inherit"/>
          <w:sz w:val="24"/>
          <w:szCs w:val="24"/>
        </w:rPr>
      </w:pPr>
      <w:r w:rsidRPr="005B3720">
        <w:rPr>
          <w:rFonts w:ascii="inherit" w:hAnsi="inherit"/>
          <w:sz w:val="24"/>
          <w:szCs w:val="24"/>
        </w:rPr>
        <w:t xml:space="preserve">The non-binding guidance shall explain the technical issues, conditions and interdependencies which need to be considered when complying with the requirements of this Regulation at national level. </w:t>
      </w:r>
    </w:p>
    <w:p w14:paraId="0FFBAB96" w14:textId="56B18A79" w:rsidR="00AE476A" w:rsidRPr="005B3720" w:rsidRDefault="00BF5202" w:rsidP="00860633">
      <w:pPr>
        <w:pStyle w:val="Heading2"/>
      </w:pPr>
      <w:bookmarkStart w:id="2373" w:name="_Ref153275935"/>
      <w:r w:rsidRPr="005B3720">
        <w:t>Article 76</w:t>
      </w:r>
      <w:bookmarkEnd w:id="2373"/>
    </w:p>
    <w:p w14:paraId="44F24699" w14:textId="6273E55F" w:rsidR="00AE476A" w:rsidRPr="00860633" w:rsidRDefault="00BF5202" w:rsidP="00860633">
      <w:pPr>
        <w:jc w:val="center"/>
        <w:rPr>
          <w:rFonts w:ascii="inherit" w:hAnsi="inherit"/>
          <w:b/>
          <w:bCs/>
          <w:sz w:val="24"/>
          <w:szCs w:val="24"/>
        </w:rPr>
      </w:pPr>
      <w:r w:rsidRPr="00860633">
        <w:rPr>
          <w:rFonts w:ascii="inherit" w:hAnsi="inherit"/>
          <w:b/>
          <w:bCs/>
          <w:sz w:val="24"/>
          <w:szCs w:val="24"/>
        </w:rPr>
        <w:t>Monitoring</w:t>
      </w:r>
    </w:p>
    <w:p w14:paraId="1D8B42C3" w14:textId="27B38CB9" w:rsidR="00AE476A" w:rsidRPr="005B3720" w:rsidRDefault="00BF5202" w:rsidP="00B13FCD">
      <w:pPr>
        <w:numPr>
          <w:ilvl w:val="0"/>
          <w:numId w:val="171"/>
        </w:numPr>
        <w:spacing w:after="455"/>
        <w:ind w:left="0"/>
        <w:rPr>
          <w:rFonts w:ascii="inherit" w:hAnsi="inherit"/>
          <w:sz w:val="24"/>
          <w:szCs w:val="24"/>
        </w:rPr>
      </w:pPr>
      <w:bookmarkStart w:id="2374" w:name="_Ref153284388"/>
      <w:del w:id="2375" w:author="Author">
        <w:r w:rsidRPr="005B3720" w:rsidDel="00E17744">
          <w:rPr>
            <w:rFonts w:ascii="inherit" w:hAnsi="inherit"/>
            <w:sz w:val="24"/>
            <w:szCs w:val="24"/>
          </w:rPr>
          <w:delText>ENTSO for Electricity</w:delText>
        </w:r>
      </w:del>
      <w:ins w:id="2376" w:author="Author">
        <w:r w:rsidR="00E17744">
          <w:rPr>
            <w:rFonts w:ascii="inherit" w:hAnsi="inherit"/>
            <w:sz w:val="24"/>
            <w:szCs w:val="24"/>
          </w:rPr>
          <w:t>ACER</w:t>
        </w:r>
      </w:ins>
      <w:r w:rsidRPr="005B3720">
        <w:rPr>
          <w:rFonts w:ascii="inherit" w:hAnsi="inherit"/>
          <w:sz w:val="24"/>
          <w:szCs w:val="24"/>
        </w:rPr>
        <w:t xml:space="preserve"> shall monitor the implementation of this Regulation in accordance with Article </w:t>
      </w:r>
      <w:del w:id="2377" w:author="Author">
        <w:r w:rsidRPr="005B3720" w:rsidDel="00E17744">
          <w:rPr>
            <w:rFonts w:ascii="inherit" w:hAnsi="inherit"/>
            <w:sz w:val="24"/>
            <w:szCs w:val="24"/>
          </w:rPr>
          <w:delText>8(8)</w:delText>
        </w:r>
      </w:del>
      <w:ins w:id="2378" w:author="Author">
        <w:r w:rsidR="00E17744">
          <w:rPr>
            <w:rFonts w:ascii="inherit" w:hAnsi="inherit"/>
            <w:sz w:val="24"/>
            <w:szCs w:val="24"/>
          </w:rPr>
          <w:t>32</w:t>
        </w:r>
        <w:r w:rsidR="00A9230D">
          <w:rPr>
            <w:rFonts w:ascii="inherit" w:hAnsi="inherit"/>
            <w:sz w:val="24"/>
            <w:szCs w:val="24"/>
          </w:rPr>
          <w:t>(1)</w:t>
        </w:r>
      </w:ins>
      <w:r w:rsidRPr="005B3720">
        <w:rPr>
          <w:rFonts w:ascii="inherit" w:hAnsi="inherit"/>
          <w:sz w:val="24"/>
          <w:szCs w:val="24"/>
        </w:rPr>
        <w:t xml:space="preserve"> of Regulation (E</w:t>
      </w:r>
      <w:ins w:id="2379" w:author="Author">
        <w:r w:rsidR="00E17744">
          <w:rPr>
            <w:rFonts w:ascii="inherit" w:hAnsi="inherit"/>
            <w:sz w:val="24"/>
            <w:szCs w:val="24"/>
          </w:rPr>
          <w:t>U</w:t>
        </w:r>
      </w:ins>
      <w:del w:id="2380" w:author="Author">
        <w:r w:rsidRPr="005B3720" w:rsidDel="00E17744">
          <w:rPr>
            <w:rFonts w:ascii="inherit" w:hAnsi="inherit"/>
            <w:sz w:val="24"/>
            <w:szCs w:val="24"/>
          </w:rPr>
          <w:delText>C</w:delText>
        </w:r>
      </w:del>
      <w:r w:rsidRPr="005B3720">
        <w:rPr>
          <w:rFonts w:ascii="inherit" w:hAnsi="inherit"/>
          <w:sz w:val="24"/>
          <w:szCs w:val="24"/>
        </w:rPr>
        <w:t xml:space="preserve">) </w:t>
      </w:r>
      <w:del w:id="2381" w:author="Author">
        <w:r w:rsidRPr="005B3720" w:rsidDel="00E17744">
          <w:rPr>
            <w:rFonts w:ascii="inherit" w:hAnsi="inherit"/>
            <w:sz w:val="24"/>
            <w:szCs w:val="24"/>
          </w:rPr>
          <w:delText>No 714</w:delText>
        </w:r>
      </w:del>
      <w:ins w:id="2382" w:author="Author">
        <w:r w:rsidR="00E17744">
          <w:rPr>
            <w:rFonts w:ascii="inherit" w:hAnsi="inherit"/>
            <w:sz w:val="24"/>
            <w:szCs w:val="24"/>
          </w:rPr>
          <w:t>2019</w:t>
        </w:r>
      </w:ins>
      <w:r w:rsidRPr="005B3720">
        <w:rPr>
          <w:rFonts w:ascii="inherit" w:hAnsi="inherit"/>
          <w:sz w:val="24"/>
          <w:szCs w:val="24"/>
        </w:rPr>
        <w:t>/</w:t>
      </w:r>
      <w:del w:id="2383" w:author="Author">
        <w:r w:rsidRPr="005B3720" w:rsidDel="00E17744">
          <w:rPr>
            <w:rFonts w:ascii="inherit" w:hAnsi="inherit"/>
            <w:sz w:val="24"/>
            <w:szCs w:val="24"/>
          </w:rPr>
          <w:delText>2009</w:delText>
        </w:r>
      </w:del>
      <w:ins w:id="2384" w:author="Author">
        <w:r w:rsidR="00E17744">
          <w:rPr>
            <w:rFonts w:ascii="inherit" w:hAnsi="inherit"/>
            <w:sz w:val="24"/>
            <w:szCs w:val="24"/>
          </w:rPr>
          <w:t>943</w:t>
        </w:r>
      </w:ins>
      <w:r w:rsidRPr="005B3720">
        <w:rPr>
          <w:rFonts w:ascii="inherit" w:hAnsi="inherit"/>
          <w:sz w:val="24"/>
          <w:szCs w:val="24"/>
        </w:rPr>
        <w:t>. Monitoring shall cover in particular the following matters:</w:t>
      </w:r>
      <w:bookmarkEnd w:id="2374"/>
      <w:r w:rsidRPr="005B3720">
        <w:rPr>
          <w:rFonts w:ascii="inherit" w:hAnsi="inherit"/>
          <w:sz w:val="24"/>
          <w:szCs w:val="24"/>
        </w:rPr>
        <w:t xml:space="preserve"> </w:t>
      </w:r>
    </w:p>
    <w:p w14:paraId="028CEAE4" w14:textId="77777777" w:rsidR="00AE476A" w:rsidRPr="005B3720" w:rsidRDefault="00BF5202" w:rsidP="00B13FCD">
      <w:pPr>
        <w:numPr>
          <w:ilvl w:val="0"/>
          <w:numId w:val="134"/>
        </w:numPr>
        <w:spacing w:after="275"/>
        <w:ind w:hanging="295"/>
        <w:rPr>
          <w:rFonts w:ascii="inherit" w:hAnsi="inherit"/>
          <w:sz w:val="24"/>
          <w:szCs w:val="24"/>
        </w:rPr>
      </w:pPr>
      <w:r w:rsidRPr="005B3720">
        <w:rPr>
          <w:rFonts w:ascii="inherit" w:hAnsi="inherit"/>
          <w:sz w:val="24"/>
          <w:szCs w:val="24"/>
        </w:rPr>
        <w:t xml:space="preserve">identification of any divergences in the national implementation of this Regulation; </w:t>
      </w:r>
    </w:p>
    <w:p w14:paraId="731BDB35" w14:textId="6896F451" w:rsidR="00AE476A" w:rsidRDefault="00BF5202" w:rsidP="00B13FCD">
      <w:pPr>
        <w:numPr>
          <w:ilvl w:val="0"/>
          <w:numId w:val="134"/>
        </w:numPr>
        <w:ind w:hanging="295"/>
        <w:rPr>
          <w:ins w:id="2385" w:author="Author"/>
          <w:rFonts w:ascii="inherit" w:hAnsi="inherit"/>
          <w:sz w:val="24"/>
          <w:szCs w:val="24"/>
        </w:rPr>
      </w:pPr>
      <w:r w:rsidRPr="005B3720">
        <w:rPr>
          <w:rFonts w:ascii="inherit" w:hAnsi="inherit"/>
          <w:sz w:val="24"/>
          <w:szCs w:val="24"/>
        </w:rPr>
        <w:t>assessment of whether the choice of values and ranges in the requirements applicable to HVDC systems</w:t>
      </w:r>
      <w:ins w:id="2386" w:author="Author">
        <w:r w:rsidR="004A5914">
          <w:rPr>
            <w:rFonts w:ascii="inherit" w:hAnsi="inherit"/>
            <w:sz w:val="24"/>
            <w:szCs w:val="24"/>
          </w:rPr>
          <w:t>,</w:t>
        </w:r>
      </w:ins>
      <w:r w:rsidRPr="005B3720">
        <w:rPr>
          <w:rFonts w:ascii="inherit" w:hAnsi="inherit"/>
          <w:sz w:val="24"/>
          <w:szCs w:val="24"/>
        </w:rPr>
        <w:t xml:space="preserve"> </w:t>
      </w:r>
      <w:del w:id="2387" w:author="Author">
        <w:r w:rsidRPr="005B3720" w:rsidDel="004A5914">
          <w:rPr>
            <w:rFonts w:ascii="inherit" w:hAnsi="inherit"/>
            <w:sz w:val="24"/>
            <w:szCs w:val="24"/>
          </w:rPr>
          <w:delText>and DC-</w:delText>
        </w:r>
      </w:del>
      <w:ins w:id="2388" w:author="Author">
        <w:r w:rsidR="004A5914">
          <w:rPr>
            <w:rFonts w:ascii="inherit" w:hAnsi="inherit"/>
            <w:sz w:val="24"/>
            <w:szCs w:val="24"/>
          </w:rPr>
          <w:t>asynchronously</w:t>
        </w:r>
      </w:ins>
      <w:r w:rsidRPr="005B3720">
        <w:rPr>
          <w:rFonts w:ascii="inherit" w:hAnsi="inherit"/>
          <w:sz w:val="24"/>
          <w:szCs w:val="24"/>
        </w:rPr>
        <w:t xml:space="preserve"> connected power park modules</w:t>
      </w:r>
      <w:ins w:id="2389" w:author="Author">
        <w:r w:rsidR="004A5914">
          <w:rPr>
            <w:rFonts w:ascii="inherit" w:hAnsi="inherit"/>
            <w:sz w:val="24"/>
            <w:szCs w:val="24"/>
          </w:rPr>
          <w:t xml:space="preserve">, </w:t>
        </w:r>
        <w:r w:rsidR="004A5914" w:rsidRPr="008211B1">
          <w:rPr>
            <w:rFonts w:ascii="inherit" w:hAnsi="inherit"/>
            <w:sz w:val="24"/>
            <w:szCs w:val="24"/>
          </w:rPr>
          <w:t>asynchronously connected demand facilit</w:t>
        </w:r>
        <w:r w:rsidR="004A5914">
          <w:rPr>
            <w:rFonts w:ascii="inherit" w:hAnsi="inherit"/>
            <w:sz w:val="24"/>
            <w:szCs w:val="24"/>
          </w:rPr>
          <w:t>ies,</w:t>
        </w:r>
        <w:r w:rsidR="004A5914" w:rsidRPr="008211B1">
          <w:rPr>
            <w:rFonts w:ascii="inherit" w:hAnsi="inherit"/>
            <w:sz w:val="24"/>
            <w:szCs w:val="24"/>
          </w:rPr>
          <w:t xml:space="preserve"> </w:t>
        </w:r>
        <w:r w:rsidR="004A5914">
          <w:rPr>
            <w:rFonts w:ascii="inherit" w:hAnsi="inherit"/>
            <w:sz w:val="24"/>
            <w:szCs w:val="24"/>
          </w:rPr>
          <w:t xml:space="preserve">asynchronously connected power-to-gas demand units and </w:t>
        </w:r>
        <w:r w:rsidR="004A5914" w:rsidRPr="008211B1">
          <w:rPr>
            <w:rFonts w:ascii="inherit" w:hAnsi="inherit"/>
            <w:sz w:val="24"/>
            <w:szCs w:val="24"/>
          </w:rPr>
          <w:t>asynchronously connected electricity storage module</w:t>
        </w:r>
        <w:r w:rsidR="004A5914">
          <w:rPr>
            <w:rFonts w:ascii="inherit" w:hAnsi="inherit"/>
            <w:sz w:val="24"/>
            <w:szCs w:val="24"/>
          </w:rPr>
          <w:t>s</w:t>
        </w:r>
      </w:ins>
      <w:r w:rsidRPr="005B3720">
        <w:rPr>
          <w:rFonts w:ascii="inherit" w:hAnsi="inherit"/>
          <w:sz w:val="24"/>
          <w:szCs w:val="24"/>
        </w:rPr>
        <w:t xml:space="preserve"> under this Regulation continues to be valid. </w:t>
      </w:r>
    </w:p>
    <w:p w14:paraId="4C45507F" w14:textId="63C5BAE1" w:rsidR="00E17744" w:rsidRPr="005B3720" w:rsidDel="00F77F3A" w:rsidRDefault="00E17744" w:rsidP="00AA6C9F">
      <w:pPr>
        <w:ind w:left="0" w:firstLine="0"/>
        <w:rPr>
          <w:del w:id="2390" w:author="Author"/>
          <w:rFonts w:ascii="inherit" w:hAnsi="inherit"/>
          <w:sz w:val="24"/>
          <w:szCs w:val="24"/>
        </w:rPr>
      </w:pPr>
      <w:commentRangeStart w:id="2391"/>
      <w:ins w:id="2392" w:author="Author">
        <w:del w:id="2393" w:author="Author">
          <w:r w:rsidRPr="00E17744" w:rsidDel="00F77F3A">
            <w:rPr>
              <w:rFonts w:ascii="inherit" w:hAnsi="inherit"/>
              <w:sz w:val="24"/>
              <w:szCs w:val="24"/>
            </w:rPr>
            <w:delText>ACER shall involve the European Stakeholder Committee in the monitoring, where relevant.</w:delText>
          </w:r>
        </w:del>
      </w:ins>
      <w:commentRangeEnd w:id="2391"/>
      <w:r w:rsidR="002D531A">
        <w:rPr>
          <w:rStyle w:val="CommentReference"/>
        </w:rPr>
        <w:commentReference w:id="2391"/>
      </w:r>
    </w:p>
    <w:p w14:paraId="0EB56ACF" w14:textId="6E4B93B8" w:rsidR="00AE476A" w:rsidRPr="005B3720" w:rsidRDefault="00BF5202" w:rsidP="00B13FCD">
      <w:pPr>
        <w:numPr>
          <w:ilvl w:val="0"/>
          <w:numId w:val="171"/>
        </w:numPr>
        <w:spacing w:after="455"/>
        <w:ind w:left="0"/>
        <w:rPr>
          <w:rFonts w:ascii="inherit" w:hAnsi="inherit"/>
          <w:sz w:val="24"/>
          <w:szCs w:val="24"/>
        </w:rPr>
      </w:pPr>
      <w:bookmarkStart w:id="2394" w:name="_Ref153284404"/>
      <w:del w:id="2395" w:author="Author">
        <w:r w:rsidRPr="005B3720" w:rsidDel="002F1D76">
          <w:rPr>
            <w:rFonts w:ascii="inherit" w:hAnsi="inherit"/>
            <w:sz w:val="24"/>
            <w:szCs w:val="24"/>
          </w:rPr>
          <w:delText>The Agency</w:delText>
        </w:r>
      </w:del>
      <w:ins w:id="2396" w:author="Author">
        <w:r w:rsidR="002F1D76">
          <w:rPr>
            <w:rFonts w:ascii="inherit" w:hAnsi="inherit"/>
            <w:sz w:val="24"/>
            <w:szCs w:val="24"/>
          </w:rPr>
          <w:t>ACER</w:t>
        </w:r>
      </w:ins>
      <w:r w:rsidRPr="005B3720">
        <w:rPr>
          <w:rFonts w:ascii="inherit" w:hAnsi="inherit"/>
          <w:sz w:val="24"/>
          <w:szCs w:val="24"/>
        </w:rPr>
        <w:t xml:space="preserve">, in cooperation with ENTSO for Electricity, shall </w:t>
      </w:r>
      <w:del w:id="2397" w:author="Author">
        <w:r w:rsidRPr="005B3720" w:rsidDel="00E17744">
          <w:rPr>
            <w:rFonts w:ascii="inherit" w:hAnsi="inherit"/>
            <w:sz w:val="24"/>
            <w:szCs w:val="24"/>
          </w:rPr>
          <w:delText>produce by 12 months after the entry into force of this Regulation</w:delText>
        </w:r>
      </w:del>
      <w:ins w:id="2398" w:author="Author">
        <w:r w:rsidR="00E17744">
          <w:rPr>
            <w:rFonts w:ascii="inherit" w:hAnsi="inherit"/>
            <w:sz w:val="24"/>
            <w:szCs w:val="24"/>
          </w:rPr>
          <w:t>maintain</w:t>
        </w:r>
      </w:ins>
      <w:r w:rsidRPr="005B3720">
        <w:rPr>
          <w:rFonts w:ascii="inherit" w:hAnsi="inherit"/>
          <w:sz w:val="24"/>
          <w:szCs w:val="24"/>
        </w:rPr>
        <w:t xml:space="preserve"> a list of the relevant information to be communicated by ENTSO for Electricity to </w:t>
      </w:r>
      <w:del w:id="2399" w:author="Author">
        <w:r w:rsidRPr="005B3720" w:rsidDel="002F1D76">
          <w:rPr>
            <w:rFonts w:ascii="inherit" w:hAnsi="inherit"/>
            <w:sz w:val="24"/>
            <w:szCs w:val="24"/>
          </w:rPr>
          <w:delText>the Agency</w:delText>
        </w:r>
      </w:del>
      <w:ins w:id="2400" w:author="Author">
        <w:r w:rsidR="002F1D76">
          <w:rPr>
            <w:rFonts w:ascii="inherit" w:hAnsi="inherit"/>
            <w:sz w:val="24"/>
            <w:szCs w:val="24"/>
          </w:rPr>
          <w:t>ACER</w:t>
        </w:r>
      </w:ins>
      <w:r w:rsidRPr="005B3720">
        <w:rPr>
          <w:rFonts w:ascii="inherit" w:hAnsi="inherit"/>
          <w:sz w:val="24"/>
          <w:szCs w:val="24"/>
        </w:rPr>
        <w:t xml:space="preserve"> in accordance with Article</w:t>
      </w:r>
      <w:ins w:id="2401" w:author="Author">
        <w:r w:rsidR="00E17744">
          <w:rPr>
            <w:rFonts w:ascii="inherit" w:hAnsi="inherit"/>
            <w:sz w:val="24"/>
            <w:szCs w:val="24"/>
          </w:rPr>
          <w:t>s</w:t>
        </w:r>
      </w:ins>
      <w:r w:rsidRPr="005B3720">
        <w:rPr>
          <w:rFonts w:ascii="inherit" w:hAnsi="inherit"/>
          <w:sz w:val="24"/>
          <w:szCs w:val="24"/>
        </w:rPr>
        <w:t xml:space="preserve"> </w:t>
      </w:r>
      <w:del w:id="2402" w:author="Author">
        <w:r w:rsidRPr="005B3720" w:rsidDel="00E17744">
          <w:rPr>
            <w:rFonts w:ascii="inherit" w:hAnsi="inherit"/>
            <w:sz w:val="24"/>
            <w:szCs w:val="24"/>
          </w:rPr>
          <w:delText>8</w:delText>
        </w:r>
      </w:del>
      <w:ins w:id="2403" w:author="Author">
        <w:r w:rsidR="00E17744">
          <w:rPr>
            <w:rFonts w:ascii="inherit" w:hAnsi="inherit"/>
            <w:sz w:val="24"/>
            <w:szCs w:val="24"/>
          </w:rPr>
          <w:t>30</w:t>
        </w:r>
      </w:ins>
      <w:r w:rsidRPr="005B3720">
        <w:rPr>
          <w:rFonts w:ascii="inherit" w:hAnsi="inherit"/>
          <w:sz w:val="24"/>
          <w:szCs w:val="24"/>
        </w:rPr>
        <w:t>(</w:t>
      </w:r>
      <w:ins w:id="2404" w:author="Author">
        <w:r w:rsidR="00E17744">
          <w:rPr>
            <w:rFonts w:ascii="inherit" w:hAnsi="inherit"/>
            <w:sz w:val="24"/>
            <w:szCs w:val="24"/>
          </w:rPr>
          <w:t>5</w:t>
        </w:r>
      </w:ins>
      <w:del w:id="2405" w:author="Author">
        <w:r w:rsidRPr="005B3720" w:rsidDel="00E17744">
          <w:rPr>
            <w:rFonts w:ascii="inherit" w:hAnsi="inherit"/>
            <w:sz w:val="24"/>
            <w:szCs w:val="24"/>
          </w:rPr>
          <w:delText>9</w:delText>
        </w:r>
      </w:del>
      <w:r w:rsidRPr="005B3720">
        <w:rPr>
          <w:rFonts w:ascii="inherit" w:hAnsi="inherit"/>
          <w:sz w:val="24"/>
          <w:szCs w:val="24"/>
        </w:rPr>
        <w:t xml:space="preserve">) and </w:t>
      </w:r>
      <w:del w:id="2406" w:author="Author">
        <w:r w:rsidRPr="005B3720" w:rsidDel="00E17744">
          <w:rPr>
            <w:rFonts w:ascii="inherit" w:hAnsi="inherit"/>
            <w:sz w:val="24"/>
            <w:szCs w:val="24"/>
          </w:rPr>
          <w:delText xml:space="preserve">Article </w:delText>
        </w:r>
      </w:del>
      <w:ins w:id="2407" w:author="Author">
        <w:r w:rsidR="00E17744">
          <w:rPr>
            <w:rFonts w:ascii="inherit" w:hAnsi="inherit"/>
            <w:sz w:val="24"/>
            <w:szCs w:val="24"/>
          </w:rPr>
          <w:t>32</w:t>
        </w:r>
      </w:ins>
      <w:del w:id="2408" w:author="Author">
        <w:r w:rsidRPr="005B3720" w:rsidDel="00E17744">
          <w:rPr>
            <w:rFonts w:ascii="inherit" w:hAnsi="inherit"/>
            <w:sz w:val="24"/>
            <w:szCs w:val="24"/>
          </w:rPr>
          <w:delText>9</w:delText>
        </w:r>
      </w:del>
      <w:r w:rsidRPr="005B3720">
        <w:rPr>
          <w:rFonts w:ascii="inherit" w:hAnsi="inherit"/>
          <w:sz w:val="24"/>
          <w:szCs w:val="24"/>
        </w:rPr>
        <w:t>(1) of Regulation (E</w:t>
      </w:r>
      <w:ins w:id="2409" w:author="Author">
        <w:r w:rsidR="00E17744">
          <w:rPr>
            <w:rFonts w:ascii="inherit" w:hAnsi="inherit"/>
            <w:sz w:val="24"/>
            <w:szCs w:val="24"/>
          </w:rPr>
          <w:t>U</w:t>
        </w:r>
      </w:ins>
      <w:del w:id="2410" w:author="Author">
        <w:r w:rsidRPr="005B3720" w:rsidDel="00E17744">
          <w:rPr>
            <w:rFonts w:ascii="inherit" w:hAnsi="inherit"/>
            <w:sz w:val="24"/>
            <w:szCs w:val="24"/>
          </w:rPr>
          <w:delText>C</w:delText>
        </w:r>
      </w:del>
      <w:r w:rsidRPr="005B3720">
        <w:rPr>
          <w:rFonts w:ascii="inherit" w:hAnsi="inherit"/>
          <w:sz w:val="24"/>
          <w:szCs w:val="24"/>
        </w:rPr>
        <w:t xml:space="preserve">) </w:t>
      </w:r>
      <w:del w:id="2411" w:author="Author">
        <w:r w:rsidRPr="005B3720" w:rsidDel="00E17744">
          <w:rPr>
            <w:rFonts w:ascii="inherit" w:hAnsi="inherit"/>
            <w:sz w:val="24"/>
            <w:szCs w:val="24"/>
          </w:rPr>
          <w:delText>No 714</w:delText>
        </w:r>
      </w:del>
      <w:ins w:id="2412" w:author="Author">
        <w:r w:rsidR="00E17744">
          <w:rPr>
            <w:rFonts w:ascii="inherit" w:hAnsi="inherit"/>
            <w:sz w:val="24"/>
            <w:szCs w:val="24"/>
          </w:rPr>
          <w:t>2019</w:t>
        </w:r>
      </w:ins>
      <w:r w:rsidRPr="005B3720">
        <w:rPr>
          <w:rFonts w:ascii="inherit" w:hAnsi="inherit"/>
          <w:sz w:val="24"/>
          <w:szCs w:val="24"/>
        </w:rPr>
        <w:t>/</w:t>
      </w:r>
      <w:ins w:id="2413" w:author="Author">
        <w:r w:rsidR="00E17744">
          <w:rPr>
            <w:rFonts w:ascii="inherit" w:hAnsi="inherit"/>
            <w:sz w:val="24"/>
            <w:szCs w:val="24"/>
          </w:rPr>
          <w:t>943</w:t>
        </w:r>
      </w:ins>
      <w:del w:id="2414" w:author="Author">
        <w:r w:rsidRPr="005B3720" w:rsidDel="00E17744">
          <w:rPr>
            <w:rFonts w:ascii="inherit" w:hAnsi="inherit"/>
            <w:sz w:val="24"/>
            <w:szCs w:val="24"/>
          </w:rPr>
          <w:delText>2009</w:delText>
        </w:r>
      </w:del>
      <w:r w:rsidRPr="005B3720">
        <w:rPr>
          <w:rFonts w:ascii="inherit" w:hAnsi="inherit"/>
          <w:sz w:val="24"/>
          <w:szCs w:val="24"/>
        </w:rPr>
        <w:t>. The list of relevant information may be subject to updates</w:t>
      </w:r>
      <w:ins w:id="2415" w:author="Author">
        <w:r w:rsidR="00E17744">
          <w:rPr>
            <w:rFonts w:ascii="inherit" w:hAnsi="inherit"/>
            <w:sz w:val="24"/>
            <w:szCs w:val="24"/>
          </w:rPr>
          <w:t xml:space="preserve"> </w:t>
        </w:r>
        <w:r w:rsidR="00E17744" w:rsidRPr="00E17744">
          <w:rPr>
            <w:rFonts w:ascii="inherit" w:hAnsi="inherit"/>
            <w:sz w:val="24"/>
            <w:szCs w:val="24"/>
          </w:rPr>
          <w:t xml:space="preserve">and shall be in line with the information contained in the implementation monitoring files to be published in accordance with paragraph </w:t>
        </w:r>
        <w:r w:rsidR="00507095">
          <w:rPr>
            <w:rFonts w:ascii="inherit" w:hAnsi="inherit"/>
            <w:sz w:val="24"/>
            <w:szCs w:val="24"/>
          </w:rPr>
          <w:fldChar w:fldCharType="begin"/>
        </w:r>
        <w:r w:rsidR="00507095">
          <w:rPr>
            <w:rFonts w:ascii="inherit" w:hAnsi="inherit"/>
            <w:sz w:val="24"/>
            <w:szCs w:val="24"/>
          </w:rPr>
          <w:instrText xml:space="preserve"> REF _Ref158805979 \r \h </w:instrText>
        </w:r>
      </w:ins>
      <w:r w:rsidR="00507095">
        <w:rPr>
          <w:rFonts w:ascii="inherit" w:hAnsi="inherit"/>
          <w:sz w:val="24"/>
          <w:szCs w:val="24"/>
        </w:rPr>
      </w:r>
      <w:r w:rsidR="00507095">
        <w:rPr>
          <w:rFonts w:ascii="inherit" w:hAnsi="inherit"/>
          <w:sz w:val="24"/>
          <w:szCs w:val="24"/>
        </w:rPr>
        <w:fldChar w:fldCharType="separate"/>
      </w:r>
      <w:r w:rsidR="000830C9">
        <w:rPr>
          <w:rFonts w:ascii="inherit" w:hAnsi="inherit"/>
          <w:sz w:val="24"/>
          <w:szCs w:val="24"/>
        </w:rPr>
        <w:t>3</w:t>
      </w:r>
      <w:ins w:id="2416" w:author="Author">
        <w:r w:rsidR="00507095">
          <w:rPr>
            <w:rFonts w:ascii="inherit" w:hAnsi="inherit"/>
            <w:sz w:val="24"/>
            <w:szCs w:val="24"/>
          </w:rPr>
          <w:fldChar w:fldCharType="end"/>
        </w:r>
      </w:ins>
      <w:r w:rsidRPr="005B3720">
        <w:rPr>
          <w:rFonts w:ascii="inherit" w:hAnsi="inherit"/>
          <w:sz w:val="24"/>
          <w:szCs w:val="24"/>
        </w:rPr>
        <w:t xml:space="preserve">. ENTSO for Electricity shall maintain a comprehensive, standardised format, digital data archive of the information required by </w:t>
      </w:r>
      <w:del w:id="2417" w:author="Author">
        <w:r w:rsidRPr="005B3720" w:rsidDel="002F1D76">
          <w:rPr>
            <w:rFonts w:ascii="inherit" w:hAnsi="inherit"/>
            <w:sz w:val="24"/>
            <w:szCs w:val="24"/>
          </w:rPr>
          <w:delText>the Agency</w:delText>
        </w:r>
      </w:del>
      <w:ins w:id="2418" w:author="Author">
        <w:r w:rsidR="002F1D76">
          <w:rPr>
            <w:rFonts w:ascii="inherit" w:hAnsi="inherit"/>
            <w:sz w:val="24"/>
            <w:szCs w:val="24"/>
          </w:rPr>
          <w:t>ACER</w:t>
        </w:r>
      </w:ins>
      <w:r w:rsidRPr="005B3720">
        <w:rPr>
          <w:rFonts w:ascii="inherit" w:hAnsi="inherit"/>
          <w:sz w:val="24"/>
          <w:szCs w:val="24"/>
        </w:rPr>
        <w:t>.</w:t>
      </w:r>
      <w:bookmarkEnd w:id="2394"/>
      <w:r w:rsidRPr="005B3720">
        <w:rPr>
          <w:rFonts w:ascii="inherit" w:hAnsi="inherit"/>
          <w:sz w:val="24"/>
          <w:szCs w:val="24"/>
        </w:rPr>
        <w:t xml:space="preserve"> </w:t>
      </w:r>
    </w:p>
    <w:p w14:paraId="60CF36A1" w14:textId="0C0C031E" w:rsidR="00AE476A" w:rsidRPr="005B3720" w:rsidRDefault="00BF5202" w:rsidP="00B13FCD">
      <w:pPr>
        <w:numPr>
          <w:ilvl w:val="0"/>
          <w:numId w:val="171"/>
        </w:numPr>
        <w:spacing w:after="441"/>
        <w:ind w:left="0"/>
        <w:rPr>
          <w:rFonts w:ascii="inherit" w:hAnsi="inherit"/>
          <w:sz w:val="24"/>
          <w:szCs w:val="24"/>
        </w:rPr>
      </w:pPr>
      <w:bookmarkStart w:id="2419" w:name="_Ref158805979"/>
      <w:r w:rsidRPr="005B3720">
        <w:rPr>
          <w:rFonts w:ascii="inherit" w:hAnsi="inherit"/>
          <w:sz w:val="24"/>
          <w:szCs w:val="24"/>
        </w:rPr>
        <w:t xml:space="preserve">Relevant TSOs shall submit to ENTSO for Electricity the information required </w:t>
      </w:r>
      <w:ins w:id="2420" w:author="Author">
        <w:r w:rsidR="00507095">
          <w:rPr>
            <w:rFonts w:ascii="inherit" w:hAnsi="inherit"/>
            <w:sz w:val="24"/>
            <w:szCs w:val="24"/>
          </w:rPr>
          <w:t xml:space="preserve">for ACER </w:t>
        </w:r>
      </w:ins>
      <w:r w:rsidRPr="005B3720">
        <w:rPr>
          <w:rFonts w:ascii="inherit" w:hAnsi="inherit"/>
          <w:sz w:val="24"/>
          <w:szCs w:val="24"/>
        </w:rPr>
        <w:t xml:space="preserve">to perform the tasks referred to in paragraphs </w:t>
      </w:r>
      <w:r w:rsidR="00084E2B">
        <w:rPr>
          <w:rFonts w:ascii="inherit" w:hAnsi="inherit"/>
          <w:sz w:val="24"/>
          <w:szCs w:val="24"/>
        </w:rPr>
        <w:fldChar w:fldCharType="begin"/>
      </w:r>
      <w:r w:rsidR="00084E2B">
        <w:rPr>
          <w:rFonts w:ascii="inherit" w:hAnsi="inherit"/>
          <w:sz w:val="24"/>
          <w:szCs w:val="24"/>
        </w:rPr>
        <w:instrText xml:space="preserve"> REF _Ref153284388 \r \h </w:instrText>
      </w:r>
      <w:r w:rsidR="00084E2B">
        <w:rPr>
          <w:rFonts w:ascii="inherit" w:hAnsi="inherit"/>
          <w:sz w:val="24"/>
          <w:szCs w:val="24"/>
        </w:rPr>
      </w:r>
      <w:r w:rsidR="00084E2B">
        <w:rPr>
          <w:rFonts w:ascii="inherit" w:hAnsi="inherit"/>
          <w:sz w:val="24"/>
          <w:szCs w:val="24"/>
        </w:rPr>
        <w:fldChar w:fldCharType="separate"/>
      </w:r>
      <w:r w:rsidR="000830C9">
        <w:rPr>
          <w:rFonts w:ascii="inherit" w:hAnsi="inherit"/>
          <w:sz w:val="24"/>
          <w:szCs w:val="24"/>
        </w:rPr>
        <w:t>1</w:t>
      </w:r>
      <w:r w:rsidR="00084E2B">
        <w:rPr>
          <w:rFonts w:ascii="inherit" w:hAnsi="inherit"/>
          <w:sz w:val="24"/>
          <w:szCs w:val="24"/>
        </w:rPr>
        <w:fldChar w:fldCharType="end"/>
      </w:r>
      <w:r w:rsidRPr="005B3720">
        <w:rPr>
          <w:rFonts w:ascii="inherit" w:hAnsi="inherit"/>
          <w:sz w:val="24"/>
          <w:szCs w:val="24"/>
        </w:rPr>
        <w:t xml:space="preserve"> and </w:t>
      </w:r>
      <w:r w:rsidR="00084E2B">
        <w:rPr>
          <w:rFonts w:ascii="inherit" w:hAnsi="inherit"/>
          <w:sz w:val="24"/>
          <w:szCs w:val="24"/>
        </w:rPr>
        <w:fldChar w:fldCharType="begin"/>
      </w:r>
      <w:r w:rsidR="00084E2B">
        <w:rPr>
          <w:rFonts w:ascii="inherit" w:hAnsi="inherit"/>
          <w:sz w:val="24"/>
          <w:szCs w:val="24"/>
        </w:rPr>
        <w:instrText xml:space="preserve"> REF _Ref153284404 \r \h </w:instrText>
      </w:r>
      <w:r w:rsidR="00084E2B">
        <w:rPr>
          <w:rFonts w:ascii="inherit" w:hAnsi="inherit"/>
          <w:sz w:val="24"/>
          <w:szCs w:val="24"/>
        </w:rPr>
      </w:r>
      <w:r w:rsidR="00084E2B">
        <w:rPr>
          <w:rFonts w:ascii="inherit" w:hAnsi="inherit"/>
          <w:sz w:val="24"/>
          <w:szCs w:val="24"/>
        </w:rPr>
        <w:fldChar w:fldCharType="separate"/>
      </w:r>
      <w:r w:rsidR="000830C9">
        <w:rPr>
          <w:rFonts w:ascii="inherit" w:hAnsi="inherit"/>
          <w:sz w:val="24"/>
          <w:szCs w:val="24"/>
        </w:rPr>
        <w:t>2</w:t>
      </w:r>
      <w:r w:rsidR="00084E2B">
        <w:rPr>
          <w:rFonts w:ascii="inherit" w:hAnsi="inherit"/>
          <w:sz w:val="24"/>
          <w:szCs w:val="24"/>
        </w:rPr>
        <w:fldChar w:fldCharType="end"/>
      </w:r>
      <w:r w:rsidRPr="005B3720">
        <w:rPr>
          <w:rFonts w:ascii="inherit" w:hAnsi="inherit"/>
          <w:sz w:val="24"/>
          <w:szCs w:val="24"/>
        </w:rPr>
        <w:t>.</w:t>
      </w:r>
      <w:bookmarkEnd w:id="2419"/>
      <w:r w:rsidRPr="005B3720">
        <w:rPr>
          <w:rFonts w:ascii="inherit" w:hAnsi="inherit"/>
          <w:sz w:val="24"/>
          <w:szCs w:val="24"/>
        </w:rPr>
        <w:t xml:space="preserve"> </w:t>
      </w:r>
    </w:p>
    <w:p w14:paraId="72D1BB5C" w14:textId="77777777" w:rsidR="00507095" w:rsidRPr="00507095" w:rsidRDefault="00507095" w:rsidP="00507095">
      <w:pPr>
        <w:spacing w:after="454"/>
        <w:ind w:left="-3"/>
        <w:rPr>
          <w:ins w:id="2421" w:author="Author"/>
          <w:rFonts w:ascii="inherit" w:hAnsi="inherit"/>
          <w:sz w:val="24"/>
          <w:szCs w:val="24"/>
        </w:rPr>
      </w:pPr>
      <w:ins w:id="2422" w:author="Author">
        <w:r w:rsidRPr="00507095">
          <w:rPr>
            <w:rFonts w:ascii="inherit" w:hAnsi="inherit"/>
            <w:sz w:val="24"/>
            <w:szCs w:val="24"/>
          </w:rPr>
          <w:t>TSOs shall ensure that the information is provided without undue delay and is up to date.</w:t>
        </w:r>
      </w:ins>
    </w:p>
    <w:p w14:paraId="505447F4" w14:textId="28C59395" w:rsidR="00507095" w:rsidDel="00F77F3A" w:rsidRDefault="00507095" w:rsidP="00507095">
      <w:pPr>
        <w:spacing w:after="454"/>
        <w:ind w:left="-3"/>
        <w:rPr>
          <w:ins w:id="2423" w:author="Author"/>
          <w:del w:id="2424" w:author="Author"/>
          <w:rFonts w:ascii="inherit" w:hAnsi="inherit"/>
          <w:sz w:val="24"/>
          <w:szCs w:val="24"/>
        </w:rPr>
      </w:pPr>
      <w:commentRangeStart w:id="2425"/>
      <w:ins w:id="2426" w:author="Author">
        <w:del w:id="2427" w:author="Author">
          <w:r w:rsidRPr="00507095" w:rsidDel="00F77F3A">
            <w:rPr>
              <w:rFonts w:ascii="inherit" w:hAnsi="inherit"/>
              <w:sz w:val="24"/>
              <w:szCs w:val="24"/>
            </w:rPr>
            <w:delText>The EU DSO entity shall cooperate with ENTSO for Electricity on the monitoring of implementation of this Regulation in accordance with Article 55(2)(a) of Regulation (EU) 2019/943, among other activities, on the provision of information necessary for monitoring the implementation of this Regulation.</w:delText>
          </w:r>
        </w:del>
      </w:ins>
      <w:commentRangeEnd w:id="2425"/>
      <w:r w:rsidR="002D531A">
        <w:rPr>
          <w:rStyle w:val="CommentReference"/>
        </w:rPr>
        <w:commentReference w:id="2425"/>
      </w:r>
    </w:p>
    <w:p w14:paraId="14A0DF23" w14:textId="350AB67C" w:rsidR="00507095" w:rsidRPr="00507095" w:rsidRDefault="00BF5202" w:rsidP="00507095">
      <w:pPr>
        <w:spacing w:after="454"/>
        <w:ind w:left="-3"/>
        <w:rPr>
          <w:ins w:id="2428" w:author="Author"/>
          <w:rFonts w:ascii="inherit" w:hAnsi="inherit"/>
          <w:sz w:val="24"/>
          <w:szCs w:val="24"/>
        </w:rPr>
      </w:pPr>
      <w:r w:rsidRPr="005B3720">
        <w:rPr>
          <w:rFonts w:ascii="inherit" w:hAnsi="inherit"/>
          <w:sz w:val="24"/>
          <w:szCs w:val="24"/>
        </w:rPr>
        <w:t xml:space="preserve">Based on a request of the regulatory authority, DSOs shall provide TSOs with information under paragraph </w:t>
      </w:r>
      <w:r w:rsidR="00084E2B">
        <w:rPr>
          <w:rFonts w:ascii="inherit" w:hAnsi="inherit"/>
          <w:sz w:val="24"/>
          <w:szCs w:val="24"/>
        </w:rPr>
        <w:fldChar w:fldCharType="begin"/>
      </w:r>
      <w:r w:rsidR="00084E2B">
        <w:rPr>
          <w:rFonts w:ascii="inherit" w:hAnsi="inherit"/>
          <w:sz w:val="24"/>
          <w:szCs w:val="24"/>
        </w:rPr>
        <w:instrText xml:space="preserve"> REF _Ref153284404 \r \h </w:instrText>
      </w:r>
      <w:r w:rsidR="00084E2B">
        <w:rPr>
          <w:rFonts w:ascii="inherit" w:hAnsi="inherit"/>
          <w:sz w:val="24"/>
          <w:szCs w:val="24"/>
        </w:rPr>
      </w:r>
      <w:r w:rsidR="00084E2B">
        <w:rPr>
          <w:rFonts w:ascii="inherit" w:hAnsi="inherit"/>
          <w:sz w:val="24"/>
          <w:szCs w:val="24"/>
        </w:rPr>
        <w:fldChar w:fldCharType="separate"/>
      </w:r>
      <w:r w:rsidR="000830C9">
        <w:rPr>
          <w:rFonts w:ascii="inherit" w:hAnsi="inherit"/>
          <w:sz w:val="24"/>
          <w:szCs w:val="24"/>
        </w:rPr>
        <w:t>2</w:t>
      </w:r>
      <w:r w:rsidR="00084E2B">
        <w:rPr>
          <w:rFonts w:ascii="inherit" w:hAnsi="inherit"/>
          <w:sz w:val="24"/>
          <w:szCs w:val="24"/>
        </w:rPr>
        <w:fldChar w:fldCharType="end"/>
      </w:r>
      <w:r w:rsidRPr="005B3720">
        <w:rPr>
          <w:rFonts w:ascii="inherit" w:hAnsi="inherit"/>
          <w:sz w:val="24"/>
          <w:szCs w:val="24"/>
        </w:rPr>
        <w:t xml:space="preserve"> unless the information </w:t>
      </w:r>
      <w:del w:id="2429" w:author="Author">
        <w:r w:rsidRPr="005B3720" w:rsidDel="00507095">
          <w:rPr>
            <w:rFonts w:ascii="inherit" w:hAnsi="inherit"/>
            <w:sz w:val="24"/>
            <w:szCs w:val="24"/>
          </w:rPr>
          <w:delText xml:space="preserve">is </w:delText>
        </w:r>
      </w:del>
      <w:ins w:id="2430" w:author="Author">
        <w:r w:rsidR="00507095">
          <w:rPr>
            <w:rFonts w:ascii="inherit" w:hAnsi="inherit"/>
            <w:sz w:val="24"/>
            <w:szCs w:val="24"/>
          </w:rPr>
          <w:t>has</w:t>
        </w:r>
        <w:r w:rsidR="00507095" w:rsidRPr="005B3720">
          <w:rPr>
            <w:rFonts w:ascii="inherit" w:hAnsi="inherit"/>
            <w:sz w:val="24"/>
            <w:szCs w:val="24"/>
          </w:rPr>
          <w:t xml:space="preserve"> </w:t>
        </w:r>
      </w:ins>
      <w:r w:rsidRPr="005B3720">
        <w:rPr>
          <w:rFonts w:ascii="inherit" w:hAnsi="inherit"/>
          <w:sz w:val="24"/>
          <w:szCs w:val="24"/>
        </w:rPr>
        <w:t xml:space="preserve">already </w:t>
      </w:r>
      <w:ins w:id="2431" w:author="Author">
        <w:r w:rsidR="00507095">
          <w:rPr>
            <w:rFonts w:ascii="inherit" w:hAnsi="inherit"/>
            <w:sz w:val="24"/>
            <w:szCs w:val="24"/>
          </w:rPr>
          <w:t xml:space="preserve">been </w:t>
        </w:r>
      </w:ins>
      <w:r w:rsidRPr="005B3720">
        <w:rPr>
          <w:rFonts w:ascii="inherit" w:hAnsi="inherit"/>
          <w:sz w:val="24"/>
          <w:szCs w:val="24"/>
        </w:rPr>
        <w:t xml:space="preserve">obtained by </w:t>
      </w:r>
      <w:ins w:id="2432" w:author="Author">
        <w:r w:rsidR="00507095">
          <w:rPr>
            <w:rFonts w:ascii="inherit" w:hAnsi="inherit"/>
            <w:sz w:val="24"/>
            <w:szCs w:val="24"/>
          </w:rPr>
          <w:t xml:space="preserve">the </w:t>
        </w:r>
      </w:ins>
      <w:r w:rsidRPr="005B3720">
        <w:rPr>
          <w:rFonts w:ascii="inherit" w:hAnsi="inherit"/>
          <w:sz w:val="24"/>
          <w:szCs w:val="24"/>
        </w:rPr>
        <w:t xml:space="preserve">regulatory authorities, </w:t>
      </w:r>
      <w:del w:id="2433" w:author="Author">
        <w:r w:rsidRPr="005B3720" w:rsidDel="002F1D76">
          <w:rPr>
            <w:rFonts w:ascii="inherit" w:hAnsi="inherit"/>
            <w:sz w:val="24"/>
            <w:szCs w:val="24"/>
          </w:rPr>
          <w:delText>the Agency</w:delText>
        </w:r>
      </w:del>
      <w:ins w:id="2434" w:author="Author">
        <w:r w:rsidR="002F1D76">
          <w:rPr>
            <w:rFonts w:ascii="inherit" w:hAnsi="inherit"/>
            <w:sz w:val="24"/>
            <w:szCs w:val="24"/>
          </w:rPr>
          <w:t>ACER</w:t>
        </w:r>
      </w:ins>
      <w:r w:rsidRPr="005B3720">
        <w:rPr>
          <w:rFonts w:ascii="inherit" w:hAnsi="inherit"/>
          <w:sz w:val="24"/>
          <w:szCs w:val="24"/>
        </w:rPr>
        <w:t xml:space="preserve"> or </w:t>
      </w:r>
      <w:ins w:id="2435" w:author="Author">
        <w:r w:rsidR="00507095">
          <w:rPr>
            <w:rFonts w:ascii="inherit" w:hAnsi="inherit"/>
            <w:sz w:val="24"/>
            <w:szCs w:val="24"/>
          </w:rPr>
          <w:t xml:space="preserve">the </w:t>
        </w:r>
      </w:ins>
      <w:r w:rsidRPr="005B3720">
        <w:rPr>
          <w:rFonts w:ascii="inherit" w:hAnsi="inherit"/>
          <w:sz w:val="24"/>
          <w:szCs w:val="24"/>
        </w:rPr>
        <w:t>ENTSO</w:t>
      </w:r>
      <w:ins w:id="2436" w:author="Author">
        <w:r w:rsidR="00507095">
          <w:rPr>
            <w:rFonts w:ascii="inherit" w:hAnsi="inherit"/>
            <w:sz w:val="24"/>
            <w:szCs w:val="24"/>
          </w:rPr>
          <w:t xml:space="preserve"> for Electricity</w:t>
        </w:r>
      </w:ins>
      <w:del w:id="2437" w:author="Author">
        <w:r w:rsidRPr="005B3720" w:rsidDel="00507095">
          <w:rPr>
            <w:rFonts w:ascii="inherit" w:hAnsi="inherit"/>
            <w:sz w:val="24"/>
            <w:szCs w:val="24"/>
          </w:rPr>
          <w:delText>-E</w:delText>
        </w:r>
      </w:del>
      <w:r w:rsidRPr="005B3720">
        <w:rPr>
          <w:rFonts w:ascii="inherit" w:hAnsi="inherit"/>
          <w:sz w:val="24"/>
          <w:szCs w:val="24"/>
        </w:rPr>
        <w:t xml:space="preserve"> in relation to their respective implementation monitoring tasks, with the objective of avoiding duplication of information. </w:t>
      </w:r>
      <w:ins w:id="2438" w:author="Author">
        <w:r w:rsidR="00507095" w:rsidRPr="00507095">
          <w:rPr>
            <w:rFonts w:ascii="inherit" w:hAnsi="inherit"/>
            <w:sz w:val="24"/>
            <w:szCs w:val="24"/>
          </w:rPr>
          <w:t>DSOs shall ensure that the information is provided without undue delay and is up to date.</w:t>
        </w:r>
      </w:ins>
    </w:p>
    <w:p w14:paraId="086F9782" w14:textId="5571A5BD" w:rsidR="00AE476A" w:rsidRPr="005B3720" w:rsidRDefault="00507095" w:rsidP="00507095">
      <w:pPr>
        <w:spacing w:after="454"/>
        <w:ind w:left="-3"/>
        <w:rPr>
          <w:rFonts w:ascii="inherit" w:hAnsi="inherit"/>
          <w:sz w:val="24"/>
          <w:szCs w:val="24"/>
        </w:rPr>
      </w:pPr>
      <w:ins w:id="2439" w:author="Author">
        <w:r w:rsidRPr="00507095">
          <w:rPr>
            <w:rFonts w:ascii="inherit" w:hAnsi="inherit"/>
            <w:sz w:val="24"/>
            <w:szCs w:val="24"/>
          </w:rPr>
          <w:t>ACER, in cooperation with ENTSO for Electricity, shall maintain a public online repository where relevant national information regarding the progress of implementation of this Regulation shall be made available. The information to be made available shall at least include legal texts, implementation monitoring files, summaries of all the proposals for non-exhaustive requirements, TSO and DSO requirements and compliance tests and process to be performed and links to the national implementation websites.</w:t>
        </w:r>
      </w:ins>
    </w:p>
    <w:p w14:paraId="3C14019C" w14:textId="1415C1D4" w:rsidR="00AE476A" w:rsidRPr="005B3720" w:rsidRDefault="00BF5202" w:rsidP="00B13FCD">
      <w:pPr>
        <w:numPr>
          <w:ilvl w:val="0"/>
          <w:numId w:val="171"/>
        </w:numPr>
        <w:spacing w:after="723"/>
        <w:ind w:left="0"/>
        <w:rPr>
          <w:rFonts w:ascii="inherit" w:hAnsi="inherit"/>
          <w:sz w:val="24"/>
          <w:szCs w:val="24"/>
        </w:rPr>
      </w:pPr>
      <w:r w:rsidRPr="005B3720">
        <w:rPr>
          <w:rFonts w:ascii="inherit" w:hAnsi="inherit"/>
          <w:sz w:val="24"/>
          <w:szCs w:val="24"/>
        </w:rPr>
        <w:t xml:space="preserve">Where ENTSO for Electricity or </w:t>
      </w:r>
      <w:del w:id="2440" w:author="Author">
        <w:r w:rsidRPr="005B3720" w:rsidDel="002F1D76">
          <w:rPr>
            <w:rFonts w:ascii="inherit" w:hAnsi="inherit"/>
            <w:sz w:val="24"/>
            <w:szCs w:val="24"/>
          </w:rPr>
          <w:delText>the Agency</w:delText>
        </w:r>
      </w:del>
      <w:ins w:id="2441" w:author="Author">
        <w:r w:rsidR="002F1D76">
          <w:rPr>
            <w:rFonts w:ascii="inherit" w:hAnsi="inherit"/>
            <w:sz w:val="24"/>
            <w:szCs w:val="24"/>
          </w:rPr>
          <w:t>ACER</w:t>
        </w:r>
      </w:ins>
      <w:r w:rsidRPr="005B3720">
        <w:rPr>
          <w:rFonts w:ascii="inherit" w:hAnsi="inherit"/>
          <w:sz w:val="24"/>
          <w:szCs w:val="24"/>
        </w:rPr>
        <w:t xml:space="preserve"> </w:t>
      </w:r>
      <w:del w:id="2442" w:author="Author">
        <w:r w:rsidRPr="005B3720" w:rsidDel="00507095">
          <w:rPr>
            <w:rFonts w:ascii="inherit" w:hAnsi="inherit"/>
            <w:sz w:val="24"/>
            <w:szCs w:val="24"/>
          </w:rPr>
          <w:delText xml:space="preserve">establish </w:delText>
        </w:r>
      </w:del>
      <w:ins w:id="2443" w:author="Author">
        <w:r w:rsidR="00507095">
          <w:rPr>
            <w:rFonts w:ascii="inherit" w:hAnsi="inherit"/>
            <w:sz w:val="24"/>
            <w:szCs w:val="24"/>
          </w:rPr>
          <w:t>identify</w:t>
        </w:r>
        <w:r w:rsidR="00507095" w:rsidRPr="005B3720">
          <w:rPr>
            <w:rFonts w:ascii="inherit" w:hAnsi="inherit"/>
            <w:sz w:val="24"/>
            <w:szCs w:val="24"/>
          </w:rPr>
          <w:t xml:space="preserve"> </w:t>
        </w:r>
      </w:ins>
      <w:r w:rsidRPr="005B3720">
        <w:rPr>
          <w:rFonts w:ascii="inherit" w:hAnsi="inherit"/>
          <w:sz w:val="24"/>
          <w:szCs w:val="24"/>
        </w:rPr>
        <w:t xml:space="preserve">areas </w:t>
      </w:r>
      <w:del w:id="2444" w:author="Author">
        <w:r w:rsidRPr="005B3720" w:rsidDel="00507095">
          <w:rPr>
            <w:rFonts w:ascii="inherit" w:hAnsi="inherit"/>
            <w:sz w:val="24"/>
            <w:szCs w:val="24"/>
          </w:rPr>
          <w:delText>subject to this Regulation where</w:delText>
        </w:r>
      </w:del>
      <w:ins w:id="2445" w:author="Author">
        <w:r w:rsidR="00507095">
          <w:rPr>
            <w:rFonts w:ascii="inherit" w:hAnsi="inherit"/>
            <w:sz w:val="24"/>
            <w:szCs w:val="24"/>
          </w:rPr>
          <w:t>in which</w:t>
        </w:r>
      </w:ins>
      <w:r w:rsidRPr="005B3720">
        <w:rPr>
          <w:rFonts w:ascii="inherit" w:hAnsi="inherit"/>
          <w:sz w:val="24"/>
          <w:szCs w:val="24"/>
        </w:rPr>
        <w:t xml:space="preserve">, based on market developments or experience gathered in the application of this Regulation, further harmonisation of the requirements under this Regulation is advisable to promote market integration, they shall propose draft amendments to this Regulation pursuant to Article </w:t>
      </w:r>
      <w:del w:id="2446" w:author="Author">
        <w:r w:rsidRPr="005B3720" w:rsidDel="00507095">
          <w:rPr>
            <w:rFonts w:ascii="inherit" w:hAnsi="inherit"/>
            <w:sz w:val="24"/>
            <w:szCs w:val="24"/>
          </w:rPr>
          <w:delText>7</w:delText>
        </w:r>
      </w:del>
      <w:ins w:id="2447" w:author="Author">
        <w:r w:rsidR="00507095">
          <w:rPr>
            <w:rFonts w:ascii="inherit" w:hAnsi="inherit"/>
            <w:sz w:val="24"/>
            <w:szCs w:val="24"/>
          </w:rPr>
          <w:t>60</w:t>
        </w:r>
      </w:ins>
      <w:r w:rsidRPr="005B3720">
        <w:rPr>
          <w:rFonts w:ascii="inherit" w:hAnsi="inherit"/>
          <w:sz w:val="24"/>
          <w:szCs w:val="24"/>
        </w:rPr>
        <w:t>(</w:t>
      </w:r>
      <w:ins w:id="2448" w:author="Author">
        <w:r w:rsidR="00507095">
          <w:rPr>
            <w:rFonts w:ascii="inherit" w:hAnsi="inherit"/>
            <w:sz w:val="24"/>
            <w:szCs w:val="24"/>
          </w:rPr>
          <w:t>2</w:t>
        </w:r>
      </w:ins>
      <w:del w:id="2449" w:author="Author">
        <w:r w:rsidRPr="005B3720" w:rsidDel="00507095">
          <w:rPr>
            <w:rFonts w:ascii="inherit" w:hAnsi="inherit"/>
            <w:sz w:val="24"/>
            <w:szCs w:val="24"/>
          </w:rPr>
          <w:delText>1</w:delText>
        </w:r>
      </w:del>
      <w:r w:rsidRPr="005B3720">
        <w:rPr>
          <w:rFonts w:ascii="inherit" w:hAnsi="inherit"/>
          <w:sz w:val="24"/>
          <w:szCs w:val="24"/>
        </w:rPr>
        <w:t>) of Regulation (E</w:t>
      </w:r>
      <w:ins w:id="2450" w:author="Author">
        <w:r w:rsidR="00507095">
          <w:rPr>
            <w:rFonts w:ascii="inherit" w:hAnsi="inherit"/>
            <w:sz w:val="24"/>
            <w:szCs w:val="24"/>
          </w:rPr>
          <w:t>U</w:t>
        </w:r>
      </w:ins>
      <w:del w:id="2451" w:author="Author">
        <w:r w:rsidRPr="005B3720" w:rsidDel="00507095">
          <w:rPr>
            <w:rFonts w:ascii="inherit" w:hAnsi="inherit"/>
            <w:sz w:val="24"/>
            <w:szCs w:val="24"/>
          </w:rPr>
          <w:delText>C</w:delText>
        </w:r>
      </w:del>
      <w:r w:rsidRPr="005B3720">
        <w:rPr>
          <w:rFonts w:ascii="inherit" w:hAnsi="inherit"/>
          <w:sz w:val="24"/>
          <w:szCs w:val="24"/>
        </w:rPr>
        <w:t xml:space="preserve">) </w:t>
      </w:r>
      <w:ins w:id="2452" w:author="Author">
        <w:r w:rsidR="00507095">
          <w:rPr>
            <w:rFonts w:ascii="inherit" w:hAnsi="inherit"/>
            <w:sz w:val="24"/>
            <w:szCs w:val="24"/>
          </w:rPr>
          <w:t>2019</w:t>
        </w:r>
      </w:ins>
      <w:del w:id="2453" w:author="Author">
        <w:r w:rsidRPr="005B3720" w:rsidDel="00507095">
          <w:rPr>
            <w:rFonts w:ascii="inherit" w:hAnsi="inherit"/>
            <w:sz w:val="24"/>
            <w:szCs w:val="24"/>
          </w:rPr>
          <w:delText>No 714</w:delText>
        </w:r>
      </w:del>
      <w:r w:rsidRPr="005B3720">
        <w:rPr>
          <w:rFonts w:ascii="inherit" w:hAnsi="inherit"/>
          <w:sz w:val="24"/>
          <w:szCs w:val="24"/>
        </w:rPr>
        <w:t>/</w:t>
      </w:r>
      <w:ins w:id="2454" w:author="Author">
        <w:r w:rsidR="00507095">
          <w:rPr>
            <w:rFonts w:ascii="inherit" w:hAnsi="inherit"/>
            <w:sz w:val="24"/>
            <w:szCs w:val="24"/>
          </w:rPr>
          <w:t>943</w:t>
        </w:r>
      </w:ins>
      <w:del w:id="2455" w:author="Author">
        <w:r w:rsidRPr="005B3720" w:rsidDel="00507095">
          <w:rPr>
            <w:rFonts w:ascii="inherit" w:hAnsi="inherit"/>
            <w:sz w:val="24"/>
            <w:szCs w:val="24"/>
          </w:rPr>
          <w:delText>2009</w:delText>
        </w:r>
      </w:del>
      <w:r w:rsidRPr="005B3720">
        <w:rPr>
          <w:rFonts w:ascii="inherit" w:hAnsi="inherit"/>
          <w:sz w:val="24"/>
          <w:szCs w:val="24"/>
        </w:rPr>
        <w:t xml:space="preserve">. </w:t>
      </w:r>
    </w:p>
    <w:p w14:paraId="668E9E07" w14:textId="77777777" w:rsidR="00AE476A" w:rsidRPr="005B3720" w:rsidRDefault="00BF5202">
      <w:pPr>
        <w:spacing w:after="257" w:line="265" w:lineRule="auto"/>
        <w:ind w:left="3844" w:right="3836"/>
        <w:jc w:val="center"/>
        <w:rPr>
          <w:rFonts w:ascii="inherit" w:hAnsi="inherit"/>
          <w:sz w:val="24"/>
          <w:szCs w:val="24"/>
        </w:rPr>
      </w:pPr>
      <w:r w:rsidRPr="005B3720">
        <w:rPr>
          <w:rFonts w:ascii="inherit" w:hAnsi="inherit"/>
          <w:sz w:val="24"/>
          <w:szCs w:val="24"/>
        </w:rPr>
        <w:t xml:space="preserve">TITLE VII </w:t>
      </w:r>
    </w:p>
    <w:p w14:paraId="08516304" w14:textId="31836070" w:rsidR="00AE476A" w:rsidRPr="005B3720" w:rsidRDefault="00BF5202">
      <w:pPr>
        <w:spacing w:after="422" w:line="270" w:lineRule="auto"/>
        <w:ind w:left="119" w:right="112"/>
        <w:jc w:val="center"/>
        <w:rPr>
          <w:rFonts w:ascii="inherit" w:hAnsi="inherit"/>
          <w:sz w:val="24"/>
          <w:szCs w:val="24"/>
        </w:rPr>
      </w:pPr>
      <w:r w:rsidRPr="0D7EF198">
        <w:rPr>
          <w:rFonts w:ascii="inherit" w:hAnsi="inherit"/>
          <w:b/>
          <w:bCs/>
          <w:sz w:val="24"/>
          <w:szCs w:val="24"/>
        </w:rPr>
        <w:t xml:space="preserve">DEROGATIONS </w:t>
      </w:r>
    </w:p>
    <w:p w14:paraId="35503638" w14:textId="667727A7" w:rsidR="00AE476A" w:rsidRPr="005B3720" w:rsidRDefault="00BF5202" w:rsidP="00D61DED">
      <w:pPr>
        <w:pStyle w:val="Heading2"/>
      </w:pPr>
      <w:r w:rsidRPr="005B3720">
        <w:t>Article 77</w:t>
      </w:r>
    </w:p>
    <w:p w14:paraId="613CCACC" w14:textId="6F59B2DC" w:rsidR="00AE476A" w:rsidRPr="00D61DED" w:rsidRDefault="00BF5202" w:rsidP="00D61DED">
      <w:pPr>
        <w:jc w:val="center"/>
        <w:rPr>
          <w:rFonts w:ascii="inherit" w:hAnsi="inherit"/>
          <w:b/>
          <w:bCs/>
          <w:sz w:val="24"/>
          <w:szCs w:val="24"/>
        </w:rPr>
      </w:pPr>
      <w:commentRangeStart w:id="2456"/>
      <w:r w:rsidRPr="00D61DED">
        <w:rPr>
          <w:rFonts w:ascii="inherit" w:hAnsi="inherit"/>
          <w:b/>
          <w:bCs/>
          <w:sz w:val="24"/>
          <w:szCs w:val="24"/>
        </w:rPr>
        <w:t>Power to grant derogations</w:t>
      </w:r>
      <w:commentRangeEnd w:id="2456"/>
      <w:r w:rsidR="002D531A">
        <w:rPr>
          <w:rStyle w:val="CommentReference"/>
        </w:rPr>
        <w:commentReference w:id="2456"/>
      </w:r>
    </w:p>
    <w:p w14:paraId="743CE6BF" w14:textId="2C01E075" w:rsidR="00AE476A" w:rsidRPr="005518C7" w:rsidRDefault="00BF5202" w:rsidP="00B13FCD">
      <w:pPr>
        <w:numPr>
          <w:ilvl w:val="0"/>
          <w:numId w:val="135"/>
        </w:numPr>
        <w:spacing w:after="454"/>
        <w:rPr>
          <w:rFonts w:ascii="inherit" w:hAnsi="inherit"/>
          <w:sz w:val="24"/>
          <w:szCs w:val="24"/>
        </w:rPr>
      </w:pPr>
      <w:r w:rsidRPr="005B3720">
        <w:rPr>
          <w:rFonts w:ascii="inherit" w:hAnsi="inherit"/>
          <w:sz w:val="24"/>
          <w:szCs w:val="24"/>
        </w:rPr>
        <w:t>Regulatory authorities may, at the request of a HVDC system owner</w:t>
      </w:r>
      <w:ins w:id="2457" w:author="Author">
        <w:r w:rsidR="00545617">
          <w:rPr>
            <w:rFonts w:ascii="inherit" w:hAnsi="inherit"/>
            <w:sz w:val="24"/>
            <w:szCs w:val="24"/>
          </w:rPr>
          <w:t>,</w:t>
        </w:r>
      </w:ins>
      <w:r w:rsidRPr="005B3720">
        <w:rPr>
          <w:rFonts w:ascii="inherit" w:hAnsi="inherit"/>
          <w:sz w:val="24"/>
          <w:szCs w:val="24"/>
        </w:rPr>
        <w:t xml:space="preserve"> </w:t>
      </w:r>
      <w:del w:id="2458" w:author="Author">
        <w:r w:rsidRPr="005B3720" w:rsidDel="00545617">
          <w:rPr>
            <w:rFonts w:ascii="inherit" w:hAnsi="inherit"/>
            <w:sz w:val="24"/>
            <w:szCs w:val="24"/>
          </w:rPr>
          <w:delText>or DC-</w:delText>
        </w:r>
      </w:del>
      <w:ins w:id="2459" w:author="Author">
        <w:r w:rsidR="00545617">
          <w:rPr>
            <w:rFonts w:ascii="inherit" w:hAnsi="inherit"/>
            <w:sz w:val="24"/>
            <w:szCs w:val="24"/>
          </w:rPr>
          <w:t xml:space="preserve">an asynchronously </w:t>
        </w:r>
      </w:ins>
      <w:r w:rsidRPr="005B3720">
        <w:rPr>
          <w:rFonts w:ascii="inherit" w:hAnsi="inherit"/>
          <w:sz w:val="24"/>
          <w:szCs w:val="24"/>
        </w:rPr>
        <w:t>connected power park module owner</w:t>
      </w:r>
      <w:ins w:id="2460" w:author="Author">
        <w:r w:rsidR="00545617" w:rsidRPr="00545617">
          <w:rPr>
            <w:rFonts w:ascii="inherit" w:hAnsi="inherit"/>
            <w:sz w:val="24"/>
            <w:szCs w:val="24"/>
          </w:rPr>
          <w:t>, an asynchronously connected demand facilit</w:t>
        </w:r>
        <w:r w:rsidR="00545617">
          <w:rPr>
            <w:rFonts w:ascii="inherit" w:hAnsi="inherit"/>
            <w:sz w:val="24"/>
            <w:szCs w:val="24"/>
          </w:rPr>
          <w:t>y owner</w:t>
        </w:r>
        <w:r w:rsidR="00DD5AF0">
          <w:rPr>
            <w:rFonts w:ascii="inherit" w:hAnsi="inherit"/>
            <w:sz w:val="24"/>
            <w:szCs w:val="24"/>
          </w:rPr>
          <w:t xml:space="preserve">, an </w:t>
        </w:r>
        <w:r w:rsidR="00DD5AF0" w:rsidRPr="4D90AB47">
          <w:rPr>
            <w:rFonts w:ascii="inherit" w:hAnsi="inherit"/>
            <w:sz w:val="24"/>
            <w:szCs w:val="24"/>
          </w:rPr>
          <w:t>asynchronously connected power-to-gas demand unit</w:t>
        </w:r>
        <w:r w:rsidR="00DD5AF0">
          <w:rPr>
            <w:rFonts w:ascii="inherit" w:hAnsi="inherit"/>
            <w:sz w:val="24"/>
            <w:szCs w:val="24"/>
          </w:rPr>
          <w:t xml:space="preserve"> owner</w:t>
        </w:r>
        <w:del w:id="2461" w:author="Author">
          <w:r w:rsidR="00545617">
            <w:rPr>
              <w:rFonts w:ascii="inherit" w:hAnsi="inherit"/>
              <w:sz w:val="24"/>
              <w:szCs w:val="24"/>
            </w:rPr>
            <w:delText xml:space="preserve"> </w:delText>
          </w:r>
        </w:del>
        <w:r w:rsidR="00545617">
          <w:rPr>
            <w:rFonts w:ascii="inherit" w:hAnsi="inherit"/>
            <w:sz w:val="24"/>
            <w:szCs w:val="24"/>
          </w:rPr>
          <w:t>or an</w:t>
        </w:r>
        <w:r w:rsidR="00545617" w:rsidRPr="00545617">
          <w:rPr>
            <w:rFonts w:ascii="inherit" w:hAnsi="inherit"/>
            <w:sz w:val="24"/>
            <w:szCs w:val="24"/>
          </w:rPr>
          <w:t xml:space="preserve"> asynchronously connected electricity storage module</w:t>
        </w:r>
        <w:r w:rsidR="00545617">
          <w:rPr>
            <w:rFonts w:ascii="inherit" w:hAnsi="inherit"/>
            <w:sz w:val="24"/>
            <w:szCs w:val="24"/>
          </w:rPr>
          <w:t xml:space="preserve"> owner</w:t>
        </w:r>
      </w:ins>
      <w:r w:rsidRPr="005B3720">
        <w:rPr>
          <w:rFonts w:ascii="inherit" w:hAnsi="inherit"/>
          <w:sz w:val="24"/>
          <w:szCs w:val="24"/>
        </w:rPr>
        <w:t>, or their prospective owner, relevant system operator or relevant TSO, grant HVDC system owners</w:t>
      </w:r>
      <w:ins w:id="2462" w:author="Author">
        <w:r w:rsidR="00545617">
          <w:rPr>
            <w:rFonts w:ascii="inherit" w:hAnsi="inherit"/>
            <w:sz w:val="24"/>
            <w:szCs w:val="24"/>
          </w:rPr>
          <w:t>,</w:t>
        </w:r>
      </w:ins>
      <w:r w:rsidRPr="005B3720">
        <w:rPr>
          <w:rFonts w:ascii="inherit" w:hAnsi="inherit"/>
          <w:sz w:val="24"/>
          <w:szCs w:val="24"/>
        </w:rPr>
        <w:t xml:space="preserve"> </w:t>
      </w:r>
      <w:del w:id="2463" w:author="Author">
        <w:r w:rsidRPr="005B3720" w:rsidDel="00545617">
          <w:rPr>
            <w:rFonts w:ascii="inherit" w:hAnsi="inherit"/>
            <w:sz w:val="24"/>
            <w:szCs w:val="24"/>
          </w:rPr>
          <w:delText>or DC-</w:delText>
        </w:r>
      </w:del>
      <w:ins w:id="2464" w:author="Author">
        <w:r w:rsidR="00545617">
          <w:rPr>
            <w:rFonts w:ascii="inherit" w:hAnsi="inherit"/>
            <w:sz w:val="24"/>
            <w:szCs w:val="24"/>
          </w:rPr>
          <w:t xml:space="preserve">asynchronously </w:t>
        </w:r>
      </w:ins>
      <w:r w:rsidRPr="005B3720">
        <w:rPr>
          <w:rFonts w:ascii="inherit" w:hAnsi="inherit"/>
          <w:sz w:val="24"/>
          <w:szCs w:val="24"/>
        </w:rPr>
        <w:t>connected power park module owners</w:t>
      </w:r>
      <w:ins w:id="2465" w:author="Author">
        <w:r w:rsidR="00545617">
          <w:rPr>
            <w:rFonts w:ascii="inherit" w:hAnsi="inherit"/>
            <w:sz w:val="24"/>
            <w:szCs w:val="24"/>
          </w:rPr>
          <w:t xml:space="preserve">, </w:t>
        </w:r>
        <w:r w:rsidR="00545617" w:rsidRPr="00545617">
          <w:rPr>
            <w:rFonts w:ascii="inherit" w:hAnsi="inherit"/>
            <w:sz w:val="24"/>
            <w:szCs w:val="24"/>
          </w:rPr>
          <w:t>asynchronously connected demand facilit</w:t>
        </w:r>
        <w:r w:rsidR="00545617">
          <w:rPr>
            <w:rFonts w:ascii="inherit" w:hAnsi="inherit"/>
            <w:sz w:val="24"/>
            <w:szCs w:val="24"/>
          </w:rPr>
          <w:t>y owners</w:t>
        </w:r>
        <w:r w:rsidR="00DD5AF0">
          <w:rPr>
            <w:rFonts w:ascii="inherit" w:hAnsi="inherit"/>
            <w:sz w:val="24"/>
            <w:szCs w:val="24"/>
          </w:rPr>
          <w:t xml:space="preserve">, </w:t>
        </w:r>
        <w:r w:rsidR="00DD5AF0" w:rsidRPr="4D90AB47">
          <w:rPr>
            <w:rFonts w:ascii="inherit" w:hAnsi="inherit"/>
            <w:sz w:val="24"/>
            <w:szCs w:val="24"/>
          </w:rPr>
          <w:t>asynchronously connected power-to-gas demand unit</w:t>
        </w:r>
        <w:r w:rsidR="00DD5AF0">
          <w:rPr>
            <w:rFonts w:ascii="inherit" w:hAnsi="inherit"/>
            <w:sz w:val="24"/>
            <w:szCs w:val="24"/>
          </w:rPr>
          <w:t xml:space="preserve"> owner</w:t>
        </w:r>
        <w:r w:rsidR="00545617">
          <w:rPr>
            <w:rFonts w:ascii="inherit" w:hAnsi="inherit"/>
            <w:sz w:val="24"/>
            <w:szCs w:val="24"/>
          </w:rPr>
          <w:t xml:space="preserve"> or</w:t>
        </w:r>
        <w:r w:rsidR="00545617" w:rsidRPr="00545617">
          <w:rPr>
            <w:rFonts w:ascii="inherit" w:hAnsi="inherit"/>
            <w:sz w:val="24"/>
            <w:szCs w:val="24"/>
          </w:rPr>
          <w:t xml:space="preserve"> asynchronously connected electricity storage module</w:t>
        </w:r>
        <w:r w:rsidR="00545617">
          <w:rPr>
            <w:rFonts w:ascii="inherit" w:hAnsi="inherit"/>
            <w:sz w:val="24"/>
            <w:szCs w:val="24"/>
          </w:rPr>
          <w:t xml:space="preserve"> owners</w:t>
        </w:r>
      </w:ins>
      <w:r w:rsidRPr="005B3720">
        <w:rPr>
          <w:rFonts w:ascii="inherit" w:hAnsi="inherit"/>
          <w:sz w:val="24"/>
          <w:szCs w:val="24"/>
        </w:rPr>
        <w:t xml:space="preserve">, or their prospective owner, relevant system operators or relevant TSOs derogations from one or more provisions of this Regulation for new and existing HVDC system and/or </w:t>
      </w:r>
      <w:del w:id="2466" w:author="Author">
        <w:r w:rsidRPr="005B3720" w:rsidDel="00545617">
          <w:rPr>
            <w:rFonts w:ascii="inherit" w:hAnsi="inherit"/>
            <w:sz w:val="24"/>
            <w:szCs w:val="24"/>
          </w:rPr>
          <w:delText>DC-</w:delText>
        </w:r>
      </w:del>
      <w:ins w:id="2467" w:author="Author">
        <w:r w:rsidR="00545617">
          <w:rPr>
            <w:rFonts w:ascii="inherit" w:hAnsi="inherit"/>
            <w:sz w:val="24"/>
            <w:szCs w:val="24"/>
          </w:rPr>
          <w:t xml:space="preserve">asynchronously </w:t>
        </w:r>
      </w:ins>
      <w:r w:rsidRPr="005B3720">
        <w:rPr>
          <w:rFonts w:ascii="inherit" w:hAnsi="inherit"/>
          <w:sz w:val="24"/>
          <w:szCs w:val="24"/>
        </w:rPr>
        <w:t>connected power park modules</w:t>
      </w:r>
      <w:ins w:id="2468" w:author="Author">
        <w:r w:rsidR="00545617">
          <w:rPr>
            <w:rFonts w:ascii="inherit" w:hAnsi="inherit"/>
            <w:sz w:val="24"/>
            <w:szCs w:val="24"/>
          </w:rPr>
          <w:t xml:space="preserve">, </w:t>
        </w:r>
        <w:r w:rsidR="00545617" w:rsidRPr="00545617">
          <w:rPr>
            <w:rFonts w:ascii="inherit" w:hAnsi="inherit"/>
            <w:sz w:val="24"/>
            <w:szCs w:val="24"/>
          </w:rPr>
          <w:t>asynchronously connected demand facilities</w:t>
        </w:r>
        <w:r w:rsidR="00DD5AF0">
          <w:rPr>
            <w:rFonts w:ascii="inherit" w:hAnsi="inherit"/>
            <w:sz w:val="24"/>
            <w:szCs w:val="24"/>
          </w:rPr>
          <w:t xml:space="preserve">, the </w:t>
        </w:r>
        <w:r w:rsidR="00DD5AF0" w:rsidRPr="4D90AB47">
          <w:rPr>
            <w:rFonts w:ascii="inherit" w:hAnsi="inherit"/>
            <w:sz w:val="24"/>
            <w:szCs w:val="24"/>
          </w:rPr>
          <w:t>asynchronously connected power-to-gas demand unit</w:t>
        </w:r>
        <w:r w:rsidR="00DD5AF0">
          <w:rPr>
            <w:rFonts w:ascii="inherit" w:hAnsi="inherit"/>
            <w:sz w:val="24"/>
            <w:szCs w:val="24"/>
          </w:rPr>
          <w:t xml:space="preserve"> owner</w:t>
        </w:r>
        <w:r w:rsidR="00545617" w:rsidRPr="00545617">
          <w:rPr>
            <w:rFonts w:ascii="inherit" w:hAnsi="inherit"/>
            <w:sz w:val="24"/>
            <w:szCs w:val="24"/>
          </w:rPr>
          <w:t xml:space="preserve"> and/or asynchronously connected electricity storage modules</w:t>
        </w:r>
      </w:ins>
      <w:r w:rsidRPr="005B3720">
        <w:rPr>
          <w:rFonts w:ascii="inherit" w:hAnsi="inherit"/>
          <w:sz w:val="24"/>
          <w:szCs w:val="24"/>
        </w:rPr>
        <w:t xml:space="preserve"> in accordance </w:t>
      </w:r>
      <w:r w:rsidRPr="005518C7">
        <w:rPr>
          <w:rFonts w:ascii="inherit" w:hAnsi="inherit"/>
          <w:sz w:val="24"/>
          <w:szCs w:val="24"/>
        </w:rPr>
        <w:t xml:space="preserve">with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_Ref153274600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78</w:t>
      </w:r>
      <w:r w:rsidR="0062119D" w:rsidRPr="005518C7">
        <w:rPr>
          <w:rFonts w:ascii="inherit" w:hAnsi="inherit"/>
          <w:sz w:val="24"/>
          <w:szCs w:val="24"/>
        </w:rPr>
        <w:fldChar w:fldCharType="end"/>
      </w:r>
      <w:r w:rsidR="0062119D" w:rsidRPr="005518C7">
        <w:rPr>
          <w:rFonts w:ascii="inherit" w:hAnsi="inherit"/>
          <w:sz w:val="24"/>
          <w:szCs w:val="24"/>
        </w:rPr>
        <w:t xml:space="preserve">,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79</w:t>
      </w:r>
      <w:r w:rsidR="0062119D" w:rsidRPr="005518C7">
        <w:rPr>
          <w:rFonts w:ascii="inherit" w:hAnsi="inherit"/>
          <w:sz w:val="24"/>
          <w:szCs w:val="24"/>
        </w:rPr>
        <w:fldChar w:fldCharType="end"/>
      </w:r>
      <w:r w:rsidR="0062119D" w:rsidRPr="005518C7">
        <w:rPr>
          <w:rFonts w:ascii="inherit" w:hAnsi="inherit"/>
          <w:sz w:val="24"/>
          <w:szCs w:val="24"/>
        </w:rPr>
        <w:t xml:space="preserve">,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80</w:t>
      </w:r>
      <w:r w:rsidR="0062119D" w:rsidRPr="005518C7">
        <w:rPr>
          <w:rFonts w:ascii="inherit" w:hAnsi="inherit"/>
          <w:sz w:val="24"/>
          <w:szCs w:val="24"/>
        </w:rPr>
        <w:fldChar w:fldCharType="end"/>
      </w:r>
      <w:r w:rsidR="0062119D" w:rsidRPr="005518C7">
        <w:rPr>
          <w:rFonts w:ascii="inherit" w:hAnsi="inherit"/>
          <w:sz w:val="24"/>
          <w:szCs w:val="24"/>
        </w:rPr>
        <w:t xml:space="preserve">,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81</w:t>
      </w:r>
      <w:r w:rsidR="0062119D" w:rsidRPr="005518C7">
        <w:rPr>
          <w:rFonts w:ascii="inherit" w:hAnsi="inherit"/>
          <w:sz w:val="24"/>
          <w:szCs w:val="24"/>
        </w:rPr>
        <w:fldChar w:fldCharType="end"/>
      </w:r>
      <w:r w:rsidR="0062119D" w:rsidRPr="005518C7">
        <w:rPr>
          <w:rFonts w:ascii="inherit" w:hAnsi="inherit"/>
          <w:sz w:val="24"/>
          <w:szCs w:val="24"/>
        </w:rPr>
        <w:t xml:space="preserve"> and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_Ref153274613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82</w:t>
      </w:r>
      <w:r w:rsidR="0062119D" w:rsidRPr="005518C7">
        <w:rPr>
          <w:rFonts w:ascii="inherit" w:hAnsi="inherit"/>
          <w:sz w:val="24"/>
          <w:szCs w:val="24"/>
        </w:rPr>
        <w:fldChar w:fldCharType="end"/>
      </w:r>
      <w:r w:rsidRPr="005518C7">
        <w:rPr>
          <w:rFonts w:ascii="inherit" w:hAnsi="inherit"/>
          <w:sz w:val="24"/>
          <w:szCs w:val="24"/>
        </w:rPr>
        <w:t xml:space="preserve">. </w:t>
      </w:r>
    </w:p>
    <w:p w14:paraId="5F6D2A24" w14:textId="52A2DC24" w:rsidR="00AE476A" w:rsidRPr="005B3720" w:rsidRDefault="00BF5202" w:rsidP="00B13FCD">
      <w:pPr>
        <w:numPr>
          <w:ilvl w:val="0"/>
          <w:numId w:val="135"/>
        </w:numPr>
        <w:spacing w:after="891"/>
        <w:rPr>
          <w:rFonts w:ascii="inherit" w:hAnsi="inherit"/>
          <w:sz w:val="24"/>
          <w:szCs w:val="24"/>
        </w:rPr>
      </w:pPr>
      <w:r w:rsidRPr="005518C7">
        <w:rPr>
          <w:rFonts w:ascii="inherit" w:hAnsi="inherit"/>
          <w:sz w:val="24"/>
          <w:szCs w:val="24"/>
        </w:rPr>
        <w:t xml:space="preserve">Where applicable in a Member State, derogations may be granted and revoked in accordance with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_Ref153274600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78</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79</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80</w:t>
      </w:r>
      <w:r w:rsidR="003773BB" w:rsidRPr="005518C7">
        <w:rPr>
          <w:rFonts w:ascii="inherit" w:hAnsi="inherit"/>
          <w:sz w:val="24"/>
          <w:szCs w:val="24"/>
        </w:rPr>
        <w:fldChar w:fldCharType="end"/>
      </w:r>
      <w:r w:rsidR="003773BB" w:rsidRPr="005518C7">
        <w:rPr>
          <w:rFonts w:ascii="inherit" w:hAnsi="inherit"/>
          <w:sz w:val="24"/>
          <w:szCs w:val="24"/>
        </w:rPr>
        <w:t xml:space="preserve"> and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81</w:t>
      </w:r>
      <w:r w:rsidR="003773BB" w:rsidRPr="005518C7">
        <w:rPr>
          <w:rFonts w:ascii="inherit" w:hAnsi="inherit"/>
          <w:sz w:val="24"/>
          <w:szCs w:val="24"/>
        </w:rPr>
        <w:fldChar w:fldCharType="end"/>
      </w:r>
      <w:r w:rsidRPr="005518C7">
        <w:rPr>
          <w:rFonts w:ascii="inherit" w:hAnsi="inherit"/>
          <w:sz w:val="24"/>
          <w:szCs w:val="24"/>
        </w:rPr>
        <w:t xml:space="preserve"> by other</w:t>
      </w:r>
      <w:r w:rsidRPr="005B3720">
        <w:rPr>
          <w:rFonts w:ascii="inherit" w:hAnsi="inherit"/>
          <w:sz w:val="24"/>
          <w:szCs w:val="24"/>
        </w:rPr>
        <w:t xml:space="preserve"> authorities than the regulatory authority. </w:t>
      </w:r>
    </w:p>
    <w:p w14:paraId="79F6918C" w14:textId="04391EEB" w:rsidR="00AE476A" w:rsidRPr="005B3720" w:rsidRDefault="00BF5202" w:rsidP="00D61DED">
      <w:pPr>
        <w:pStyle w:val="Heading2"/>
      </w:pPr>
      <w:bookmarkStart w:id="2469" w:name="_Ref153274600"/>
      <w:r w:rsidRPr="005B3720">
        <w:t>Article 78</w:t>
      </w:r>
      <w:bookmarkEnd w:id="2469"/>
    </w:p>
    <w:p w14:paraId="033AAC56" w14:textId="7A4F4D51" w:rsidR="00AE476A" w:rsidRPr="00D61DED" w:rsidRDefault="00BF5202" w:rsidP="00D61DED">
      <w:pPr>
        <w:jc w:val="center"/>
        <w:rPr>
          <w:rFonts w:ascii="inherit" w:hAnsi="inherit"/>
          <w:b/>
          <w:bCs/>
          <w:sz w:val="24"/>
          <w:szCs w:val="24"/>
        </w:rPr>
      </w:pPr>
      <w:r w:rsidRPr="00D61DED">
        <w:rPr>
          <w:rFonts w:ascii="inherit" w:hAnsi="inherit"/>
          <w:b/>
          <w:bCs/>
          <w:sz w:val="24"/>
          <w:szCs w:val="24"/>
        </w:rPr>
        <w:t>General provisions</w:t>
      </w:r>
    </w:p>
    <w:p w14:paraId="7CF2181C" w14:textId="4CEE4059" w:rsidR="00AE476A" w:rsidRPr="005518C7" w:rsidRDefault="00BF5202" w:rsidP="00B13FCD">
      <w:pPr>
        <w:numPr>
          <w:ilvl w:val="0"/>
          <w:numId w:val="136"/>
        </w:numPr>
        <w:spacing w:after="454"/>
        <w:rPr>
          <w:rFonts w:ascii="inherit" w:hAnsi="inherit"/>
          <w:sz w:val="24"/>
          <w:szCs w:val="24"/>
        </w:rPr>
      </w:pPr>
      <w:bookmarkStart w:id="2470" w:name="_Ref153285158"/>
      <w:r w:rsidRPr="005B3720">
        <w:rPr>
          <w:rFonts w:ascii="inherit" w:hAnsi="inherit"/>
          <w:sz w:val="24"/>
          <w:szCs w:val="24"/>
        </w:rPr>
        <w:t>Each regulatory authority shall specify, after consulting relevant system operators, HVDC system owners</w:t>
      </w:r>
      <w:ins w:id="2471" w:author="Author">
        <w:r w:rsidR="00E95C3A">
          <w:rPr>
            <w:rFonts w:ascii="inherit" w:hAnsi="inherit"/>
            <w:sz w:val="24"/>
            <w:szCs w:val="24"/>
          </w:rPr>
          <w:t>,</w:t>
        </w:r>
      </w:ins>
      <w:r w:rsidRPr="005B3720">
        <w:rPr>
          <w:rFonts w:ascii="inherit" w:hAnsi="inherit"/>
          <w:sz w:val="24"/>
          <w:szCs w:val="24"/>
        </w:rPr>
        <w:t xml:space="preserve"> </w:t>
      </w:r>
      <w:del w:id="2472" w:author="Author">
        <w:r w:rsidRPr="005B3720" w:rsidDel="00E95C3A">
          <w:rPr>
            <w:rFonts w:ascii="inherit" w:hAnsi="inherit"/>
            <w:sz w:val="24"/>
            <w:szCs w:val="24"/>
          </w:rPr>
          <w:delText xml:space="preserve">and DC- </w:delText>
        </w:r>
      </w:del>
      <w:ins w:id="2473" w:author="Author">
        <w:r w:rsidR="00E95C3A">
          <w:rPr>
            <w:rFonts w:ascii="inherit" w:hAnsi="inherit"/>
            <w:sz w:val="24"/>
            <w:szCs w:val="24"/>
          </w:rPr>
          <w:t xml:space="preserve">asynchronously </w:t>
        </w:r>
      </w:ins>
      <w:r w:rsidRPr="005B3720">
        <w:rPr>
          <w:rFonts w:ascii="inherit" w:hAnsi="inherit"/>
          <w:sz w:val="24"/>
          <w:szCs w:val="24"/>
        </w:rPr>
        <w:t>connected power park module owners</w:t>
      </w:r>
      <w:ins w:id="2474" w:author="Author">
        <w:r w:rsidR="00E95C3A">
          <w:rPr>
            <w:rFonts w:ascii="inherit" w:hAnsi="inherit"/>
            <w:sz w:val="24"/>
            <w:szCs w:val="24"/>
          </w:rPr>
          <w:t xml:space="preserve">, </w:t>
        </w:r>
        <w:r w:rsidR="00E95C3A" w:rsidRPr="008211B1">
          <w:rPr>
            <w:rFonts w:ascii="inherit" w:hAnsi="inherit"/>
            <w:sz w:val="24"/>
            <w:szCs w:val="24"/>
          </w:rPr>
          <w:t>asynchronously connected demand facilit</w:t>
        </w:r>
        <w:r w:rsidR="00E95C3A">
          <w:rPr>
            <w:rFonts w:ascii="inherit" w:hAnsi="inherit"/>
            <w:sz w:val="24"/>
            <w:szCs w:val="24"/>
          </w:rPr>
          <w:t>y owners</w:t>
        </w:r>
        <w:r w:rsidR="00E95C3A" w:rsidRPr="008211B1">
          <w:rPr>
            <w:rFonts w:ascii="inherit" w:hAnsi="inherit"/>
            <w:sz w:val="24"/>
            <w:szCs w:val="24"/>
          </w:rPr>
          <w:t xml:space="preserve"> </w:t>
        </w:r>
        <w:r w:rsidR="00E95C3A">
          <w:rPr>
            <w:rFonts w:ascii="inherit" w:hAnsi="inherit"/>
            <w:sz w:val="24"/>
            <w:szCs w:val="24"/>
          </w:rPr>
          <w:t xml:space="preserve">and </w:t>
        </w:r>
        <w:r w:rsidR="00E95C3A" w:rsidRPr="008211B1">
          <w:rPr>
            <w:rFonts w:ascii="inherit" w:hAnsi="inherit"/>
            <w:sz w:val="24"/>
            <w:szCs w:val="24"/>
          </w:rPr>
          <w:t>asynchronously connected electricity storage module</w:t>
        </w:r>
        <w:r w:rsidR="00E95C3A">
          <w:rPr>
            <w:rFonts w:ascii="inherit" w:hAnsi="inherit"/>
            <w:sz w:val="24"/>
            <w:szCs w:val="24"/>
          </w:rPr>
          <w:t xml:space="preserve"> owners</w:t>
        </w:r>
      </w:ins>
      <w:r w:rsidRPr="005B3720">
        <w:rPr>
          <w:rFonts w:ascii="inherit" w:hAnsi="inherit"/>
          <w:sz w:val="24"/>
          <w:szCs w:val="24"/>
        </w:rPr>
        <w:t xml:space="preserve"> and other stakeholders whom it deems affected by this Regulation, the criteria for granting derogations pursuant </w:t>
      </w:r>
      <w:r w:rsidRPr="005518C7">
        <w:rPr>
          <w:rFonts w:ascii="inherit" w:hAnsi="inherit"/>
          <w:sz w:val="24"/>
          <w:szCs w:val="24"/>
        </w:rPr>
        <w:t xml:space="preserve">to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79</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80</w:t>
      </w:r>
      <w:r w:rsidR="003773BB" w:rsidRPr="005518C7">
        <w:rPr>
          <w:rFonts w:ascii="inherit" w:hAnsi="inherit"/>
          <w:sz w:val="24"/>
          <w:szCs w:val="24"/>
        </w:rPr>
        <w:fldChar w:fldCharType="end"/>
      </w:r>
      <w:r w:rsidR="003773BB" w:rsidRPr="005518C7">
        <w:rPr>
          <w:rFonts w:ascii="inherit" w:hAnsi="inherit"/>
          <w:sz w:val="24"/>
          <w:szCs w:val="24"/>
        </w:rPr>
        <w:t xml:space="preserve"> and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81</w:t>
      </w:r>
      <w:r w:rsidR="003773BB" w:rsidRPr="005518C7">
        <w:rPr>
          <w:rFonts w:ascii="inherit" w:hAnsi="inherit"/>
          <w:sz w:val="24"/>
          <w:szCs w:val="24"/>
        </w:rPr>
        <w:fldChar w:fldCharType="end"/>
      </w:r>
      <w:r w:rsidRPr="005518C7">
        <w:rPr>
          <w:rFonts w:ascii="inherit" w:hAnsi="inherit"/>
          <w:sz w:val="24"/>
          <w:szCs w:val="24"/>
        </w:rPr>
        <w:t>.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bookmarkEnd w:id="2470"/>
      <w:r w:rsidRPr="005518C7">
        <w:rPr>
          <w:rFonts w:ascii="inherit" w:hAnsi="inherit"/>
          <w:sz w:val="24"/>
          <w:szCs w:val="24"/>
        </w:rPr>
        <w:t xml:space="preserve"> </w:t>
      </w:r>
    </w:p>
    <w:p w14:paraId="6E93E534" w14:textId="2E297877" w:rsidR="00AE476A" w:rsidRPr="005518C7" w:rsidRDefault="00BF5202" w:rsidP="00B13FCD">
      <w:pPr>
        <w:numPr>
          <w:ilvl w:val="0"/>
          <w:numId w:val="136"/>
        </w:numPr>
        <w:rPr>
          <w:rFonts w:ascii="inherit" w:hAnsi="inherit"/>
          <w:sz w:val="24"/>
          <w:szCs w:val="24"/>
        </w:rPr>
      </w:pPr>
      <w:r w:rsidRPr="005518C7">
        <w:rPr>
          <w:rFonts w:ascii="inherit" w:hAnsi="inherit"/>
          <w:sz w:val="24"/>
          <w:szCs w:val="24"/>
        </w:rPr>
        <w:t xml:space="preserve">If the regulatory authority deems that it is necessary due to a change in circumstances relating to the evolution of system requirements, it may review and amend at most once every year the criteria for granting derogations in accordance with paragraph </w:t>
      </w:r>
      <w:r w:rsidR="00AC70A3" w:rsidRPr="005518C7">
        <w:rPr>
          <w:rFonts w:ascii="inherit" w:hAnsi="inherit"/>
          <w:sz w:val="24"/>
          <w:szCs w:val="24"/>
        </w:rPr>
        <w:fldChar w:fldCharType="begin"/>
      </w:r>
      <w:r w:rsidR="00AC70A3" w:rsidRPr="005518C7">
        <w:rPr>
          <w:rFonts w:ascii="inherit" w:hAnsi="inherit"/>
          <w:sz w:val="24"/>
          <w:szCs w:val="24"/>
        </w:rPr>
        <w:instrText xml:space="preserve"> REF _Ref153285158 \r \h </w:instrText>
      </w:r>
      <w:r w:rsidR="005518C7" w:rsidRPr="005518C7">
        <w:rPr>
          <w:rFonts w:ascii="inherit" w:hAnsi="inherit"/>
          <w:sz w:val="24"/>
          <w:szCs w:val="24"/>
        </w:rPr>
        <w:instrText xml:space="preserve"> \* MERGEFORMAT </w:instrText>
      </w:r>
      <w:r w:rsidR="00AC70A3" w:rsidRPr="005518C7">
        <w:rPr>
          <w:rFonts w:ascii="inherit" w:hAnsi="inherit"/>
          <w:sz w:val="24"/>
          <w:szCs w:val="24"/>
        </w:rPr>
      </w:r>
      <w:r w:rsidR="00AC70A3" w:rsidRPr="005518C7">
        <w:rPr>
          <w:rFonts w:ascii="inherit" w:hAnsi="inherit"/>
          <w:sz w:val="24"/>
          <w:szCs w:val="24"/>
        </w:rPr>
        <w:fldChar w:fldCharType="separate"/>
      </w:r>
      <w:r w:rsidR="000830C9">
        <w:rPr>
          <w:rFonts w:ascii="inherit" w:hAnsi="inherit"/>
          <w:sz w:val="24"/>
          <w:szCs w:val="24"/>
        </w:rPr>
        <w:t>1</w:t>
      </w:r>
      <w:r w:rsidR="00AC70A3" w:rsidRPr="005518C7">
        <w:rPr>
          <w:rFonts w:ascii="inherit" w:hAnsi="inherit"/>
          <w:sz w:val="24"/>
          <w:szCs w:val="24"/>
        </w:rPr>
        <w:fldChar w:fldCharType="end"/>
      </w:r>
      <w:r w:rsidRPr="005518C7">
        <w:rPr>
          <w:rFonts w:ascii="inherit" w:hAnsi="inherit"/>
          <w:sz w:val="24"/>
          <w:szCs w:val="24"/>
        </w:rPr>
        <w:t xml:space="preserve">. Any changes to the criteria shall not apply to derogations for which a request has already been made. </w:t>
      </w:r>
    </w:p>
    <w:p w14:paraId="3ACCF68D" w14:textId="3917E02A" w:rsidR="00AE476A" w:rsidRPr="005B3720" w:rsidRDefault="00BF5202" w:rsidP="00B13FCD">
      <w:pPr>
        <w:numPr>
          <w:ilvl w:val="0"/>
          <w:numId w:val="136"/>
        </w:numPr>
        <w:spacing w:after="968"/>
        <w:rPr>
          <w:rFonts w:ascii="inherit" w:hAnsi="inherit"/>
          <w:sz w:val="24"/>
          <w:szCs w:val="24"/>
        </w:rPr>
      </w:pPr>
      <w:r w:rsidRPr="005518C7">
        <w:rPr>
          <w:rFonts w:ascii="inherit" w:hAnsi="inherit"/>
          <w:sz w:val="24"/>
          <w:szCs w:val="24"/>
        </w:rPr>
        <w:t>The regulatory authority may decide that HVDC systems</w:t>
      </w:r>
      <w:ins w:id="2475" w:author="Author">
        <w:r w:rsidR="00E95C3A">
          <w:rPr>
            <w:rFonts w:ascii="inherit" w:hAnsi="inherit"/>
            <w:sz w:val="24"/>
            <w:szCs w:val="24"/>
          </w:rPr>
          <w:t>,</w:t>
        </w:r>
      </w:ins>
      <w:r w:rsidRPr="005518C7">
        <w:rPr>
          <w:rFonts w:ascii="inherit" w:hAnsi="inherit"/>
          <w:sz w:val="24"/>
          <w:szCs w:val="24"/>
        </w:rPr>
        <w:t xml:space="preserve"> </w:t>
      </w:r>
      <w:del w:id="2476" w:author="Author">
        <w:r w:rsidRPr="005518C7" w:rsidDel="00E95C3A">
          <w:rPr>
            <w:rFonts w:ascii="inherit" w:hAnsi="inherit"/>
            <w:sz w:val="24"/>
            <w:szCs w:val="24"/>
          </w:rPr>
          <w:delText>or DC-</w:delText>
        </w:r>
      </w:del>
      <w:ins w:id="2477" w:author="Author">
        <w:r w:rsidR="00E95C3A">
          <w:rPr>
            <w:rFonts w:ascii="inherit" w:hAnsi="inherit"/>
            <w:sz w:val="24"/>
            <w:szCs w:val="24"/>
          </w:rPr>
          <w:t xml:space="preserve">asynchronously </w:t>
        </w:r>
      </w:ins>
      <w:r w:rsidRPr="005518C7">
        <w:rPr>
          <w:rFonts w:ascii="inherit" w:hAnsi="inherit"/>
          <w:sz w:val="24"/>
          <w:szCs w:val="24"/>
        </w:rPr>
        <w:t>connected power park modules</w:t>
      </w:r>
      <w:ins w:id="2478" w:author="Author">
        <w:r w:rsidR="00E95C3A">
          <w:rPr>
            <w:rFonts w:ascii="inherit" w:hAnsi="inherit"/>
            <w:sz w:val="24"/>
            <w:szCs w:val="24"/>
          </w:rPr>
          <w:t xml:space="preserve">, </w:t>
        </w:r>
        <w:r w:rsidR="00E95C3A" w:rsidRPr="008211B1">
          <w:rPr>
            <w:rFonts w:ascii="inherit" w:hAnsi="inherit"/>
            <w:sz w:val="24"/>
            <w:szCs w:val="24"/>
          </w:rPr>
          <w:t xml:space="preserve">asynchronously connected demand facilities </w:t>
        </w:r>
        <w:r w:rsidR="00E95C3A">
          <w:rPr>
            <w:rFonts w:ascii="inherit" w:hAnsi="inherit"/>
            <w:sz w:val="24"/>
            <w:szCs w:val="24"/>
          </w:rPr>
          <w:t xml:space="preserve">or </w:t>
        </w:r>
        <w:r w:rsidR="00E95C3A" w:rsidRPr="008211B1">
          <w:rPr>
            <w:rFonts w:ascii="inherit" w:hAnsi="inherit"/>
            <w:sz w:val="24"/>
            <w:szCs w:val="24"/>
          </w:rPr>
          <w:t>asynchronously connected electricity storage modules</w:t>
        </w:r>
      </w:ins>
      <w:r w:rsidRPr="005518C7">
        <w:rPr>
          <w:rFonts w:ascii="inherit" w:hAnsi="inherit"/>
          <w:sz w:val="24"/>
          <w:szCs w:val="24"/>
        </w:rPr>
        <w:t xml:space="preserve"> for which a request for a derogation has been filed pursuant to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79</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80</w:t>
      </w:r>
      <w:r w:rsidR="003773BB" w:rsidRPr="005518C7">
        <w:rPr>
          <w:rFonts w:ascii="inherit" w:hAnsi="inherit"/>
          <w:sz w:val="24"/>
          <w:szCs w:val="24"/>
        </w:rPr>
        <w:fldChar w:fldCharType="end"/>
      </w:r>
      <w:r w:rsidR="003773BB" w:rsidRPr="005518C7">
        <w:rPr>
          <w:rFonts w:ascii="inherit" w:hAnsi="inherit"/>
          <w:sz w:val="24"/>
          <w:szCs w:val="24"/>
        </w:rPr>
        <w:t xml:space="preserve"> and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81</w:t>
      </w:r>
      <w:r w:rsidR="003773BB" w:rsidRPr="005518C7">
        <w:rPr>
          <w:rFonts w:ascii="inherit" w:hAnsi="inherit"/>
          <w:sz w:val="24"/>
          <w:szCs w:val="24"/>
        </w:rPr>
        <w:fldChar w:fldCharType="end"/>
      </w:r>
      <w:r w:rsidRPr="005518C7">
        <w:rPr>
          <w:rFonts w:ascii="inherit" w:hAnsi="inherit"/>
          <w:sz w:val="24"/>
          <w:szCs w:val="24"/>
        </w:rPr>
        <w:t xml:space="preserve"> do not need</w:t>
      </w:r>
      <w:r w:rsidRPr="005B3720">
        <w:rPr>
          <w:rFonts w:ascii="inherit" w:hAnsi="inherit"/>
          <w:sz w:val="24"/>
          <w:szCs w:val="24"/>
        </w:rPr>
        <w:t xml:space="preserve"> to comply with the requirements of this Regulation from which a derogation has been sought from the day of filing the request until the regulatory authority's decision is issued. </w:t>
      </w:r>
    </w:p>
    <w:p w14:paraId="641B4009" w14:textId="1E63CA68" w:rsidR="00AE476A" w:rsidRPr="005B3720" w:rsidRDefault="00BF5202" w:rsidP="00D61DED">
      <w:pPr>
        <w:pStyle w:val="Heading2"/>
      </w:pPr>
      <w:bookmarkStart w:id="2479" w:name="_Ref153269530"/>
      <w:r w:rsidRPr="005B3720">
        <w:t>Article 79</w:t>
      </w:r>
      <w:bookmarkEnd w:id="2479"/>
    </w:p>
    <w:p w14:paraId="047477AF" w14:textId="799601AE" w:rsidR="00AE476A" w:rsidRPr="00D61DED" w:rsidRDefault="00BF5202" w:rsidP="00D61DED">
      <w:pPr>
        <w:jc w:val="center"/>
        <w:rPr>
          <w:rFonts w:ascii="inherit" w:hAnsi="inherit"/>
          <w:b/>
          <w:bCs/>
          <w:sz w:val="24"/>
          <w:szCs w:val="24"/>
        </w:rPr>
      </w:pPr>
      <w:r w:rsidRPr="00D61DED">
        <w:rPr>
          <w:rFonts w:ascii="inherit" w:hAnsi="inherit"/>
          <w:b/>
          <w:bCs/>
          <w:sz w:val="24"/>
          <w:szCs w:val="24"/>
        </w:rPr>
        <w:t>Request for derogations by an HVDC system owner</w:t>
      </w:r>
      <w:ins w:id="2480" w:author="Author">
        <w:r w:rsidR="00E95C3A">
          <w:rPr>
            <w:rFonts w:ascii="inherit" w:hAnsi="inherit"/>
            <w:b/>
            <w:bCs/>
            <w:sz w:val="24"/>
            <w:szCs w:val="24"/>
          </w:rPr>
          <w:t>,</w:t>
        </w:r>
      </w:ins>
      <w:r w:rsidRPr="00D61DED">
        <w:rPr>
          <w:rFonts w:ascii="inherit" w:hAnsi="inherit"/>
          <w:b/>
          <w:bCs/>
          <w:sz w:val="24"/>
          <w:szCs w:val="24"/>
        </w:rPr>
        <w:t xml:space="preserve"> </w:t>
      </w:r>
      <w:del w:id="2481" w:author="Author">
        <w:r w:rsidRPr="00D61DED" w:rsidDel="00E95C3A">
          <w:rPr>
            <w:rFonts w:ascii="inherit" w:hAnsi="inherit"/>
            <w:b/>
            <w:bCs/>
            <w:sz w:val="24"/>
            <w:szCs w:val="24"/>
          </w:rPr>
          <w:delText>or DC-</w:delText>
        </w:r>
      </w:del>
      <w:ins w:id="2482" w:author="Author">
        <w:r w:rsidR="00E95C3A">
          <w:rPr>
            <w:rFonts w:ascii="inherit" w:hAnsi="inherit"/>
            <w:b/>
            <w:bCs/>
            <w:sz w:val="24"/>
            <w:szCs w:val="24"/>
          </w:rPr>
          <w:t xml:space="preserve">asynchronously </w:t>
        </w:r>
      </w:ins>
      <w:r w:rsidRPr="00D61DED">
        <w:rPr>
          <w:rFonts w:ascii="inherit" w:hAnsi="inherit"/>
          <w:b/>
          <w:bCs/>
          <w:sz w:val="24"/>
          <w:szCs w:val="24"/>
        </w:rPr>
        <w:t>connected power park module owner</w:t>
      </w:r>
      <w:ins w:id="2483" w:author="Author">
        <w:r w:rsidR="00E95C3A">
          <w:rPr>
            <w:rFonts w:ascii="inherit" w:hAnsi="inherit"/>
            <w:b/>
            <w:bCs/>
            <w:sz w:val="24"/>
            <w:szCs w:val="24"/>
          </w:rPr>
          <w:t xml:space="preserve">, </w:t>
        </w:r>
        <w:r w:rsidR="00E95C3A" w:rsidRPr="00E95C3A">
          <w:rPr>
            <w:rFonts w:ascii="inherit" w:hAnsi="inherit"/>
            <w:b/>
            <w:bCs/>
            <w:sz w:val="24"/>
            <w:szCs w:val="24"/>
          </w:rPr>
          <w:t>asynchronously connected demand facilit</w:t>
        </w:r>
        <w:r w:rsidR="00E95C3A">
          <w:rPr>
            <w:rFonts w:ascii="inherit" w:hAnsi="inherit"/>
            <w:b/>
            <w:bCs/>
            <w:sz w:val="24"/>
            <w:szCs w:val="24"/>
          </w:rPr>
          <w:t>y owner</w:t>
        </w:r>
        <w:r w:rsidR="00E95C3A" w:rsidRPr="00E95C3A">
          <w:rPr>
            <w:rFonts w:ascii="inherit" w:hAnsi="inherit"/>
            <w:b/>
            <w:bCs/>
            <w:sz w:val="24"/>
            <w:szCs w:val="24"/>
          </w:rPr>
          <w:t xml:space="preserve"> or asynchronously connected electricity storage module</w:t>
        </w:r>
        <w:r w:rsidR="00E95C3A">
          <w:rPr>
            <w:rFonts w:ascii="inherit" w:hAnsi="inherit"/>
            <w:b/>
            <w:bCs/>
            <w:sz w:val="24"/>
            <w:szCs w:val="24"/>
          </w:rPr>
          <w:t xml:space="preserve"> owner</w:t>
        </w:r>
      </w:ins>
    </w:p>
    <w:p w14:paraId="032022F5" w14:textId="174046C5" w:rsidR="00AE476A" w:rsidRPr="005B3720" w:rsidRDefault="00BF5202" w:rsidP="00B13FCD">
      <w:pPr>
        <w:numPr>
          <w:ilvl w:val="0"/>
          <w:numId w:val="137"/>
        </w:numPr>
        <w:spacing w:after="493"/>
        <w:ind w:left="0" w:firstLine="0"/>
        <w:rPr>
          <w:rFonts w:ascii="inherit" w:hAnsi="inherit"/>
          <w:sz w:val="24"/>
          <w:szCs w:val="24"/>
        </w:rPr>
      </w:pPr>
      <w:r w:rsidRPr="005B3720">
        <w:rPr>
          <w:rFonts w:ascii="inherit" w:hAnsi="inherit"/>
          <w:sz w:val="24"/>
          <w:szCs w:val="24"/>
        </w:rPr>
        <w:t>HVDC system owners</w:t>
      </w:r>
      <w:ins w:id="2484" w:author="Author">
        <w:r w:rsidR="00C35E6F">
          <w:rPr>
            <w:rFonts w:ascii="inherit" w:hAnsi="inherit"/>
            <w:sz w:val="24"/>
            <w:szCs w:val="24"/>
          </w:rPr>
          <w:t>,</w:t>
        </w:r>
      </w:ins>
      <w:r w:rsidRPr="005B3720">
        <w:rPr>
          <w:rFonts w:ascii="inherit" w:hAnsi="inherit"/>
          <w:sz w:val="24"/>
          <w:szCs w:val="24"/>
        </w:rPr>
        <w:t xml:space="preserve"> </w:t>
      </w:r>
      <w:del w:id="2485" w:author="Author">
        <w:r w:rsidRPr="005B3720" w:rsidDel="00C35E6F">
          <w:rPr>
            <w:rFonts w:ascii="inherit" w:hAnsi="inherit"/>
            <w:sz w:val="24"/>
            <w:szCs w:val="24"/>
          </w:rPr>
          <w:delText>and DC-</w:delText>
        </w:r>
      </w:del>
      <w:ins w:id="2486" w:author="Author">
        <w:r w:rsidR="00C35E6F">
          <w:rPr>
            <w:rFonts w:ascii="inherit" w:hAnsi="inherit"/>
            <w:sz w:val="24"/>
            <w:szCs w:val="24"/>
          </w:rPr>
          <w:t xml:space="preserve">asynchronously </w:t>
        </w:r>
      </w:ins>
      <w:r w:rsidRPr="005B3720">
        <w:rPr>
          <w:rFonts w:ascii="inherit" w:hAnsi="inherit"/>
          <w:sz w:val="24"/>
          <w:szCs w:val="24"/>
        </w:rPr>
        <w:t>connected power park module owners</w:t>
      </w:r>
      <w:ins w:id="2487" w:author="Author">
        <w:r w:rsidR="00C35E6F">
          <w:rPr>
            <w:rFonts w:ascii="inherit" w:hAnsi="inherit"/>
            <w:sz w:val="24"/>
            <w:szCs w:val="24"/>
          </w:rPr>
          <w:t xml:space="preserve">, </w:t>
        </w:r>
        <w:r w:rsidR="00C35E6F" w:rsidRPr="008211B1">
          <w:rPr>
            <w:rFonts w:ascii="inherit" w:hAnsi="inherit"/>
            <w:sz w:val="24"/>
            <w:szCs w:val="24"/>
          </w:rPr>
          <w:t>asynchronously connected demand facilit</w:t>
        </w:r>
        <w:r w:rsidR="00C35E6F">
          <w:rPr>
            <w:rFonts w:ascii="inherit" w:hAnsi="inherit"/>
            <w:sz w:val="24"/>
            <w:szCs w:val="24"/>
          </w:rPr>
          <w:t>y owners</w:t>
        </w:r>
        <w:r w:rsidR="00C35E6F" w:rsidRPr="008211B1">
          <w:rPr>
            <w:rFonts w:ascii="inherit" w:hAnsi="inherit"/>
            <w:sz w:val="24"/>
            <w:szCs w:val="24"/>
          </w:rPr>
          <w:t xml:space="preserve"> </w:t>
        </w:r>
        <w:r w:rsidR="00C35E6F">
          <w:rPr>
            <w:rFonts w:ascii="inherit" w:hAnsi="inherit"/>
            <w:sz w:val="24"/>
            <w:szCs w:val="24"/>
          </w:rPr>
          <w:t xml:space="preserve">and </w:t>
        </w:r>
        <w:r w:rsidR="00C35E6F" w:rsidRPr="008211B1">
          <w:rPr>
            <w:rFonts w:ascii="inherit" w:hAnsi="inherit"/>
            <w:sz w:val="24"/>
            <w:szCs w:val="24"/>
          </w:rPr>
          <w:t>asynchronously connected electricity storage module</w:t>
        </w:r>
        <w:r w:rsidR="00C35E6F">
          <w:rPr>
            <w:rFonts w:ascii="inherit" w:hAnsi="inherit"/>
            <w:sz w:val="24"/>
            <w:szCs w:val="24"/>
          </w:rPr>
          <w:t xml:space="preserve"> owners</w:t>
        </w:r>
      </w:ins>
      <w:r w:rsidRPr="005B3720">
        <w:rPr>
          <w:rFonts w:ascii="inherit" w:hAnsi="inherit"/>
          <w:sz w:val="24"/>
          <w:szCs w:val="24"/>
        </w:rPr>
        <w:t xml:space="preserve">, or their prospective owner, may request a derogation to one or several requirements of this Regulation. </w:t>
      </w:r>
    </w:p>
    <w:p w14:paraId="02E9D531" w14:textId="77777777" w:rsidR="00AE476A" w:rsidRPr="005B3720" w:rsidRDefault="00BF5202" w:rsidP="00B13FCD">
      <w:pPr>
        <w:numPr>
          <w:ilvl w:val="0"/>
          <w:numId w:val="137"/>
        </w:numPr>
        <w:spacing w:after="310"/>
        <w:ind w:left="0" w:firstLine="0"/>
        <w:rPr>
          <w:rFonts w:ascii="inherit" w:hAnsi="inherit"/>
          <w:sz w:val="24"/>
          <w:szCs w:val="24"/>
        </w:rPr>
      </w:pPr>
      <w:bookmarkStart w:id="2488" w:name="_Ref153275651"/>
      <w:r w:rsidRPr="005B3720">
        <w:rPr>
          <w:rFonts w:ascii="inherit" w:hAnsi="inherit"/>
          <w:sz w:val="24"/>
          <w:szCs w:val="24"/>
        </w:rPr>
        <w:t>A request for a derogation shall be filed with the relevant system operator and include:</w:t>
      </w:r>
      <w:bookmarkEnd w:id="2488"/>
      <w:r w:rsidRPr="005B3720">
        <w:rPr>
          <w:rFonts w:ascii="inherit" w:hAnsi="inherit"/>
          <w:sz w:val="24"/>
          <w:szCs w:val="24"/>
        </w:rPr>
        <w:t xml:space="preserve"> </w:t>
      </w:r>
    </w:p>
    <w:p w14:paraId="5FA47784" w14:textId="791A3D34" w:rsidR="00AE476A" w:rsidRPr="005B3720" w:rsidRDefault="00BF5202" w:rsidP="00B13FCD">
      <w:pPr>
        <w:numPr>
          <w:ilvl w:val="0"/>
          <w:numId w:val="138"/>
        </w:numPr>
        <w:spacing w:after="317"/>
        <w:ind w:hanging="295"/>
        <w:rPr>
          <w:rFonts w:ascii="inherit" w:hAnsi="inherit"/>
          <w:sz w:val="24"/>
          <w:szCs w:val="24"/>
        </w:rPr>
      </w:pPr>
      <w:r w:rsidRPr="005B3720">
        <w:rPr>
          <w:rFonts w:ascii="inherit" w:hAnsi="inherit"/>
          <w:sz w:val="24"/>
          <w:szCs w:val="24"/>
        </w:rPr>
        <w:t>an identification of the HVDC system owner</w:t>
      </w:r>
      <w:ins w:id="2489" w:author="Author">
        <w:r w:rsidR="00C35E6F">
          <w:rPr>
            <w:rFonts w:ascii="inherit" w:hAnsi="inherit"/>
            <w:sz w:val="24"/>
            <w:szCs w:val="24"/>
          </w:rPr>
          <w:t>,</w:t>
        </w:r>
      </w:ins>
      <w:r w:rsidRPr="005B3720">
        <w:rPr>
          <w:rFonts w:ascii="inherit" w:hAnsi="inherit"/>
          <w:sz w:val="24"/>
          <w:szCs w:val="24"/>
        </w:rPr>
        <w:t xml:space="preserve"> </w:t>
      </w:r>
      <w:del w:id="2490" w:author="Author">
        <w:r w:rsidRPr="005B3720" w:rsidDel="00C35E6F">
          <w:rPr>
            <w:rFonts w:ascii="inherit" w:hAnsi="inherit"/>
            <w:sz w:val="24"/>
            <w:szCs w:val="24"/>
          </w:rPr>
          <w:delText>or DC-</w:delText>
        </w:r>
      </w:del>
      <w:ins w:id="2491" w:author="Author">
        <w:r w:rsidR="00C35E6F">
          <w:rPr>
            <w:rFonts w:ascii="inherit" w:hAnsi="inherit"/>
            <w:sz w:val="24"/>
            <w:szCs w:val="24"/>
          </w:rPr>
          <w:t xml:space="preserve">asynchronously </w:t>
        </w:r>
      </w:ins>
      <w:r w:rsidRPr="005B3720">
        <w:rPr>
          <w:rFonts w:ascii="inherit" w:hAnsi="inherit"/>
          <w:sz w:val="24"/>
          <w:szCs w:val="24"/>
        </w:rPr>
        <w:t>connected power park module owner</w:t>
      </w:r>
      <w:ins w:id="2492" w:author="Author">
        <w:r w:rsidR="00C35E6F">
          <w:rPr>
            <w:rFonts w:ascii="inherit" w:hAnsi="inherit"/>
            <w:sz w:val="24"/>
            <w:szCs w:val="24"/>
          </w:rPr>
          <w:t xml:space="preserve">, </w:t>
        </w:r>
        <w:r w:rsidR="00C35E6F" w:rsidRPr="008211B1">
          <w:rPr>
            <w:rFonts w:ascii="inherit" w:hAnsi="inherit"/>
            <w:sz w:val="24"/>
            <w:szCs w:val="24"/>
          </w:rPr>
          <w:t>asynchronously connected demand facilit</w:t>
        </w:r>
        <w:r w:rsidR="00C35E6F">
          <w:rPr>
            <w:rFonts w:ascii="inherit" w:hAnsi="inherit"/>
            <w:sz w:val="24"/>
            <w:szCs w:val="24"/>
          </w:rPr>
          <w:t>y owner</w:t>
        </w:r>
        <w:r w:rsidR="00C35E6F" w:rsidRPr="008211B1">
          <w:rPr>
            <w:rFonts w:ascii="inherit" w:hAnsi="inherit"/>
            <w:sz w:val="24"/>
            <w:szCs w:val="24"/>
          </w:rPr>
          <w:t xml:space="preserve"> </w:t>
        </w:r>
        <w:r w:rsidR="00C35E6F">
          <w:rPr>
            <w:rFonts w:ascii="inherit" w:hAnsi="inherit"/>
            <w:sz w:val="24"/>
            <w:szCs w:val="24"/>
          </w:rPr>
          <w:t xml:space="preserve">or </w:t>
        </w:r>
        <w:r w:rsidR="00C35E6F" w:rsidRPr="008211B1">
          <w:rPr>
            <w:rFonts w:ascii="inherit" w:hAnsi="inherit"/>
            <w:sz w:val="24"/>
            <w:szCs w:val="24"/>
          </w:rPr>
          <w:t>asynchronously connected electricity storage module</w:t>
        </w:r>
        <w:r w:rsidR="00C35E6F">
          <w:rPr>
            <w:rFonts w:ascii="inherit" w:hAnsi="inherit"/>
            <w:sz w:val="24"/>
            <w:szCs w:val="24"/>
          </w:rPr>
          <w:t xml:space="preserve"> owner</w:t>
        </w:r>
      </w:ins>
      <w:r w:rsidRPr="005B3720">
        <w:rPr>
          <w:rFonts w:ascii="inherit" w:hAnsi="inherit"/>
          <w:sz w:val="24"/>
          <w:szCs w:val="24"/>
        </w:rPr>
        <w:t xml:space="preserve">, or their prospective owner, and a contact person for any communications; </w:t>
      </w:r>
    </w:p>
    <w:p w14:paraId="4389F510" w14:textId="3E01E16F" w:rsidR="00AE476A" w:rsidRPr="005B3720" w:rsidRDefault="00BF5202" w:rsidP="00B13FCD">
      <w:pPr>
        <w:numPr>
          <w:ilvl w:val="0"/>
          <w:numId w:val="138"/>
        </w:numPr>
        <w:spacing w:after="310"/>
        <w:ind w:hanging="295"/>
        <w:rPr>
          <w:rFonts w:ascii="inherit" w:hAnsi="inherit"/>
          <w:sz w:val="24"/>
          <w:szCs w:val="24"/>
        </w:rPr>
      </w:pPr>
      <w:r w:rsidRPr="005B3720">
        <w:rPr>
          <w:rFonts w:ascii="inherit" w:hAnsi="inherit"/>
          <w:sz w:val="24"/>
          <w:szCs w:val="24"/>
        </w:rPr>
        <w:t>a description of the HVDC system</w:t>
      </w:r>
      <w:ins w:id="2493" w:author="Author">
        <w:r w:rsidR="00166DDF">
          <w:rPr>
            <w:rFonts w:ascii="inherit" w:hAnsi="inherit"/>
            <w:sz w:val="24"/>
            <w:szCs w:val="24"/>
          </w:rPr>
          <w:t>,</w:t>
        </w:r>
      </w:ins>
      <w:r w:rsidRPr="005B3720">
        <w:rPr>
          <w:rFonts w:ascii="inherit" w:hAnsi="inherit"/>
          <w:sz w:val="24"/>
          <w:szCs w:val="24"/>
        </w:rPr>
        <w:t xml:space="preserve"> </w:t>
      </w:r>
      <w:del w:id="2494" w:author="Author">
        <w:r w:rsidRPr="005B3720" w:rsidDel="00166DDF">
          <w:rPr>
            <w:rFonts w:ascii="inherit" w:hAnsi="inherit"/>
            <w:sz w:val="24"/>
            <w:szCs w:val="24"/>
          </w:rPr>
          <w:delText>or DC-</w:delText>
        </w:r>
      </w:del>
      <w:ins w:id="2495" w:author="Author">
        <w:r w:rsidR="00166DDF">
          <w:rPr>
            <w:rFonts w:ascii="inherit" w:hAnsi="inherit"/>
            <w:sz w:val="24"/>
            <w:szCs w:val="24"/>
          </w:rPr>
          <w:t xml:space="preserve">asynchronously </w:t>
        </w:r>
      </w:ins>
      <w:r w:rsidRPr="005B3720">
        <w:rPr>
          <w:rFonts w:ascii="inherit" w:hAnsi="inherit"/>
          <w:sz w:val="24"/>
          <w:szCs w:val="24"/>
        </w:rPr>
        <w:t>connected power park module</w:t>
      </w:r>
      <w:ins w:id="2496" w:author="Author">
        <w:r w:rsidR="00166DDF">
          <w:rPr>
            <w:rFonts w:ascii="inherit" w:hAnsi="inherit"/>
            <w:sz w:val="24"/>
            <w:szCs w:val="24"/>
          </w:rPr>
          <w:t xml:space="preserve">, </w:t>
        </w:r>
        <w:r w:rsidR="00166DDF" w:rsidRPr="008211B1">
          <w:rPr>
            <w:rFonts w:ascii="inherit" w:hAnsi="inherit"/>
            <w:sz w:val="24"/>
            <w:szCs w:val="24"/>
          </w:rPr>
          <w:t>asynchronously connected demand facilit</w:t>
        </w:r>
        <w:r w:rsidR="00166DDF">
          <w:rPr>
            <w:rFonts w:ascii="inherit" w:hAnsi="inherit"/>
            <w:sz w:val="24"/>
            <w:szCs w:val="24"/>
          </w:rPr>
          <w:t>y</w:t>
        </w:r>
        <w:r w:rsidR="00166DDF" w:rsidRPr="008211B1">
          <w:rPr>
            <w:rFonts w:ascii="inherit" w:hAnsi="inherit"/>
            <w:sz w:val="24"/>
            <w:szCs w:val="24"/>
          </w:rPr>
          <w:t xml:space="preserve"> </w:t>
        </w:r>
        <w:r w:rsidR="00166DDF">
          <w:rPr>
            <w:rFonts w:ascii="inherit" w:hAnsi="inherit"/>
            <w:sz w:val="24"/>
            <w:szCs w:val="24"/>
          </w:rPr>
          <w:t xml:space="preserve">or </w:t>
        </w:r>
        <w:r w:rsidR="00166DDF" w:rsidRPr="008211B1">
          <w:rPr>
            <w:rFonts w:ascii="inherit" w:hAnsi="inherit"/>
            <w:sz w:val="24"/>
            <w:szCs w:val="24"/>
          </w:rPr>
          <w:t>asynchronously connected electricity storage module</w:t>
        </w:r>
      </w:ins>
      <w:r w:rsidRPr="005B3720">
        <w:rPr>
          <w:rFonts w:ascii="inherit" w:hAnsi="inherit"/>
          <w:sz w:val="24"/>
          <w:szCs w:val="24"/>
        </w:rPr>
        <w:t xml:space="preserve"> for which a derogation is requested; </w:t>
      </w:r>
    </w:p>
    <w:p w14:paraId="1E8B5183" w14:textId="77777777" w:rsidR="00AE476A" w:rsidRPr="005B3720" w:rsidRDefault="00BF5202" w:rsidP="00B13FCD">
      <w:pPr>
        <w:numPr>
          <w:ilvl w:val="0"/>
          <w:numId w:val="138"/>
        </w:numPr>
        <w:spacing w:after="317"/>
        <w:ind w:hanging="295"/>
        <w:rPr>
          <w:rFonts w:ascii="inherit" w:hAnsi="inherit"/>
          <w:sz w:val="24"/>
          <w:szCs w:val="24"/>
        </w:rPr>
      </w:pPr>
      <w:r w:rsidRPr="005B3720">
        <w:rPr>
          <w:rFonts w:ascii="inherit" w:hAnsi="inherit"/>
          <w:sz w:val="24"/>
          <w:szCs w:val="24"/>
        </w:rPr>
        <w:t xml:space="preserve">a reference to the provisions of this Regulation from which a derogation is requested and a detailed description of the requested derogation; </w:t>
      </w:r>
    </w:p>
    <w:p w14:paraId="61C2DB3D" w14:textId="5DB676F8" w:rsidR="00AE476A" w:rsidRPr="00D93E51" w:rsidRDefault="00BF5202" w:rsidP="00B13FCD">
      <w:pPr>
        <w:numPr>
          <w:ilvl w:val="0"/>
          <w:numId w:val="138"/>
        </w:numPr>
        <w:spacing w:after="317"/>
        <w:ind w:hanging="295"/>
        <w:rPr>
          <w:rFonts w:ascii="inherit" w:hAnsi="inherit"/>
          <w:sz w:val="24"/>
          <w:szCs w:val="24"/>
        </w:rPr>
      </w:pPr>
      <w:bookmarkStart w:id="2497" w:name="_Ref153275668"/>
      <w:r w:rsidRPr="005B3720">
        <w:rPr>
          <w:rFonts w:ascii="inherit" w:hAnsi="inherit"/>
          <w:sz w:val="24"/>
          <w:szCs w:val="24"/>
        </w:rPr>
        <w:t xml:space="preserve">detailed reasoning, with relevant supporting documents, and cost-benefit analysis pursuant to the </w:t>
      </w:r>
      <w:r w:rsidRPr="00D93E51">
        <w:rPr>
          <w:rFonts w:ascii="inherit" w:hAnsi="inherit"/>
          <w:sz w:val="24"/>
          <w:szCs w:val="24"/>
        </w:rPr>
        <w:t xml:space="preserve">requirements of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_Ref153265654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66</w:t>
      </w:r>
      <w:r w:rsidR="003773BB" w:rsidRPr="00D93E51">
        <w:rPr>
          <w:rFonts w:ascii="inherit" w:hAnsi="inherit"/>
          <w:sz w:val="24"/>
          <w:szCs w:val="24"/>
        </w:rPr>
        <w:fldChar w:fldCharType="end"/>
      </w:r>
      <w:r w:rsidRPr="00D93E51">
        <w:rPr>
          <w:rFonts w:ascii="inherit" w:hAnsi="inherit"/>
          <w:sz w:val="24"/>
          <w:szCs w:val="24"/>
        </w:rPr>
        <w:t>;</w:t>
      </w:r>
      <w:bookmarkEnd w:id="2497"/>
      <w:r w:rsidRPr="00D93E51">
        <w:rPr>
          <w:rFonts w:ascii="inherit" w:hAnsi="inherit"/>
          <w:sz w:val="24"/>
          <w:szCs w:val="24"/>
        </w:rPr>
        <w:t xml:space="preserve"> </w:t>
      </w:r>
    </w:p>
    <w:p w14:paraId="0B61AC66" w14:textId="77777777" w:rsidR="00AE476A" w:rsidRPr="005B3720" w:rsidRDefault="00BF5202" w:rsidP="00B13FCD">
      <w:pPr>
        <w:numPr>
          <w:ilvl w:val="0"/>
          <w:numId w:val="138"/>
        </w:numPr>
        <w:spacing w:after="310"/>
        <w:ind w:hanging="295"/>
        <w:rPr>
          <w:rFonts w:ascii="inherit" w:hAnsi="inherit"/>
          <w:sz w:val="24"/>
          <w:szCs w:val="24"/>
        </w:rPr>
      </w:pPr>
      <w:bookmarkStart w:id="2498" w:name="_Ref153275682"/>
      <w:r w:rsidRPr="005B3720">
        <w:rPr>
          <w:rFonts w:ascii="inherit" w:hAnsi="inherit"/>
          <w:sz w:val="24"/>
          <w:szCs w:val="24"/>
        </w:rPr>
        <w:t>demonstration that the requested derogation would have no adverse effect on cross-border trade;</w:t>
      </w:r>
      <w:bookmarkEnd w:id="2498"/>
      <w:r w:rsidRPr="005B3720">
        <w:rPr>
          <w:rFonts w:ascii="inherit" w:hAnsi="inherit"/>
          <w:sz w:val="24"/>
          <w:szCs w:val="24"/>
        </w:rPr>
        <w:t xml:space="preserve"> </w:t>
      </w:r>
    </w:p>
    <w:p w14:paraId="3D1F747C" w14:textId="415CD634" w:rsidR="00AE476A" w:rsidRPr="005B3720" w:rsidRDefault="00BF5202" w:rsidP="00B13FCD">
      <w:pPr>
        <w:numPr>
          <w:ilvl w:val="0"/>
          <w:numId w:val="138"/>
        </w:numPr>
        <w:spacing w:after="330"/>
        <w:ind w:hanging="295"/>
        <w:rPr>
          <w:rFonts w:ascii="inherit" w:hAnsi="inherit"/>
          <w:sz w:val="24"/>
          <w:szCs w:val="24"/>
        </w:rPr>
      </w:pPr>
      <w:r w:rsidRPr="005B3720">
        <w:rPr>
          <w:rFonts w:ascii="inherit" w:hAnsi="inherit"/>
          <w:sz w:val="24"/>
          <w:szCs w:val="24"/>
        </w:rPr>
        <w:t>in the case of a</w:t>
      </w:r>
      <w:ins w:id="2499" w:author="Author">
        <w:r w:rsidR="00E309CC">
          <w:rPr>
            <w:rFonts w:ascii="inherit" w:hAnsi="inherit"/>
            <w:sz w:val="24"/>
            <w:szCs w:val="24"/>
          </w:rPr>
          <w:t>n</w:t>
        </w:r>
      </w:ins>
      <w:r w:rsidRPr="005B3720">
        <w:rPr>
          <w:rFonts w:ascii="inherit" w:hAnsi="inherit"/>
          <w:sz w:val="24"/>
          <w:szCs w:val="24"/>
        </w:rPr>
        <w:t xml:space="preserve"> </w:t>
      </w:r>
      <w:del w:id="2500" w:author="Author">
        <w:r w:rsidRPr="005B3720" w:rsidDel="00E309CC">
          <w:rPr>
            <w:rFonts w:ascii="inherit" w:hAnsi="inherit"/>
            <w:sz w:val="24"/>
            <w:szCs w:val="24"/>
          </w:rPr>
          <w:delText>DC-</w:delText>
        </w:r>
      </w:del>
      <w:ins w:id="2501" w:author="Author">
        <w:r w:rsidR="00E309CC">
          <w:rPr>
            <w:rFonts w:ascii="inherit" w:hAnsi="inherit"/>
            <w:sz w:val="24"/>
            <w:szCs w:val="24"/>
          </w:rPr>
          <w:t xml:space="preserve">asynchronously </w:t>
        </w:r>
      </w:ins>
      <w:r w:rsidRPr="005B3720">
        <w:rPr>
          <w:rFonts w:ascii="inherit" w:hAnsi="inherit"/>
          <w:sz w:val="24"/>
          <w:szCs w:val="24"/>
        </w:rPr>
        <w:t>connected power park module</w:t>
      </w:r>
      <w:ins w:id="2502" w:author="Author">
        <w:r w:rsidR="00E309CC">
          <w:rPr>
            <w:rFonts w:ascii="inherit" w:hAnsi="inherit"/>
            <w:sz w:val="24"/>
            <w:szCs w:val="24"/>
          </w:rPr>
          <w:t xml:space="preserve">, an </w:t>
        </w:r>
        <w:r w:rsidR="00E309CC" w:rsidRPr="008211B1">
          <w:rPr>
            <w:rFonts w:ascii="inherit" w:hAnsi="inherit"/>
            <w:sz w:val="24"/>
            <w:szCs w:val="24"/>
          </w:rPr>
          <w:t>asynchronously connected demand facilit</w:t>
        </w:r>
        <w:r w:rsidR="00E309CC">
          <w:rPr>
            <w:rFonts w:ascii="inherit" w:hAnsi="inherit"/>
            <w:sz w:val="24"/>
            <w:szCs w:val="24"/>
          </w:rPr>
          <w:t>y</w:t>
        </w:r>
        <w:r w:rsidR="00E309CC" w:rsidRPr="008211B1">
          <w:rPr>
            <w:rFonts w:ascii="inherit" w:hAnsi="inherit"/>
            <w:sz w:val="24"/>
            <w:szCs w:val="24"/>
          </w:rPr>
          <w:t xml:space="preserve"> </w:t>
        </w:r>
        <w:r w:rsidR="00E309CC">
          <w:rPr>
            <w:rFonts w:ascii="inherit" w:hAnsi="inherit"/>
            <w:sz w:val="24"/>
            <w:szCs w:val="24"/>
          </w:rPr>
          <w:t xml:space="preserve">or an </w:t>
        </w:r>
        <w:r w:rsidR="00E309CC" w:rsidRPr="008211B1">
          <w:rPr>
            <w:rFonts w:ascii="inherit" w:hAnsi="inherit"/>
            <w:sz w:val="24"/>
            <w:szCs w:val="24"/>
          </w:rPr>
          <w:t>asynchronously connected electricity storage module</w:t>
        </w:r>
      </w:ins>
      <w:r w:rsidRPr="005B3720">
        <w:rPr>
          <w:rFonts w:ascii="inherit" w:hAnsi="inherit"/>
          <w:sz w:val="24"/>
          <w:szCs w:val="24"/>
        </w:rPr>
        <w:t xml:space="preserve"> connected to one or more remote-end HVDC converter stations, evidence that the converter station will not be affected by the derogation or, alternatively, agreement from the converter station owner to the proposed derogation. </w:t>
      </w:r>
    </w:p>
    <w:p w14:paraId="7AC4920F" w14:textId="38C1AC4C" w:rsidR="00AE476A" w:rsidRPr="005B3720" w:rsidRDefault="00BF5202" w:rsidP="00B13FCD">
      <w:pPr>
        <w:numPr>
          <w:ilvl w:val="0"/>
          <w:numId w:val="139"/>
        </w:numPr>
        <w:spacing w:after="492"/>
        <w:rPr>
          <w:rFonts w:ascii="inherit" w:hAnsi="inherit"/>
          <w:sz w:val="24"/>
          <w:szCs w:val="24"/>
        </w:rPr>
      </w:pPr>
      <w:r w:rsidRPr="005B3720">
        <w:rPr>
          <w:rFonts w:ascii="inherit" w:hAnsi="inherit"/>
          <w:sz w:val="24"/>
          <w:szCs w:val="24"/>
        </w:rPr>
        <w:t>Within two weeks of receipt of a request for a derogation, the relevant system operator shall confirm to the HVDC system owner</w:t>
      </w:r>
      <w:ins w:id="2503" w:author="Author">
        <w:r w:rsidR="006D5EB7">
          <w:rPr>
            <w:rFonts w:ascii="inherit" w:hAnsi="inherit"/>
            <w:sz w:val="24"/>
            <w:szCs w:val="24"/>
          </w:rPr>
          <w:t>,</w:t>
        </w:r>
      </w:ins>
      <w:r w:rsidRPr="005B3720">
        <w:rPr>
          <w:rFonts w:ascii="inherit" w:hAnsi="inherit"/>
          <w:sz w:val="24"/>
          <w:szCs w:val="24"/>
        </w:rPr>
        <w:t xml:space="preserve"> </w:t>
      </w:r>
      <w:del w:id="2504" w:author="Author">
        <w:r w:rsidRPr="005B3720" w:rsidDel="006D5EB7">
          <w:rPr>
            <w:rFonts w:ascii="inherit" w:hAnsi="inherit"/>
            <w:sz w:val="24"/>
            <w:szCs w:val="24"/>
          </w:rPr>
          <w:delText>or DC-</w:delText>
        </w:r>
      </w:del>
      <w:ins w:id="2505" w:author="Author">
        <w:r w:rsidR="006D5EB7">
          <w:rPr>
            <w:rFonts w:ascii="inherit" w:hAnsi="inherit"/>
            <w:sz w:val="24"/>
            <w:szCs w:val="24"/>
          </w:rPr>
          <w:t xml:space="preserve">asynchronously </w:t>
        </w:r>
      </w:ins>
      <w:r w:rsidRPr="005B3720">
        <w:rPr>
          <w:rFonts w:ascii="inherit" w:hAnsi="inherit"/>
          <w:sz w:val="24"/>
          <w:szCs w:val="24"/>
        </w:rPr>
        <w:t>connected power park module owner</w:t>
      </w:r>
      <w:ins w:id="2506" w:author="Author">
        <w:r w:rsidR="006D5EB7">
          <w:rPr>
            <w:rFonts w:ascii="inherit" w:hAnsi="inherit"/>
            <w:sz w:val="24"/>
            <w:szCs w:val="24"/>
          </w:rPr>
          <w:t xml:space="preserve">, </w:t>
        </w:r>
        <w:r w:rsidR="006D5EB7" w:rsidRPr="008211B1">
          <w:rPr>
            <w:rFonts w:ascii="inherit" w:hAnsi="inherit"/>
            <w:sz w:val="24"/>
            <w:szCs w:val="24"/>
          </w:rPr>
          <w:t>asynchronously connected demand facilit</w:t>
        </w:r>
        <w:r w:rsidR="006D5EB7">
          <w:rPr>
            <w:rFonts w:ascii="inherit" w:hAnsi="inherit"/>
            <w:sz w:val="24"/>
            <w:szCs w:val="24"/>
          </w:rPr>
          <w:t>y owner</w:t>
        </w:r>
        <w:r w:rsidR="006D5EB7" w:rsidRPr="008211B1">
          <w:rPr>
            <w:rFonts w:ascii="inherit" w:hAnsi="inherit"/>
            <w:sz w:val="24"/>
            <w:szCs w:val="24"/>
          </w:rPr>
          <w:t xml:space="preserve"> </w:t>
        </w:r>
        <w:r w:rsidR="006D5EB7">
          <w:rPr>
            <w:rFonts w:ascii="inherit" w:hAnsi="inherit"/>
            <w:sz w:val="24"/>
            <w:szCs w:val="24"/>
          </w:rPr>
          <w:t xml:space="preserve">or </w:t>
        </w:r>
        <w:r w:rsidR="006D5EB7" w:rsidRPr="008211B1">
          <w:rPr>
            <w:rFonts w:ascii="inherit" w:hAnsi="inherit"/>
            <w:sz w:val="24"/>
            <w:szCs w:val="24"/>
          </w:rPr>
          <w:t>asynchronously connected electricity storage module</w:t>
        </w:r>
        <w:r w:rsidR="006D5EB7">
          <w:rPr>
            <w:rFonts w:ascii="inherit" w:hAnsi="inherit"/>
            <w:sz w:val="24"/>
            <w:szCs w:val="24"/>
          </w:rPr>
          <w:t xml:space="preserve"> owner</w:t>
        </w:r>
      </w:ins>
      <w:r w:rsidRPr="005B3720">
        <w:rPr>
          <w:rFonts w:ascii="inherit" w:hAnsi="inherit"/>
          <w:sz w:val="24"/>
          <w:szCs w:val="24"/>
        </w:rPr>
        <w:t>, or their prospective owner, whether the request is complete. If the relevant system operator considers that the request is incomplete, the HVDC system owner</w:t>
      </w:r>
      <w:ins w:id="2507" w:author="Author">
        <w:r w:rsidR="006D5EB7">
          <w:rPr>
            <w:rFonts w:ascii="inherit" w:hAnsi="inherit"/>
            <w:sz w:val="24"/>
            <w:szCs w:val="24"/>
          </w:rPr>
          <w:t>,</w:t>
        </w:r>
      </w:ins>
      <w:r w:rsidRPr="005B3720">
        <w:rPr>
          <w:rFonts w:ascii="inherit" w:hAnsi="inherit"/>
          <w:sz w:val="24"/>
          <w:szCs w:val="24"/>
        </w:rPr>
        <w:t xml:space="preserve"> </w:t>
      </w:r>
      <w:del w:id="2508" w:author="Author">
        <w:r w:rsidRPr="005B3720" w:rsidDel="006D5EB7">
          <w:rPr>
            <w:rFonts w:ascii="inherit" w:hAnsi="inherit"/>
            <w:sz w:val="24"/>
            <w:szCs w:val="24"/>
          </w:rPr>
          <w:delText>or DC-</w:delText>
        </w:r>
      </w:del>
      <w:ins w:id="2509" w:author="Author">
        <w:r w:rsidR="006D5EB7">
          <w:rPr>
            <w:rFonts w:ascii="inherit" w:hAnsi="inherit"/>
            <w:sz w:val="24"/>
            <w:szCs w:val="24"/>
          </w:rPr>
          <w:t xml:space="preserve">asynchronously </w:t>
        </w:r>
      </w:ins>
      <w:r w:rsidRPr="005B3720">
        <w:rPr>
          <w:rFonts w:ascii="inherit" w:hAnsi="inherit"/>
          <w:sz w:val="24"/>
          <w:szCs w:val="24"/>
        </w:rPr>
        <w:t>connected power park module owner</w:t>
      </w:r>
      <w:ins w:id="2510" w:author="Author">
        <w:r w:rsidR="006D5EB7">
          <w:rPr>
            <w:rFonts w:ascii="inherit" w:hAnsi="inherit"/>
            <w:sz w:val="24"/>
            <w:szCs w:val="24"/>
          </w:rPr>
          <w:t xml:space="preserve">, </w:t>
        </w:r>
        <w:r w:rsidR="006D5EB7" w:rsidRPr="008211B1">
          <w:rPr>
            <w:rFonts w:ascii="inherit" w:hAnsi="inherit"/>
            <w:sz w:val="24"/>
            <w:szCs w:val="24"/>
          </w:rPr>
          <w:t xml:space="preserve">asynchronously connected demand </w:t>
        </w:r>
        <w:r w:rsidR="006D5EB7">
          <w:rPr>
            <w:rFonts w:ascii="inherit" w:hAnsi="inherit"/>
            <w:sz w:val="24"/>
            <w:szCs w:val="24"/>
          </w:rPr>
          <w:t>facility owner</w:t>
        </w:r>
        <w:r w:rsidR="006D5EB7" w:rsidRPr="008211B1">
          <w:rPr>
            <w:rFonts w:ascii="inherit" w:hAnsi="inherit"/>
            <w:sz w:val="24"/>
            <w:szCs w:val="24"/>
          </w:rPr>
          <w:t xml:space="preserve"> </w:t>
        </w:r>
        <w:r w:rsidR="006D5EB7">
          <w:rPr>
            <w:rFonts w:ascii="inherit" w:hAnsi="inherit"/>
            <w:sz w:val="24"/>
            <w:szCs w:val="24"/>
          </w:rPr>
          <w:t xml:space="preserve">or </w:t>
        </w:r>
        <w:r w:rsidR="006D5EB7" w:rsidRPr="008211B1">
          <w:rPr>
            <w:rFonts w:ascii="inherit" w:hAnsi="inherit"/>
            <w:sz w:val="24"/>
            <w:szCs w:val="24"/>
          </w:rPr>
          <w:t>asynchronously connected electricity storage module</w:t>
        </w:r>
        <w:r w:rsidR="006D5EB7">
          <w:rPr>
            <w:rFonts w:ascii="inherit" w:hAnsi="inherit"/>
            <w:sz w:val="24"/>
            <w:szCs w:val="24"/>
          </w:rPr>
          <w:t xml:space="preserve"> owner</w:t>
        </w:r>
      </w:ins>
      <w:r w:rsidRPr="005B3720">
        <w:rPr>
          <w:rFonts w:ascii="inherit" w:hAnsi="inherit"/>
          <w:sz w:val="24"/>
          <w:szCs w:val="24"/>
        </w:rPr>
        <w:t>, or their prospective owner, shall submit the additional required information within one month from the receipt of the request for additional information. If the HVDC system owner</w:t>
      </w:r>
      <w:ins w:id="2511" w:author="Author">
        <w:r w:rsidR="00BE06EF">
          <w:rPr>
            <w:rFonts w:ascii="inherit" w:hAnsi="inherit"/>
            <w:sz w:val="24"/>
            <w:szCs w:val="24"/>
          </w:rPr>
          <w:t>,</w:t>
        </w:r>
      </w:ins>
      <w:r w:rsidRPr="005B3720">
        <w:rPr>
          <w:rFonts w:ascii="inherit" w:hAnsi="inherit"/>
          <w:sz w:val="24"/>
          <w:szCs w:val="24"/>
        </w:rPr>
        <w:t xml:space="preserve"> </w:t>
      </w:r>
      <w:del w:id="2512" w:author="Author">
        <w:r w:rsidRPr="005B3720" w:rsidDel="00BE06EF">
          <w:rPr>
            <w:rFonts w:ascii="inherit" w:hAnsi="inherit"/>
            <w:sz w:val="24"/>
            <w:szCs w:val="24"/>
          </w:rPr>
          <w:delText>or DC-</w:delText>
        </w:r>
      </w:del>
      <w:ins w:id="2513" w:author="Author">
        <w:r w:rsidR="00BE06EF">
          <w:rPr>
            <w:rFonts w:ascii="inherit" w:hAnsi="inherit"/>
            <w:sz w:val="24"/>
            <w:szCs w:val="24"/>
          </w:rPr>
          <w:t xml:space="preserve">asynchronously </w:t>
        </w:r>
      </w:ins>
      <w:r w:rsidRPr="005B3720">
        <w:rPr>
          <w:rFonts w:ascii="inherit" w:hAnsi="inherit"/>
          <w:sz w:val="24"/>
          <w:szCs w:val="24"/>
        </w:rPr>
        <w:t>connected power park module owner</w:t>
      </w:r>
      <w:ins w:id="2514" w:author="Author">
        <w:r w:rsidR="00BE06EF">
          <w:rPr>
            <w:rFonts w:ascii="inherit" w:hAnsi="inherit"/>
            <w:sz w:val="24"/>
            <w:szCs w:val="24"/>
          </w:rPr>
          <w:t xml:space="preserve">, </w:t>
        </w:r>
        <w:r w:rsidR="00BE06EF" w:rsidRPr="008211B1">
          <w:rPr>
            <w:rFonts w:ascii="inherit" w:hAnsi="inherit"/>
            <w:sz w:val="24"/>
            <w:szCs w:val="24"/>
          </w:rPr>
          <w:t>asynchronously connected demand facilit</w:t>
        </w:r>
        <w:r w:rsidR="00BE06EF">
          <w:rPr>
            <w:rFonts w:ascii="inherit" w:hAnsi="inherit"/>
            <w:sz w:val="24"/>
            <w:szCs w:val="24"/>
          </w:rPr>
          <w:t>y owner</w:t>
        </w:r>
        <w:r w:rsidR="00BE06EF" w:rsidRPr="008211B1">
          <w:rPr>
            <w:rFonts w:ascii="inherit" w:hAnsi="inherit"/>
            <w:sz w:val="24"/>
            <w:szCs w:val="24"/>
          </w:rPr>
          <w:t xml:space="preserve"> </w:t>
        </w:r>
        <w:r w:rsidR="00BE06EF">
          <w:rPr>
            <w:rFonts w:ascii="inherit" w:hAnsi="inherit"/>
            <w:sz w:val="24"/>
            <w:szCs w:val="24"/>
          </w:rPr>
          <w:t xml:space="preserve">or </w:t>
        </w:r>
        <w:r w:rsidR="00BE06EF" w:rsidRPr="008211B1">
          <w:rPr>
            <w:rFonts w:ascii="inherit" w:hAnsi="inherit"/>
            <w:sz w:val="24"/>
            <w:szCs w:val="24"/>
          </w:rPr>
          <w:t>asynchronously connected electricity storage module</w:t>
        </w:r>
        <w:r w:rsidR="00BE06EF">
          <w:rPr>
            <w:rFonts w:ascii="inherit" w:hAnsi="inherit"/>
            <w:sz w:val="24"/>
            <w:szCs w:val="24"/>
          </w:rPr>
          <w:t xml:space="preserve"> owner</w:t>
        </w:r>
      </w:ins>
      <w:r w:rsidRPr="005B3720">
        <w:rPr>
          <w:rFonts w:ascii="inherit" w:hAnsi="inherit"/>
          <w:sz w:val="24"/>
          <w:szCs w:val="24"/>
        </w:rPr>
        <w:t xml:space="preserve">, or their prospective owner, does not supply the requested information within that time limit, the request for a derogation shall be deemed withdrawn. </w:t>
      </w:r>
    </w:p>
    <w:p w14:paraId="6224418F" w14:textId="07EA3FF1" w:rsidR="00AE476A" w:rsidRPr="00D93E51" w:rsidRDefault="00BF5202" w:rsidP="00B13FCD">
      <w:pPr>
        <w:numPr>
          <w:ilvl w:val="0"/>
          <w:numId w:val="139"/>
        </w:numPr>
        <w:spacing w:after="493"/>
        <w:rPr>
          <w:rFonts w:ascii="inherit" w:hAnsi="inherit"/>
          <w:sz w:val="24"/>
          <w:szCs w:val="24"/>
        </w:rPr>
      </w:pPr>
      <w:bookmarkStart w:id="2515" w:name="_Ref153285218"/>
      <w:r w:rsidRPr="005B3720">
        <w:rPr>
          <w:rFonts w:ascii="inherit" w:hAnsi="inherit"/>
          <w:sz w:val="24"/>
          <w:szCs w:val="24"/>
        </w:rPr>
        <w:t xml:space="preserve">The relevant system operator shall, in coordination with the relevant TSO and any affected adjacent DSO or DSOs, assess the request for a derogation and the provided cost-benefit analysis, taking into account the criteria determined by the regulatory authority </w:t>
      </w:r>
      <w:r w:rsidRPr="00D93E51">
        <w:rPr>
          <w:rFonts w:ascii="inherit" w:hAnsi="inherit"/>
          <w:sz w:val="24"/>
          <w:szCs w:val="24"/>
        </w:rPr>
        <w:t xml:space="preserve">pursuant 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_Ref153274600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78</w:t>
      </w:r>
      <w:r w:rsidR="003773BB" w:rsidRPr="00D93E51">
        <w:rPr>
          <w:rFonts w:ascii="inherit" w:hAnsi="inherit"/>
          <w:sz w:val="24"/>
          <w:szCs w:val="24"/>
        </w:rPr>
        <w:fldChar w:fldCharType="end"/>
      </w:r>
      <w:r w:rsidRPr="00D93E51">
        <w:rPr>
          <w:rFonts w:ascii="inherit" w:hAnsi="inherit"/>
          <w:sz w:val="24"/>
          <w:szCs w:val="24"/>
        </w:rPr>
        <w:t>.</w:t>
      </w:r>
      <w:bookmarkEnd w:id="2515"/>
      <w:r w:rsidRPr="00D93E51">
        <w:rPr>
          <w:rFonts w:ascii="inherit" w:hAnsi="inherit"/>
          <w:sz w:val="24"/>
          <w:szCs w:val="24"/>
        </w:rPr>
        <w:t xml:space="preserve"> </w:t>
      </w:r>
    </w:p>
    <w:p w14:paraId="23F3EB62" w14:textId="34CF4DE9" w:rsidR="00AE476A" w:rsidRPr="005B3720" w:rsidRDefault="00BF5202" w:rsidP="00B13FCD">
      <w:pPr>
        <w:numPr>
          <w:ilvl w:val="0"/>
          <w:numId w:val="139"/>
        </w:numPr>
        <w:spacing w:after="492"/>
        <w:rPr>
          <w:rFonts w:ascii="inherit" w:hAnsi="inherit"/>
          <w:sz w:val="24"/>
          <w:szCs w:val="24"/>
        </w:rPr>
      </w:pPr>
      <w:bookmarkStart w:id="2516" w:name="_Ref153285240"/>
      <w:r w:rsidRPr="005B3720">
        <w:rPr>
          <w:rFonts w:ascii="inherit" w:hAnsi="inherit"/>
          <w:sz w:val="24"/>
          <w:szCs w:val="24"/>
        </w:rPr>
        <w:t>If a request for a derogation concerns a HVDC system</w:t>
      </w:r>
      <w:ins w:id="2517" w:author="Author">
        <w:r w:rsidR="003C480A">
          <w:rPr>
            <w:rFonts w:ascii="inherit" w:hAnsi="inherit"/>
            <w:sz w:val="24"/>
            <w:szCs w:val="24"/>
          </w:rPr>
          <w:t>,</w:t>
        </w:r>
      </w:ins>
      <w:r w:rsidRPr="005B3720">
        <w:rPr>
          <w:rFonts w:ascii="inherit" w:hAnsi="inherit"/>
          <w:sz w:val="24"/>
          <w:szCs w:val="24"/>
        </w:rPr>
        <w:t xml:space="preserve"> </w:t>
      </w:r>
      <w:del w:id="2518" w:author="Author">
        <w:r w:rsidRPr="005B3720" w:rsidDel="003C480A">
          <w:rPr>
            <w:rFonts w:ascii="inherit" w:hAnsi="inherit"/>
            <w:sz w:val="24"/>
            <w:szCs w:val="24"/>
          </w:rPr>
          <w:delText>or DC-</w:delText>
        </w:r>
      </w:del>
      <w:ins w:id="2519" w:author="Author">
        <w:r w:rsidR="003C480A">
          <w:rPr>
            <w:rFonts w:ascii="inherit" w:hAnsi="inherit"/>
            <w:sz w:val="24"/>
            <w:szCs w:val="24"/>
          </w:rPr>
          <w:t xml:space="preserve">asynchronously </w:t>
        </w:r>
      </w:ins>
      <w:r w:rsidRPr="005B3720">
        <w:rPr>
          <w:rFonts w:ascii="inherit" w:hAnsi="inherit"/>
          <w:sz w:val="24"/>
          <w:szCs w:val="24"/>
        </w:rPr>
        <w:t>connected power park module</w:t>
      </w:r>
      <w:ins w:id="2520" w:author="Autho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ins>
      <w:r w:rsidRPr="005B3720">
        <w:rPr>
          <w:rFonts w:ascii="inherit" w:hAnsi="inherit"/>
          <w:sz w:val="24"/>
          <w:szCs w:val="24"/>
        </w:rPr>
        <w:t xml:space="preserve"> connected to a distribution system, including a closed distribution system, the relevant system operator's assessment</w:t>
      </w:r>
      <w:ins w:id="2521" w:author="Author">
        <w:r w:rsidRPr="005B3720">
          <w:rPr>
            <w:rFonts w:ascii="inherit" w:hAnsi="inherit"/>
            <w:sz w:val="24"/>
            <w:szCs w:val="24"/>
          </w:rPr>
          <w:t xml:space="preserve"> </w:t>
        </w:r>
        <w:r w:rsidR="00B06DB9">
          <w:rPr>
            <w:rFonts w:ascii="inherit" w:hAnsi="inherit"/>
            <w:sz w:val="24"/>
            <w:szCs w:val="24"/>
          </w:rPr>
          <w:t>shall</w:t>
        </w:r>
      </w:ins>
      <w:del w:id="2522" w:author="Author">
        <w:r w:rsidRPr="005B3720" w:rsidDel="00B06DB9">
          <w:rPr>
            <w:rFonts w:ascii="inherit" w:hAnsi="inherit"/>
            <w:sz w:val="24"/>
            <w:szCs w:val="24"/>
          </w:rPr>
          <w:delText xml:space="preserve"> </w:delText>
        </w:r>
        <w:r w:rsidRPr="005B3720">
          <w:rPr>
            <w:rFonts w:ascii="inherit" w:hAnsi="inherit"/>
            <w:sz w:val="24"/>
            <w:szCs w:val="24"/>
          </w:rPr>
          <w:delText>must</w:delText>
        </w:r>
      </w:del>
      <w:r w:rsidRPr="005B3720">
        <w:rPr>
          <w:rFonts w:ascii="inherit" w:hAnsi="inherit"/>
          <w:sz w:val="24"/>
          <w:szCs w:val="24"/>
        </w:rPr>
        <w:t xml:space="preserve"> be accompanied by an assessment of the request for a derogation by the relevant TSO. The relevant TSO shall provide its assessment within two months of being requested to do so by the relevant system operator.</w:t>
      </w:r>
      <w:bookmarkEnd w:id="2516"/>
      <w:r w:rsidRPr="005B3720">
        <w:rPr>
          <w:rFonts w:ascii="inherit" w:hAnsi="inherit"/>
          <w:sz w:val="24"/>
          <w:szCs w:val="24"/>
        </w:rPr>
        <w:t xml:space="preserve"> </w:t>
      </w:r>
    </w:p>
    <w:p w14:paraId="5F99DFAC" w14:textId="36D4260D" w:rsidR="00AE476A" w:rsidRPr="005B3720" w:rsidRDefault="00BF5202" w:rsidP="00B13FCD">
      <w:pPr>
        <w:numPr>
          <w:ilvl w:val="0"/>
          <w:numId w:val="139"/>
        </w:numPr>
        <w:rPr>
          <w:rFonts w:ascii="inherit" w:hAnsi="inherit"/>
          <w:sz w:val="24"/>
          <w:szCs w:val="24"/>
        </w:rPr>
      </w:pPr>
      <w:r w:rsidRPr="005B3720">
        <w:rPr>
          <w:rFonts w:ascii="inherit" w:hAnsi="inherit"/>
          <w:sz w:val="24"/>
          <w:szCs w:val="24"/>
        </w:rPr>
        <w:t xml:space="preserve">Within six months of receipt of a request for a derogation, the relevant system operator shall forward the request to the regulatory authority and submit the assessment(s) prepared in accordance with paragraphs </w:t>
      </w:r>
      <w:r w:rsidR="00AC70A3">
        <w:rPr>
          <w:rFonts w:ascii="inherit" w:hAnsi="inherit"/>
          <w:sz w:val="24"/>
          <w:szCs w:val="24"/>
        </w:rPr>
        <w:fldChar w:fldCharType="begin"/>
      </w:r>
      <w:r w:rsidR="00AC70A3">
        <w:rPr>
          <w:rFonts w:ascii="inherit" w:hAnsi="inherit"/>
          <w:sz w:val="24"/>
          <w:szCs w:val="24"/>
        </w:rPr>
        <w:instrText xml:space="preserve"> REF _Ref153285218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4</w:t>
      </w:r>
      <w:r w:rsidR="00AC70A3">
        <w:rPr>
          <w:rFonts w:ascii="inherit" w:hAnsi="inherit"/>
          <w:sz w:val="24"/>
          <w:szCs w:val="24"/>
        </w:rPr>
        <w:fldChar w:fldCharType="end"/>
      </w:r>
      <w:r w:rsidRPr="005B3720">
        <w:rPr>
          <w:rFonts w:ascii="inherit" w:hAnsi="inherit"/>
          <w:sz w:val="24"/>
          <w:szCs w:val="24"/>
        </w:rPr>
        <w:t xml:space="preserve"> and </w:t>
      </w:r>
      <w:r w:rsidR="00AC70A3">
        <w:rPr>
          <w:rFonts w:ascii="inherit" w:hAnsi="inherit"/>
          <w:sz w:val="24"/>
          <w:szCs w:val="24"/>
        </w:rPr>
        <w:fldChar w:fldCharType="begin"/>
      </w:r>
      <w:r w:rsidR="00AC70A3">
        <w:rPr>
          <w:rFonts w:ascii="inherit" w:hAnsi="inherit"/>
          <w:sz w:val="24"/>
          <w:szCs w:val="24"/>
        </w:rPr>
        <w:instrText xml:space="preserve"> REF _Ref153285240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5</w:t>
      </w:r>
      <w:r w:rsidR="00AC70A3">
        <w:rPr>
          <w:rFonts w:ascii="inherit" w:hAnsi="inherit"/>
          <w:sz w:val="24"/>
          <w:szCs w:val="24"/>
        </w:rPr>
        <w:fldChar w:fldCharType="end"/>
      </w:r>
      <w:r w:rsidRPr="005B3720">
        <w:rPr>
          <w:rFonts w:ascii="inherit" w:hAnsi="inherit"/>
          <w:sz w:val="24"/>
          <w:szCs w:val="24"/>
        </w:rPr>
        <w:t>. That period may be extended by one month where the relevant system operator seeks further information from the HVDC system owner</w:t>
      </w:r>
      <w:ins w:id="2523" w:author="Author">
        <w:r w:rsidR="003C480A">
          <w:rPr>
            <w:rFonts w:ascii="inherit" w:hAnsi="inherit"/>
            <w:sz w:val="24"/>
            <w:szCs w:val="24"/>
          </w:rPr>
          <w:t>,</w:t>
        </w:r>
      </w:ins>
      <w:r w:rsidRPr="005B3720">
        <w:rPr>
          <w:rFonts w:ascii="inherit" w:hAnsi="inherit"/>
          <w:sz w:val="24"/>
          <w:szCs w:val="24"/>
        </w:rPr>
        <w:t xml:space="preserve"> </w:t>
      </w:r>
      <w:del w:id="2524" w:author="Author">
        <w:r w:rsidRPr="005B3720" w:rsidDel="003C480A">
          <w:rPr>
            <w:rFonts w:ascii="inherit" w:hAnsi="inherit"/>
            <w:sz w:val="24"/>
            <w:szCs w:val="24"/>
          </w:rPr>
          <w:delText>or DC-</w:delText>
        </w:r>
      </w:del>
      <w:ins w:id="2525" w:author="Author">
        <w:r w:rsidR="003C480A">
          <w:rPr>
            <w:rFonts w:ascii="inherit" w:hAnsi="inherit"/>
            <w:sz w:val="24"/>
            <w:szCs w:val="24"/>
          </w:rPr>
          <w:t xml:space="preserve">asynchronously </w:t>
        </w:r>
      </w:ins>
      <w:r w:rsidRPr="005B3720">
        <w:rPr>
          <w:rFonts w:ascii="inherit" w:hAnsi="inherit"/>
          <w:sz w:val="24"/>
          <w:szCs w:val="24"/>
        </w:rPr>
        <w:t>connected power park module owner</w:t>
      </w:r>
      <w:ins w:id="2526" w:author="Autho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ins>
      <w:r w:rsidRPr="005B3720">
        <w:rPr>
          <w:rFonts w:ascii="inherit" w:hAnsi="inherit"/>
          <w:sz w:val="24"/>
          <w:szCs w:val="24"/>
        </w:rPr>
        <w:t xml:space="preserve">, or their prospective owner, and by two months where the relevant system operator requests the relevant TSO to submit an assessment of the request for a derogation. </w:t>
      </w:r>
    </w:p>
    <w:p w14:paraId="2D26B7DB" w14:textId="3EAAD075" w:rsidR="00AE476A" w:rsidRPr="005B3720" w:rsidRDefault="00BF5202" w:rsidP="00B13FCD">
      <w:pPr>
        <w:numPr>
          <w:ilvl w:val="0"/>
          <w:numId w:val="139"/>
        </w:numPr>
        <w:spacing w:after="456"/>
        <w:rPr>
          <w:rFonts w:ascii="inherit" w:hAnsi="inherit"/>
          <w:sz w:val="24"/>
          <w:szCs w:val="24"/>
        </w:rPr>
      </w:pPr>
      <w:r w:rsidRPr="005B3720">
        <w:rPr>
          <w:rFonts w:ascii="inherit" w:hAnsi="inherit"/>
          <w:sz w:val="24"/>
          <w:szCs w:val="24"/>
        </w:rPr>
        <w:t>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HVDC system owner</w:t>
      </w:r>
      <w:ins w:id="2527" w:author="Author">
        <w:r w:rsidR="003C480A">
          <w:rPr>
            <w:rFonts w:ascii="inherit" w:hAnsi="inherit"/>
            <w:sz w:val="24"/>
            <w:szCs w:val="24"/>
          </w:rPr>
          <w:t>,</w:t>
        </w:r>
      </w:ins>
      <w:r w:rsidRPr="005B3720">
        <w:rPr>
          <w:rFonts w:ascii="inherit" w:hAnsi="inherit"/>
          <w:sz w:val="24"/>
          <w:szCs w:val="24"/>
        </w:rPr>
        <w:t xml:space="preserve"> </w:t>
      </w:r>
      <w:del w:id="2528" w:author="Author">
        <w:r w:rsidRPr="005B3720" w:rsidDel="003C480A">
          <w:rPr>
            <w:rFonts w:ascii="inherit" w:hAnsi="inherit"/>
            <w:sz w:val="24"/>
            <w:szCs w:val="24"/>
          </w:rPr>
          <w:delText>or DC-</w:delText>
        </w:r>
      </w:del>
      <w:ins w:id="2529" w:author="Author">
        <w:r w:rsidR="003C480A">
          <w:rPr>
            <w:rFonts w:ascii="inherit" w:hAnsi="inherit"/>
            <w:sz w:val="24"/>
            <w:szCs w:val="24"/>
          </w:rPr>
          <w:t xml:space="preserve">asynchronously </w:t>
        </w:r>
      </w:ins>
      <w:r w:rsidRPr="005B3720">
        <w:rPr>
          <w:rFonts w:ascii="inherit" w:hAnsi="inherit"/>
          <w:sz w:val="24"/>
          <w:szCs w:val="24"/>
        </w:rPr>
        <w:t>connected power park module owner</w:t>
      </w:r>
      <w:ins w:id="2530" w:author="Autho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ins>
      <w:r w:rsidRPr="005B3720">
        <w:rPr>
          <w:rFonts w:ascii="inherit" w:hAnsi="inherit"/>
          <w:sz w:val="24"/>
          <w:szCs w:val="24"/>
        </w:rPr>
        <w:t xml:space="preserve">, or their prospective owner, or from any other interested parties. The additional period shall begin when the complete information has been received. </w:t>
      </w:r>
    </w:p>
    <w:p w14:paraId="41681564" w14:textId="7FBC50E0" w:rsidR="00AE476A" w:rsidRPr="005B3720" w:rsidRDefault="00BF5202" w:rsidP="00B13FCD">
      <w:pPr>
        <w:numPr>
          <w:ilvl w:val="0"/>
          <w:numId w:val="139"/>
        </w:numPr>
        <w:spacing w:after="292"/>
        <w:rPr>
          <w:rFonts w:ascii="inherit" w:hAnsi="inherit"/>
          <w:sz w:val="24"/>
          <w:szCs w:val="24"/>
        </w:rPr>
      </w:pPr>
      <w:r w:rsidRPr="005B3720">
        <w:rPr>
          <w:rFonts w:ascii="inherit" w:hAnsi="inherit"/>
          <w:sz w:val="24"/>
          <w:szCs w:val="24"/>
        </w:rPr>
        <w:t>The HVDC system owner</w:t>
      </w:r>
      <w:ins w:id="2531" w:author="Author">
        <w:r w:rsidR="003C480A">
          <w:rPr>
            <w:rFonts w:ascii="inherit" w:hAnsi="inherit"/>
            <w:sz w:val="24"/>
            <w:szCs w:val="24"/>
          </w:rPr>
          <w:t>,</w:t>
        </w:r>
      </w:ins>
      <w:r w:rsidRPr="005B3720">
        <w:rPr>
          <w:rFonts w:ascii="inherit" w:hAnsi="inherit"/>
          <w:sz w:val="24"/>
          <w:szCs w:val="24"/>
        </w:rPr>
        <w:t xml:space="preserve"> </w:t>
      </w:r>
      <w:del w:id="2532" w:author="Author">
        <w:r w:rsidRPr="005B3720" w:rsidDel="003C480A">
          <w:rPr>
            <w:rFonts w:ascii="inherit" w:hAnsi="inherit"/>
            <w:sz w:val="24"/>
            <w:szCs w:val="24"/>
          </w:rPr>
          <w:delText>or DC-</w:delText>
        </w:r>
      </w:del>
      <w:ins w:id="2533" w:author="Author">
        <w:r w:rsidR="003C480A">
          <w:rPr>
            <w:rFonts w:ascii="inherit" w:hAnsi="inherit"/>
            <w:sz w:val="24"/>
            <w:szCs w:val="24"/>
          </w:rPr>
          <w:t xml:space="preserve">asynchronously </w:t>
        </w:r>
      </w:ins>
      <w:r w:rsidRPr="005B3720">
        <w:rPr>
          <w:rFonts w:ascii="inherit" w:hAnsi="inherit"/>
          <w:sz w:val="24"/>
          <w:szCs w:val="24"/>
        </w:rPr>
        <w:t>connected power park module owner</w:t>
      </w:r>
      <w:ins w:id="2534" w:author="Autho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ins>
      <w:r w:rsidRPr="005B3720">
        <w:rPr>
          <w:rFonts w:ascii="inherit" w:hAnsi="inherit"/>
          <w:sz w:val="24"/>
          <w:szCs w:val="24"/>
        </w:rPr>
        <w:t>, or their prospective owner, shall submit any additional information requested by the regulatory authority within two months of such request. If the HVDC system owner</w:t>
      </w:r>
      <w:ins w:id="2535" w:author="Author">
        <w:r w:rsidR="003C480A">
          <w:rPr>
            <w:rFonts w:ascii="inherit" w:hAnsi="inherit"/>
            <w:sz w:val="24"/>
            <w:szCs w:val="24"/>
          </w:rPr>
          <w:t>,</w:t>
        </w:r>
      </w:ins>
      <w:r w:rsidRPr="005B3720">
        <w:rPr>
          <w:rFonts w:ascii="inherit" w:hAnsi="inherit"/>
          <w:sz w:val="24"/>
          <w:szCs w:val="24"/>
        </w:rPr>
        <w:t xml:space="preserve"> </w:t>
      </w:r>
      <w:del w:id="2536" w:author="Author">
        <w:r w:rsidRPr="005B3720" w:rsidDel="003C480A">
          <w:rPr>
            <w:rFonts w:ascii="inherit" w:hAnsi="inherit"/>
            <w:sz w:val="24"/>
            <w:szCs w:val="24"/>
          </w:rPr>
          <w:delText>or DC-</w:delText>
        </w:r>
      </w:del>
      <w:ins w:id="2537" w:author="Author">
        <w:r w:rsidR="003C480A">
          <w:rPr>
            <w:rFonts w:ascii="inherit" w:hAnsi="inherit"/>
            <w:sz w:val="24"/>
            <w:szCs w:val="24"/>
          </w:rPr>
          <w:t xml:space="preserve">asynchronously </w:t>
        </w:r>
      </w:ins>
      <w:r w:rsidRPr="005B3720">
        <w:rPr>
          <w:rFonts w:ascii="inherit" w:hAnsi="inherit"/>
          <w:sz w:val="24"/>
          <w:szCs w:val="24"/>
        </w:rPr>
        <w:t>connected power park module owner</w:t>
      </w:r>
      <w:ins w:id="2538" w:author="Autho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ins>
      <w:r w:rsidRPr="005B3720">
        <w:rPr>
          <w:rFonts w:ascii="inherit" w:hAnsi="inherit"/>
          <w:sz w:val="24"/>
          <w:szCs w:val="24"/>
        </w:rPr>
        <w:t xml:space="preserve">, or the prospective owner, does not supply the requested information within that time limit, the request for a derogation shall be deemed withdrawn unless, before its expiry: </w:t>
      </w:r>
    </w:p>
    <w:p w14:paraId="51096615" w14:textId="77777777" w:rsidR="00AE476A" w:rsidRPr="005B3720" w:rsidRDefault="00BF5202" w:rsidP="00B13FCD">
      <w:pPr>
        <w:numPr>
          <w:ilvl w:val="0"/>
          <w:numId w:val="140"/>
        </w:numPr>
        <w:spacing w:after="285"/>
        <w:ind w:hanging="295"/>
        <w:rPr>
          <w:rFonts w:ascii="inherit" w:hAnsi="inherit"/>
          <w:sz w:val="24"/>
          <w:szCs w:val="24"/>
        </w:rPr>
      </w:pPr>
      <w:r w:rsidRPr="005B3720">
        <w:rPr>
          <w:rFonts w:ascii="inherit" w:hAnsi="inherit"/>
          <w:sz w:val="24"/>
          <w:szCs w:val="24"/>
        </w:rPr>
        <w:t xml:space="preserve">the regulatory authority decides to provide an extension; or </w:t>
      </w:r>
    </w:p>
    <w:p w14:paraId="709E1BC7" w14:textId="77FD714F" w:rsidR="00AE476A" w:rsidRPr="005B3720" w:rsidRDefault="00BF5202" w:rsidP="00B13FCD">
      <w:pPr>
        <w:numPr>
          <w:ilvl w:val="0"/>
          <w:numId w:val="140"/>
        </w:numPr>
        <w:spacing w:after="305"/>
        <w:ind w:hanging="295"/>
        <w:rPr>
          <w:rFonts w:ascii="inherit" w:hAnsi="inherit"/>
          <w:sz w:val="24"/>
          <w:szCs w:val="24"/>
        </w:rPr>
      </w:pPr>
      <w:r w:rsidRPr="005B3720">
        <w:rPr>
          <w:rFonts w:ascii="inherit" w:hAnsi="inherit"/>
          <w:sz w:val="24"/>
          <w:szCs w:val="24"/>
        </w:rPr>
        <w:t>the HVDC system owner</w:t>
      </w:r>
      <w:ins w:id="2539" w:author="Author">
        <w:r w:rsidR="003C480A">
          <w:rPr>
            <w:rFonts w:ascii="inherit" w:hAnsi="inherit"/>
            <w:sz w:val="24"/>
            <w:szCs w:val="24"/>
          </w:rPr>
          <w:t>,</w:t>
        </w:r>
      </w:ins>
      <w:r w:rsidRPr="005B3720">
        <w:rPr>
          <w:rFonts w:ascii="inherit" w:hAnsi="inherit"/>
          <w:sz w:val="24"/>
          <w:szCs w:val="24"/>
        </w:rPr>
        <w:t xml:space="preserve"> </w:t>
      </w:r>
      <w:del w:id="2540" w:author="Author">
        <w:r w:rsidRPr="005B3720" w:rsidDel="003C480A">
          <w:rPr>
            <w:rFonts w:ascii="inherit" w:hAnsi="inherit"/>
            <w:sz w:val="24"/>
            <w:szCs w:val="24"/>
          </w:rPr>
          <w:delText>or DC-</w:delText>
        </w:r>
      </w:del>
      <w:ins w:id="2541" w:author="Author">
        <w:r w:rsidR="003C480A">
          <w:rPr>
            <w:rFonts w:ascii="inherit" w:hAnsi="inherit"/>
            <w:sz w:val="24"/>
            <w:szCs w:val="24"/>
          </w:rPr>
          <w:t xml:space="preserve">asynchronously </w:t>
        </w:r>
      </w:ins>
      <w:r w:rsidRPr="005B3720">
        <w:rPr>
          <w:rFonts w:ascii="inherit" w:hAnsi="inherit"/>
          <w:sz w:val="24"/>
          <w:szCs w:val="24"/>
        </w:rPr>
        <w:t>connected power park module owner</w:t>
      </w:r>
      <w:ins w:id="2542" w:author="Autho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ins>
      <w:r w:rsidRPr="005B3720">
        <w:rPr>
          <w:rFonts w:ascii="inherit" w:hAnsi="inherit"/>
          <w:sz w:val="24"/>
          <w:szCs w:val="24"/>
        </w:rPr>
        <w:t xml:space="preserve">, or their prospective owner, informs the regulatory authority by means of a reasoned submission that the request for a derogation is complete. </w:t>
      </w:r>
    </w:p>
    <w:p w14:paraId="7C9C8D90" w14:textId="77777777" w:rsidR="00AE476A" w:rsidRPr="005B3720" w:rsidRDefault="00BF5202" w:rsidP="00B13FCD">
      <w:pPr>
        <w:numPr>
          <w:ilvl w:val="0"/>
          <w:numId w:val="141"/>
        </w:numPr>
        <w:spacing w:after="456"/>
        <w:rPr>
          <w:rFonts w:ascii="inherit" w:hAnsi="inherit"/>
          <w:sz w:val="24"/>
          <w:szCs w:val="24"/>
        </w:rPr>
      </w:pPr>
      <w:r w:rsidRPr="005B3720">
        <w:rPr>
          <w:rFonts w:ascii="inherit" w:hAnsi="inherit"/>
          <w:sz w:val="24"/>
          <w:szCs w:val="24"/>
        </w:rPr>
        <w:t xml:space="preserve">The regulatory authority shall issue a reasoned decision concerning a request for a derogation. Where the regulatory authority grants a derogation, it shall specify its duration. </w:t>
      </w:r>
    </w:p>
    <w:p w14:paraId="1CEFB949" w14:textId="4046DB63" w:rsidR="00AE476A" w:rsidRPr="005B3720" w:rsidRDefault="00BF5202" w:rsidP="00B13FCD">
      <w:pPr>
        <w:numPr>
          <w:ilvl w:val="0"/>
          <w:numId w:val="141"/>
        </w:numPr>
        <w:spacing w:after="455"/>
        <w:rPr>
          <w:rFonts w:ascii="inherit" w:hAnsi="inherit"/>
          <w:sz w:val="24"/>
          <w:szCs w:val="24"/>
        </w:rPr>
      </w:pPr>
      <w:r w:rsidRPr="005B3720">
        <w:rPr>
          <w:rFonts w:ascii="inherit" w:hAnsi="inherit"/>
          <w:sz w:val="24"/>
          <w:szCs w:val="24"/>
        </w:rPr>
        <w:t>The regulatory authority shall notify its decision to the HVDC system owner</w:t>
      </w:r>
      <w:ins w:id="2543" w:author="Author">
        <w:r w:rsidR="003C480A">
          <w:rPr>
            <w:rFonts w:ascii="inherit" w:hAnsi="inherit"/>
            <w:sz w:val="24"/>
            <w:szCs w:val="24"/>
          </w:rPr>
          <w:t>,</w:t>
        </w:r>
      </w:ins>
      <w:r w:rsidRPr="005B3720">
        <w:rPr>
          <w:rFonts w:ascii="inherit" w:hAnsi="inherit"/>
          <w:sz w:val="24"/>
          <w:szCs w:val="24"/>
        </w:rPr>
        <w:t xml:space="preserve"> </w:t>
      </w:r>
      <w:ins w:id="2544" w:author="Author">
        <w:r w:rsidR="00793CE4">
          <w:rPr>
            <w:rFonts w:ascii="inherit" w:hAnsi="inherit"/>
            <w:sz w:val="24"/>
            <w:szCs w:val="24"/>
          </w:rPr>
          <w:t xml:space="preserve">asynchronously </w:t>
        </w:r>
      </w:ins>
      <w:del w:id="2545" w:author="Author">
        <w:r w:rsidRPr="005B3720" w:rsidDel="00793CE4">
          <w:rPr>
            <w:rFonts w:ascii="inherit" w:hAnsi="inherit"/>
            <w:sz w:val="24"/>
            <w:szCs w:val="24"/>
          </w:rPr>
          <w:delText>or DC-</w:delText>
        </w:r>
      </w:del>
      <w:r w:rsidRPr="005B3720">
        <w:rPr>
          <w:rFonts w:ascii="inherit" w:hAnsi="inherit"/>
          <w:sz w:val="24"/>
          <w:szCs w:val="24"/>
        </w:rPr>
        <w:t>connected power park module owner</w:t>
      </w:r>
      <w:ins w:id="2546" w:author="Author">
        <w:r w:rsidR="00793CE4">
          <w:rPr>
            <w:rFonts w:ascii="inherit" w:hAnsi="inherit"/>
            <w:sz w:val="24"/>
            <w:szCs w:val="24"/>
          </w:rPr>
          <w:t xml:space="preserve">, </w:t>
        </w:r>
        <w:r w:rsidR="00793CE4" w:rsidRPr="008211B1">
          <w:rPr>
            <w:rFonts w:ascii="inherit" w:hAnsi="inherit"/>
            <w:sz w:val="24"/>
            <w:szCs w:val="24"/>
          </w:rPr>
          <w:t>asynchronously connected demand facilit</w:t>
        </w:r>
        <w:r w:rsidR="00793CE4">
          <w:rPr>
            <w:rFonts w:ascii="inherit" w:hAnsi="inherit"/>
            <w:sz w:val="24"/>
            <w:szCs w:val="24"/>
          </w:rPr>
          <w:t>y owner</w:t>
        </w:r>
        <w:r w:rsidR="00793CE4" w:rsidRPr="008211B1">
          <w:rPr>
            <w:rFonts w:ascii="inherit" w:hAnsi="inherit"/>
            <w:sz w:val="24"/>
            <w:szCs w:val="24"/>
          </w:rPr>
          <w:t xml:space="preserve"> </w:t>
        </w:r>
        <w:r w:rsidR="00793CE4">
          <w:rPr>
            <w:rFonts w:ascii="inherit" w:hAnsi="inherit"/>
            <w:sz w:val="24"/>
            <w:szCs w:val="24"/>
          </w:rPr>
          <w:t xml:space="preserve">or </w:t>
        </w:r>
        <w:r w:rsidR="00793CE4" w:rsidRPr="008211B1">
          <w:rPr>
            <w:rFonts w:ascii="inherit" w:hAnsi="inherit"/>
            <w:sz w:val="24"/>
            <w:szCs w:val="24"/>
          </w:rPr>
          <w:t>asynchronously connected electricity storage module</w:t>
        </w:r>
        <w:r w:rsidR="00793CE4">
          <w:rPr>
            <w:rFonts w:ascii="inherit" w:hAnsi="inherit"/>
            <w:sz w:val="24"/>
            <w:szCs w:val="24"/>
          </w:rPr>
          <w:t xml:space="preserve"> owner</w:t>
        </w:r>
      </w:ins>
      <w:r w:rsidRPr="005B3720">
        <w:rPr>
          <w:rFonts w:ascii="inherit" w:hAnsi="inherit"/>
          <w:sz w:val="24"/>
          <w:szCs w:val="24"/>
        </w:rPr>
        <w:t xml:space="preserve">, or their prospective owner, the relevant system operator and the relevant TSO. </w:t>
      </w:r>
    </w:p>
    <w:p w14:paraId="33A3F59E" w14:textId="7E69C3C1" w:rsidR="00AE476A" w:rsidRPr="00D93E51" w:rsidRDefault="00BF5202" w:rsidP="00B13FCD">
      <w:pPr>
        <w:numPr>
          <w:ilvl w:val="0"/>
          <w:numId w:val="141"/>
        </w:numPr>
        <w:spacing w:after="893"/>
        <w:rPr>
          <w:rFonts w:ascii="inherit" w:hAnsi="inherit"/>
          <w:sz w:val="24"/>
          <w:szCs w:val="24"/>
        </w:rPr>
      </w:pPr>
      <w:r w:rsidRPr="005B3720">
        <w:rPr>
          <w:rFonts w:ascii="inherit" w:hAnsi="inherit"/>
          <w:sz w:val="24"/>
          <w:szCs w:val="24"/>
        </w:rPr>
        <w:t xml:space="preserve">A regulatory authority may revoke a decision granting a derogation if the circumstances and underlying reasons no longer apply or upon a reasoned recommendation of the Commission or reasoned recommendation by </w:t>
      </w:r>
      <w:del w:id="2547" w:author="Author">
        <w:r w:rsidRPr="005B3720" w:rsidDel="002F1D76">
          <w:rPr>
            <w:rFonts w:ascii="inherit" w:hAnsi="inherit"/>
            <w:sz w:val="24"/>
            <w:szCs w:val="24"/>
          </w:rPr>
          <w:delText>the Agency</w:delText>
        </w:r>
      </w:del>
      <w:ins w:id="2548" w:author="Author">
        <w:r w:rsidR="002F1D76">
          <w:rPr>
            <w:rFonts w:ascii="inherit" w:hAnsi="inherit"/>
            <w:sz w:val="24"/>
            <w:szCs w:val="24"/>
          </w:rPr>
          <w:t>ACER</w:t>
        </w:r>
      </w:ins>
      <w:r w:rsidRPr="005B3720">
        <w:rPr>
          <w:rFonts w:ascii="inherit" w:hAnsi="inherit"/>
          <w:sz w:val="24"/>
          <w:szCs w:val="24"/>
        </w:rPr>
        <w:t xml:space="preserve"> pursuant </w:t>
      </w:r>
      <w:r w:rsidRPr="00D93E51">
        <w:rPr>
          <w:rFonts w:ascii="inherit" w:hAnsi="inherit"/>
          <w:sz w:val="24"/>
          <w:szCs w:val="24"/>
        </w:rPr>
        <w:t xml:space="preserve">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_Ref153274856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83</w:t>
      </w:r>
      <w:r w:rsidR="003773BB" w:rsidRPr="00D93E51">
        <w:rPr>
          <w:rFonts w:ascii="inherit" w:hAnsi="inherit"/>
          <w:sz w:val="24"/>
          <w:szCs w:val="24"/>
        </w:rPr>
        <w:fldChar w:fldCharType="end"/>
      </w:r>
      <w:r w:rsidRPr="00D93E51">
        <w:rPr>
          <w:rFonts w:ascii="inherit" w:hAnsi="inherit"/>
          <w:sz w:val="24"/>
          <w:szCs w:val="24"/>
        </w:rPr>
        <w:t>(</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_Ref153274995 \r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Pr>
          <w:rFonts w:ascii="inherit" w:hAnsi="inherit"/>
          <w:sz w:val="24"/>
          <w:szCs w:val="24"/>
        </w:rPr>
        <w:t>2</w:t>
      </w:r>
      <w:r w:rsidR="003773BB" w:rsidRPr="00D93E51">
        <w:rPr>
          <w:rFonts w:ascii="inherit" w:hAnsi="inherit"/>
          <w:sz w:val="24"/>
          <w:szCs w:val="24"/>
        </w:rPr>
        <w:fldChar w:fldCharType="end"/>
      </w:r>
      <w:r w:rsidRPr="00D93E51">
        <w:rPr>
          <w:rFonts w:ascii="inherit" w:hAnsi="inherit"/>
          <w:sz w:val="24"/>
          <w:szCs w:val="24"/>
        </w:rPr>
        <w:t xml:space="preserve">). </w:t>
      </w:r>
    </w:p>
    <w:p w14:paraId="34128EE8" w14:textId="7558B19F" w:rsidR="00AE476A" w:rsidRPr="005B3720" w:rsidRDefault="00BF5202" w:rsidP="00D61DED">
      <w:pPr>
        <w:pStyle w:val="Heading2"/>
      </w:pPr>
      <w:bookmarkStart w:id="2549" w:name="_Ref153266308"/>
      <w:r w:rsidRPr="005B3720">
        <w:t>Article 80</w:t>
      </w:r>
      <w:bookmarkEnd w:id="2549"/>
    </w:p>
    <w:p w14:paraId="47013252" w14:textId="051BF5D8" w:rsidR="00AE476A" w:rsidRPr="00D61DED" w:rsidRDefault="00BF5202" w:rsidP="00D61DED">
      <w:pPr>
        <w:jc w:val="center"/>
        <w:rPr>
          <w:rFonts w:ascii="inherit" w:hAnsi="inherit"/>
          <w:b/>
          <w:bCs/>
          <w:sz w:val="24"/>
          <w:szCs w:val="24"/>
        </w:rPr>
      </w:pPr>
      <w:r w:rsidRPr="00D61DED">
        <w:rPr>
          <w:rFonts w:ascii="inherit" w:hAnsi="inherit"/>
          <w:b/>
          <w:bCs/>
          <w:sz w:val="24"/>
          <w:szCs w:val="24"/>
        </w:rPr>
        <w:t>Request for a derogation by a relevant system operator or relevant TSO</w:t>
      </w:r>
    </w:p>
    <w:p w14:paraId="13F45E0A" w14:textId="71581EF8" w:rsidR="00AE476A" w:rsidRPr="005B3720" w:rsidRDefault="00BF5202" w:rsidP="00B13FCD">
      <w:pPr>
        <w:numPr>
          <w:ilvl w:val="0"/>
          <w:numId w:val="142"/>
        </w:numPr>
        <w:spacing w:after="455"/>
        <w:rPr>
          <w:rFonts w:ascii="inherit" w:hAnsi="inherit"/>
          <w:sz w:val="24"/>
          <w:szCs w:val="24"/>
        </w:rPr>
      </w:pPr>
      <w:r w:rsidRPr="005B3720">
        <w:rPr>
          <w:rFonts w:ascii="inherit" w:hAnsi="inherit"/>
          <w:sz w:val="24"/>
          <w:szCs w:val="24"/>
        </w:rPr>
        <w:t>Relevant system operators or relevant TSOs may request a derogation for classes of HVDC systems</w:t>
      </w:r>
      <w:ins w:id="2550" w:author="Author">
        <w:r w:rsidR="00EE4138">
          <w:rPr>
            <w:rFonts w:ascii="inherit" w:hAnsi="inherit"/>
            <w:sz w:val="24"/>
            <w:szCs w:val="24"/>
          </w:rPr>
          <w:t>,</w:t>
        </w:r>
      </w:ins>
      <w:r w:rsidRPr="005B3720">
        <w:rPr>
          <w:rFonts w:ascii="inherit" w:hAnsi="inherit"/>
          <w:sz w:val="24"/>
          <w:szCs w:val="24"/>
        </w:rPr>
        <w:t xml:space="preserve"> </w:t>
      </w:r>
      <w:del w:id="2551" w:author="Author">
        <w:r w:rsidRPr="005B3720" w:rsidDel="00EE4138">
          <w:rPr>
            <w:rFonts w:ascii="inherit" w:hAnsi="inherit"/>
            <w:sz w:val="24"/>
            <w:szCs w:val="24"/>
          </w:rPr>
          <w:delText>or DC-</w:delText>
        </w:r>
      </w:del>
      <w:ins w:id="2552" w:author="Author">
        <w:r w:rsidR="00EE4138">
          <w:rPr>
            <w:rFonts w:ascii="inherit" w:hAnsi="inherit"/>
            <w:sz w:val="24"/>
            <w:szCs w:val="24"/>
          </w:rPr>
          <w:t>asynchronously</w:t>
        </w:r>
      </w:ins>
      <w:r w:rsidRPr="005B3720">
        <w:rPr>
          <w:rFonts w:ascii="inherit" w:hAnsi="inherit"/>
          <w:sz w:val="24"/>
          <w:szCs w:val="24"/>
        </w:rPr>
        <w:t xml:space="preserve"> connected power park modules</w:t>
      </w:r>
      <w:ins w:id="2553" w:author="Author">
        <w:r w:rsidR="00EE4138">
          <w:rPr>
            <w:rFonts w:ascii="inherit" w:hAnsi="inherit"/>
            <w:sz w:val="24"/>
            <w:szCs w:val="24"/>
          </w:rPr>
          <w:t xml:space="preserve">, </w:t>
        </w:r>
        <w:r w:rsidR="00EE4138" w:rsidRPr="008211B1">
          <w:rPr>
            <w:rFonts w:ascii="inherit" w:hAnsi="inherit"/>
            <w:sz w:val="24"/>
            <w:szCs w:val="24"/>
          </w:rPr>
          <w:t>asynchronously connected demand facili</w:t>
        </w:r>
        <w:r w:rsidR="00EE4138">
          <w:rPr>
            <w:rFonts w:ascii="inherit" w:hAnsi="inherit"/>
            <w:sz w:val="24"/>
            <w:szCs w:val="24"/>
          </w:rPr>
          <w:t>ties</w:t>
        </w:r>
        <w:r w:rsidR="00EE4138" w:rsidRPr="008211B1">
          <w:rPr>
            <w:rFonts w:ascii="inherit" w:hAnsi="inherit"/>
            <w:sz w:val="24"/>
            <w:szCs w:val="24"/>
          </w:rPr>
          <w:t xml:space="preserve"> </w:t>
        </w:r>
        <w:r w:rsidR="00EE4138">
          <w:rPr>
            <w:rFonts w:ascii="inherit" w:hAnsi="inherit"/>
            <w:sz w:val="24"/>
            <w:szCs w:val="24"/>
          </w:rPr>
          <w:t xml:space="preserve">or </w:t>
        </w:r>
        <w:r w:rsidR="00EE4138" w:rsidRPr="008211B1">
          <w:rPr>
            <w:rFonts w:ascii="inherit" w:hAnsi="inherit"/>
            <w:sz w:val="24"/>
            <w:szCs w:val="24"/>
          </w:rPr>
          <w:t>asynchronously connected electricity storage module</w:t>
        </w:r>
        <w:r w:rsidR="00EE4138">
          <w:rPr>
            <w:rFonts w:ascii="inherit" w:hAnsi="inherit"/>
            <w:sz w:val="24"/>
            <w:szCs w:val="24"/>
          </w:rPr>
          <w:t>s</w:t>
        </w:r>
      </w:ins>
      <w:r w:rsidRPr="005B3720">
        <w:rPr>
          <w:rFonts w:ascii="inherit" w:hAnsi="inherit"/>
          <w:sz w:val="24"/>
          <w:szCs w:val="24"/>
        </w:rPr>
        <w:t xml:space="preserve"> connected or to be connected to their network. </w:t>
      </w:r>
    </w:p>
    <w:p w14:paraId="20C86ED7" w14:textId="77777777" w:rsidR="00AE476A" w:rsidRPr="005B3720" w:rsidRDefault="00BF5202" w:rsidP="00B13FCD">
      <w:pPr>
        <w:numPr>
          <w:ilvl w:val="0"/>
          <w:numId w:val="142"/>
        </w:numPr>
        <w:spacing w:after="292"/>
        <w:rPr>
          <w:rFonts w:ascii="inherit" w:hAnsi="inherit"/>
          <w:sz w:val="24"/>
          <w:szCs w:val="24"/>
        </w:rPr>
      </w:pPr>
      <w:bookmarkStart w:id="2554" w:name="_Ref153266264"/>
      <w:r w:rsidRPr="005B3720">
        <w:rPr>
          <w:rFonts w:ascii="inherit" w:hAnsi="inherit"/>
          <w:sz w:val="24"/>
          <w:szCs w:val="24"/>
        </w:rPr>
        <w:t>Relevant system operators or relevant TSOs shall submit their requests for a derogation to the regulatory authority. Each request for a derogation shall include:</w:t>
      </w:r>
      <w:bookmarkEnd w:id="2554"/>
      <w:r w:rsidRPr="005B3720">
        <w:rPr>
          <w:rFonts w:ascii="inherit" w:hAnsi="inherit"/>
          <w:sz w:val="24"/>
          <w:szCs w:val="24"/>
        </w:rPr>
        <w:t xml:space="preserve"> </w:t>
      </w:r>
    </w:p>
    <w:p w14:paraId="4450F357" w14:textId="77777777" w:rsidR="00AE476A" w:rsidRPr="005B3720" w:rsidRDefault="00BF5202" w:rsidP="00B13FCD">
      <w:pPr>
        <w:numPr>
          <w:ilvl w:val="0"/>
          <w:numId w:val="143"/>
        </w:numPr>
        <w:spacing w:after="284"/>
        <w:ind w:hanging="295"/>
        <w:rPr>
          <w:rFonts w:ascii="inherit" w:hAnsi="inherit"/>
          <w:sz w:val="24"/>
          <w:szCs w:val="24"/>
        </w:rPr>
      </w:pPr>
      <w:r w:rsidRPr="005B3720">
        <w:rPr>
          <w:rFonts w:ascii="inherit" w:hAnsi="inherit"/>
          <w:sz w:val="24"/>
          <w:szCs w:val="24"/>
        </w:rPr>
        <w:t xml:space="preserve">identification of the relevant system operator or relevant TSO, and a contact person for any communications; </w:t>
      </w:r>
    </w:p>
    <w:p w14:paraId="70942426" w14:textId="2E441E56" w:rsidR="00AE476A" w:rsidRPr="005B3720" w:rsidRDefault="00BF5202" w:rsidP="00B13FCD">
      <w:pPr>
        <w:numPr>
          <w:ilvl w:val="0"/>
          <w:numId w:val="143"/>
        </w:numPr>
        <w:spacing w:after="291"/>
        <w:ind w:hanging="295"/>
        <w:rPr>
          <w:rFonts w:ascii="inherit" w:hAnsi="inherit"/>
          <w:sz w:val="24"/>
          <w:szCs w:val="24"/>
        </w:rPr>
      </w:pPr>
      <w:r w:rsidRPr="005B3720">
        <w:rPr>
          <w:rFonts w:ascii="inherit" w:hAnsi="inherit"/>
          <w:sz w:val="24"/>
          <w:szCs w:val="24"/>
        </w:rPr>
        <w:t>a description of the HVDC systems</w:t>
      </w:r>
      <w:ins w:id="2555" w:author="Author">
        <w:r w:rsidR="00EE4138">
          <w:rPr>
            <w:rFonts w:ascii="inherit" w:hAnsi="inherit"/>
            <w:sz w:val="24"/>
            <w:szCs w:val="24"/>
          </w:rPr>
          <w:t>,</w:t>
        </w:r>
      </w:ins>
      <w:r w:rsidRPr="005B3720">
        <w:rPr>
          <w:rFonts w:ascii="inherit" w:hAnsi="inherit"/>
          <w:sz w:val="24"/>
          <w:szCs w:val="24"/>
        </w:rPr>
        <w:t xml:space="preserve"> </w:t>
      </w:r>
      <w:del w:id="2556" w:author="Author">
        <w:r w:rsidRPr="005B3720" w:rsidDel="00EE4138">
          <w:rPr>
            <w:rFonts w:ascii="inherit" w:hAnsi="inherit"/>
            <w:sz w:val="24"/>
            <w:szCs w:val="24"/>
          </w:rPr>
          <w:delText>or DC-</w:delText>
        </w:r>
      </w:del>
      <w:ins w:id="2557" w:author="Author">
        <w:r w:rsidR="00EE4138">
          <w:rPr>
            <w:rFonts w:ascii="inherit" w:hAnsi="inherit"/>
            <w:sz w:val="24"/>
            <w:szCs w:val="24"/>
          </w:rPr>
          <w:t xml:space="preserve">asynchronously </w:t>
        </w:r>
      </w:ins>
      <w:r w:rsidRPr="005B3720">
        <w:rPr>
          <w:rFonts w:ascii="inherit" w:hAnsi="inherit"/>
          <w:sz w:val="24"/>
          <w:szCs w:val="24"/>
        </w:rPr>
        <w:t>connected power park modules</w:t>
      </w:r>
      <w:ins w:id="2558" w:author="Author">
        <w:r w:rsidR="00EE4138">
          <w:rPr>
            <w:rFonts w:ascii="inherit" w:hAnsi="inherit"/>
            <w:sz w:val="24"/>
            <w:szCs w:val="24"/>
          </w:rPr>
          <w:t xml:space="preserve">, </w:t>
        </w:r>
        <w:r w:rsidR="00EE4138" w:rsidRPr="008211B1">
          <w:rPr>
            <w:rFonts w:ascii="inherit" w:hAnsi="inherit"/>
            <w:sz w:val="24"/>
            <w:szCs w:val="24"/>
          </w:rPr>
          <w:t>asynchronously connected demand facilit</w:t>
        </w:r>
        <w:r w:rsidR="00EE4138">
          <w:rPr>
            <w:rFonts w:ascii="inherit" w:hAnsi="inherit"/>
            <w:sz w:val="24"/>
            <w:szCs w:val="24"/>
          </w:rPr>
          <w:t>ies</w:t>
        </w:r>
        <w:r w:rsidR="00EE4138" w:rsidRPr="008211B1">
          <w:rPr>
            <w:rFonts w:ascii="inherit" w:hAnsi="inherit"/>
            <w:sz w:val="24"/>
            <w:szCs w:val="24"/>
          </w:rPr>
          <w:t xml:space="preserve"> </w:t>
        </w:r>
        <w:r w:rsidR="00EE4138">
          <w:rPr>
            <w:rFonts w:ascii="inherit" w:hAnsi="inherit"/>
            <w:sz w:val="24"/>
            <w:szCs w:val="24"/>
          </w:rPr>
          <w:t xml:space="preserve">or </w:t>
        </w:r>
        <w:r w:rsidR="00EE4138" w:rsidRPr="008211B1">
          <w:rPr>
            <w:rFonts w:ascii="inherit" w:hAnsi="inherit"/>
            <w:sz w:val="24"/>
            <w:szCs w:val="24"/>
          </w:rPr>
          <w:t>asynchronously connected electricity storage module</w:t>
        </w:r>
        <w:r w:rsidR="00EE4138">
          <w:rPr>
            <w:rFonts w:ascii="inherit" w:hAnsi="inherit"/>
            <w:sz w:val="24"/>
            <w:szCs w:val="24"/>
          </w:rPr>
          <w:t>s</w:t>
        </w:r>
      </w:ins>
      <w:r w:rsidRPr="005B3720">
        <w:rPr>
          <w:rFonts w:ascii="inherit" w:hAnsi="inherit"/>
          <w:sz w:val="24"/>
          <w:szCs w:val="24"/>
        </w:rPr>
        <w:t xml:space="preserve"> for which a derogation is requested and the total installed capacity and number of HVDC systems</w:t>
      </w:r>
      <w:ins w:id="2559" w:author="Author">
        <w:r w:rsidR="00EE4138">
          <w:rPr>
            <w:rFonts w:ascii="inherit" w:hAnsi="inherit"/>
            <w:sz w:val="24"/>
            <w:szCs w:val="24"/>
          </w:rPr>
          <w:t>,</w:t>
        </w:r>
      </w:ins>
      <w:r w:rsidRPr="005B3720">
        <w:rPr>
          <w:rFonts w:ascii="inherit" w:hAnsi="inherit"/>
          <w:sz w:val="24"/>
          <w:szCs w:val="24"/>
        </w:rPr>
        <w:t xml:space="preserve"> </w:t>
      </w:r>
      <w:del w:id="2560" w:author="Author">
        <w:r w:rsidRPr="005B3720" w:rsidDel="00EE4138">
          <w:rPr>
            <w:rFonts w:ascii="inherit" w:hAnsi="inherit"/>
            <w:sz w:val="24"/>
            <w:szCs w:val="24"/>
          </w:rPr>
          <w:delText>or DC-</w:delText>
        </w:r>
      </w:del>
      <w:ins w:id="2561" w:author="Author">
        <w:r w:rsidR="00EE4138">
          <w:rPr>
            <w:rFonts w:ascii="inherit" w:hAnsi="inherit"/>
            <w:sz w:val="24"/>
            <w:szCs w:val="24"/>
          </w:rPr>
          <w:t xml:space="preserve">asynchronously </w:t>
        </w:r>
      </w:ins>
      <w:r w:rsidRPr="005B3720">
        <w:rPr>
          <w:rFonts w:ascii="inherit" w:hAnsi="inherit"/>
          <w:sz w:val="24"/>
          <w:szCs w:val="24"/>
        </w:rPr>
        <w:t>connected power park modules</w:t>
      </w:r>
      <w:ins w:id="2562" w:author="Author">
        <w:r w:rsidR="00EE4138">
          <w:rPr>
            <w:rFonts w:ascii="inherit" w:hAnsi="inherit"/>
            <w:sz w:val="24"/>
            <w:szCs w:val="24"/>
          </w:rPr>
          <w:t xml:space="preserve">, </w:t>
        </w:r>
        <w:r w:rsidR="00EE4138" w:rsidRPr="008211B1">
          <w:rPr>
            <w:rFonts w:ascii="inherit" w:hAnsi="inherit"/>
            <w:sz w:val="24"/>
            <w:szCs w:val="24"/>
          </w:rPr>
          <w:t>asynchronously connected demand facilit</w:t>
        </w:r>
        <w:r w:rsidR="00EE4138">
          <w:rPr>
            <w:rFonts w:ascii="inherit" w:hAnsi="inherit"/>
            <w:sz w:val="24"/>
            <w:szCs w:val="24"/>
          </w:rPr>
          <w:t>ies</w:t>
        </w:r>
        <w:r w:rsidR="00EE4138" w:rsidRPr="008211B1">
          <w:rPr>
            <w:rFonts w:ascii="inherit" w:hAnsi="inherit"/>
            <w:sz w:val="24"/>
            <w:szCs w:val="24"/>
          </w:rPr>
          <w:t xml:space="preserve"> </w:t>
        </w:r>
        <w:r w:rsidR="00EE4138">
          <w:rPr>
            <w:rFonts w:ascii="inherit" w:hAnsi="inherit"/>
            <w:sz w:val="24"/>
            <w:szCs w:val="24"/>
          </w:rPr>
          <w:t xml:space="preserve">or </w:t>
        </w:r>
        <w:r w:rsidR="00EE4138" w:rsidRPr="008211B1">
          <w:rPr>
            <w:rFonts w:ascii="inherit" w:hAnsi="inherit"/>
            <w:sz w:val="24"/>
            <w:szCs w:val="24"/>
          </w:rPr>
          <w:t>asynchronously connected electricity storage module</w:t>
        </w:r>
        <w:r w:rsidR="00EE4138">
          <w:rPr>
            <w:rFonts w:ascii="inherit" w:hAnsi="inherit"/>
            <w:sz w:val="24"/>
            <w:szCs w:val="24"/>
          </w:rPr>
          <w:t>s</w:t>
        </w:r>
      </w:ins>
      <w:r w:rsidRPr="005B3720">
        <w:rPr>
          <w:rFonts w:ascii="inherit" w:hAnsi="inherit"/>
          <w:sz w:val="24"/>
          <w:szCs w:val="24"/>
        </w:rPr>
        <w:t xml:space="preserve">; </w:t>
      </w:r>
    </w:p>
    <w:p w14:paraId="7E3BB3F2" w14:textId="77777777" w:rsidR="00AE476A" w:rsidRPr="005B3720" w:rsidRDefault="00BF5202" w:rsidP="00B13FCD">
      <w:pPr>
        <w:numPr>
          <w:ilvl w:val="0"/>
          <w:numId w:val="143"/>
        </w:numPr>
        <w:spacing w:after="292"/>
        <w:ind w:hanging="295"/>
        <w:rPr>
          <w:rFonts w:ascii="inherit" w:hAnsi="inherit"/>
          <w:sz w:val="24"/>
          <w:szCs w:val="24"/>
        </w:rPr>
      </w:pPr>
      <w:r w:rsidRPr="005B3720">
        <w:rPr>
          <w:rFonts w:ascii="inherit" w:hAnsi="inherit"/>
          <w:sz w:val="24"/>
          <w:szCs w:val="24"/>
        </w:rPr>
        <w:t xml:space="preserve">the requirement or requirements of this Regulation for which a derogation is requested, with a detailed description of the requested derogation; </w:t>
      </w:r>
    </w:p>
    <w:p w14:paraId="53734BB7" w14:textId="77777777" w:rsidR="00AE476A" w:rsidRPr="005B3720" w:rsidRDefault="00BF5202" w:rsidP="00B13FCD">
      <w:pPr>
        <w:numPr>
          <w:ilvl w:val="0"/>
          <w:numId w:val="143"/>
        </w:numPr>
        <w:spacing w:after="284"/>
        <w:ind w:hanging="295"/>
        <w:rPr>
          <w:rFonts w:ascii="inherit" w:hAnsi="inherit"/>
          <w:sz w:val="24"/>
          <w:szCs w:val="24"/>
        </w:rPr>
      </w:pPr>
      <w:r w:rsidRPr="005B3720">
        <w:rPr>
          <w:rFonts w:ascii="inherit" w:hAnsi="inherit"/>
          <w:sz w:val="24"/>
          <w:szCs w:val="24"/>
        </w:rPr>
        <w:t xml:space="preserve">detailed reasoning, with all relevant supporting documents; </w:t>
      </w:r>
    </w:p>
    <w:p w14:paraId="092C8E9D" w14:textId="77777777" w:rsidR="00AE476A" w:rsidRPr="005B3720" w:rsidRDefault="00BF5202" w:rsidP="00B13FCD">
      <w:pPr>
        <w:numPr>
          <w:ilvl w:val="0"/>
          <w:numId w:val="143"/>
        </w:numPr>
        <w:spacing w:after="285"/>
        <w:ind w:hanging="295"/>
        <w:rPr>
          <w:rFonts w:ascii="inherit" w:hAnsi="inherit"/>
          <w:sz w:val="24"/>
          <w:szCs w:val="24"/>
        </w:rPr>
      </w:pPr>
      <w:r w:rsidRPr="005B3720">
        <w:rPr>
          <w:rFonts w:ascii="inherit" w:hAnsi="inherit"/>
          <w:sz w:val="24"/>
          <w:szCs w:val="24"/>
        </w:rPr>
        <w:t xml:space="preserve">demonstration that the requested derogation would have no adverse effect on cross-border trade; </w:t>
      </w:r>
    </w:p>
    <w:p w14:paraId="0D67DC6E" w14:textId="5A672C7F" w:rsidR="00AE476A" w:rsidRPr="00D93E51" w:rsidRDefault="00BF5202" w:rsidP="00B13FCD">
      <w:pPr>
        <w:numPr>
          <w:ilvl w:val="0"/>
          <w:numId w:val="143"/>
        </w:numPr>
        <w:spacing w:after="304"/>
        <w:ind w:hanging="295"/>
        <w:rPr>
          <w:rFonts w:ascii="inherit" w:hAnsi="inherit"/>
          <w:sz w:val="24"/>
          <w:szCs w:val="24"/>
        </w:rPr>
      </w:pPr>
      <w:r w:rsidRPr="005B3720">
        <w:rPr>
          <w:rFonts w:ascii="inherit" w:hAnsi="inherit"/>
          <w:sz w:val="24"/>
          <w:szCs w:val="24"/>
        </w:rPr>
        <w:t xml:space="preserve">a cost-benefit analysis pursuant to the </w:t>
      </w:r>
      <w:r w:rsidRPr="00D93E51">
        <w:rPr>
          <w:rFonts w:ascii="inherit" w:hAnsi="inherit"/>
          <w:sz w:val="24"/>
          <w:szCs w:val="24"/>
        </w:rPr>
        <w:t xml:space="preserve">requirements of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_Ref153265654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66</w:t>
      </w:r>
      <w:r w:rsidR="003773BB" w:rsidRPr="00D93E51">
        <w:rPr>
          <w:rFonts w:ascii="inherit" w:hAnsi="inherit"/>
          <w:sz w:val="24"/>
          <w:szCs w:val="24"/>
        </w:rPr>
        <w:fldChar w:fldCharType="end"/>
      </w:r>
      <w:r w:rsidRPr="00D93E51">
        <w:rPr>
          <w:rFonts w:ascii="inherit" w:hAnsi="inherit"/>
          <w:sz w:val="24"/>
          <w:szCs w:val="24"/>
        </w:rPr>
        <w:t xml:space="preserve">. If applicable, the cost-benefit analysis shall be carried out in coordination with the relevant TSO and any adjacent DSOs. </w:t>
      </w:r>
    </w:p>
    <w:p w14:paraId="64800EB2" w14:textId="36A8341A" w:rsidR="00AE476A" w:rsidRPr="00D93E51" w:rsidRDefault="00BF5202" w:rsidP="00B13FCD">
      <w:pPr>
        <w:numPr>
          <w:ilvl w:val="0"/>
          <w:numId w:val="144"/>
        </w:numPr>
        <w:rPr>
          <w:rFonts w:ascii="inherit" w:hAnsi="inherit"/>
          <w:sz w:val="24"/>
          <w:szCs w:val="24"/>
        </w:rPr>
      </w:pPr>
      <w:r w:rsidRPr="00D93E51">
        <w:rPr>
          <w:rFonts w:ascii="inherit" w:hAnsi="inherit"/>
          <w:sz w:val="24"/>
          <w:szCs w:val="24"/>
        </w:rPr>
        <w:t xml:space="preserve">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_Ref153274600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78</w:t>
      </w:r>
      <w:r w:rsidR="003773BB" w:rsidRPr="00D93E51">
        <w:rPr>
          <w:rFonts w:ascii="inherit" w:hAnsi="inherit"/>
          <w:sz w:val="24"/>
          <w:szCs w:val="24"/>
        </w:rPr>
        <w:fldChar w:fldCharType="end"/>
      </w:r>
      <w:r w:rsidRPr="00D93E51">
        <w:rPr>
          <w:rFonts w:ascii="inherit" w:hAnsi="inherit"/>
          <w:sz w:val="24"/>
          <w:szCs w:val="24"/>
        </w:rPr>
        <w:t xml:space="preserve">. </w:t>
      </w:r>
    </w:p>
    <w:p w14:paraId="1FC0BF59" w14:textId="77777777" w:rsidR="00AE476A" w:rsidRPr="005B3720" w:rsidRDefault="00BF5202" w:rsidP="00B13FCD">
      <w:pPr>
        <w:numPr>
          <w:ilvl w:val="0"/>
          <w:numId w:val="144"/>
        </w:numPr>
        <w:spacing w:after="497"/>
        <w:rPr>
          <w:rFonts w:ascii="inherit" w:hAnsi="inherit"/>
          <w:sz w:val="24"/>
          <w:szCs w:val="24"/>
        </w:rPr>
      </w:pPr>
      <w:r w:rsidRPr="005B3720">
        <w:rPr>
          <w:rFonts w:ascii="inherit" w:hAnsi="inherit"/>
          <w:sz w:val="24"/>
          <w:szCs w:val="24"/>
        </w:rPr>
        <w:t xml:space="preserve">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 </w:t>
      </w:r>
    </w:p>
    <w:p w14:paraId="40797666" w14:textId="77777777" w:rsidR="00AE476A" w:rsidRPr="005B3720" w:rsidRDefault="00BF5202" w:rsidP="00B13FCD">
      <w:pPr>
        <w:numPr>
          <w:ilvl w:val="0"/>
          <w:numId w:val="144"/>
        </w:numPr>
        <w:spacing w:after="497"/>
        <w:rPr>
          <w:rFonts w:ascii="inherit" w:hAnsi="inherit"/>
          <w:sz w:val="24"/>
          <w:szCs w:val="24"/>
        </w:rPr>
      </w:pPr>
      <w:bookmarkStart w:id="2563" w:name="_Ref153285617"/>
      <w:r w:rsidRPr="005B3720">
        <w:rPr>
          <w:rFonts w:ascii="inherit" w:hAnsi="inherit"/>
          <w:sz w:val="24"/>
          <w:szCs w:val="24"/>
        </w:rPr>
        <w:t>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bookmarkEnd w:id="2563"/>
      <w:r w:rsidRPr="005B3720">
        <w:rPr>
          <w:rFonts w:ascii="inherit" w:hAnsi="inherit"/>
          <w:sz w:val="24"/>
          <w:szCs w:val="24"/>
        </w:rPr>
        <w:t xml:space="preserve"> </w:t>
      </w:r>
    </w:p>
    <w:p w14:paraId="0EC00252" w14:textId="4F35CDA0" w:rsidR="00AE476A" w:rsidRPr="005B3720" w:rsidRDefault="00BF5202" w:rsidP="00B13FCD">
      <w:pPr>
        <w:numPr>
          <w:ilvl w:val="0"/>
          <w:numId w:val="144"/>
        </w:numPr>
        <w:spacing w:after="495"/>
        <w:rPr>
          <w:rFonts w:ascii="inherit" w:hAnsi="inherit"/>
          <w:sz w:val="24"/>
          <w:szCs w:val="24"/>
        </w:rPr>
      </w:pPr>
      <w:bookmarkStart w:id="2564" w:name="_Ref153285629"/>
      <w:r w:rsidRPr="005B3720">
        <w:rPr>
          <w:rFonts w:ascii="inherit" w:hAnsi="inherit"/>
          <w:sz w:val="24"/>
          <w:szCs w:val="24"/>
        </w:rPr>
        <w:t xml:space="preserve">The regulatory authority shall adopt a decision concerning a request for a derogation within six months from the day after it receives the request. Where the request for a derogation is submitted by the relevant DSO or CDSO, the six- month time limit runs from the day following receipt of the relevant TSO's assessment pursuant to paragraph </w:t>
      </w:r>
      <w:r w:rsidR="00AC70A3">
        <w:rPr>
          <w:rFonts w:ascii="inherit" w:hAnsi="inherit"/>
          <w:sz w:val="24"/>
          <w:szCs w:val="24"/>
        </w:rPr>
        <w:fldChar w:fldCharType="begin"/>
      </w:r>
      <w:r w:rsidR="00AC70A3">
        <w:rPr>
          <w:rFonts w:ascii="inherit" w:hAnsi="inherit"/>
          <w:sz w:val="24"/>
          <w:szCs w:val="24"/>
        </w:rPr>
        <w:instrText xml:space="preserve"> REF _Ref153285617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5</w:t>
      </w:r>
      <w:r w:rsidR="00AC70A3">
        <w:rPr>
          <w:rFonts w:ascii="inherit" w:hAnsi="inherit"/>
          <w:sz w:val="24"/>
          <w:szCs w:val="24"/>
        </w:rPr>
        <w:fldChar w:fldCharType="end"/>
      </w:r>
      <w:r w:rsidRPr="005B3720">
        <w:rPr>
          <w:rFonts w:ascii="inherit" w:hAnsi="inherit"/>
          <w:sz w:val="24"/>
          <w:szCs w:val="24"/>
        </w:rPr>
        <w:t>.</w:t>
      </w:r>
      <w:bookmarkEnd w:id="2564"/>
      <w:r w:rsidRPr="005B3720">
        <w:rPr>
          <w:rFonts w:ascii="inherit" w:hAnsi="inherit"/>
          <w:sz w:val="24"/>
          <w:szCs w:val="24"/>
        </w:rPr>
        <w:t xml:space="preserve"> </w:t>
      </w:r>
    </w:p>
    <w:p w14:paraId="7725C067" w14:textId="1ED35F8C" w:rsidR="00AE476A" w:rsidRPr="005B3720" w:rsidRDefault="00BF5202" w:rsidP="00B13FCD">
      <w:pPr>
        <w:numPr>
          <w:ilvl w:val="0"/>
          <w:numId w:val="144"/>
        </w:numPr>
        <w:spacing w:after="484"/>
        <w:rPr>
          <w:rFonts w:ascii="inherit" w:hAnsi="inherit"/>
          <w:sz w:val="24"/>
          <w:szCs w:val="24"/>
        </w:rPr>
      </w:pPr>
      <w:r w:rsidRPr="005B3720">
        <w:rPr>
          <w:rFonts w:ascii="inherit" w:hAnsi="inherit"/>
          <w:sz w:val="24"/>
          <w:szCs w:val="24"/>
        </w:rPr>
        <w:t xml:space="preserve">The six-month time limit referred to in paragraph </w:t>
      </w:r>
      <w:r w:rsidR="00AC70A3">
        <w:rPr>
          <w:rFonts w:ascii="inherit" w:hAnsi="inherit"/>
          <w:sz w:val="24"/>
          <w:szCs w:val="24"/>
        </w:rPr>
        <w:fldChar w:fldCharType="begin"/>
      </w:r>
      <w:r w:rsidR="00AC70A3">
        <w:rPr>
          <w:rFonts w:ascii="inherit" w:hAnsi="inherit"/>
          <w:sz w:val="24"/>
          <w:szCs w:val="24"/>
        </w:rPr>
        <w:instrText xml:space="preserve"> REF _Ref153285629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6</w:t>
      </w:r>
      <w:r w:rsidR="00AC70A3">
        <w:rPr>
          <w:rFonts w:ascii="inherit" w:hAnsi="inherit"/>
          <w:sz w:val="24"/>
          <w:szCs w:val="24"/>
        </w:rPr>
        <w:fldChar w:fldCharType="end"/>
      </w:r>
      <w:r w:rsidRPr="005B3720">
        <w:rPr>
          <w:rFonts w:ascii="inherit" w:hAnsi="inherit"/>
          <w:sz w:val="24"/>
          <w:szCs w:val="24"/>
        </w:rPr>
        <w:t xml:space="preserve">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 </w:t>
      </w:r>
    </w:p>
    <w:p w14:paraId="7E532D98" w14:textId="77777777" w:rsidR="00AE476A" w:rsidRPr="005B3720" w:rsidRDefault="00BF5202">
      <w:pPr>
        <w:spacing w:after="321"/>
        <w:ind w:left="-3"/>
        <w:rPr>
          <w:rFonts w:ascii="inherit" w:hAnsi="inherit"/>
          <w:sz w:val="24"/>
          <w:szCs w:val="24"/>
        </w:rPr>
      </w:pPr>
      <w:r w:rsidRPr="005B3720">
        <w:rPr>
          <w:rFonts w:ascii="inherit" w:hAnsi="inherit"/>
          <w:sz w:val="24"/>
          <w:szCs w:val="24"/>
        </w:rPr>
        <w:t xml:space="preserve">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 </w:t>
      </w:r>
    </w:p>
    <w:p w14:paraId="58091BED" w14:textId="77777777" w:rsidR="00AE476A" w:rsidRPr="005B3720" w:rsidRDefault="00BF5202" w:rsidP="00B13FCD">
      <w:pPr>
        <w:numPr>
          <w:ilvl w:val="0"/>
          <w:numId w:val="145"/>
        </w:numPr>
        <w:spacing w:after="312"/>
        <w:ind w:hanging="295"/>
        <w:rPr>
          <w:rFonts w:ascii="inherit" w:hAnsi="inherit"/>
          <w:sz w:val="24"/>
          <w:szCs w:val="24"/>
        </w:rPr>
      </w:pPr>
      <w:r w:rsidRPr="005B3720">
        <w:rPr>
          <w:rFonts w:ascii="inherit" w:hAnsi="inherit"/>
          <w:sz w:val="24"/>
          <w:szCs w:val="24"/>
        </w:rPr>
        <w:t xml:space="preserve">the regulatory authority decides to provide an extension; or </w:t>
      </w:r>
    </w:p>
    <w:p w14:paraId="708128BD" w14:textId="77777777" w:rsidR="00AE476A" w:rsidRPr="005B3720" w:rsidRDefault="00BF5202" w:rsidP="00B13FCD">
      <w:pPr>
        <w:numPr>
          <w:ilvl w:val="0"/>
          <w:numId w:val="145"/>
        </w:numPr>
        <w:spacing w:after="332"/>
        <w:ind w:hanging="295"/>
        <w:rPr>
          <w:rFonts w:ascii="inherit" w:hAnsi="inherit"/>
          <w:sz w:val="24"/>
          <w:szCs w:val="24"/>
        </w:rPr>
      </w:pPr>
      <w:r w:rsidRPr="005B3720">
        <w:rPr>
          <w:rFonts w:ascii="inherit" w:hAnsi="inherit"/>
          <w:sz w:val="24"/>
          <w:szCs w:val="24"/>
        </w:rPr>
        <w:t xml:space="preserve">the relevant system operator informs the regulatory authority by means of a reasoned submission that the request for a derogation is complete. </w:t>
      </w:r>
    </w:p>
    <w:p w14:paraId="2604CC1A" w14:textId="77777777" w:rsidR="00AE476A" w:rsidRPr="005B3720" w:rsidRDefault="00BF5202" w:rsidP="00B13FCD">
      <w:pPr>
        <w:numPr>
          <w:ilvl w:val="0"/>
          <w:numId w:val="146"/>
        </w:numPr>
        <w:spacing w:after="495"/>
        <w:rPr>
          <w:rFonts w:ascii="inherit" w:hAnsi="inherit"/>
          <w:sz w:val="24"/>
          <w:szCs w:val="24"/>
        </w:rPr>
      </w:pPr>
      <w:r w:rsidRPr="005B3720">
        <w:rPr>
          <w:rFonts w:ascii="inherit" w:hAnsi="inherit"/>
          <w:sz w:val="24"/>
          <w:szCs w:val="24"/>
        </w:rPr>
        <w:t xml:space="preserve">The regulatory authority shall issue a reasoned decision concerning a request for a derogation. Where the regulatory authority grants a derogation, it shall specify its duration. </w:t>
      </w:r>
    </w:p>
    <w:p w14:paraId="2116DB96" w14:textId="1018D628" w:rsidR="00AE476A" w:rsidRPr="005B3720" w:rsidRDefault="00BF5202" w:rsidP="00B13FCD">
      <w:pPr>
        <w:numPr>
          <w:ilvl w:val="0"/>
          <w:numId w:val="146"/>
        </w:numPr>
        <w:spacing w:after="495"/>
        <w:rPr>
          <w:rFonts w:ascii="inherit" w:hAnsi="inherit"/>
          <w:sz w:val="24"/>
          <w:szCs w:val="24"/>
        </w:rPr>
      </w:pPr>
      <w:r w:rsidRPr="005B3720">
        <w:rPr>
          <w:rFonts w:ascii="inherit" w:hAnsi="inherit"/>
          <w:sz w:val="24"/>
          <w:szCs w:val="24"/>
        </w:rPr>
        <w:t xml:space="preserve">The regulatory authority shall notify its decision to the relevant system operator requesting the derogation, the relevant TSO and </w:t>
      </w:r>
      <w:del w:id="2565" w:author="Author">
        <w:r w:rsidRPr="005B3720" w:rsidDel="002F1D76">
          <w:rPr>
            <w:rFonts w:ascii="inherit" w:hAnsi="inherit"/>
            <w:sz w:val="24"/>
            <w:szCs w:val="24"/>
          </w:rPr>
          <w:delText>the Agency</w:delText>
        </w:r>
      </w:del>
      <w:ins w:id="2566" w:author="Author">
        <w:r w:rsidR="002F1D76">
          <w:rPr>
            <w:rFonts w:ascii="inherit" w:hAnsi="inherit"/>
            <w:sz w:val="24"/>
            <w:szCs w:val="24"/>
          </w:rPr>
          <w:t>ACER</w:t>
        </w:r>
      </w:ins>
      <w:r w:rsidRPr="005B3720">
        <w:rPr>
          <w:rFonts w:ascii="inherit" w:hAnsi="inherit"/>
          <w:sz w:val="24"/>
          <w:szCs w:val="24"/>
        </w:rPr>
        <w:t xml:space="preserve">. </w:t>
      </w:r>
    </w:p>
    <w:p w14:paraId="04F2D0AE" w14:textId="290C64AD" w:rsidR="00AE476A" w:rsidRPr="005B3720" w:rsidRDefault="00BF5202" w:rsidP="00B13FCD">
      <w:pPr>
        <w:numPr>
          <w:ilvl w:val="0"/>
          <w:numId w:val="146"/>
        </w:numPr>
        <w:spacing w:after="497"/>
        <w:rPr>
          <w:rFonts w:ascii="inherit" w:hAnsi="inherit"/>
          <w:sz w:val="24"/>
          <w:szCs w:val="24"/>
        </w:rPr>
      </w:pPr>
      <w:r w:rsidRPr="005B3720">
        <w:rPr>
          <w:rFonts w:ascii="inherit" w:hAnsi="inherit"/>
          <w:sz w:val="24"/>
          <w:szCs w:val="24"/>
        </w:rPr>
        <w:t xml:space="preserve">Regulatory authorities may lay down further requirements concerning the preparation of requests for derogations by relevant system operators. In doing so, regulatory authorities shall take into account the delineation between the transmission system and the distribution system at the national level and shall consult with system operators, HVDC system owners, </w:t>
      </w:r>
      <w:del w:id="2567" w:author="Author">
        <w:r w:rsidRPr="005B3720" w:rsidDel="00AD6571">
          <w:rPr>
            <w:rFonts w:ascii="inherit" w:hAnsi="inherit"/>
            <w:sz w:val="24"/>
            <w:szCs w:val="24"/>
          </w:rPr>
          <w:delText>DC-</w:delText>
        </w:r>
      </w:del>
      <w:ins w:id="2568" w:author="Author">
        <w:r w:rsidR="00AD6571">
          <w:rPr>
            <w:rFonts w:ascii="inherit" w:hAnsi="inherit"/>
            <w:sz w:val="24"/>
            <w:szCs w:val="24"/>
          </w:rPr>
          <w:t xml:space="preserve">asynchronously </w:t>
        </w:r>
      </w:ins>
      <w:r w:rsidRPr="005B3720">
        <w:rPr>
          <w:rFonts w:ascii="inherit" w:hAnsi="inherit"/>
          <w:sz w:val="24"/>
          <w:szCs w:val="24"/>
        </w:rPr>
        <w:t>connected power park module owners</w:t>
      </w:r>
      <w:ins w:id="2569" w:author="Author">
        <w:r w:rsidR="00AD6571">
          <w:rPr>
            <w:rFonts w:ascii="inherit" w:hAnsi="inherit"/>
            <w:sz w:val="24"/>
            <w:szCs w:val="24"/>
          </w:rPr>
          <w:t xml:space="preserve">, </w:t>
        </w:r>
        <w:r w:rsidR="00AD6571" w:rsidRPr="008211B1">
          <w:rPr>
            <w:rFonts w:ascii="inherit" w:hAnsi="inherit"/>
            <w:sz w:val="24"/>
            <w:szCs w:val="24"/>
          </w:rPr>
          <w:t>asynchronously connected demand facilit</w:t>
        </w:r>
        <w:r w:rsidR="00AD6571">
          <w:rPr>
            <w:rFonts w:ascii="inherit" w:hAnsi="inherit"/>
            <w:sz w:val="24"/>
            <w:szCs w:val="24"/>
          </w:rPr>
          <w:t xml:space="preserve">y owners, </w:t>
        </w:r>
        <w:r w:rsidR="00AD6571" w:rsidRPr="008211B1">
          <w:rPr>
            <w:rFonts w:ascii="inherit" w:hAnsi="inherit"/>
            <w:sz w:val="24"/>
            <w:szCs w:val="24"/>
          </w:rPr>
          <w:t>asynchronously connected electricity storage module</w:t>
        </w:r>
        <w:r w:rsidR="00AD6571">
          <w:rPr>
            <w:rFonts w:ascii="inherit" w:hAnsi="inherit"/>
            <w:sz w:val="24"/>
            <w:szCs w:val="24"/>
          </w:rPr>
          <w:t xml:space="preserve"> owners</w:t>
        </w:r>
      </w:ins>
      <w:r w:rsidRPr="005B3720">
        <w:rPr>
          <w:rFonts w:ascii="inherit" w:hAnsi="inherit"/>
          <w:sz w:val="24"/>
          <w:szCs w:val="24"/>
        </w:rPr>
        <w:t xml:space="preserve"> and stakeholders, including manufacturers. </w:t>
      </w:r>
    </w:p>
    <w:p w14:paraId="723C45C0" w14:textId="6DC45D2B" w:rsidR="00AE476A" w:rsidRPr="00D93E51" w:rsidRDefault="00BF5202" w:rsidP="00B13FCD">
      <w:pPr>
        <w:numPr>
          <w:ilvl w:val="0"/>
          <w:numId w:val="146"/>
        </w:numPr>
        <w:spacing w:after="976"/>
        <w:rPr>
          <w:rFonts w:ascii="inherit" w:hAnsi="inherit"/>
          <w:sz w:val="24"/>
          <w:szCs w:val="24"/>
        </w:rPr>
      </w:pPr>
      <w:r w:rsidRPr="005B3720">
        <w:rPr>
          <w:rFonts w:ascii="inherit" w:hAnsi="inherit"/>
          <w:sz w:val="24"/>
          <w:szCs w:val="24"/>
        </w:rPr>
        <w:t xml:space="preserve">A regulatory authority may revoke a decision granting a derogation if the circumstances and underlying reasons no longer apply or upon a reasoned recommendation of the Commission or reasoned recommendation by </w:t>
      </w:r>
      <w:del w:id="2570" w:author="Author">
        <w:r w:rsidRPr="005B3720" w:rsidDel="002F1D76">
          <w:rPr>
            <w:rFonts w:ascii="inherit" w:hAnsi="inherit"/>
            <w:sz w:val="24"/>
            <w:szCs w:val="24"/>
          </w:rPr>
          <w:delText>the Agency</w:delText>
        </w:r>
      </w:del>
      <w:ins w:id="2571" w:author="Author">
        <w:r w:rsidR="002F1D76">
          <w:rPr>
            <w:rFonts w:ascii="inherit" w:hAnsi="inherit"/>
            <w:sz w:val="24"/>
            <w:szCs w:val="24"/>
          </w:rPr>
          <w:t>ACER</w:t>
        </w:r>
      </w:ins>
      <w:r w:rsidRPr="005B3720">
        <w:rPr>
          <w:rFonts w:ascii="inherit" w:hAnsi="inherit"/>
          <w:sz w:val="24"/>
          <w:szCs w:val="24"/>
        </w:rPr>
        <w:t xml:space="preserve"> pursuant </w:t>
      </w:r>
      <w:r w:rsidRPr="00D93E51">
        <w:rPr>
          <w:rFonts w:ascii="inherit" w:hAnsi="inherit"/>
          <w:sz w:val="24"/>
          <w:szCs w:val="24"/>
        </w:rPr>
        <w:t xml:space="preserve">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_Ref153274856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83</w:t>
      </w:r>
      <w:r w:rsidR="003773BB" w:rsidRPr="00D93E51">
        <w:rPr>
          <w:rFonts w:ascii="inherit" w:hAnsi="inherit"/>
          <w:sz w:val="24"/>
          <w:szCs w:val="24"/>
        </w:rPr>
        <w:fldChar w:fldCharType="end"/>
      </w:r>
      <w:r w:rsidR="003773BB" w:rsidRPr="00D93E51">
        <w:rPr>
          <w:rFonts w:ascii="inherit" w:hAnsi="inherit"/>
          <w:sz w:val="24"/>
          <w:szCs w:val="24"/>
        </w:rPr>
        <w:t>(</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_Ref153274995 \r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Pr>
          <w:rFonts w:ascii="inherit" w:hAnsi="inherit"/>
          <w:sz w:val="24"/>
          <w:szCs w:val="24"/>
        </w:rPr>
        <w:t>2</w:t>
      </w:r>
      <w:r w:rsidR="003773BB" w:rsidRPr="00D93E51">
        <w:rPr>
          <w:rFonts w:ascii="inherit" w:hAnsi="inherit"/>
          <w:sz w:val="24"/>
          <w:szCs w:val="24"/>
        </w:rPr>
        <w:fldChar w:fldCharType="end"/>
      </w:r>
      <w:r w:rsidR="003773BB" w:rsidRPr="00D93E51">
        <w:rPr>
          <w:rFonts w:ascii="inherit" w:hAnsi="inherit"/>
          <w:sz w:val="24"/>
          <w:szCs w:val="24"/>
        </w:rPr>
        <w:t>)</w:t>
      </w:r>
      <w:r w:rsidRPr="00D93E51">
        <w:rPr>
          <w:rFonts w:ascii="inherit" w:hAnsi="inherit"/>
          <w:sz w:val="24"/>
          <w:szCs w:val="24"/>
        </w:rPr>
        <w:t xml:space="preserve">. </w:t>
      </w:r>
    </w:p>
    <w:p w14:paraId="0D4CCCD7" w14:textId="66A329A7" w:rsidR="00AE476A" w:rsidRPr="005B3720" w:rsidRDefault="00BF5202" w:rsidP="00D61DED">
      <w:pPr>
        <w:pStyle w:val="Heading2"/>
      </w:pPr>
      <w:bookmarkStart w:id="2572" w:name="_Ref153274610"/>
      <w:r w:rsidRPr="005B3720">
        <w:t>Article 81</w:t>
      </w:r>
      <w:bookmarkEnd w:id="2572"/>
    </w:p>
    <w:p w14:paraId="565B11C5" w14:textId="4CD89DAF" w:rsidR="00AE476A" w:rsidRPr="00D61DED" w:rsidRDefault="00BF5202" w:rsidP="00D61DED">
      <w:pPr>
        <w:jc w:val="center"/>
        <w:rPr>
          <w:rFonts w:ascii="inherit" w:hAnsi="inherit"/>
          <w:b/>
          <w:bCs/>
          <w:sz w:val="24"/>
          <w:szCs w:val="24"/>
        </w:rPr>
      </w:pPr>
      <w:r w:rsidRPr="00D61DED">
        <w:rPr>
          <w:rFonts w:ascii="inherit" w:hAnsi="inherit"/>
          <w:b/>
          <w:bCs/>
          <w:sz w:val="24"/>
          <w:szCs w:val="24"/>
        </w:rPr>
        <w:t>Request for derogations from the provisions of Title III by a</w:t>
      </w:r>
      <w:ins w:id="2573" w:author="Author">
        <w:r w:rsidR="00AD6571">
          <w:rPr>
            <w:rFonts w:ascii="inherit" w:hAnsi="inherit"/>
            <w:b/>
            <w:bCs/>
            <w:sz w:val="24"/>
            <w:szCs w:val="24"/>
          </w:rPr>
          <w:t>n</w:t>
        </w:r>
      </w:ins>
      <w:r w:rsidRPr="00D61DED">
        <w:rPr>
          <w:rFonts w:ascii="inherit" w:hAnsi="inherit"/>
          <w:b/>
          <w:bCs/>
          <w:sz w:val="24"/>
          <w:szCs w:val="24"/>
        </w:rPr>
        <w:t xml:space="preserve"> </w:t>
      </w:r>
      <w:del w:id="2574" w:author="Author">
        <w:r w:rsidRPr="00D61DED" w:rsidDel="00AD6571">
          <w:rPr>
            <w:rFonts w:ascii="inherit" w:hAnsi="inherit"/>
            <w:b/>
            <w:bCs/>
            <w:sz w:val="24"/>
            <w:szCs w:val="24"/>
          </w:rPr>
          <w:delText>DC-</w:delText>
        </w:r>
      </w:del>
      <w:ins w:id="2575" w:author="Author">
        <w:r w:rsidR="00AD6571">
          <w:rPr>
            <w:rFonts w:ascii="inherit" w:hAnsi="inherit"/>
            <w:b/>
            <w:bCs/>
            <w:sz w:val="24"/>
            <w:szCs w:val="24"/>
          </w:rPr>
          <w:t xml:space="preserve">asynchronously </w:t>
        </w:r>
      </w:ins>
      <w:r w:rsidRPr="00D61DED">
        <w:rPr>
          <w:rFonts w:ascii="inherit" w:hAnsi="inherit"/>
          <w:b/>
          <w:bCs/>
          <w:sz w:val="24"/>
          <w:szCs w:val="24"/>
        </w:rPr>
        <w:t>connected power park module owner</w:t>
      </w:r>
      <w:ins w:id="2576" w:author="Author">
        <w:r w:rsidR="00AD6571">
          <w:rPr>
            <w:rFonts w:ascii="inherit" w:hAnsi="inherit"/>
            <w:b/>
            <w:bCs/>
            <w:sz w:val="24"/>
            <w:szCs w:val="24"/>
          </w:rPr>
          <w:t xml:space="preserve">, </w:t>
        </w:r>
        <w:r w:rsidR="00AD6571" w:rsidRPr="00AD6571">
          <w:rPr>
            <w:rFonts w:ascii="inherit" w:hAnsi="inherit"/>
            <w:b/>
            <w:bCs/>
            <w:sz w:val="24"/>
            <w:szCs w:val="24"/>
          </w:rPr>
          <w:t>asynchronously connected demand facility owner or asynchronously connected electricity storage module owner</w:t>
        </w:r>
      </w:ins>
    </w:p>
    <w:p w14:paraId="7EC59F35" w14:textId="546AC1D0" w:rsidR="00AE476A" w:rsidRPr="005B3720" w:rsidRDefault="00BF5202" w:rsidP="00B13FCD">
      <w:pPr>
        <w:numPr>
          <w:ilvl w:val="0"/>
          <w:numId w:val="147"/>
        </w:numPr>
        <w:rPr>
          <w:rFonts w:ascii="inherit" w:hAnsi="inherit"/>
          <w:sz w:val="24"/>
          <w:szCs w:val="24"/>
        </w:rPr>
      </w:pPr>
      <w:bookmarkStart w:id="2577" w:name="_Ref153285709"/>
      <w:r w:rsidRPr="005B3720">
        <w:rPr>
          <w:rFonts w:ascii="inherit" w:hAnsi="inherit"/>
          <w:sz w:val="24"/>
          <w:szCs w:val="24"/>
        </w:rPr>
        <w:t xml:space="preserve">A </w:t>
      </w:r>
      <w:r w:rsidRPr="00D93E51">
        <w:rPr>
          <w:rFonts w:ascii="inherit" w:hAnsi="inherit"/>
          <w:sz w:val="24"/>
          <w:szCs w:val="24"/>
        </w:rPr>
        <w:t xml:space="preserve">request for a derogation to the provisions of </w:t>
      </w:r>
      <w:r w:rsidR="00173349" w:rsidRPr="00D93E51">
        <w:rPr>
          <w:rFonts w:ascii="inherit" w:hAnsi="inherit"/>
          <w:sz w:val="24"/>
          <w:szCs w:val="24"/>
        </w:rPr>
        <w:fldChar w:fldCharType="begin"/>
      </w:r>
      <w:r w:rsidR="00173349" w:rsidRPr="00D93E51">
        <w:rPr>
          <w:rFonts w:ascii="inherit" w:hAnsi="inherit"/>
          <w:sz w:val="24"/>
          <w:szCs w:val="24"/>
        </w:rPr>
        <w:instrText xml:space="preserve"> REF _Ref153269113 \h </w:instrText>
      </w:r>
      <w:r w:rsidR="00D93E51" w:rsidRPr="00D93E51">
        <w:rPr>
          <w:rFonts w:ascii="inherit" w:hAnsi="inherit"/>
          <w:sz w:val="24"/>
          <w:szCs w:val="24"/>
        </w:rPr>
        <w:instrText xml:space="preserve"> \* MERGEFORMAT </w:instrText>
      </w:r>
      <w:r w:rsidR="00173349" w:rsidRPr="00D93E51">
        <w:rPr>
          <w:rFonts w:ascii="inherit" w:hAnsi="inherit"/>
          <w:sz w:val="24"/>
          <w:szCs w:val="24"/>
        </w:rPr>
      </w:r>
      <w:r w:rsidR="00173349" w:rsidRPr="00D93E51">
        <w:rPr>
          <w:rFonts w:ascii="inherit" w:hAnsi="inherit"/>
          <w:sz w:val="24"/>
          <w:szCs w:val="24"/>
        </w:rPr>
        <w:fldChar w:fldCharType="separate"/>
      </w:r>
      <w:r w:rsidR="000830C9" w:rsidRPr="000830C9">
        <w:rPr>
          <w:rFonts w:ascii="inherit" w:hAnsi="inherit"/>
          <w:sz w:val="24"/>
          <w:szCs w:val="24"/>
        </w:rPr>
        <w:t>Article 40</w:t>
      </w:r>
      <w:r w:rsidR="00173349"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_Ref153275384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1</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_Ref153275404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(b)</w:t>
      </w:r>
      <w:r w:rsidR="004A0B67" w:rsidRPr="00D93E51">
        <w:rPr>
          <w:rFonts w:ascii="inherit" w:hAnsi="inherit"/>
          <w:sz w:val="24"/>
          <w:szCs w:val="24"/>
        </w:rPr>
        <w:fldChar w:fldCharType="end"/>
      </w:r>
      <w:r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_Ref153275422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(c)</w:t>
      </w:r>
      <w:r w:rsidR="004A0B67" w:rsidRPr="00D93E51">
        <w:rPr>
          <w:rFonts w:ascii="inherit" w:hAnsi="inherit"/>
          <w:sz w:val="24"/>
          <w:szCs w:val="24"/>
        </w:rPr>
        <w:fldChar w:fldCharType="end"/>
      </w:r>
      <w:r w:rsidRPr="00D93E51">
        <w:rPr>
          <w:rFonts w:ascii="inherit" w:hAnsi="inherit"/>
          <w:sz w:val="24"/>
          <w:szCs w:val="24"/>
        </w:rPr>
        <w:t xml:space="preserve">, </w:t>
      </w:r>
      <w:r w:rsidR="00173349" w:rsidRPr="00D93E51">
        <w:rPr>
          <w:rFonts w:ascii="inherit" w:hAnsi="inherit"/>
          <w:sz w:val="24"/>
          <w:szCs w:val="24"/>
        </w:rPr>
        <w:fldChar w:fldCharType="begin"/>
      </w:r>
      <w:r w:rsidR="00173349" w:rsidRPr="00D93E51">
        <w:rPr>
          <w:rFonts w:ascii="inherit" w:hAnsi="inherit"/>
          <w:sz w:val="24"/>
          <w:szCs w:val="24"/>
        </w:rPr>
        <w:instrText xml:space="preserve"> REF _Ref153269113 \h </w:instrText>
      </w:r>
      <w:r w:rsidR="00D93E51" w:rsidRPr="00D93E51">
        <w:rPr>
          <w:rFonts w:ascii="inherit" w:hAnsi="inherit"/>
          <w:sz w:val="24"/>
          <w:szCs w:val="24"/>
        </w:rPr>
        <w:instrText xml:space="preserve"> \* MERGEFORMAT </w:instrText>
      </w:r>
      <w:r w:rsidR="00173349" w:rsidRPr="00D93E51">
        <w:rPr>
          <w:rFonts w:ascii="inherit" w:hAnsi="inherit"/>
          <w:sz w:val="24"/>
          <w:szCs w:val="24"/>
        </w:rPr>
      </w:r>
      <w:r w:rsidR="00173349" w:rsidRPr="00D93E51">
        <w:rPr>
          <w:rFonts w:ascii="inherit" w:hAnsi="inherit"/>
          <w:sz w:val="24"/>
          <w:szCs w:val="24"/>
        </w:rPr>
        <w:fldChar w:fldCharType="separate"/>
      </w:r>
      <w:r w:rsidR="000830C9" w:rsidRPr="000830C9">
        <w:rPr>
          <w:rFonts w:ascii="inherit" w:hAnsi="inherit"/>
          <w:sz w:val="24"/>
          <w:szCs w:val="24"/>
        </w:rPr>
        <w:t>Article 40</w:t>
      </w:r>
      <w:r w:rsidR="00173349"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_Ref153271516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2</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_Ref153275526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(a)</w:t>
      </w:r>
      <w:r w:rsidR="004A0B67" w:rsidRPr="00D93E51">
        <w:rPr>
          <w:rFonts w:ascii="inherit" w:hAnsi="inherit"/>
          <w:sz w:val="24"/>
          <w:szCs w:val="24"/>
        </w:rPr>
        <w:fldChar w:fldCharType="end"/>
      </w:r>
      <w:r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_Ref153275542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(b)</w:t>
      </w:r>
      <w:r w:rsidR="004A0B67" w:rsidRPr="00D93E51">
        <w:rPr>
          <w:rFonts w:ascii="inherit" w:hAnsi="inherit"/>
          <w:sz w:val="24"/>
          <w:szCs w:val="24"/>
        </w:rPr>
        <w:fldChar w:fldCharType="end"/>
      </w:r>
      <w:r w:rsidRPr="00D93E51">
        <w:rPr>
          <w:rFonts w:ascii="inherit" w:hAnsi="inherit"/>
          <w:sz w:val="24"/>
          <w:szCs w:val="24"/>
        </w:rPr>
        <w:t xml:space="preserve">, </w:t>
      </w:r>
      <w:r w:rsidRPr="000830C9">
        <w:rPr>
          <w:rFonts w:ascii="inherit" w:hAnsi="inherit"/>
          <w:sz w:val="24"/>
          <w:szCs w:val="24"/>
        </w:rPr>
        <w:t xml:space="preserve">and </w:t>
      </w:r>
      <w:r w:rsidR="000830C9" w:rsidRPr="000830C9">
        <w:rPr>
          <w:rFonts w:ascii="inherit" w:hAnsi="inherit"/>
          <w:sz w:val="24"/>
          <w:szCs w:val="24"/>
        </w:rPr>
        <w:fldChar w:fldCharType="begin"/>
      </w:r>
      <w:r w:rsidR="000830C9" w:rsidRPr="000830C9">
        <w:rPr>
          <w:rFonts w:ascii="inherit" w:hAnsi="inherit"/>
          <w:sz w:val="24"/>
          <w:szCs w:val="24"/>
        </w:rPr>
        <w:instrText xml:space="preserve"> REF _Ref164410966 \h  \* MERGEFORMAT </w:instrText>
      </w:r>
      <w:r w:rsidR="000830C9" w:rsidRPr="000830C9">
        <w:rPr>
          <w:rFonts w:ascii="inherit" w:hAnsi="inherit"/>
          <w:sz w:val="24"/>
          <w:szCs w:val="24"/>
        </w:rPr>
      </w:r>
      <w:r w:rsidR="000830C9" w:rsidRPr="000830C9">
        <w:rPr>
          <w:rFonts w:ascii="inherit" w:hAnsi="inherit"/>
          <w:sz w:val="24"/>
          <w:szCs w:val="24"/>
        </w:rPr>
        <w:fldChar w:fldCharType="separate"/>
      </w:r>
      <w:r w:rsidR="000830C9" w:rsidRPr="000830C9">
        <w:rPr>
          <w:rFonts w:ascii="inherit" w:hAnsi="inherit"/>
          <w:sz w:val="24"/>
          <w:szCs w:val="24"/>
        </w:rPr>
        <w:t>Article 41</w:t>
      </w:r>
      <w:r w:rsidR="000830C9" w:rsidRPr="000830C9">
        <w:rPr>
          <w:rFonts w:ascii="inherit" w:hAnsi="inherit"/>
          <w:sz w:val="24"/>
          <w:szCs w:val="24"/>
        </w:rPr>
        <w:fldChar w:fldCharType="end"/>
      </w:r>
      <w:r w:rsidR="004A0B67" w:rsidRPr="000830C9">
        <w:rPr>
          <w:rFonts w:ascii="inherit" w:hAnsi="inherit"/>
          <w:sz w:val="24"/>
          <w:szCs w:val="24"/>
        </w:rPr>
        <w:t xml:space="preserve">, </w:t>
      </w:r>
      <w:r w:rsidR="004A0B67" w:rsidRPr="000830C9">
        <w:rPr>
          <w:rFonts w:ascii="inherit" w:hAnsi="inherit"/>
          <w:sz w:val="24"/>
          <w:szCs w:val="24"/>
        </w:rPr>
        <w:fldChar w:fldCharType="begin"/>
      </w:r>
      <w:r w:rsidR="004A0B67" w:rsidRPr="000830C9">
        <w:rPr>
          <w:rFonts w:ascii="inherit" w:hAnsi="inherit"/>
          <w:sz w:val="24"/>
          <w:szCs w:val="24"/>
        </w:rPr>
        <w:instrText xml:space="preserve"> REF _Ref153268494 \h </w:instrText>
      </w:r>
      <w:r w:rsidR="00D93E51" w:rsidRPr="000830C9">
        <w:rPr>
          <w:rFonts w:ascii="inherit" w:hAnsi="inherit"/>
          <w:sz w:val="24"/>
          <w:szCs w:val="24"/>
        </w:rPr>
        <w:instrText xml:space="preserve"> \* MERGEFORMAT </w:instrText>
      </w:r>
      <w:r w:rsidR="004A0B67" w:rsidRPr="000830C9">
        <w:rPr>
          <w:rFonts w:ascii="inherit" w:hAnsi="inherit"/>
          <w:sz w:val="24"/>
          <w:szCs w:val="24"/>
        </w:rPr>
      </w:r>
      <w:r w:rsidR="004A0B67" w:rsidRPr="000830C9">
        <w:rPr>
          <w:rFonts w:ascii="inherit" w:hAnsi="inherit"/>
          <w:sz w:val="24"/>
          <w:szCs w:val="24"/>
        </w:rPr>
        <w:fldChar w:fldCharType="separate"/>
      </w:r>
      <w:r w:rsidR="000830C9" w:rsidRPr="000830C9">
        <w:rPr>
          <w:rFonts w:ascii="inherit" w:hAnsi="inherit"/>
          <w:sz w:val="24"/>
          <w:szCs w:val="24"/>
        </w:rPr>
        <w:t>Article 42</w:t>
      </w:r>
      <w:r w:rsidR="004A0B67" w:rsidRPr="000830C9">
        <w:rPr>
          <w:rFonts w:ascii="inherit" w:hAnsi="inherit"/>
          <w:sz w:val="24"/>
          <w:szCs w:val="24"/>
        </w:rPr>
        <w:fldChar w:fldCharType="end"/>
      </w:r>
      <w:r w:rsidR="004A0B67" w:rsidRPr="00D93E51">
        <w:rPr>
          <w:rFonts w:ascii="inherit" w:hAnsi="inherit"/>
          <w:sz w:val="24"/>
          <w:szCs w:val="24"/>
        </w:rPr>
        <w:t xml:space="preserve">,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_Ref153268498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43</w:t>
      </w:r>
      <w:r w:rsidR="004A0B67" w:rsidRPr="00D93E51">
        <w:rPr>
          <w:rFonts w:ascii="inherit" w:hAnsi="inherit"/>
          <w:sz w:val="24"/>
          <w:szCs w:val="24"/>
        </w:rPr>
        <w:fldChar w:fldCharType="end"/>
      </w:r>
      <w:r w:rsidR="004A0B67" w:rsidRPr="00D93E51">
        <w:rPr>
          <w:rFonts w:ascii="inherit" w:hAnsi="inherit"/>
          <w:sz w:val="24"/>
          <w:szCs w:val="24"/>
        </w:rPr>
        <w:t xml:space="preserve">,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_Ref153268500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44</w:t>
      </w:r>
      <w:r w:rsidR="004A0B67" w:rsidRPr="00D93E51">
        <w:rPr>
          <w:rFonts w:ascii="inherit" w:hAnsi="inherit"/>
          <w:sz w:val="24"/>
          <w:szCs w:val="24"/>
        </w:rPr>
        <w:fldChar w:fldCharType="end"/>
      </w:r>
      <w:r w:rsidR="004A0B67"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_Ref153268502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45</w:t>
      </w:r>
      <w:r w:rsidR="004A0B67" w:rsidRPr="00D93E51">
        <w:rPr>
          <w:rFonts w:ascii="inherit" w:hAnsi="inherit"/>
          <w:sz w:val="24"/>
          <w:szCs w:val="24"/>
        </w:rPr>
        <w:fldChar w:fldCharType="end"/>
      </w:r>
      <w:r w:rsidRPr="00D93E51">
        <w:rPr>
          <w:rFonts w:ascii="inherit" w:hAnsi="inherit"/>
          <w:sz w:val="24"/>
          <w:szCs w:val="24"/>
        </w:rPr>
        <w:t xml:space="preserve"> shall not be subject to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_Ref153269530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79</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_Ref153275651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2</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_Ref153275668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(d)</w:t>
      </w:r>
      <w:r w:rsidR="004A0B67" w:rsidRPr="00D93E51">
        <w:rPr>
          <w:rFonts w:ascii="inherit" w:hAnsi="inherit"/>
          <w:sz w:val="24"/>
          <w:szCs w:val="24"/>
        </w:rPr>
        <w:fldChar w:fldCharType="end"/>
      </w:r>
      <w:r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_Ref153275682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(e)</w:t>
      </w:r>
      <w:r w:rsidR="004A0B67" w:rsidRPr="00D93E51">
        <w:rPr>
          <w:rFonts w:ascii="inherit" w:hAnsi="inherit"/>
          <w:sz w:val="24"/>
          <w:szCs w:val="24"/>
        </w:rPr>
        <w:fldChar w:fldCharType="end"/>
      </w:r>
      <w:r w:rsidRPr="00D93E51">
        <w:rPr>
          <w:rFonts w:ascii="inherit" w:hAnsi="inherit"/>
          <w:sz w:val="24"/>
          <w:szCs w:val="24"/>
        </w:rPr>
        <w:t xml:space="preserve"> where it relates to a</w:t>
      </w:r>
      <w:ins w:id="2578" w:author="Author">
        <w:r w:rsidR="00AD6571">
          <w:rPr>
            <w:rFonts w:ascii="inherit" w:hAnsi="inherit"/>
            <w:sz w:val="24"/>
            <w:szCs w:val="24"/>
          </w:rPr>
          <w:t>n</w:t>
        </w:r>
      </w:ins>
      <w:r w:rsidRPr="00D93E51">
        <w:rPr>
          <w:rFonts w:ascii="inherit" w:hAnsi="inherit"/>
          <w:sz w:val="24"/>
          <w:szCs w:val="24"/>
        </w:rPr>
        <w:t xml:space="preserve"> </w:t>
      </w:r>
      <w:del w:id="2579" w:author="Author">
        <w:r w:rsidRPr="00D93E51" w:rsidDel="00AD6571">
          <w:rPr>
            <w:rFonts w:ascii="inherit" w:hAnsi="inherit"/>
            <w:sz w:val="24"/>
            <w:szCs w:val="24"/>
          </w:rPr>
          <w:delText>DC-</w:delText>
        </w:r>
      </w:del>
      <w:ins w:id="2580" w:author="Author">
        <w:r w:rsidR="00AD6571">
          <w:rPr>
            <w:rFonts w:ascii="inherit" w:hAnsi="inherit"/>
            <w:sz w:val="24"/>
            <w:szCs w:val="24"/>
          </w:rPr>
          <w:t xml:space="preserve">asynchronously </w:t>
        </w:r>
      </w:ins>
      <w:r w:rsidRPr="00D93E51">
        <w:rPr>
          <w:rFonts w:ascii="inherit" w:hAnsi="inherit"/>
          <w:sz w:val="24"/>
          <w:szCs w:val="24"/>
        </w:rPr>
        <w:t>connected power</w:t>
      </w:r>
      <w:r w:rsidRPr="005B3720">
        <w:rPr>
          <w:rFonts w:ascii="inherit" w:hAnsi="inherit"/>
          <w:sz w:val="24"/>
          <w:szCs w:val="24"/>
        </w:rPr>
        <w:t xml:space="preserve"> park module</w:t>
      </w:r>
      <w:ins w:id="2581" w:author="Author">
        <w:r w:rsidR="00AD6571">
          <w:rPr>
            <w:rFonts w:ascii="inherit" w:hAnsi="inherit"/>
            <w:sz w:val="24"/>
            <w:szCs w:val="24"/>
          </w:rPr>
          <w:t xml:space="preserve">, </w:t>
        </w:r>
        <w:r w:rsidR="00AD6571" w:rsidRPr="008211B1">
          <w:rPr>
            <w:rFonts w:ascii="inherit" w:hAnsi="inherit"/>
            <w:sz w:val="24"/>
            <w:szCs w:val="24"/>
          </w:rPr>
          <w:t>asynchronously connected demand facilit</w:t>
        </w:r>
        <w:r w:rsidR="00AD6571">
          <w:rPr>
            <w:rFonts w:ascii="inherit" w:hAnsi="inherit"/>
            <w:sz w:val="24"/>
            <w:szCs w:val="24"/>
          </w:rPr>
          <w:t>y</w:t>
        </w:r>
        <w:r w:rsidR="00AD6571" w:rsidRPr="008211B1">
          <w:rPr>
            <w:rFonts w:ascii="inherit" w:hAnsi="inherit"/>
            <w:sz w:val="24"/>
            <w:szCs w:val="24"/>
          </w:rPr>
          <w:t xml:space="preserve"> </w:t>
        </w:r>
        <w:r w:rsidR="00AD6571">
          <w:rPr>
            <w:rFonts w:ascii="inherit" w:hAnsi="inherit"/>
            <w:sz w:val="24"/>
            <w:szCs w:val="24"/>
          </w:rPr>
          <w:t xml:space="preserve">or </w:t>
        </w:r>
        <w:r w:rsidR="00AD6571" w:rsidRPr="008211B1">
          <w:rPr>
            <w:rFonts w:ascii="inherit" w:hAnsi="inherit"/>
            <w:sz w:val="24"/>
            <w:szCs w:val="24"/>
          </w:rPr>
          <w:t>asynchronously connected electricity storage module</w:t>
        </w:r>
      </w:ins>
      <w:r w:rsidRPr="005B3720">
        <w:rPr>
          <w:rFonts w:ascii="inherit" w:hAnsi="inherit"/>
          <w:sz w:val="24"/>
          <w:szCs w:val="24"/>
        </w:rPr>
        <w:t xml:space="preserve"> that has, or will have, a single connection to a single synchronous area.</w:t>
      </w:r>
      <w:bookmarkEnd w:id="2577"/>
      <w:r w:rsidRPr="005B3720">
        <w:rPr>
          <w:rFonts w:ascii="inherit" w:hAnsi="inherit"/>
          <w:sz w:val="24"/>
          <w:szCs w:val="24"/>
        </w:rPr>
        <w:t xml:space="preserve"> </w:t>
      </w:r>
    </w:p>
    <w:p w14:paraId="7E79C2FD" w14:textId="6767091A" w:rsidR="00AE476A" w:rsidRPr="005B3720" w:rsidRDefault="00BF5202" w:rsidP="00B13FCD">
      <w:pPr>
        <w:numPr>
          <w:ilvl w:val="0"/>
          <w:numId w:val="147"/>
        </w:numPr>
        <w:spacing w:after="772"/>
        <w:rPr>
          <w:rFonts w:ascii="inherit" w:hAnsi="inherit"/>
          <w:sz w:val="24"/>
          <w:szCs w:val="24"/>
        </w:rPr>
      </w:pPr>
      <w:r w:rsidRPr="005B3720">
        <w:rPr>
          <w:rFonts w:ascii="inherit" w:hAnsi="inherit"/>
          <w:sz w:val="24"/>
          <w:szCs w:val="24"/>
        </w:rPr>
        <w:t xml:space="preserve">The regulatory authority may attach any conditions to a decision concerning request for a derogation referred to in paragraph </w:t>
      </w:r>
      <w:r w:rsidR="00AC70A3">
        <w:rPr>
          <w:rFonts w:ascii="inherit" w:hAnsi="inherit"/>
          <w:sz w:val="24"/>
          <w:szCs w:val="24"/>
        </w:rPr>
        <w:fldChar w:fldCharType="begin"/>
      </w:r>
      <w:r w:rsidR="00AC70A3">
        <w:rPr>
          <w:rFonts w:ascii="inherit" w:hAnsi="inherit"/>
          <w:sz w:val="24"/>
          <w:szCs w:val="24"/>
        </w:rPr>
        <w:instrText xml:space="preserve"> REF _Ref153285709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1</w:t>
      </w:r>
      <w:r w:rsidR="00AC70A3">
        <w:rPr>
          <w:rFonts w:ascii="inherit" w:hAnsi="inherit"/>
          <w:sz w:val="24"/>
          <w:szCs w:val="24"/>
        </w:rPr>
        <w:fldChar w:fldCharType="end"/>
      </w:r>
      <w:r w:rsidRPr="005B3720">
        <w:rPr>
          <w:rFonts w:ascii="inherit" w:hAnsi="inherit"/>
          <w:sz w:val="24"/>
          <w:szCs w:val="24"/>
        </w:rPr>
        <w:t xml:space="preserve">. This may include a condition that the development of the connection into a multi-terminal network, or that connection of a further power park module at the same point, will cause the derogation to be evaluated by the regulatory authority or to expire. The regulatory authority shall take into account the need to optimise the configuration between the </w:t>
      </w:r>
      <w:del w:id="2582" w:author="Author">
        <w:r w:rsidRPr="005B3720" w:rsidDel="00AD6571">
          <w:rPr>
            <w:rFonts w:ascii="inherit" w:hAnsi="inherit"/>
            <w:sz w:val="24"/>
            <w:szCs w:val="24"/>
          </w:rPr>
          <w:delText>DC-</w:delText>
        </w:r>
      </w:del>
      <w:ins w:id="2583" w:author="Author">
        <w:r w:rsidR="00AD6571">
          <w:rPr>
            <w:rFonts w:ascii="inherit" w:hAnsi="inherit"/>
            <w:sz w:val="24"/>
            <w:szCs w:val="24"/>
          </w:rPr>
          <w:t xml:space="preserve">asynchronously </w:t>
        </w:r>
      </w:ins>
      <w:r w:rsidRPr="005B3720">
        <w:rPr>
          <w:rFonts w:ascii="inherit" w:hAnsi="inherit"/>
          <w:sz w:val="24"/>
          <w:szCs w:val="24"/>
        </w:rPr>
        <w:t>connected power park module</w:t>
      </w:r>
      <w:ins w:id="2584" w:author="Author">
        <w:r w:rsidR="004C598F">
          <w:rPr>
            <w:rFonts w:ascii="inherit" w:hAnsi="inherit"/>
            <w:sz w:val="24"/>
            <w:szCs w:val="24"/>
          </w:rPr>
          <w:t xml:space="preserve">, </w:t>
        </w:r>
        <w:r w:rsidR="004C598F" w:rsidRPr="008211B1">
          <w:rPr>
            <w:rFonts w:ascii="inherit" w:hAnsi="inherit"/>
            <w:sz w:val="24"/>
            <w:szCs w:val="24"/>
          </w:rPr>
          <w:t>asynchronously connected demand facilit</w:t>
        </w:r>
        <w:r w:rsidR="004C598F">
          <w:rPr>
            <w:rFonts w:ascii="inherit" w:hAnsi="inherit"/>
            <w:sz w:val="24"/>
            <w:szCs w:val="24"/>
          </w:rPr>
          <w:t>y</w:t>
        </w:r>
        <w:r w:rsidR="004C598F" w:rsidRPr="008211B1">
          <w:rPr>
            <w:rFonts w:ascii="inherit" w:hAnsi="inherit"/>
            <w:sz w:val="24"/>
            <w:szCs w:val="24"/>
          </w:rPr>
          <w:t xml:space="preserve"> </w:t>
        </w:r>
        <w:r w:rsidR="004C598F">
          <w:rPr>
            <w:rFonts w:ascii="inherit" w:hAnsi="inherit"/>
            <w:sz w:val="24"/>
            <w:szCs w:val="24"/>
          </w:rPr>
          <w:t xml:space="preserve">or </w:t>
        </w:r>
        <w:r w:rsidR="004C598F" w:rsidRPr="008211B1">
          <w:rPr>
            <w:rFonts w:ascii="inherit" w:hAnsi="inherit"/>
            <w:sz w:val="24"/>
            <w:szCs w:val="24"/>
          </w:rPr>
          <w:t>asynchronously connected electricity storage module</w:t>
        </w:r>
      </w:ins>
      <w:r w:rsidRPr="005B3720">
        <w:rPr>
          <w:rFonts w:ascii="inherit" w:hAnsi="inherit"/>
          <w:sz w:val="24"/>
          <w:szCs w:val="24"/>
        </w:rPr>
        <w:t xml:space="preserve"> and the remote-end HVDC converter station, as well as the legitimate expectations of the </w:t>
      </w:r>
      <w:del w:id="2585" w:author="Author">
        <w:r w:rsidRPr="005B3720" w:rsidDel="004C598F">
          <w:rPr>
            <w:rFonts w:ascii="inherit" w:hAnsi="inherit"/>
            <w:sz w:val="24"/>
            <w:szCs w:val="24"/>
          </w:rPr>
          <w:delText>DC-</w:delText>
        </w:r>
      </w:del>
      <w:ins w:id="2586" w:author="Author">
        <w:r w:rsidR="004C598F">
          <w:rPr>
            <w:rFonts w:ascii="inherit" w:hAnsi="inherit"/>
            <w:sz w:val="24"/>
            <w:szCs w:val="24"/>
          </w:rPr>
          <w:t xml:space="preserve">asynchronously </w:t>
        </w:r>
      </w:ins>
      <w:r w:rsidRPr="005B3720">
        <w:rPr>
          <w:rFonts w:ascii="inherit" w:hAnsi="inherit"/>
          <w:sz w:val="24"/>
          <w:szCs w:val="24"/>
        </w:rPr>
        <w:t>connected power park module owner</w:t>
      </w:r>
      <w:ins w:id="2587" w:author="Author">
        <w:r w:rsidR="004C598F">
          <w:rPr>
            <w:rFonts w:ascii="inherit" w:hAnsi="inherit"/>
            <w:sz w:val="24"/>
            <w:szCs w:val="24"/>
          </w:rPr>
          <w:t xml:space="preserve">, </w:t>
        </w:r>
        <w:r w:rsidR="004C598F" w:rsidRPr="008211B1">
          <w:rPr>
            <w:rFonts w:ascii="inherit" w:hAnsi="inherit"/>
            <w:sz w:val="24"/>
            <w:szCs w:val="24"/>
          </w:rPr>
          <w:t>asynchronously connected demand facilit</w:t>
        </w:r>
        <w:r w:rsidR="004C598F">
          <w:rPr>
            <w:rFonts w:ascii="inherit" w:hAnsi="inherit"/>
            <w:sz w:val="24"/>
            <w:szCs w:val="24"/>
          </w:rPr>
          <w:t>y owner</w:t>
        </w:r>
        <w:r w:rsidR="004C598F" w:rsidRPr="008211B1">
          <w:rPr>
            <w:rFonts w:ascii="inherit" w:hAnsi="inherit"/>
            <w:sz w:val="24"/>
            <w:szCs w:val="24"/>
          </w:rPr>
          <w:t xml:space="preserve"> </w:t>
        </w:r>
        <w:r w:rsidR="004C598F">
          <w:rPr>
            <w:rFonts w:ascii="inherit" w:hAnsi="inherit"/>
            <w:sz w:val="24"/>
            <w:szCs w:val="24"/>
          </w:rPr>
          <w:t xml:space="preserve">or </w:t>
        </w:r>
        <w:r w:rsidR="004C598F" w:rsidRPr="008211B1">
          <w:rPr>
            <w:rFonts w:ascii="inherit" w:hAnsi="inherit"/>
            <w:sz w:val="24"/>
            <w:szCs w:val="24"/>
          </w:rPr>
          <w:t>asynchronously connected electricity storage module</w:t>
        </w:r>
        <w:r w:rsidR="004C598F">
          <w:rPr>
            <w:rFonts w:ascii="inherit" w:hAnsi="inherit"/>
            <w:sz w:val="24"/>
            <w:szCs w:val="24"/>
          </w:rPr>
          <w:t xml:space="preserve"> owner</w:t>
        </w:r>
      </w:ins>
      <w:r w:rsidRPr="005B3720">
        <w:rPr>
          <w:rFonts w:ascii="inherit" w:hAnsi="inherit"/>
          <w:sz w:val="24"/>
          <w:szCs w:val="24"/>
        </w:rPr>
        <w:t xml:space="preserve"> when adopting a decision concerning a request for a derogation. </w:t>
      </w:r>
    </w:p>
    <w:p w14:paraId="203A652A" w14:textId="1C81E67A" w:rsidR="00AE476A" w:rsidRPr="005B3720" w:rsidRDefault="00BF5202" w:rsidP="00D61DED">
      <w:pPr>
        <w:pStyle w:val="Heading2"/>
      </w:pPr>
      <w:bookmarkStart w:id="2588" w:name="_Ref153274613"/>
      <w:r w:rsidRPr="005B3720">
        <w:t>Article 82</w:t>
      </w:r>
      <w:bookmarkEnd w:id="2588"/>
    </w:p>
    <w:p w14:paraId="7B47BC78" w14:textId="3A89D17C" w:rsidR="00AE476A" w:rsidRPr="00734FFE" w:rsidRDefault="00BF5202" w:rsidP="00734FFE">
      <w:pPr>
        <w:jc w:val="center"/>
        <w:rPr>
          <w:rFonts w:ascii="inherit" w:hAnsi="inherit"/>
          <w:b/>
          <w:bCs/>
          <w:sz w:val="24"/>
          <w:szCs w:val="24"/>
        </w:rPr>
      </w:pPr>
      <w:r w:rsidRPr="00734FFE">
        <w:rPr>
          <w:rFonts w:ascii="inherit" w:hAnsi="inherit"/>
          <w:b/>
          <w:bCs/>
          <w:sz w:val="24"/>
          <w:szCs w:val="24"/>
        </w:rPr>
        <w:t>Register of derogations from the requirements of this Regulation</w:t>
      </w:r>
    </w:p>
    <w:p w14:paraId="0A163AFD" w14:textId="53D7501F" w:rsidR="00AE476A" w:rsidRPr="005B3720" w:rsidRDefault="00BF5202" w:rsidP="00B13FCD">
      <w:pPr>
        <w:numPr>
          <w:ilvl w:val="0"/>
          <w:numId w:val="148"/>
        </w:numPr>
        <w:spacing w:after="395"/>
        <w:ind w:left="0" w:firstLine="0"/>
        <w:rPr>
          <w:rFonts w:ascii="inherit" w:hAnsi="inherit"/>
          <w:sz w:val="24"/>
          <w:szCs w:val="24"/>
        </w:rPr>
      </w:pPr>
      <w:r w:rsidRPr="005B3720">
        <w:rPr>
          <w:rFonts w:ascii="inherit" w:hAnsi="inherit"/>
          <w:sz w:val="24"/>
          <w:szCs w:val="24"/>
        </w:rPr>
        <w:t xml:space="preserve">Regulatory authorities shall maintain a register of all derogations they have granted or refused and shall provide </w:t>
      </w:r>
      <w:del w:id="2589" w:author="Author">
        <w:r w:rsidRPr="005B3720" w:rsidDel="002F1D76">
          <w:rPr>
            <w:rFonts w:ascii="inherit" w:hAnsi="inherit"/>
            <w:sz w:val="24"/>
            <w:szCs w:val="24"/>
          </w:rPr>
          <w:delText>the Agency</w:delText>
        </w:r>
      </w:del>
      <w:ins w:id="2590" w:author="Author">
        <w:r w:rsidR="002F1D76">
          <w:rPr>
            <w:rFonts w:ascii="inherit" w:hAnsi="inherit"/>
            <w:sz w:val="24"/>
            <w:szCs w:val="24"/>
          </w:rPr>
          <w:t>ACER</w:t>
        </w:r>
      </w:ins>
      <w:r w:rsidRPr="005B3720">
        <w:rPr>
          <w:rFonts w:ascii="inherit" w:hAnsi="inherit"/>
          <w:sz w:val="24"/>
          <w:szCs w:val="24"/>
        </w:rPr>
        <w:t xml:space="preserve"> with an updated and consolidated register at least once every six months</w:t>
      </w:r>
      <w:del w:id="2591" w:author="Author">
        <w:r w:rsidRPr="005B3720" w:rsidDel="001161AC">
          <w:rPr>
            <w:rFonts w:ascii="inherit" w:hAnsi="inherit"/>
            <w:sz w:val="24"/>
            <w:szCs w:val="24"/>
          </w:rPr>
          <w:delText>, a copy of which shall be given to ENTSO for Electricity</w:delText>
        </w:r>
      </w:del>
      <w:r w:rsidRPr="005B3720">
        <w:rPr>
          <w:rFonts w:ascii="inherit" w:hAnsi="inherit"/>
          <w:sz w:val="24"/>
          <w:szCs w:val="24"/>
        </w:rPr>
        <w:t xml:space="preserve">. </w:t>
      </w:r>
      <w:ins w:id="2592" w:author="Author">
        <w:r w:rsidR="001161AC">
          <w:rPr>
            <w:rFonts w:ascii="inherit" w:hAnsi="inherit"/>
            <w:sz w:val="24"/>
            <w:szCs w:val="24"/>
          </w:rPr>
          <w:t>This register shall be publicly available.</w:t>
        </w:r>
      </w:ins>
    </w:p>
    <w:p w14:paraId="11E1A4E6" w14:textId="77777777" w:rsidR="00AE476A" w:rsidRPr="005B3720" w:rsidRDefault="00BF5202" w:rsidP="00B13FCD">
      <w:pPr>
        <w:numPr>
          <w:ilvl w:val="0"/>
          <w:numId w:val="148"/>
        </w:numPr>
        <w:spacing w:after="245"/>
        <w:ind w:hanging="432"/>
        <w:rPr>
          <w:rFonts w:ascii="inherit" w:hAnsi="inherit"/>
          <w:sz w:val="24"/>
          <w:szCs w:val="24"/>
        </w:rPr>
      </w:pPr>
      <w:r w:rsidRPr="005B3720">
        <w:rPr>
          <w:rFonts w:ascii="inherit" w:hAnsi="inherit"/>
          <w:sz w:val="24"/>
          <w:szCs w:val="24"/>
        </w:rPr>
        <w:t xml:space="preserve">The register shall contain, in particular: </w:t>
      </w:r>
    </w:p>
    <w:p w14:paraId="187FCCBF" w14:textId="77777777" w:rsidR="00AE476A" w:rsidRPr="005B3720" w:rsidRDefault="00BF5202" w:rsidP="00B13FCD">
      <w:pPr>
        <w:numPr>
          <w:ilvl w:val="0"/>
          <w:numId w:val="149"/>
        </w:numPr>
        <w:spacing w:after="245"/>
        <w:ind w:hanging="295"/>
        <w:rPr>
          <w:rFonts w:ascii="inherit" w:hAnsi="inherit"/>
          <w:sz w:val="24"/>
          <w:szCs w:val="24"/>
        </w:rPr>
      </w:pPr>
      <w:r w:rsidRPr="005B3720">
        <w:rPr>
          <w:rFonts w:ascii="inherit" w:hAnsi="inherit"/>
          <w:sz w:val="24"/>
          <w:szCs w:val="24"/>
        </w:rPr>
        <w:t xml:space="preserve">the requirement or requirements for which the derogation is granted or refused; </w:t>
      </w:r>
    </w:p>
    <w:p w14:paraId="79DE6FE9" w14:textId="77777777" w:rsidR="00AE476A" w:rsidRPr="005B3720" w:rsidRDefault="00BF5202" w:rsidP="00B13FCD">
      <w:pPr>
        <w:numPr>
          <w:ilvl w:val="0"/>
          <w:numId w:val="149"/>
        </w:numPr>
        <w:ind w:hanging="295"/>
        <w:rPr>
          <w:rFonts w:ascii="inherit" w:hAnsi="inherit"/>
          <w:sz w:val="24"/>
          <w:szCs w:val="24"/>
        </w:rPr>
      </w:pPr>
      <w:r w:rsidRPr="005B3720">
        <w:rPr>
          <w:rFonts w:ascii="inherit" w:hAnsi="inherit"/>
          <w:sz w:val="24"/>
          <w:szCs w:val="24"/>
        </w:rPr>
        <w:t xml:space="preserve">the content of the derogation; </w:t>
      </w:r>
    </w:p>
    <w:p w14:paraId="65782425" w14:textId="77777777" w:rsidR="00AE476A" w:rsidRPr="005B3720" w:rsidRDefault="00BF5202" w:rsidP="00B13FCD">
      <w:pPr>
        <w:numPr>
          <w:ilvl w:val="0"/>
          <w:numId w:val="149"/>
        </w:numPr>
        <w:spacing w:after="245"/>
        <w:ind w:hanging="295"/>
        <w:rPr>
          <w:rFonts w:ascii="inherit" w:hAnsi="inherit"/>
          <w:sz w:val="24"/>
          <w:szCs w:val="24"/>
        </w:rPr>
      </w:pPr>
      <w:r w:rsidRPr="005B3720">
        <w:rPr>
          <w:rFonts w:ascii="inherit" w:hAnsi="inherit"/>
          <w:sz w:val="24"/>
          <w:szCs w:val="24"/>
        </w:rPr>
        <w:t xml:space="preserve">the reasons for granting or refusing the derogation; </w:t>
      </w:r>
    </w:p>
    <w:p w14:paraId="4D0F8BDD" w14:textId="77777777" w:rsidR="00AE476A" w:rsidRPr="005B3720" w:rsidRDefault="00BF5202" w:rsidP="00B13FCD">
      <w:pPr>
        <w:numPr>
          <w:ilvl w:val="0"/>
          <w:numId w:val="149"/>
        </w:numPr>
        <w:spacing w:after="635"/>
        <w:ind w:hanging="295"/>
        <w:rPr>
          <w:rFonts w:ascii="inherit" w:hAnsi="inherit"/>
          <w:sz w:val="24"/>
          <w:szCs w:val="24"/>
        </w:rPr>
      </w:pPr>
      <w:r w:rsidRPr="005B3720">
        <w:rPr>
          <w:rFonts w:ascii="inherit" w:hAnsi="inherit"/>
          <w:sz w:val="24"/>
          <w:szCs w:val="24"/>
        </w:rPr>
        <w:t xml:space="preserve">the consequences resulting from granting the derogation. </w:t>
      </w:r>
    </w:p>
    <w:p w14:paraId="687570C1" w14:textId="69B2E11E" w:rsidR="00AE476A" w:rsidRPr="005B3720" w:rsidRDefault="00BF5202" w:rsidP="00734FFE">
      <w:pPr>
        <w:pStyle w:val="Heading2"/>
      </w:pPr>
      <w:bookmarkStart w:id="2593" w:name="_Ref153274856"/>
      <w:r w:rsidRPr="005B3720">
        <w:t>Article 83</w:t>
      </w:r>
      <w:bookmarkEnd w:id="2593"/>
    </w:p>
    <w:p w14:paraId="7C738349" w14:textId="28585E5E" w:rsidR="00AE476A" w:rsidRPr="00734FFE" w:rsidRDefault="00BF5202" w:rsidP="00734FFE">
      <w:pPr>
        <w:jc w:val="center"/>
        <w:rPr>
          <w:rFonts w:ascii="inherit" w:hAnsi="inherit"/>
          <w:b/>
          <w:bCs/>
          <w:sz w:val="24"/>
          <w:szCs w:val="24"/>
        </w:rPr>
      </w:pPr>
      <w:r w:rsidRPr="00734FFE">
        <w:rPr>
          <w:rFonts w:ascii="inherit" w:hAnsi="inherit"/>
          <w:b/>
          <w:bCs/>
          <w:sz w:val="24"/>
          <w:szCs w:val="24"/>
        </w:rPr>
        <w:t>Monitoring of derogations</w:t>
      </w:r>
    </w:p>
    <w:p w14:paraId="76808C4A" w14:textId="7CEEEA4B" w:rsidR="00AE476A" w:rsidRPr="005B3720" w:rsidRDefault="00BF5202" w:rsidP="00B13FCD">
      <w:pPr>
        <w:numPr>
          <w:ilvl w:val="0"/>
          <w:numId w:val="150"/>
        </w:numPr>
        <w:spacing w:after="396"/>
        <w:rPr>
          <w:rFonts w:ascii="inherit" w:hAnsi="inherit"/>
          <w:sz w:val="24"/>
          <w:szCs w:val="24"/>
        </w:rPr>
      </w:pPr>
      <w:bookmarkStart w:id="2594" w:name="_Ref153285788"/>
      <w:del w:id="2595" w:author="Author">
        <w:r w:rsidRPr="005B3720" w:rsidDel="002F1D76">
          <w:rPr>
            <w:rFonts w:ascii="inherit" w:hAnsi="inherit"/>
            <w:sz w:val="24"/>
            <w:szCs w:val="24"/>
          </w:rPr>
          <w:delText>The Agency</w:delText>
        </w:r>
      </w:del>
      <w:ins w:id="2596" w:author="Author">
        <w:r w:rsidR="002F1D76">
          <w:rPr>
            <w:rFonts w:ascii="inherit" w:hAnsi="inherit"/>
            <w:sz w:val="24"/>
            <w:szCs w:val="24"/>
          </w:rPr>
          <w:t>ACER</w:t>
        </w:r>
      </w:ins>
      <w:r w:rsidRPr="005B3720">
        <w:rPr>
          <w:rFonts w:ascii="inherit" w:hAnsi="inherit"/>
          <w:sz w:val="24"/>
          <w:szCs w:val="24"/>
        </w:rPr>
        <w:t xml:space="preserve"> shall monitor the procedure of granting derogations with the cooperation of the regulatory authorities or relevant authorities of the Member State. Those authorities or relevant authorities of the Member State shall provide </w:t>
      </w:r>
      <w:del w:id="2597" w:author="Author">
        <w:r w:rsidRPr="005B3720" w:rsidDel="002F1D76">
          <w:rPr>
            <w:rFonts w:ascii="inherit" w:hAnsi="inherit"/>
            <w:sz w:val="24"/>
            <w:szCs w:val="24"/>
          </w:rPr>
          <w:delText>the Agency</w:delText>
        </w:r>
      </w:del>
      <w:ins w:id="2598" w:author="Author">
        <w:r w:rsidR="002F1D76">
          <w:rPr>
            <w:rFonts w:ascii="inherit" w:hAnsi="inherit"/>
            <w:sz w:val="24"/>
            <w:szCs w:val="24"/>
          </w:rPr>
          <w:t>ACER</w:t>
        </w:r>
      </w:ins>
      <w:r w:rsidRPr="005B3720">
        <w:rPr>
          <w:rFonts w:ascii="inherit" w:hAnsi="inherit"/>
          <w:sz w:val="24"/>
          <w:szCs w:val="24"/>
        </w:rPr>
        <w:t xml:space="preserve"> with all the information necessary for that purpose.</w:t>
      </w:r>
      <w:bookmarkEnd w:id="2594"/>
      <w:r w:rsidRPr="005B3720">
        <w:rPr>
          <w:rFonts w:ascii="inherit" w:hAnsi="inherit"/>
          <w:sz w:val="24"/>
          <w:szCs w:val="24"/>
        </w:rPr>
        <w:t xml:space="preserve"> </w:t>
      </w:r>
    </w:p>
    <w:p w14:paraId="3C92EDFE" w14:textId="10EC8866" w:rsidR="00AE476A" w:rsidRPr="005B3720" w:rsidRDefault="00BF5202" w:rsidP="00B13FCD">
      <w:pPr>
        <w:numPr>
          <w:ilvl w:val="0"/>
          <w:numId w:val="150"/>
        </w:numPr>
        <w:spacing w:after="395"/>
        <w:rPr>
          <w:rFonts w:ascii="inherit" w:hAnsi="inherit"/>
          <w:sz w:val="24"/>
          <w:szCs w:val="24"/>
        </w:rPr>
      </w:pPr>
      <w:bookmarkStart w:id="2599" w:name="_Ref153274995"/>
      <w:del w:id="2600" w:author="Author">
        <w:r w:rsidRPr="005B3720" w:rsidDel="002F1D76">
          <w:rPr>
            <w:rFonts w:ascii="inherit" w:hAnsi="inherit"/>
            <w:sz w:val="24"/>
            <w:szCs w:val="24"/>
          </w:rPr>
          <w:delText>The Agency</w:delText>
        </w:r>
      </w:del>
      <w:ins w:id="2601" w:author="Author">
        <w:r w:rsidR="002F1D76">
          <w:rPr>
            <w:rFonts w:ascii="inherit" w:hAnsi="inherit"/>
            <w:sz w:val="24"/>
            <w:szCs w:val="24"/>
          </w:rPr>
          <w:t>ACER</w:t>
        </w:r>
      </w:ins>
      <w:r w:rsidRPr="005B3720">
        <w:rPr>
          <w:rFonts w:ascii="inherit" w:hAnsi="inherit"/>
          <w:sz w:val="24"/>
          <w:szCs w:val="24"/>
        </w:rPr>
        <w:t xml:space="preserve">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bookmarkEnd w:id="2599"/>
      <w:r w:rsidRPr="005B3720">
        <w:rPr>
          <w:rFonts w:ascii="inherit" w:hAnsi="inherit"/>
          <w:sz w:val="24"/>
          <w:szCs w:val="24"/>
        </w:rPr>
        <w:t xml:space="preserve"> </w:t>
      </w:r>
    </w:p>
    <w:p w14:paraId="6BC0ED88" w14:textId="50E11C9A" w:rsidR="00AE476A" w:rsidRPr="005B3720" w:rsidRDefault="00BF5202" w:rsidP="00B13FCD">
      <w:pPr>
        <w:numPr>
          <w:ilvl w:val="0"/>
          <w:numId w:val="150"/>
        </w:numPr>
        <w:spacing w:after="625"/>
        <w:rPr>
          <w:rFonts w:ascii="inherit" w:hAnsi="inherit"/>
          <w:sz w:val="24"/>
          <w:szCs w:val="24"/>
        </w:rPr>
      </w:pPr>
      <w:r w:rsidRPr="005B3720">
        <w:rPr>
          <w:rFonts w:ascii="inherit" w:hAnsi="inherit"/>
          <w:sz w:val="24"/>
          <w:szCs w:val="24"/>
        </w:rPr>
        <w:t xml:space="preserve">The Commission may request </w:t>
      </w:r>
      <w:del w:id="2602" w:author="Author">
        <w:r w:rsidRPr="005B3720" w:rsidDel="002F1D76">
          <w:rPr>
            <w:rFonts w:ascii="inherit" w:hAnsi="inherit"/>
            <w:sz w:val="24"/>
            <w:szCs w:val="24"/>
          </w:rPr>
          <w:delText>the Agency</w:delText>
        </w:r>
      </w:del>
      <w:ins w:id="2603" w:author="Author">
        <w:r w:rsidR="002F1D76">
          <w:rPr>
            <w:rFonts w:ascii="inherit" w:hAnsi="inherit"/>
            <w:sz w:val="24"/>
            <w:szCs w:val="24"/>
          </w:rPr>
          <w:t>ACER</w:t>
        </w:r>
      </w:ins>
      <w:r w:rsidRPr="005B3720">
        <w:rPr>
          <w:rFonts w:ascii="inherit" w:hAnsi="inherit"/>
          <w:sz w:val="24"/>
          <w:szCs w:val="24"/>
        </w:rPr>
        <w:t xml:space="preserve"> to report on the application of paragraphs </w:t>
      </w:r>
      <w:r w:rsidR="00BE3F43">
        <w:rPr>
          <w:rFonts w:ascii="inherit" w:hAnsi="inherit"/>
          <w:sz w:val="24"/>
          <w:szCs w:val="24"/>
        </w:rPr>
        <w:fldChar w:fldCharType="begin"/>
      </w:r>
      <w:r w:rsidR="00BE3F43">
        <w:rPr>
          <w:rFonts w:ascii="inherit" w:hAnsi="inherit"/>
          <w:sz w:val="24"/>
          <w:szCs w:val="24"/>
        </w:rPr>
        <w:instrText xml:space="preserve"> REF _Ref153285788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and </w:t>
      </w:r>
      <w:r w:rsidR="00BE3F43">
        <w:rPr>
          <w:rFonts w:ascii="inherit" w:hAnsi="inherit"/>
          <w:sz w:val="24"/>
          <w:szCs w:val="24"/>
        </w:rPr>
        <w:fldChar w:fldCharType="begin"/>
      </w:r>
      <w:r w:rsidR="00BE3F43">
        <w:rPr>
          <w:rFonts w:ascii="inherit" w:hAnsi="inherit"/>
          <w:sz w:val="24"/>
          <w:szCs w:val="24"/>
        </w:rPr>
        <w:instrText xml:space="preserve"> REF _Ref153274995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2</w:t>
      </w:r>
      <w:r w:rsidR="00BE3F43">
        <w:rPr>
          <w:rFonts w:ascii="inherit" w:hAnsi="inherit"/>
          <w:sz w:val="24"/>
          <w:szCs w:val="24"/>
        </w:rPr>
        <w:fldChar w:fldCharType="end"/>
      </w:r>
      <w:r w:rsidRPr="005B3720">
        <w:rPr>
          <w:rFonts w:ascii="inherit" w:hAnsi="inherit"/>
          <w:sz w:val="24"/>
          <w:szCs w:val="24"/>
        </w:rPr>
        <w:t xml:space="preserve"> and to provide reasons for requesting or not requesting derogations to be revoked. </w:t>
      </w:r>
    </w:p>
    <w:p w14:paraId="63656673" w14:textId="6481AE62" w:rsidR="00AE476A" w:rsidRPr="005B3720" w:rsidRDefault="00BF5202">
      <w:pPr>
        <w:spacing w:after="207" w:line="265" w:lineRule="auto"/>
        <w:ind w:left="3844" w:right="3837"/>
        <w:jc w:val="center"/>
        <w:rPr>
          <w:rFonts w:ascii="inherit" w:hAnsi="inherit"/>
          <w:sz w:val="24"/>
          <w:szCs w:val="24"/>
        </w:rPr>
      </w:pPr>
      <w:r w:rsidRPr="005B3720">
        <w:rPr>
          <w:rFonts w:ascii="inherit" w:hAnsi="inherit"/>
          <w:sz w:val="24"/>
          <w:szCs w:val="24"/>
        </w:rPr>
        <w:t>TITLE VIII</w:t>
      </w:r>
    </w:p>
    <w:p w14:paraId="44184748" w14:textId="5E0BDB63" w:rsidR="00AE476A" w:rsidRPr="005B3720" w:rsidRDefault="00BF5202">
      <w:pPr>
        <w:spacing w:after="363" w:line="270" w:lineRule="auto"/>
        <w:ind w:left="119" w:right="111"/>
        <w:jc w:val="center"/>
        <w:rPr>
          <w:rFonts w:ascii="inherit" w:hAnsi="inherit"/>
          <w:sz w:val="24"/>
          <w:szCs w:val="24"/>
        </w:rPr>
      </w:pPr>
      <w:r w:rsidRPr="005B3720">
        <w:rPr>
          <w:rFonts w:ascii="inherit" w:hAnsi="inherit"/>
          <w:b/>
          <w:sz w:val="24"/>
          <w:szCs w:val="24"/>
        </w:rPr>
        <w:t>FINAL PROVISIONS</w:t>
      </w:r>
    </w:p>
    <w:p w14:paraId="72737882" w14:textId="07EC537D" w:rsidR="00AE476A" w:rsidRPr="005B3720" w:rsidRDefault="00BF5202" w:rsidP="00734FFE">
      <w:pPr>
        <w:pStyle w:val="Heading2"/>
      </w:pPr>
      <w:bookmarkStart w:id="2604" w:name="_Ref153262760"/>
      <w:r w:rsidRPr="005B3720">
        <w:t>Article 84</w:t>
      </w:r>
      <w:bookmarkEnd w:id="2604"/>
    </w:p>
    <w:p w14:paraId="52E30DE2" w14:textId="0CF199DA" w:rsidR="00AE476A" w:rsidRPr="00734FFE" w:rsidRDefault="00BF5202" w:rsidP="00734FFE">
      <w:pPr>
        <w:jc w:val="center"/>
        <w:rPr>
          <w:rFonts w:ascii="inherit" w:hAnsi="inherit"/>
          <w:b/>
          <w:bCs/>
          <w:sz w:val="24"/>
          <w:szCs w:val="24"/>
        </w:rPr>
      </w:pPr>
      <w:r w:rsidRPr="00734FFE">
        <w:rPr>
          <w:rFonts w:ascii="inherit" w:hAnsi="inherit"/>
          <w:b/>
          <w:bCs/>
          <w:sz w:val="24"/>
          <w:szCs w:val="24"/>
        </w:rPr>
        <w:t>Amendment of contracts and general terms and conditions</w:t>
      </w:r>
    </w:p>
    <w:p w14:paraId="6B987E47" w14:textId="0A2FD135" w:rsidR="00AE476A" w:rsidRPr="005B3720" w:rsidRDefault="00BF5202" w:rsidP="00B13FCD">
      <w:pPr>
        <w:numPr>
          <w:ilvl w:val="0"/>
          <w:numId w:val="151"/>
        </w:numPr>
        <w:rPr>
          <w:rFonts w:ascii="inherit" w:hAnsi="inherit"/>
          <w:sz w:val="24"/>
          <w:szCs w:val="24"/>
        </w:rPr>
      </w:pPr>
      <w:r w:rsidRPr="005B3720">
        <w:rPr>
          <w:rFonts w:ascii="inherit" w:hAnsi="inherit"/>
          <w:sz w:val="24"/>
          <w:szCs w:val="24"/>
        </w:rPr>
        <w:t>Regulatory authorities shall ensure that all relevant clauses in contracts and general terms and conditions relating to the grid connection of new HVDC systems</w:t>
      </w:r>
      <w:ins w:id="2605" w:author="Author">
        <w:r w:rsidR="000A2111">
          <w:rPr>
            <w:rFonts w:ascii="inherit" w:hAnsi="inherit"/>
            <w:sz w:val="24"/>
            <w:szCs w:val="24"/>
          </w:rPr>
          <w:t>,</w:t>
        </w:r>
      </w:ins>
      <w:r w:rsidRPr="005B3720">
        <w:rPr>
          <w:rFonts w:ascii="inherit" w:hAnsi="inherit"/>
          <w:sz w:val="24"/>
          <w:szCs w:val="24"/>
        </w:rPr>
        <w:t xml:space="preserve"> </w:t>
      </w:r>
      <w:del w:id="2606" w:author="Author">
        <w:r w:rsidRPr="005B3720" w:rsidDel="000A2111">
          <w:rPr>
            <w:rFonts w:ascii="inherit" w:hAnsi="inherit"/>
            <w:sz w:val="24"/>
            <w:szCs w:val="24"/>
          </w:rPr>
          <w:delText xml:space="preserve">or </w:delText>
        </w:r>
      </w:del>
      <w:r w:rsidRPr="005B3720">
        <w:rPr>
          <w:rFonts w:ascii="inherit" w:hAnsi="inherit"/>
          <w:sz w:val="24"/>
          <w:szCs w:val="24"/>
        </w:rPr>
        <w:t xml:space="preserve">new </w:t>
      </w:r>
      <w:del w:id="2607" w:author="Author">
        <w:r w:rsidRPr="005B3720" w:rsidDel="000A2111">
          <w:rPr>
            <w:rFonts w:ascii="inherit" w:hAnsi="inherit"/>
            <w:sz w:val="24"/>
            <w:szCs w:val="24"/>
          </w:rPr>
          <w:delText>DC-</w:delText>
        </w:r>
      </w:del>
      <w:ins w:id="2608" w:author="Author">
        <w:r w:rsidR="000A2111">
          <w:rPr>
            <w:rFonts w:ascii="inherit" w:hAnsi="inherit"/>
            <w:sz w:val="24"/>
            <w:szCs w:val="24"/>
          </w:rPr>
          <w:t xml:space="preserve">asynchronously </w:t>
        </w:r>
      </w:ins>
      <w:r w:rsidRPr="005B3720">
        <w:rPr>
          <w:rFonts w:ascii="inherit" w:hAnsi="inherit"/>
          <w:sz w:val="24"/>
          <w:szCs w:val="24"/>
        </w:rPr>
        <w:t>connected power park modules</w:t>
      </w:r>
      <w:ins w:id="2609" w:author="Author">
        <w:r w:rsidR="000A2111">
          <w:rPr>
            <w:rFonts w:ascii="inherit" w:hAnsi="inherit"/>
            <w:sz w:val="24"/>
            <w:szCs w:val="24"/>
          </w:rPr>
          <w:t xml:space="preserve">, new </w:t>
        </w:r>
        <w:r w:rsidR="000A2111" w:rsidRPr="008211B1">
          <w:rPr>
            <w:rFonts w:ascii="inherit" w:hAnsi="inherit"/>
            <w:sz w:val="24"/>
            <w:szCs w:val="24"/>
          </w:rPr>
          <w:t>asynchronously connected demand facilit</w:t>
        </w:r>
        <w:r w:rsidR="000A2111">
          <w:rPr>
            <w:rFonts w:ascii="inherit" w:hAnsi="inherit"/>
            <w:sz w:val="24"/>
            <w:szCs w:val="24"/>
          </w:rPr>
          <w:t>ies, new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or new </w:t>
        </w:r>
        <w:r w:rsidR="000A2111" w:rsidRPr="008211B1">
          <w:rPr>
            <w:rFonts w:ascii="inherit" w:hAnsi="inherit"/>
            <w:sz w:val="24"/>
            <w:szCs w:val="24"/>
          </w:rPr>
          <w:t>asynchronously connected electricity storage module</w:t>
        </w:r>
        <w:r w:rsidR="000A2111">
          <w:rPr>
            <w:rFonts w:ascii="inherit" w:hAnsi="inherit"/>
            <w:sz w:val="24"/>
            <w:szCs w:val="24"/>
          </w:rPr>
          <w:t>s</w:t>
        </w:r>
      </w:ins>
      <w:r w:rsidRPr="005B3720">
        <w:rPr>
          <w:rFonts w:ascii="inherit" w:hAnsi="inherit"/>
          <w:sz w:val="24"/>
          <w:szCs w:val="24"/>
        </w:rPr>
        <w:t xml:space="preserve"> are brought into compliance with the requirements of this Regulation. </w:t>
      </w:r>
    </w:p>
    <w:p w14:paraId="54314834" w14:textId="00953463" w:rsidR="00AE476A" w:rsidRPr="005B3720" w:rsidRDefault="00BF5202" w:rsidP="00B13FCD">
      <w:pPr>
        <w:numPr>
          <w:ilvl w:val="0"/>
          <w:numId w:val="151"/>
        </w:numPr>
        <w:spacing w:after="261"/>
        <w:rPr>
          <w:rFonts w:ascii="inherit" w:hAnsi="inherit"/>
          <w:sz w:val="24"/>
          <w:szCs w:val="24"/>
        </w:rPr>
      </w:pPr>
      <w:r w:rsidRPr="005B3720">
        <w:rPr>
          <w:rFonts w:ascii="inherit" w:hAnsi="inherit"/>
          <w:sz w:val="24"/>
          <w:szCs w:val="24"/>
        </w:rPr>
        <w:t>All relevant clauses in contracts and relevant clauses of general terms and conditions relating to the grid connection of existing HVDC systems</w:t>
      </w:r>
      <w:ins w:id="2610" w:author="Author">
        <w:r w:rsidR="000A2111">
          <w:rPr>
            <w:rFonts w:ascii="inherit" w:hAnsi="inherit"/>
            <w:sz w:val="24"/>
            <w:szCs w:val="24"/>
          </w:rPr>
          <w:t>,</w:t>
        </w:r>
      </w:ins>
      <w:r w:rsidRPr="005B3720">
        <w:rPr>
          <w:rFonts w:ascii="inherit" w:hAnsi="inherit"/>
          <w:sz w:val="24"/>
          <w:szCs w:val="24"/>
        </w:rPr>
        <w:t xml:space="preserve"> </w:t>
      </w:r>
      <w:del w:id="2611" w:author="Author">
        <w:r w:rsidRPr="005B3720" w:rsidDel="000A2111">
          <w:rPr>
            <w:rFonts w:ascii="inherit" w:hAnsi="inherit"/>
            <w:sz w:val="24"/>
            <w:szCs w:val="24"/>
          </w:rPr>
          <w:delText xml:space="preserve">or </w:delText>
        </w:r>
      </w:del>
      <w:r w:rsidRPr="005B3720">
        <w:rPr>
          <w:rFonts w:ascii="inherit" w:hAnsi="inherit"/>
          <w:sz w:val="24"/>
          <w:szCs w:val="24"/>
        </w:rPr>
        <w:t xml:space="preserve">existing </w:t>
      </w:r>
      <w:del w:id="2612" w:author="Author">
        <w:r w:rsidRPr="005B3720" w:rsidDel="000A2111">
          <w:rPr>
            <w:rFonts w:ascii="inherit" w:hAnsi="inherit"/>
            <w:sz w:val="24"/>
            <w:szCs w:val="24"/>
          </w:rPr>
          <w:delText>DC-</w:delText>
        </w:r>
      </w:del>
      <w:ins w:id="2613" w:author="Author">
        <w:r w:rsidR="000A2111">
          <w:rPr>
            <w:rFonts w:ascii="inherit" w:hAnsi="inherit"/>
            <w:sz w:val="24"/>
            <w:szCs w:val="24"/>
          </w:rPr>
          <w:t xml:space="preserve">asynchronously </w:t>
        </w:r>
      </w:ins>
      <w:r w:rsidRPr="005B3720">
        <w:rPr>
          <w:rFonts w:ascii="inherit" w:hAnsi="inherit"/>
          <w:sz w:val="24"/>
          <w:szCs w:val="24"/>
        </w:rPr>
        <w:t>connected power park modules</w:t>
      </w:r>
      <w:ins w:id="2614" w:author="Author">
        <w:r w:rsidR="000A2111">
          <w:rPr>
            <w:rFonts w:ascii="inherit" w:hAnsi="inherit"/>
            <w:sz w:val="24"/>
            <w:szCs w:val="24"/>
          </w:rPr>
          <w:t xml:space="preserve">, existing </w:t>
        </w:r>
        <w:r w:rsidR="000A2111" w:rsidRPr="008211B1">
          <w:rPr>
            <w:rFonts w:ascii="inherit" w:hAnsi="inherit"/>
            <w:sz w:val="24"/>
            <w:szCs w:val="24"/>
          </w:rPr>
          <w:t>asynchronously connected demand facilit</w:t>
        </w:r>
        <w:r w:rsidR="000A2111">
          <w:rPr>
            <w:rFonts w:ascii="inherit" w:hAnsi="inherit"/>
            <w:sz w:val="24"/>
            <w:szCs w:val="24"/>
          </w:rPr>
          <w:t>ies, existing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or existing </w:t>
        </w:r>
        <w:r w:rsidR="000A2111" w:rsidRPr="008211B1">
          <w:rPr>
            <w:rFonts w:ascii="inherit" w:hAnsi="inherit"/>
            <w:sz w:val="24"/>
            <w:szCs w:val="24"/>
          </w:rPr>
          <w:t>asynchronously connected electricity storage module</w:t>
        </w:r>
        <w:r w:rsidR="000A2111">
          <w:rPr>
            <w:rFonts w:ascii="inherit" w:hAnsi="inherit"/>
            <w:sz w:val="24"/>
            <w:szCs w:val="24"/>
          </w:rPr>
          <w:t>s</w:t>
        </w:r>
      </w:ins>
      <w:r w:rsidRPr="005B3720">
        <w:rPr>
          <w:rFonts w:ascii="inherit" w:hAnsi="inherit"/>
          <w:sz w:val="24"/>
          <w:szCs w:val="24"/>
        </w:rPr>
        <w:t xml:space="preserve"> subject to all or some of the requirements of this Regulation in accordance with paragraph </w:t>
      </w:r>
      <w:r w:rsidR="004A0B67">
        <w:rPr>
          <w:rFonts w:ascii="inherit" w:hAnsi="inherit"/>
          <w:sz w:val="24"/>
          <w:szCs w:val="24"/>
        </w:rPr>
        <w:fldChar w:fldCharType="begin"/>
      </w:r>
      <w:r w:rsidR="004A0B67">
        <w:rPr>
          <w:rFonts w:ascii="inherit" w:hAnsi="inherit"/>
          <w:sz w:val="24"/>
          <w:szCs w:val="24"/>
        </w:rPr>
        <w:instrText xml:space="preserve"> REF _Ref153275819 \r \h </w:instrText>
      </w:r>
      <w:r w:rsidR="004A0B67">
        <w:rPr>
          <w:rFonts w:ascii="inherit" w:hAnsi="inherit"/>
          <w:sz w:val="24"/>
          <w:szCs w:val="24"/>
        </w:rPr>
      </w:r>
      <w:r w:rsidR="004A0B67">
        <w:rPr>
          <w:rFonts w:ascii="inherit" w:hAnsi="inherit"/>
          <w:sz w:val="24"/>
          <w:szCs w:val="24"/>
        </w:rPr>
        <w:fldChar w:fldCharType="separate"/>
      </w:r>
      <w:r w:rsidR="000830C9">
        <w:rPr>
          <w:rFonts w:ascii="inherit" w:hAnsi="inherit"/>
          <w:sz w:val="24"/>
          <w:szCs w:val="24"/>
        </w:rPr>
        <w:t>1</w:t>
      </w:r>
      <w:r w:rsidR="004A0B67">
        <w:rPr>
          <w:rFonts w:ascii="inherit" w:hAnsi="inherit"/>
          <w:sz w:val="24"/>
          <w:szCs w:val="24"/>
        </w:rPr>
        <w:fldChar w:fldCharType="end"/>
      </w:r>
      <w:r w:rsidRPr="005B3720">
        <w:rPr>
          <w:rFonts w:ascii="inherit" w:hAnsi="inherit"/>
          <w:sz w:val="24"/>
          <w:szCs w:val="24"/>
        </w:rPr>
        <w:t xml:space="preserve"> </w:t>
      </w:r>
      <w:r w:rsidRPr="00D93E51">
        <w:rPr>
          <w:rFonts w:ascii="inherit" w:hAnsi="inherit"/>
          <w:sz w:val="24"/>
          <w:szCs w:val="24"/>
        </w:rPr>
        <w:t xml:space="preserve">of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_Ref153265737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w:t>
      </w:r>
      <w:r w:rsidR="004A0B67" w:rsidRPr="00D93E51">
        <w:rPr>
          <w:rFonts w:ascii="inherit" w:hAnsi="inherit"/>
          <w:sz w:val="24"/>
          <w:szCs w:val="24"/>
        </w:rPr>
        <w:fldChar w:fldCharType="end"/>
      </w:r>
      <w:r w:rsidRPr="00D93E51">
        <w:rPr>
          <w:rFonts w:ascii="inherit" w:hAnsi="inherit"/>
          <w:sz w:val="24"/>
          <w:szCs w:val="24"/>
        </w:rPr>
        <w:t xml:space="preserve"> shall be amended in order to comply with the requirements of this Regulation. The relevant clauses shall be amended within three years following the decision of the regulatory authority or Member State as referred to in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_Ref153265737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_Ref153275819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1</w:t>
      </w:r>
      <w:r w:rsidR="004A0B67" w:rsidRPr="00D93E51">
        <w:rPr>
          <w:rFonts w:ascii="inherit" w:hAnsi="inherit"/>
          <w:sz w:val="24"/>
          <w:szCs w:val="24"/>
        </w:rPr>
        <w:fldChar w:fldCharType="end"/>
      </w:r>
      <w:r w:rsidRPr="00D93E51">
        <w:rPr>
          <w:rFonts w:ascii="inherit" w:hAnsi="inherit"/>
          <w:sz w:val="24"/>
          <w:szCs w:val="24"/>
        </w:rPr>
        <w:t>).</w:t>
      </w:r>
      <w:r w:rsidRPr="005B3720">
        <w:rPr>
          <w:rFonts w:ascii="inherit" w:hAnsi="inherit"/>
          <w:sz w:val="24"/>
          <w:szCs w:val="24"/>
        </w:rPr>
        <w:t xml:space="preserve"> </w:t>
      </w:r>
    </w:p>
    <w:p w14:paraId="01ABC7A3" w14:textId="16B703C2" w:rsidR="00AE476A" w:rsidRPr="005B3720" w:rsidRDefault="00BF5202" w:rsidP="00B13FCD">
      <w:pPr>
        <w:numPr>
          <w:ilvl w:val="0"/>
          <w:numId w:val="151"/>
        </w:numPr>
        <w:spacing w:after="376"/>
        <w:rPr>
          <w:rFonts w:ascii="inherit" w:hAnsi="inherit"/>
          <w:sz w:val="24"/>
          <w:szCs w:val="24"/>
        </w:rPr>
      </w:pPr>
      <w:r w:rsidRPr="005B3720">
        <w:rPr>
          <w:rFonts w:ascii="inherit" w:hAnsi="inherit"/>
          <w:sz w:val="24"/>
          <w:szCs w:val="24"/>
        </w:rPr>
        <w:t xml:space="preserve">Regulatory authorities shall ensure that </w:t>
      </w:r>
      <w:commentRangeStart w:id="2615"/>
      <w:r w:rsidRPr="005B3720">
        <w:rPr>
          <w:rFonts w:ascii="inherit" w:hAnsi="inherit"/>
          <w:sz w:val="24"/>
          <w:szCs w:val="24"/>
        </w:rPr>
        <w:t xml:space="preserve">national agreements </w:t>
      </w:r>
      <w:commentRangeEnd w:id="2615"/>
      <w:r w:rsidR="002D531A">
        <w:rPr>
          <w:rStyle w:val="CommentReference"/>
        </w:rPr>
        <w:commentReference w:id="2615"/>
      </w:r>
      <w:r w:rsidRPr="005B3720">
        <w:rPr>
          <w:rFonts w:ascii="inherit" w:hAnsi="inherit"/>
          <w:sz w:val="24"/>
          <w:szCs w:val="24"/>
        </w:rPr>
        <w:t>between system operators and owners of new or existing HVDC systems</w:t>
      </w:r>
      <w:ins w:id="2616" w:author="Author">
        <w:r w:rsidR="000A2111">
          <w:rPr>
            <w:rFonts w:ascii="inherit" w:hAnsi="inherit"/>
            <w:sz w:val="24"/>
            <w:szCs w:val="24"/>
          </w:rPr>
          <w:t>,</w:t>
        </w:r>
      </w:ins>
      <w:r w:rsidRPr="005B3720">
        <w:rPr>
          <w:rFonts w:ascii="inherit" w:hAnsi="inherit"/>
          <w:sz w:val="24"/>
          <w:szCs w:val="24"/>
        </w:rPr>
        <w:t xml:space="preserve"> </w:t>
      </w:r>
      <w:del w:id="2617" w:author="Author">
        <w:r w:rsidRPr="005B3720" w:rsidDel="000A2111">
          <w:rPr>
            <w:rFonts w:ascii="inherit" w:hAnsi="inherit"/>
            <w:sz w:val="24"/>
            <w:szCs w:val="24"/>
          </w:rPr>
          <w:delText>and DC-</w:delText>
        </w:r>
      </w:del>
      <w:ins w:id="2618" w:author="Author">
        <w:r w:rsidR="000A2111">
          <w:rPr>
            <w:rFonts w:ascii="inherit" w:hAnsi="inherit"/>
            <w:sz w:val="24"/>
            <w:szCs w:val="24"/>
          </w:rPr>
          <w:t xml:space="preserve">asynchronously </w:t>
        </w:r>
      </w:ins>
      <w:r w:rsidRPr="005B3720">
        <w:rPr>
          <w:rFonts w:ascii="inherit" w:hAnsi="inherit"/>
          <w:sz w:val="24"/>
          <w:szCs w:val="24"/>
        </w:rPr>
        <w:t>connected power park modules</w:t>
      </w:r>
      <w:ins w:id="2619" w:author="Author">
        <w:r w:rsidR="000A2111">
          <w:rPr>
            <w:rFonts w:ascii="inherit" w:hAnsi="inherit"/>
            <w:sz w:val="24"/>
            <w:szCs w:val="24"/>
          </w:rPr>
          <w:t xml:space="preserve">, </w:t>
        </w:r>
        <w:r w:rsidR="000A2111" w:rsidRPr="008211B1">
          <w:rPr>
            <w:rFonts w:ascii="inherit" w:hAnsi="inherit"/>
            <w:sz w:val="24"/>
            <w:szCs w:val="24"/>
          </w:rPr>
          <w:t>asynchronously connected demand facilit</w:t>
        </w:r>
        <w:r w:rsidR="000A2111">
          <w:rPr>
            <w:rFonts w:ascii="inherit" w:hAnsi="inherit"/>
            <w:sz w:val="24"/>
            <w:szCs w:val="24"/>
          </w:rPr>
          <w:t>ies,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and </w:t>
        </w:r>
        <w:r w:rsidR="000A2111" w:rsidRPr="008211B1">
          <w:rPr>
            <w:rFonts w:ascii="inherit" w:hAnsi="inherit"/>
            <w:sz w:val="24"/>
            <w:szCs w:val="24"/>
          </w:rPr>
          <w:t>asynchronously connected electricity storage module</w:t>
        </w:r>
        <w:r w:rsidR="000A2111">
          <w:rPr>
            <w:rFonts w:ascii="inherit" w:hAnsi="inherit"/>
            <w:sz w:val="24"/>
            <w:szCs w:val="24"/>
          </w:rPr>
          <w:t>s</w:t>
        </w:r>
      </w:ins>
      <w:r w:rsidRPr="005B3720">
        <w:rPr>
          <w:rFonts w:ascii="inherit" w:hAnsi="inherit"/>
          <w:sz w:val="24"/>
          <w:szCs w:val="24"/>
        </w:rPr>
        <w:t xml:space="preserve"> subject to this Regulation and relating to grid connection requirements for HVDC systems</w:t>
      </w:r>
      <w:ins w:id="2620" w:author="Author">
        <w:r w:rsidR="000A2111">
          <w:rPr>
            <w:rFonts w:ascii="inherit" w:hAnsi="inherit"/>
            <w:sz w:val="24"/>
            <w:szCs w:val="24"/>
          </w:rPr>
          <w:t>,</w:t>
        </w:r>
      </w:ins>
      <w:r w:rsidRPr="005B3720">
        <w:rPr>
          <w:rFonts w:ascii="inherit" w:hAnsi="inherit"/>
          <w:sz w:val="24"/>
          <w:szCs w:val="24"/>
        </w:rPr>
        <w:t xml:space="preserve"> </w:t>
      </w:r>
      <w:del w:id="2621" w:author="Author">
        <w:r w:rsidRPr="005B3720" w:rsidDel="000A2111">
          <w:rPr>
            <w:rFonts w:ascii="inherit" w:hAnsi="inherit"/>
            <w:sz w:val="24"/>
            <w:szCs w:val="24"/>
          </w:rPr>
          <w:delText>and DC-</w:delText>
        </w:r>
      </w:del>
      <w:ins w:id="2622" w:author="Author">
        <w:r w:rsidR="000A2111">
          <w:rPr>
            <w:rFonts w:ascii="inherit" w:hAnsi="inherit"/>
            <w:sz w:val="24"/>
            <w:szCs w:val="24"/>
          </w:rPr>
          <w:t xml:space="preserve">asynchronously </w:t>
        </w:r>
      </w:ins>
      <w:r w:rsidRPr="005B3720">
        <w:rPr>
          <w:rFonts w:ascii="inherit" w:hAnsi="inherit"/>
          <w:sz w:val="24"/>
          <w:szCs w:val="24"/>
        </w:rPr>
        <w:t>connected power park modules</w:t>
      </w:r>
      <w:ins w:id="2623" w:author="Author">
        <w:r w:rsidR="000A2111">
          <w:rPr>
            <w:rFonts w:ascii="inherit" w:hAnsi="inherit"/>
            <w:sz w:val="24"/>
            <w:szCs w:val="24"/>
          </w:rPr>
          <w:t xml:space="preserve">, </w:t>
        </w:r>
        <w:r w:rsidR="000A2111" w:rsidRPr="008211B1">
          <w:rPr>
            <w:rFonts w:ascii="inherit" w:hAnsi="inherit"/>
            <w:sz w:val="24"/>
            <w:szCs w:val="24"/>
          </w:rPr>
          <w:t>asynchronously connected demand facilit</w:t>
        </w:r>
        <w:r w:rsidR="000A2111">
          <w:rPr>
            <w:rFonts w:ascii="inherit" w:hAnsi="inherit"/>
            <w:sz w:val="24"/>
            <w:szCs w:val="24"/>
          </w:rPr>
          <w:t>ies,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and </w:t>
        </w:r>
        <w:r w:rsidR="000A2111" w:rsidRPr="008211B1">
          <w:rPr>
            <w:rFonts w:ascii="inherit" w:hAnsi="inherit"/>
            <w:sz w:val="24"/>
            <w:szCs w:val="24"/>
          </w:rPr>
          <w:t>asynchronously connected electricity storage module</w:t>
        </w:r>
        <w:r w:rsidR="000A2111">
          <w:rPr>
            <w:rFonts w:ascii="inherit" w:hAnsi="inherit"/>
            <w:sz w:val="24"/>
            <w:szCs w:val="24"/>
          </w:rPr>
          <w:t>s</w:t>
        </w:r>
      </w:ins>
      <w:r w:rsidRPr="005B3720">
        <w:rPr>
          <w:rFonts w:ascii="inherit" w:hAnsi="inherit"/>
          <w:sz w:val="24"/>
          <w:szCs w:val="24"/>
        </w:rPr>
        <w:t xml:space="preserve">, in particular in national network codes, reflect the requirements set out in this Regulation. </w:t>
      </w:r>
    </w:p>
    <w:p w14:paraId="36167C67" w14:textId="0E731F7B" w:rsidR="00AE476A" w:rsidRPr="005B3720" w:rsidRDefault="00BF5202" w:rsidP="00734FFE">
      <w:pPr>
        <w:pStyle w:val="Heading2"/>
      </w:pPr>
      <w:r w:rsidRPr="005B3720">
        <w:t>Article 85</w:t>
      </w:r>
    </w:p>
    <w:p w14:paraId="17AF3A23" w14:textId="2924B51B" w:rsidR="00AE476A" w:rsidRPr="005B3720" w:rsidRDefault="00BF5202" w:rsidP="00734FFE">
      <w:pPr>
        <w:spacing w:after="267" w:line="217" w:lineRule="auto"/>
        <w:ind w:left="0" w:firstLine="0"/>
        <w:jc w:val="center"/>
        <w:rPr>
          <w:rFonts w:ascii="inherit" w:hAnsi="inherit"/>
          <w:sz w:val="24"/>
          <w:szCs w:val="24"/>
        </w:rPr>
      </w:pPr>
      <w:r w:rsidRPr="005B3720">
        <w:rPr>
          <w:rFonts w:ascii="inherit" w:hAnsi="inherit"/>
          <w:b/>
          <w:sz w:val="24"/>
          <w:szCs w:val="24"/>
        </w:rPr>
        <w:t>HVDC System</w:t>
      </w:r>
      <w:ins w:id="2624" w:author="Author">
        <w:r w:rsidR="006B2FE3">
          <w:rPr>
            <w:rFonts w:ascii="inherit" w:hAnsi="inherit"/>
            <w:b/>
            <w:sz w:val="24"/>
            <w:szCs w:val="24"/>
          </w:rPr>
          <w:t>,</w:t>
        </w:r>
      </w:ins>
      <w:r w:rsidRPr="005B3720">
        <w:rPr>
          <w:rFonts w:ascii="inherit" w:hAnsi="inherit"/>
          <w:b/>
          <w:sz w:val="24"/>
          <w:szCs w:val="24"/>
        </w:rPr>
        <w:t xml:space="preserve"> </w:t>
      </w:r>
      <w:del w:id="2625" w:author="Author">
        <w:r w:rsidRPr="005B3720" w:rsidDel="006B2FE3">
          <w:rPr>
            <w:rFonts w:ascii="inherit" w:hAnsi="inherit"/>
            <w:b/>
            <w:sz w:val="24"/>
            <w:szCs w:val="24"/>
          </w:rPr>
          <w:delText>or DC-</w:delText>
        </w:r>
      </w:del>
      <w:ins w:id="2626" w:author="Author">
        <w:r w:rsidR="006B2FE3">
          <w:rPr>
            <w:rFonts w:ascii="inherit" w:hAnsi="inherit"/>
            <w:b/>
            <w:sz w:val="24"/>
            <w:szCs w:val="24"/>
          </w:rPr>
          <w:t xml:space="preserve">asynchronously </w:t>
        </w:r>
      </w:ins>
      <w:r w:rsidRPr="005B3720">
        <w:rPr>
          <w:rFonts w:ascii="inherit" w:hAnsi="inherit"/>
          <w:b/>
          <w:sz w:val="24"/>
          <w:szCs w:val="24"/>
        </w:rPr>
        <w:t>connected power park modules</w:t>
      </w:r>
      <w:ins w:id="2627" w:author="Author">
        <w:r w:rsidR="00E06E10">
          <w:rPr>
            <w:rFonts w:ascii="inherit" w:hAnsi="inherit"/>
            <w:b/>
            <w:sz w:val="24"/>
            <w:szCs w:val="24"/>
          </w:rPr>
          <w:t xml:space="preserve">, </w:t>
        </w:r>
        <w:r w:rsidR="00E06E10" w:rsidRPr="00E06E10">
          <w:rPr>
            <w:rFonts w:ascii="inherit" w:hAnsi="inherit"/>
            <w:b/>
            <w:sz w:val="24"/>
            <w:szCs w:val="24"/>
          </w:rPr>
          <w:t>asynchronously connected demand facilities or asynchronously connected electricity storage modules</w:t>
        </w:r>
      </w:ins>
      <w:r w:rsidRPr="005B3720">
        <w:rPr>
          <w:rFonts w:ascii="inherit" w:hAnsi="inherit"/>
          <w:b/>
          <w:sz w:val="24"/>
          <w:szCs w:val="24"/>
        </w:rPr>
        <w:t xml:space="preserve"> connecting with synchronous areas or control areas not bound by EU legislation</w:t>
      </w:r>
    </w:p>
    <w:p w14:paraId="38561C78" w14:textId="77777777" w:rsidR="00AE476A" w:rsidRPr="005B3720" w:rsidRDefault="00BF5202" w:rsidP="00B13FCD">
      <w:pPr>
        <w:numPr>
          <w:ilvl w:val="0"/>
          <w:numId w:val="152"/>
        </w:numPr>
        <w:spacing w:after="261"/>
        <w:rPr>
          <w:rFonts w:ascii="inherit" w:hAnsi="inherit"/>
          <w:sz w:val="24"/>
          <w:szCs w:val="24"/>
        </w:rPr>
      </w:pPr>
      <w:bookmarkStart w:id="2628" w:name="_Ref153285859"/>
      <w:r w:rsidRPr="005B3720">
        <w:rPr>
          <w:rFonts w:ascii="inherit" w:hAnsi="inherit"/>
          <w:sz w:val="24"/>
          <w:szCs w:val="24"/>
        </w:rPr>
        <w:t>Where an HVDC system to which the requirements of this Regulation apply is connecting synchronous areas or control areas, with at least one synchronous area or one control area not falling under the scope of application of Union legislation, the relevant TSO or, where applicable, the HVDC system owner shall endeavour to implement an agreement to ensure that the owners of HVDC systems with no legal obligation to comply with this Regulation also cooperate to fulfil the requirements.</w:t>
      </w:r>
      <w:bookmarkEnd w:id="2628"/>
      <w:r w:rsidRPr="005B3720">
        <w:rPr>
          <w:rFonts w:ascii="inherit" w:hAnsi="inherit"/>
          <w:sz w:val="24"/>
          <w:szCs w:val="24"/>
        </w:rPr>
        <w:t xml:space="preserve"> </w:t>
      </w:r>
    </w:p>
    <w:p w14:paraId="5A8EF392" w14:textId="755FBE4E" w:rsidR="00AE476A" w:rsidRPr="005B3720" w:rsidRDefault="00BF5202" w:rsidP="00B13FCD">
      <w:pPr>
        <w:numPr>
          <w:ilvl w:val="0"/>
          <w:numId w:val="152"/>
        </w:numPr>
        <w:spacing w:after="376"/>
        <w:rPr>
          <w:rFonts w:ascii="inherit" w:hAnsi="inherit"/>
          <w:sz w:val="24"/>
          <w:szCs w:val="24"/>
        </w:rPr>
      </w:pPr>
      <w:r w:rsidRPr="005B3720">
        <w:rPr>
          <w:rFonts w:ascii="inherit" w:hAnsi="inherit"/>
          <w:sz w:val="24"/>
          <w:szCs w:val="24"/>
        </w:rPr>
        <w:t xml:space="preserve">If an agreement as referred to in paragraph </w:t>
      </w:r>
      <w:r w:rsidR="00BE3F43">
        <w:rPr>
          <w:rFonts w:ascii="inherit" w:hAnsi="inherit"/>
          <w:sz w:val="24"/>
          <w:szCs w:val="24"/>
        </w:rPr>
        <w:fldChar w:fldCharType="begin"/>
      </w:r>
      <w:r w:rsidR="00BE3F43">
        <w:rPr>
          <w:rFonts w:ascii="inherit" w:hAnsi="inherit"/>
          <w:sz w:val="24"/>
          <w:szCs w:val="24"/>
        </w:rPr>
        <w:instrText xml:space="preserve"> REF _Ref153285859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cannot be implemented, the relevant TSO or, as the case may be, the HVDC system owner concerned shall use all available means to comply with the requirements of this Regulation. </w:t>
      </w:r>
    </w:p>
    <w:p w14:paraId="6424F0A4" w14:textId="6581FE78" w:rsidR="00C677C0" w:rsidRDefault="00C677C0" w:rsidP="00734FFE">
      <w:pPr>
        <w:pStyle w:val="Heading2"/>
        <w:rPr>
          <w:ins w:id="2629" w:author="Author"/>
        </w:rPr>
      </w:pPr>
      <w:ins w:id="2630" w:author="Author">
        <w:r>
          <w:t>Article 85a</w:t>
        </w:r>
      </w:ins>
    </w:p>
    <w:p w14:paraId="38DB2819" w14:textId="3085652B" w:rsidR="00C677C0" w:rsidRPr="00C677C0" w:rsidRDefault="00C677C0" w:rsidP="00C677C0">
      <w:pPr>
        <w:jc w:val="center"/>
        <w:rPr>
          <w:ins w:id="2631" w:author="Author"/>
          <w:rFonts w:ascii="inherit" w:hAnsi="inherit"/>
          <w:b/>
          <w:bCs/>
          <w:sz w:val="24"/>
          <w:szCs w:val="24"/>
        </w:rPr>
      </w:pPr>
      <w:ins w:id="2632" w:author="Author">
        <w:r w:rsidRPr="00C677C0">
          <w:rPr>
            <w:rFonts w:ascii="inherit" w:hAnsi="inherit"/>
            <w:b/>
            <w:bCs/>
            <w:sz w:val="24"/>
            <w:szCs w:val="24"/>
          </w:rPr>
          <w:t>Repeal</w:t>
        </w:r>
      </w:ins>
    </w:p>
    <w:p w14:paraId="434E46E3" w14:textId="69683F72" w:rsidR="00C677C0" w:rsidRPr="00C677C0" w:rsidRDefault="00C677C0" w:rsidP="00C677C0">
      <w:pPr>
        <w:numPr>
          <w:ilvl w:val="0"/>
          <w:numId w:val="184"/>
        </w:numPr>
        <w:spacing w:after="261"/>
        <w:rPr>
          <w:ins w:id="2633" w:author="Author"/>
          <w:rFonts w:ascii="inherit" w:hAnsi="inherit"/>
          <w:sz w:val="24"/>
          <w:szCs w:val="24"/>
        </w:rPr>
      </w:pPr>
      <w:ins w:id="2634" w:author="Author">
        <w:r w:rsidRPr="00C677C0">
          <w:rPr>
            <w:rFonts w:ascii="inherit" w:hAnsi="inherit"/>
            <w:sz w:val="24"/>
            <w:szCs w:val="24"/>
          </w:rPr>
          <w:t>Regulation (EU) 2016/1</w:t>
        </w:r>
        <w:r>
          <w:rPr>
            <w:rFonts w:ascii="inherit" w:hAnsi="inherit"/>
            <w:sz w:val="24"/>
            <w:szCs w:val="24"/>
          </w:rPr>
          <w:t>447</w:t>
        </w:r>
        <w:r w:rsidRPr="00C677C0">
          <w:rPr>
            <w:rFonts w:ascii="inherit" w:hAnsi="inherit"/>
            <w:sz w:val="24"/>
            <w:szCs w:val="24"/>
          </w:rPr>
          <w:t xml:space="preserve"> is repealed. References to the repealed Regulation shall be construed as references to this Regulation and shall be read in accordance with the correlation table set out in Annex [].</w:t>
        </w:r>
      </w:ins>
    </w:p>
    <w:p w14:paraId="2D56A6F2" w14:textId="15E22617" w:rsidR="00C677C0" w:rsidRPr="00C677C0" w:rsidRDefault="00C677C0" w:rsidP="00C677C0">
      <w:pPr>
        <w:numPr>
          <w:ilvl w:val="0"/>
          <w:numId w:val="184"/>
        </w:numPr>
        <w:spacing w:after="261"/>
        <w:rPr>
          <w:ins w:id="2635" w:author="Author"/>
          <w:rFonts w:ascii="inherit" w:hAnsi="inherit"/>
          <w:sz w:val="24"/>
          <w:szCs w:val="24"/>
        </w:rPr>
      </w:pPr>
      <w:ins w:id="2636" w:author="Author">
        <w:r w:rsidRPr="00C677C0">
          <w:rPr>
            <w:rFonts w:ascii="inherit" w:hAnsi="inherit"/>
            <w:sz w:val="24"/>
            <w:szCs w:val="24"/>
          </w:rPr>
          <w:t>Notwithstanding paragraph 1, Regulation (EU) 2016/1</w:t>
        </w:r>
        <w:r>
          <w:rPr>
            <w:rFonts w:ascii="inherit" w:hAnsi="inherit"/>
            <w:sz w:val="24"/>
            <w:szCs w:val="24"/>
          </w:rPr>
          <w:t>447</w:t>
        </w:r>
        <w:r w:rsidRPr="00C677C0">
          <w:rPr>
            <w:rFonts w:ascii="inherit" w:hAnsi="inherit"/>
            <w:sz w:val="24"/>
            <w:szCs w:val="24"/>
          </w:rPr>
          <w:t xml:space="preserve"> shall continue to apply to </w:t>
        </w:r>
        <w:r w:rsidR="001C0E6C">
          <w:rPr>
            <w:rFonts w:ascii="inherit" w:hAnsi="inherit"/>
            <w:sz w:val="24"/>
            <w:szCs w:val="24"/>
          </w:rPr>
          <w:t>HVDC systems and asynchronously connected power park modules</w:t>
        </w:r>
        <w:r w:rsidRPr="00C677C0">
          <w:rPr>
            <w:rFonts w:ascii="inherit" w:hAnsi="inherit"/>
            <w:sz w:val="24"/>
            <w:szCs w:val="24"/>
          </w:rPr>
          <w:t xml:space="preserve"> which fall within its scope of application at the entry into force of this Regulation and which are not subject to the requirements of this Regulation according to Article 4(1).</w:t>
        </w:r>
      </w:ins>
    </w:p>
    <w:p w14:paraId="392308EC" w14:textId="259BC6C3" w:rsidR="00AE476A" w:rsidRPr="005B3720" w:rsidRDefault="00BF5202" w:rsidP="00734FFE">
      <w:pPr>
        <w:pStyle w:val="Heading2"/>
      </w:pPr>
      <w:r w:rsidRPr="005B3720">
        <w:t>Article 86</w:t>
      </w:r>
    </w:p>
    <w:p w14:paraId="101A1A42" w14:textId="7E1295A9" w:rsidR="00AE476A" w:rsidRPr="00734FFE" w:rsidRDefault="00BF5202" w:rsidP="00734FFE">
      <w:pPr>
        <w:jc w:val="center"/>
        <w:rPr>
          <w:rFonts w:ascii="inherit" w:hAnsi="inherit"/>
          <w:b/>
          <w:bCs/>
          <w:sz w:val="24"/>
          <w:szCs w:val="24"/>
        </w:rPr>
      </w:pPr>
      <w:r w:rsidRPr="00734FFE">
        <w:rPr>
          <w:rFonts w:ascii="inherit" w:hAnsi="inherit"/>
          <w:b/>
          <w:bCs/>
          <w:sz w:val="24"/>
          <w:szCs w:val="24"/>
        </w:rPr>
        <w:t>Entry into force</w:t>
      </w:r>
    </w:p>
    <w:p w14:paraId="546E0541" w14:textId="77777777" w:rsidR="00AE476A" w:rsidRPr="005B3720" w:rsidRDefault="00BF5202">
      <w:pPr>
        <w:spacing w:after="249"/>
        <w:ind w:left="-3"/>
        <w:rPr>
          <w:rFonts w:ascii="inherit" w:hAnsi="inherit"/>
          <w:sz w:val="24"/>
          <w:szCs w:val="24"/>
        </w:rPr>
      </w:pPr>
      <w:r w:rsidRPr="005B3720">
        <w:rPr>
          <w:rFonts w:ascii="inherit" w:hAnsi="inherit"/>
          <w:sz w:val="24"/>
          <w:szCs w:val="24"/>
        </w:rPr>
        <w:t xml:space="preserve">This Regulation shall enter into force on the twentieth day following that of its publication in the </w:t>
      </w:r>
      <w:r w:rsidRPr="005B3720">
        <w:rPr>
          <w:rFonts w:ascii="inherit" w:hAnsi="inherit"/>
          <w:i/>
          <w:sz w:val="24"/>
          <w:szCs w:val="24"/>
        </w:rPr>
        <w:t>Official Journal of the European Union</w:t>
      </w:r>
      <w:r w:rsidRPr="005B3720">
        <w:rPr>
          <w:rFonts w:ascii="inherit" w:hAnsi="inherit"/>
          <w:sz w:val="24"/>
          <w:szCs w:val="24"/>
        </w:rPr>
        <w:t xml:space="preserve">. </w:t>
      </w:r>
    </w:p>
    <w:p w14:paraId="1BCC800F" w14:textId="029C8CC3" w:rsidR="00AE476A" w:rsidRPr="005B3720" w:rsidRDefault="00BF5202">
      <w:pPr>
        <w:spacing w:after="760"/>
        <w:ind w:left="-3"/>
        <w:rPr>
          <w:rFonts w:ascii="inherit" w:hAnsi="inherit"/>
          <w:sz w:val="24"/>
          <w:szCs w:val="24"/>
        </w:rPr>
      </w:pPr>
      <w:r w:rsidRPr="005B3720">
        <w:rPr>
          <w:rFonts w:ascii="inherit" w:hAnsi="inherit"/>
          <w:sz w:val="24"/>
          <w:szCs w:val="24"/>
        </w:rPr>
        <w:t xml:space="preserve">Without </w:t>
      </w:r>
      <w:r w:rsidRPr="00D93E51">
        <w:rPr>
          <w:rFonts w:ascii="inherit" w:hAnsi="inherit"/>
          <w:sz w:val="24"/>
          <w:szCs w:val="24"/>
        </w:rPr>
        <w:t xml:space="preserve">prejudice to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_Ref153265737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4</w:t>
      </w:r>
      <w:r w:rsidR="008766E2" w:rsidRPr="00D93E51">
        <w:rPr>
          <w:rFonts w:ascii="inherit" w:hAnsi="inherit"/>
          <w:sz w:val="24"/>
          <w:szCs w:val="24"/>
        </w:rPr>
        <w:fldChar w:fldCharType="end"/>
      </w:r>
      <w:r w:rsidRPr="00D93E51">
        <w:rPr>
          <w:rFonts w:ascii="inherit" w:hAnsi="inherit"/>
          <w:sz w:val="24"/>
          <w:szCs w:val="24"/>
        </w:rPr>
        <w:t>(</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_Ref153275883 \r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Pr>
          <w:rFonts w:ascii="inherit" w:hAnsi="inherit"/>
          <w:sz w:val="24"/>
          <w:szCs w:val="24"/>
        </w:rPr>
        <w:t>2</w:t>
      </w:r>
      <w:r w:rsidR="008766E2" w:rsidRPr="00D93E51">
        <w:rPr>
          <w:rFonts w:ascii="inherit" w:hAnsi="inherit"/>
          <w:sz w:val="24"/>
          <w:szCs w:val="24"/>
        </w:rPr>
        <w:fldChar w:fldCharType="end"/>
      </w:r>
      <w:r w:rsidRPr="00D93E51">
        <w:rPr>
          <w:rFonts w:ascii="inherit" w:hAnsi="inherit"/>
          <w:sz w:val="24"/>
          <w:szCs w:val="24"/>
        </w:rPr>
        <w:t>)</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_Ref153275904 \r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Pr>
          <w:rFonts w:ascii="inherit" w:hAnsi="inherit"/>
          <w:sz w:val="24"/>
          <w:szCs w:val="24"/>
        </w:rPr>
        <w:t>(b)</w:t>
      </w:r>
      <w:r w:rsidR="008766E2" w:rsidRPr="00D93E51">
        <w:rPr>
          <w:rFonts w:ascii="inherit" w:hAnsi="inherit"/>
          <w:sz w:val="24"/>
          <w:szCs w:val="24"/>
        </w:rPr>
        <w:fldChar w:fldCharType="end"/>
      </w:r>
      <w:r w:rsidRPr="00D93E51">
        <w:rPr>
          <w:rFonts w:ascii="inherit" w:hAnsi="inherit"/>
          <w:sz w:val="24"/>
          <w:szCs w:val="24"/>
        </w:rPr>
        <w:t xml:space="preserve"> and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_Ref153261952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5</w:t>
      </w:r>
      <w:r w:rsidR="008766E2" w:rsidRPr="00D93E51">
        <w:rPr>
          <w:rFonts w:ascii="inherit" w:hAnsi="inherit"/>
          <w:sz w:val="24"/>
          <w:szCs w:val="24"/>
        </w:rPr>
        <w:fldChar w:fldCharType="end"/>
      </w:r>
      <w:r w:rsidR="008766E2" w:rsidRPr="00D93E51">
        <w:rPr>
          <w:rFonts w:ascii="inherit" w:hAnsi="inherit"/>
          <w:sz w:val="24"/>
          <w:szCs w:val="24"/>
        </w:rPr>
        <w:t xml:space="preserve">,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_Ref153275933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75</w:t>
      </w:r>
      <w:r w:rsidR="008766E2" w:rsidRPr="00D93E51">
        <w:rPr>
          <w:rFonts w:ascii="inherit" w:hAnsi="inherit"/>
          <w:sz w:val="24"/>
          <w:szCs w:val="24"/>
        </w:rPr>
        <w:fldChar w:fldCharType="end"/>
      </w:r>
      <w:r w:rsidR="008766E2" w:rsidRPr="00D93E51">
        <w:rPr>
          <w:rFonts w:ascii="inherit" w:hAnsi="inherit"/>
          <w:sz w:val="24"/>
          <w:szCs w:val="24"/>
        </w:rPr>
        <w:t xml:space="preserve">,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_Ref153275935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76</w:t>
      </w:r>
      <w:r w:rsidR="008766E2" w:rsidRPr="00D93E51">
        <w:rPr>
          <w:rFonts w:ascii="inherit" w:hAnsi="inherit"/>
          <w:sz w:val="24"/>
          <w:szCs w:val="24"/>
        </w:rPr>
        <w:fldChar w:fldCharType="end"/>
      </w:r>
      <w:r w:rsidR="008766E2" w:rsidRPr="00D93E51">
        <w:rPr>
          <w:rFonts w:ascii="inherit" w:hAnsi="inherit"/>
          <w:sz w:val="24"/>
          <w:szCs w:val="24"/>
        </w:rPr>
        <w:t xml:space="preserve"> and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_Ref153274600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78</w:t>
      </w:r>
      <w:r w:rsidR="008766E2" w:rsidRPr="00D93E51">
        <w:rPr>
          <w:rFonts w:ascii="inherit" w:hAnsi="inherit"/>
          <w:sz w:val="24"/>
          <w:szCs w:val="24"/>
        </w:rPr>
        <w:fldChar w:fldCharType="end"/>
      </w:r>
      <w:r w:rsidRPr="00D93E51">
        <w:rPr>
          <w:rFonts w:ascii="inherit" w:hAnsi="inherit"/>
          <w:sz w:val="24"/>
          <w:szCs w:val="24"/>
        </w:rPr>
        <w:t xml:space="preserve"> the requirements of this Regulation shall apply from three years after publication.</w:t>
      </w:r>
      <w:r w:rsidRPr="005B3720">
        <w:rPr>
          <w:rFonts w:ascii="inherit" w:hAnsi="inherit"/>
          <w:sz w:val="24"/>
          <w:szCs w:val="24"/>
        </w:rPr>
        <w:t xml:space="preserve"> </w:t>
      </w:r>
    </w:p>
    <w:p w14:paraId="0F597314" w14:textId="77777777" w:rsidR="00AE476A" w:rsidRPr="005B3720" w:rsidRDefault="00BF5202">
      <w:pPr>
        <w:spacing w:after="369"/>
        <w:ind w:left="1034"/>
        <w:rPr>
          <w:rFonts w:ascii="inherit" w:hAnsi="inherit"/>
          <w:sz w:val="24"/>
          <w:szCs w:val="24"/>
        </w:rPr>
      </w:pPr>
      <w:r w:rsidRPr="005B3720">
        <w:rPr>
          <w:rFonts w:ascii="inherit" w:hAnsi="inherit"/>
          <w:sz w:val="24"/>
          <w:szCs w:val="24"/>
        </w:rPr>
        <w:t xml:space="preserve">This Regulation shall be binding in its entirety and directly applicable in all Member States. </w:t>
      </w:r>
    </w:p>
    <w:p w14:paraId="75A07F82" w14:textId="1D10C6D3" w:rsidR="00AE476A" w:rsidRPr="005B3720" w:rsidRDefault="00BF5202">
      <w:pPr>
        <w:ind w:left="1034"/>
        <w:rPr>
          <w:rFonts w:ascii="inherit" w:hAnsi="inherit"/>
          <w:sz w:val="24"/>
          <w:szCs w:val="24"/>
        </w:rPr>
      </w:pPr>
      <w:r w:rsidRPr="005B3720">
        <w:rPr>
          <w:rFonts w:ascii="inherit" w:hAnsi="inherit"/>
          <w:sz w:val="24"/>
          <w:szCs w:val="24"/>
        </w:rPr>
        <w:t xml:space="preserve">Done at Brussels,. </w:t>
      </w:r>
    </w:p>
    <w:p w14:paraId="294895BD" w14:textId="77777777" w:rsidR="00AE476A" w:rsidRPr="005B3720" w:rsidRDefault="00BF5202">
      <w:pPr>
        <w:spacing w:after="38" w:line="265" w:lineRule="auto"/>
        <w:ind w:left="3846"/>
        <w:jc w:val="center"/>
        <w:rPr>
          <w:rFonts w:ascii="inherit" w:hAnsi="inherit"/>
          <w:sz w:val="24"/>
          <w:szCs w:val="24"/>
        </w:rPr>
      </w:pPr>
      <w:r w:rsidRPr="005B3720">
        <w:rPr>
          <w:rFonts w:ascii="inherit" w:hAnsi="inherit"/>
          <w:i/>
          <w:sz w:val="24"/>
          <w:szCs w:val="24"/>
        </w:rPr>
        <w:t xml:space="preserve">For the Commission </w:t>
      </w:r>
    </w:p>
    <w:p w14:paraId="60A542B5" w14:textId="77777777" w:rsidR="00AE476A" w:rsidRPr="005B3720" w:rsidRDefault="00BF5202">
      <w:pPr>
        <w:spacing w:after="21" w:line="265" w:lineRule="auto"/>
        <w:ind w:left="3846" w:right="1"/>
        <w:jc w:val="center"/>
        <w:rPr>
          <w:rFonts w:ascii="inherit" w:hAnsi="inherit"/>
          <w:sz w:val="24"/>
          <w:szCs w:val="24"/>
        </w:rPr>
      </w:pPr>
      <w:r w:rsidRPr="005B3720">
        <w:rPr>
          <w:rFonts w:ascii="inherit" w:hAnsi="inherit"/>
          <w:i/>
          <w:sz w:val="24"/>
          <w:szCs w:val="24"/>
        </w:rPr>
        <w:t xml:space="preserve">The President </w:t>
      </w:r>
    </w:p>
    <w:p w14:paraId="3EFD0BCC" w14:textId="386D286C" w:rsidR="00AE476A" w:rsidRPr="00734FFE" w:rsidRDefault="00AE476A" w:rsidP="00734FFE">
      <w:pPr>
        <w:spacing w:after="21" w:line="265" w:lineRule="auto"/>
        <w:ind w:left="3846" w:right="1"/>
        <w:jc w:val="center"/>
        <w:rPr>
          <w:rFonts w:ascii="inherit" w:hAnsi="inherit"/>
          <w:i/>
          <w:sz w:val="24"/>
          <w:szCs w:val="24"/>
        </w:rPr>
      </w:pPr>
    </w:p>
    <w:p w14:paraId="0CBA561F" w14:textId="49D2567D" w:rsidR="00AE476A" w:rsidRPr="005B3720" w:rsidRDefault="00AE476A">
      <w:pPr>
        <w:spacing w:after="0" w:line="259" w:lineRule="auto"/>
        <w:ind w:left="4349" w:firstLine="0"/>
        <w:jc w:val="left"/>
        <w:rPr>
          <w:rFonts w:ascii="inherit" w:hAnsi="inherit"/>
          <w:sz w:val="24"/>
          <w:szCs w:val="24"/>
        </w:rPr>
      </w:pPr>
    </w:p>
    <w:p w14:paraId="117EB6D6" w14:textId="77777777" w:rsidR="007A3E25" w:rsidRDefault="007A3E25">
      <w:pPr>
        <w:spacing w:after="160" w:line="259" w:lineRule="auto"/>
        <w:ind w:left="0" w:firstLine="0"/>
        <w:jc w:val="left"/>
        <w:rPr>
          <w:rFonts w:ascii="inherit" w:hAnsi="inherit"/>
          <w:i/>
          <w:sz w:val="24"/>
          <w:szCs w:val="24"/>
        </w:rPr>
      </w:pPr>
      <w:r>
        <w:rPr>
          <w:rFonts w:ascii="inherit" w:hAnsi="inherit"/>
          <w:i/>
          <w:sz w:val="24"/>
          <w:szCs w:val="24"/>
        </w:rPr>
        <w:br w:type="page"/>
      </w:r>
    </w:p>
    <w:p w14:paraId="6386A1E6" w14:textId="4538E8EA" w:rsidR="00AE476A" w:rsidRPr="005B3720" w:rsidRDefault="00BF5202" w:rsidP="007A3E25">
      <w:pPr>
        <w:pStyle w:val="Heading2"/>
      </w:pPr>
      <w:r w:rsidRPr="005B3720">
        <w:t>ANNEX I</w:t>
      </w:r>
    </w:p>
    <w:p w14:paraId="3EFDEF10" w14:textId="7350CF99" w:rsidR="00AE476A" w:rsidRPr="007A3E25" w:rsidRDefault="00BF5202" w:rsidP="007A3E25">
      <w:pPr>
        <w:jc w:val="center"/>
        <w:rPr>
          <w:rFonts w:ascii="inherit" w:hAnsi="inherit"/>
          <w:b/>
          <w:bCs/>
          <w:sz w:val="24"/>
          <w:szCs w:val="24"/>
        </w:rPr>
      </w:pPr>
      <w:r w:rsidRPr="007A3E25">
        <w:rPr>
          <w:rFonts w:ascii="inherit" w:hAnsi="inherit"/>
          <w:b/>
          <w:bCs/>
          <w:sz w:val="24"/>
          <w:szCs w:val="24"/>
        </w:rPr>
        <w:t xml:space="preserve">Frequency ranges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_Ref153268403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11</w:t>
      </w:r>
      <w:r w:rsidR="008766E2" w:rsidRPr="008766E2">
        <w:rPr>
          <w:rFonts w:ascii="inherit" w:hAnsi="inherit"/>
          <w:b/>
          <w:bCs/>
          <w:sz w:val="24"/>
          <w:szCs w:val="24"/>
        </w:rPr>
        <w:fldChar w:fldCharType="end"/>
      </w:r>
    </w:p>
    <w:tbl>
      <w:tblPr>
        <w:tblStyle w:val="Tabellenraster1"/>
        <w:tblW w:w="9212" w:type="dxa"/>
        <w:tblInd w:w="0" w:type="dxa"/>
        <w:tblCellMar>
          <w:top w:w="103" w:type="dxa"/>
          <w:left w:w="90" w:type="dxa"/>
        </w:tblCellMar>
        <w:tblLook w:val="04A0" w:firstRow="1" w:lastRow="0" w:firstColumn="1" w:lastColumn="0" w:noHBand="0" w:noVBand="1"/>
      </w:tblPr>
      <w:tblGrid>
        <w:gridCol w:w="2042"/>
        <w:gridCol w:w="7170"/>
      </w:tblGrid>
      <w:tr w:rsidR="00AE476A" w:rsidRPr="005B3720" w14:paraId="5198C3FA" w14:textId="77777777">
        <w:trPr>
          <w:trHeight w:val="369"/>
        </w:trPr>
        <w:tc>
          <w:tcPr>
            <w:tcW w:w="2042" w:type="dxa"/>
            <w:tcBorders>
              <w:top w:val="single" w:sz="4" w:space="0" w:color="050004"/>
              <w:left w:val="nil"/>
              <w:bottom w:val="single" w:sz="4" w:space="0" w:color="050004"/>
              <w:right w:val="single" w:sz="4" w:space="0" w:color="050004"/>
            </w:tcBorders>
          </w:tcPr>
          <w:p w14:paraId="2EC911FB" w14:textId="77777777" w:rsidR="00AE476A" w:rsidRPr="005B3720" w:rsidRDefault="00BF5202">
            <w:pPr>
              <w:spacing w:after="0" w:line="259" w:lineRule="auto"/>
              <w:ind w:left="0" w:right="94" w:firstLine="0"/>
              <w:jc w:val="center"/>
              <w:rPr>
                <w:rFonts w:ascii="inherit" w:hAnsi="inherit"/>
                <w:sz w:val="24"/>
                <w:szCs w:val="24"/>
              </w:rPr>
            </w:pPr>
            <w:r w:rsidRPr="005B3720">
              <w:rPr>
                <w:rFonts w:ascii="inherit" w:hAnsi="inherit"/>
                <w:sz w:val="24"/>
                <w:szCs w:val="24"/>
              </w:rPr>
              <w:t xml:space="preserve">Frequency range </w:t>
            </w:r>
          </w:p>
        </w:tc>
        <w:tc>
          <w:tcPr>
            <w:tcW w:w="7170" w:type="dxa"/>
            <w:tcBorders>
              <w:top w:val="single" w:sz="4" w:space="0" w:color="050004"/>
              <w:left w:val="single" w:sz="4" w:space="0" w:color="050004"/>
              <w:bottom w:val="single" w:sz="4" w:space="0" w:color="050004"/>
              <w:right w:val="nil"/>
            </w:tcBorders>
          </w:tcPr>
          <w:p w14:paraId="72C38380" w14:textId="77777777" w:rsidR="00AE476A" w:rsidRPr="005B3720" w:rsidRDefault="00BF5202">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AE476A" w:rsidRPr="005B3720" w14:paraId="601E839A" w14:textId="77777777">
        <w:trPr>
          <w:trHeight w:val="435"/>
        </w:trPr>
        <w:tc>
          <w:tcPr>
            <w:tcW w:w="2042" w:type="dxa"/>
            <w:tcBorders>
              <w:top w:val="single" w:sz="4" w:space="0" w:color="050004"/>
              <w:left w:val="nil"/>
              <w:bottom w:val="single" w:sz="4" w:space="0" w:color="050004"/>
              <w:right w:val="single" w:sz="4" w:space="0" w:color="050004"/>
            </w:tcBorders>
          </w:tcPr>
          <w:p w14:paraId="6CA33F09"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47,0 Hz-47,5 Hz </w:t>
            </w:r>
          </w:p>
        </w:tc>
        <w:tc>
          <w:tcPr>
            <w:tcW w:w="7170" w:type="dxa"/>
            <w:tcBorders>
              <w:top w:val="single" w:sz="4" w:space="0" w:color="050004"/>
              <w:left w:val="single" w:sz="4" w:space="0" w:color="050004"/>
              <w:bottom w:val="single" w:sz="4" w:space="0" w:color="050004"/>
              <w:right w:val="nil"/>
            </w:tcBorders>
          </w:tcPr>
          <w:p w14:paraId="4DB627B7"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60 seconds </w:t>
            </w:r>
          </w:p>
        </w:tc>
      </w:tr>
      <w:tr w:rsidR="00AE476A" w:rsidRPr="005B3720" w14:paraId="629FF3AD" w14:textId="77777777">
        <w:trPr>
          <w:trHeight w:val="815"/>
        </w:trPr>
        <w:tc>
          <w:tcPr>
            <w:tcW w:w="2042" w:type="dxa"/>
            <w:tcBorders>
              <w:top w:val="single" w:sz="4" w:space="0" w:color="050004"/>
              <w:left w:val="nil"/>
              <w:bottom w:val="single" w:sz="4" w:space="0" w:color="050004"/>
              <w:right w:val="single" w:sz="4" w:space="0" w:color="050004"/>
            </w:tcBorders>
          </w:tcPr>
          <w:p w14:paraId="0DAB88E9"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47,5 Hz-48,5 Hz </w:t>
            </w:r>
          </w:p>
        </w:tc>
        <w:tc>
          <w:tcPr>
            <w:tcW w:w="7170" w:type="dxa"/>
            <w:tcBorders>
              <w:top w:val="single" w:sz="4" w:space="0" w:color="050004"/>
              <w:left w:val="single" w:sz="4" w:space="0" w:color="050004"/>
              <w:bottom w:val="single" w:sz="4" w:space="0" w:color="050004"/>
              <w:right w:val="nil"/>
            </w:tcBorders>
          </w:tcPr>
          <w:p w14:paraId="08AFFD95" w14:textId="4C868A65" w:rsidR="00AE476A" w:rsidRPr="00424BE8" w:rsidRDefault="00BF5202">
            <w:pPr>
              <w:spacing w:after="0" w:line="259" w:lineRule="auto"/>
              <w:ind w:left="0" w:firstLine="0"/>
              <w:rPr>
                <w:rFonts w:ascii="inherit" w:hAnsi="inherit"/>
                <w:sz w:val="24"/>
                <w:szCs w:val="24"/>
              </w:rPr>
            </w:pPr>
            <w:r w:rsidRPr="00424BE8">
              <w:rPr>
                <w:rFonts w:ascii="inherit" w:hAnsi="inherit"/>
                <w:sz w:val="24"/>
                <w:szCs w:val="24"/>
              </w:rPr>
              <w:t xml:space="preserve">To be specified by each relevant TSO, but longer than established times for generation and demand according to Regulation (EU) </w:t>
            </w:r>
            <w:commentRangeStart w:id="2637"/>
            <w:r w:rsidRPr="00424BE8">
              <w:rPr>
                <w:rFonts w:ascii="inherit" w:hAnsi="inherit"/>
                <w:sz w:val="24"/>
                <w:szCs w:val="24"/>
              </w:rPr>
              <w:t xml:space="preserve">2016/631 </w:t>
            </w:r>
            <w:commentRangeEnd w:id="2637"/>
            <w:r w:rsidR="00C111E7">
              <w:rPr>
                <w:rStyle w:val="CommentReference"/>
              </w:rPr>
              <w:commentReference w:id="2637"/>
            </w:r>
            <w:r w:rsidRPr="00424BE8">
              <w:rPr>
                <w:rFonts w:ascii="inherit" w:hAnsi="inherit"/>
                <w:sz w:val="24"/>
                <w:szCs w:val="24"/>
              </w:rPr>
              <w:t xml:space="preserve">and Regulation (EU) 2016/1388 respectively, and longer than for </w:t>
            </w:r>
            <w:del w:id="2638" w:author="Author">
              <w:r w:rsidRPr="00424BE8" w:rsidDel="001F5AEF">
                <w:rPr>
                  <w:rFonts w:ascii="inherit" w:hAnsi="inherit"/>
                  <w:sz w:val="24"/>
                  <w:szCs w:val="24"/>
                </w:rPr>
                <w:delText>DC-connected</w:delText>
              </w:r>
            </w:del>
            <w:ins w:id="2639" w:author="Author">
              <w:r w:rsidR="001F5AEF">
                <w:rPr>
                  <w:rFonts w:ascii="inherit" w:hAnsi="inherit"/>
                  <w:sz w:val="24"/>
                  <w:szCs w:val="24"/>
                </w:rPr>
                <w:t>A-</w:t>
              </w:r>
            </w:ins>
            <w:del w:id="2640" w:author="Author">
              <w:r w:rsidRPr="00424BE8" w:rsidDel="001F5AEF">
                <w:rPr>
                  <w:rFonts w:ascii="inherit" w:hAnsi="inherit"/>
                  <w:sz w:val="24"/>
                  <w:szCs w:val="24"/>
                </w:rPr>
                <w:delText xml:space="preserve"> </w:delText>
              </w:r>
            </w:del>
            <w:r w:rsidRPr="00424BE8">
              <w:rPr>
                <w:rFonts w:ascii="inherit" w:hAnsi="inherit"/>
                <w:sz w:val="24"/>
                <w:szCs w:val="24"/>
              </w:rPr>
              <w:t>PPMs</w:t>
            </w:r>
            <w:ins w:id="2641" w:author="Author">
              <w:r w:rsidR="001F5AEF">
                <w:rPr>
                  <w:rFonts w:ascii="inherit" w:hAnsi="inherit"/>
                  <w:sz w:val="24"/>
                  <w:szCs w:val="24"/>
                </w:rPr>
                <w:t>, A-PtG-DUs, A-ESMs and A-DFs</w:t>
              </w:r>
            </w:ins>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r w:rsidRPr="00424BE8">
              <w:rPr>
                <w:rFonts w:ascii="inherit" w:hAnsi="inherit"/>
                <w:sz w:val="24"/>
                <w:szCs w:val="24"/>
              </w:rPr>
              <w:t xml:space="preserve"> </w:t>
            </w:r>
          </w:p>
        </w:tc>
      </w:tr>
      <w:tr w:rsidR="00AE476A" w:rsidRPr="005B3720" w14:paraId="523FDEF1" w14:textId="77777777">
        <w:trPr>
          <w:trHeight w:val="815"/>
        </w:trPr>
        <w:tc>
          <w:tcPr>
            <w:tcW w:w="2042" w:type="dxa"/>
            <w:tcBorders>
              <w:top w:val="single" w:sz="4" w:space="0" w:color="050004"/>
              <w:left w:val="nil"/>
              <w:bottom w:val="single" w:sz="4" w:space="0" w:color="050004"/>
              <w:right w:val="single" w:sz="4" w:space="0" w:color="050004"/>
            </w:tcBorders>
          </w:tcPr>
          <w:p w14:paraId="2D5416AE"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48,5 Hz-49,0 Hz </w:t>
            </w:r>
          </w:p>
        </w:tc>
        <w:tc>
          <w:tcPr>
            <w:tcW w:w="7170" w:type="dxa"/>
            <w:tcBorders>
              <w:top w:val="single" w:sz="4" w:space="0" w:color="050004"/>
              <w:left w:val="single" w:sz="4" w:space="0" w:color="050004"/>
              <w:bottom w:val="single" w:sz="4" w:space="0" w:color="050004"/>
              <w:right w:val="nil"/>
            </w:tcBorders>
          </w:tcPr>
          <w:p w14:paraId="0DF6DB18" w14:textId="15EB5464" w:rsidR="00AE476A" w:rsidRPr="00424BE8" w:rsidRDefault="00BF5202">
            <w:pPr>
              <w:spacing w:after="0" w:line="259" w:lineRule="auto"/>
              <w:ind w:left="0" w:firstLine="0"/>
              <w:rPr>
                <w:rFonts w:ascii="inherit" w:hAnsi="inherit"/>
                <w:sz w:val="24"/>
                <w:szCs w:val="24"/>
              </w:rPr>
            </w:pPr>
            <w:r w:rsidRPr="00424BE8">
              <w:rPr>
                <w:rFonts w:ascii="inherit" w:hAnsi="inherit"/>
                <w:sz w:val="24"/>
                <w:szCs w:val="24"/>
              </w:rPr>
              <w:t xml:space="preserve">To be specified by each relevant TSO, but longer than established times for generation and demand according to Regulation (EU) 2016/631 and Regulation (EU) 2016/1388 respectively, and longer than for </w:t>
            </w:r>
            <w:del w:id="2642" w:author="Author">
              <w:r w:rsidRPr="00424BE8" w:rsidDel="001F5AEF">
                <w:rPr>
                  <w:rFonts w:ascii="inherit" w:hAnsi="inherit"/>
                  <w:sz w:val="24"/>
                  <w:szCs w:val="24"/>
                </w:rPr>
                <w:delText xml:space="preserve">DC-connected </w:delText>
              </w:r>
            </w:del>
            <w:ins w:id="2643" w:author="Author">
              <w:r w:rsidR="001F5AEF">
                <w:rPr>
                  <w:rFonts w:ascii="inherit" w:hAnsi="inherit"/>
                  <w:sz w:val="24"/>
                  <w:szCs w:val="24"/>
                </w:rPr>
                <w:t>A-</w:t>
              </w:r>
            </w:ins>
            <w:r w:rsidRPr="00424BE8">
              <w:rPr>
                <w:rFonts w:ascii="inherit" w:hAnsi="inherit"/>
                <w:sz w:val="24"/>
                <w:szCs w:val="24"/>
              </w:rPr>
              <w:t>PPMs</w:t>
            </w:r>
            <w:ins w:id="2644" w:author="Author">
              <w:r w:rsidR="001F5AEF">
                <w:rPr>
                  <w:rFonts w:ascii="inherit" w:hAnsi="inherit"/>
                  <w:sz w:val="24"/>
                  <w:szCs w:val="24"/>
                </w:rPr>
                <w:t>, A-PtG-DUs, A-ESMs and A-DFs</w:t>
              </w:r>
            </w:ins>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r w:rsidRPr="00424BE8">
              <w:rPr>
                <w:rFonts w:ascii="inherit" w:hAnsi="inherit"/>
                <w:sz w:val="24"/>
                <w:szCs w:val="24"/>
              </w:rPr>
              <w:t xml:space="preserve"> </w:t>
            </w:r>
          </w:p>
        </w:tc>
      </w:tr>
      <w:tr w:rsidR="00AE476A" w:rsidRPr="005B3720" w14:paraId="7BC93DC9" w14:textId="77777777">
        <w:trPr>
          <w:trHeight w:val="392"/>
        </w:trPr>
        <w:tc>
          <w:tcPr>
            <w:tcW w:w="2042" w:type="dxa"/>
            <w:tcBorders>
              <w:top w:val="single" w:sz="4" w:space="0" w:color="050004"/>
              <w:left w:val="nil"/>
              <w:bottom w:val="single" w:sz="4" w:space="0" w:color="050004"/>
              <w:right w:val="single" w:sz="4" w:space="0" w:color="050004"/>
            </w:tcBorders>
          </w:tcPr>
          <w:p w14:paraId="7758985E"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49,0 Hz-51,0 Hz </w:t>
            </w:r>
          </w:p>
        </w:tc>
        <w:tc>
          <w:tcPr>
            <w:tcW w:w="7170" w:type="dxa"/>
            <w:tcBorders>
              <w:top w:val="single" w:sz="4" w:space="0" w:color="050004"/>
              <w:left w:val="single" w:sz="4" w:space="0" w:color="050004"/>
              <w:bottom w:val="single" w:sz="4" w:space="0" w:color="050004"/>
              <w:right w:val="nil"/>
            </w:tcBorders>
          </w:tcPr>
          <w:p w14:paraId="1CDA3FAB" w14:textId="77777777" w:rsidR="00AE476A" w:rsidRPr="00424BE8" w:rsidRDefault="00BF5202">
            <w:pPr>
              <w:spacing w:after="0" w:line="259" w:lineRule="auto"/>
              <w:ind w:left="0" w:firstLine="0"/>
              <w:jc w:val="left"/>
              <w:rPr>
                <w:rFonts w:ascii="inherit" w:hAnsi="inherit"/>
                <w:sz w:val="24"/>
                <w:szCs w:val="24"/>
              </w:rPr>
            </w:pPr>
            <w:r w:rsidRPr="00424BE8">
              <w:rPr>
                <w:rFonts w:ascii="inherit" w:hAnsi="inherit"/>
                <w:sz w:val="24"/>
                <w:szCs w:val="24"/>
              </w:rPr>
              <w:t xml:space="preserve">Unlimited </w:t>
            </w:r>
          </w:p>
        </w:tc>
      </w:tr>
      <w:tr w:rsidR="00AE476A" w:rsidRPr="005B3720" w14:paraId="5C81A7DE" w14:textId="77777777">
        <w:trPr>
          <w:trHeight w:val="815"/>
        </w:trPr>
        <w:tc>
          <w:tcPr>
            <w:tcW w:w="2042" w:type="dxa"/>
            <w:tcBorders>
              <w:top w:val="single" w:sz="4" w:space="0" w:color="050004"/>
              <w:left w:val="nil"/>
              <w:bottom w:val="single" w:sz="4" w:space="0" w:color="050004"/>
              <w:right w:val="single" w:sz="4" w:space="0" w:color="050004"/>
            </w:tcBorders>
          </w:tcPr>
          <w:p w14:paraId="725450D6"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51,0 Hz-51,5 Hz </w:t>
            </w:r>
          </w:p>
        </w:tc>
        <w:tc>
          <w:tcPr>
            <w:tcW w:w="7170" w:type="dxa"/>
            <w:tcBorders>
              <w:top w:val="single" w:sz="4" w:space="0" w:color="050004"/>
              <w:left w:val="single" w:sz="4" w:space="0" w:color="050004"/>
              <w:bottom w:val="single" w:sz="4" w:space="0" w:color="050004"/>
              <w:right w:val="nil"/>
            </w:tcBorders>
          </w:tcPr>
          <w:p w14:paraId="27AE15A8" w14:textId="44A20603" w:rsidR="00AE476A" w:rsidRPr="00424BE8" w:rsidRDefault="00BF5202">
            <w:pPr>
              <w:spacing w:after="0" w:line="259" w:lineRule="auto"/>
              <w:ind w:left="0" w:firstLine="0"/>
              <w:rPr>
                <w:rFonts w:ascii="inherit" w:hAnsi="inherit"/>
                <w:sz w:val="24"/>
                <w:szCs w:val="24"/>
              </w:rPr>
            </w:pPr>
            <w:r w:rsidRPr="00424BE8">
              <w:rPr>
                <w:rFonts w:ascii="inherit" w:hAnsi="inherit"/>
                <w:sz w:val="24"/>
                <w:szCs w:val="24"/>
              </w:rPr>
              <w:t xml:space="preserve">To be specified by each relevant TSO, but longer than established times for generation and demand according to Regulation (EU) 2016/631 and Regulation (EU) 2016/1388 respectively, and longer than for </w:t>
            </w:r>
            <w:del w:id="2645" w:author="Author">
              <w:r w:rsidRPr="00424BE8" w:rsidDel="001F5AEF">
                <w:rPr>
                  <w:rFonts w:ascii="inherit" w:hAnsi="inherit"/>
                  <w:sz w:val="24"/>
                  <w:szCs w:val="24"/>
                </w:rPr>
                <w:delText xml:space="preserve">DC-connected </w:delText>
              </w:r>
            </w:del>
            <w:ins w:id="2646" w:author="Author">
              <w:r w:rsidR="001F5AEF">
                <w:rPr>
                  <w:rFonts w:ascii="inherit" w:hAnsi="inherit"/>
                  <w:sz w:val="24"/>
                  <w:szCs w:val="24"/>
                </w:rPr>
                <w:t>A-</w:t>
              </w:r>
            </w:ins>
            <w:r w:rsidRPr="00424BE8">
              <w:rPr>
                <w:rFonts w:ascii="inherit" w:hAnsi="inherit"/>
                <w:sz w:val="24"/>
                <w:szCs w:val="24"/>
              </w:rPr>
              <w:t>PPMs</w:t>
            </w:r>
            <w:ins w:id="2647" w:author="Author">
              <w:r w:rsidR="001F5AEF">
                <w:rPr>
                  <w:rFonts w:ascii="inherit" w:hAnsi="inherit"/>
                  <w:sz w:val="24"/>
                  <w:szCs w:val="24"/>
                </w:rPr>
                <w:t>, A-PtG-DUs, A-ESMs and A-DFs</w:t>
              </w:r>
            </w:ins>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r w:rsidRPr="00424BE8">
              <w:rPr>
                <w:rFonts w:ascii="inherit" w:hAnsi="inherit"/>
                <w:sz w:val="24"/>
                <w:szCs w:val="24"/>
              </w:rPr>
              <w:t xml:space="preserve"> </w:t>
            </w:r>
          </w:p>
        </w:tc>
      </w:tr>
      <w:tr w:rsidR="00AE476A" w:rsidRPr="005B3720" w14:paraId="241BF4A1" w14:textId="77777777">
        <w:trPr>
          <w:trHeight w:val="603"/>
        </w:trPr>
        <w:tc>
          <w:tcPr>
            <w:tcW w:w="2042" w:type="dxa"/>
            <w:tcBorders>
              <w:top w:val="single" w:sz="4" w:space="0" w:color="050004"/>
              <w:left w:val="nil"/>
              <w:bottom w:val="single" w:sz="4" w:space="0" w:color="050004"/>
              <w:right w:val="single" w:sz="4" w:space="0" w:color="050004"/>
            </w:tcBorders>
          </w:tcPr>
          <w:p w14:paraId="7511E7AE" w14:textId="185A1132"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51,5 Hz-52,</w:t>
            </w:r>
            <w:ins w:id="2648" w:author="Author">
              <w:r w:rsidR="001F5AEF">
                <w:rPr>
                  <w:rFonts w:ascii="inherit" w:hAnsi="inherit"/>
                  <w:sz w:val="24"/>
                  <w:szCs w:val="24"/>
                </w:rPr>
                <w:t>5</w:t>
              </w:r>
            </w:ins>
            <w:del w:id="2649" w:author="Author">
              <w:r w:rsidRPr="005B3720" w:rsidDel="001F5AEF">
                <w:rPr>
                  <w:rFonts w:ascii="inherit" w:hAnsi="inherit"/>
                  <w:sz w:val="24"/>
                  <w:szCs w:val="24"/>
                </w:rPr>
                <w:delText>0</w:delText>
              </w:r>
            </w:del>
            <w:r w:rsidRPr="005B3720">
              <w:rPr>
                <w:rFonts w:ascii="inherit" w:hAnsi="inherit"/>
                <w:sz w:val="24"/>
                <w:szCs w:val="24"/>
              </w:rPr>
              <w:t xml:space="preserve"> Hz </w:t>
            </w:r>
          </w:p>
        </w:tc>
        <w:tc>
          <w:tcPr>
            <w:tcW w:w="7170" w:type="dxa"/>
            <w:tcBorders>
              <w:top w:val="single" w:sz="4" w:space="0" w:color="050004"/>
              <w:left w:val="single" w:sz="4" w:space="0" w:color="050004"/>
              <w:bottom w:val="single" w:sz="4" w:space="0" w:color="050004"/>
              <w:right w:val="nil"/>
            </w:tcBorders>
          </w:tcPr>
          <w:p w14:paraId="40A8BB08" w14:textId="05C235E7" w:rsidR="00AE476A" w:rsidRPr="00424BE8" w:rsidRDefault="00BF5202" w:rsidP="007A3E25">
            <w:pPr>
              <w:spacing w:after="0" w:line="259" w:lineRule="auto"/>
              <w:ind w:left="0" w:right="-2" w:firstLine="0"/>
              <w:jc w:val="left"/>
              <w:rPr>
                <w:rFonts w:ascii="inherit" w:hAnsi="inherit"/>
                <w:sz w:val="24"/>
                <w:szCs w:val="24"/>
              </w:rPr>
            </w:pPr>
            <w:r w:rsidRPr="00424BE8">
              <w:rPr>
                <w:rFonts w:ascii="inherit" w:hAnsi="inherit"/>
                <w:sz w:val="24"/>
                <w:szCs w:val="24"/>
              </w:rPr>
              <w:t xml:space="preserve">To be specified by each relevant TSO, but longer than for </w:t>
            </w:r>
            <w:del w:id="2650" w:author="Author">
              <w:r w:rsidRPr="00424BE8" w:rsidDel="001F5AEF">
                <w:rPr>
                  <w:rFonts w:ascii="inherit" w:hAnsi="inherit"/>
                  <w:sz w:val="24"/>
                  <w:szCs w:val="24"/>
                </w:rPr>
                <w:delText xml:space="preserve">DC-connected </w:delText>
              </w:r>
            </w:del>
            <w:ins w:id="2651" w:author="Author">
              <w:r w:rsidR="001F5AEF">
                <w:rPr>
                  <w:rFonts w:ascii="inherit" w:hAnsi="inherit"/>
                  <w:sz w:val="24"/>
                  <w:szCs w:val="24"/>
                </w:rPr>
                <w:t>A-</w:t>
              </w:r>
            </w:ins>
            <w:r w:rsidRPr="00424BE8">
              <w:rPr>
                <w:rFonts w:ascii="inherit" w:hAnsi="inherit"/>
                <w:sz w:val="24"/>
                <w:szCs w:val="24"/>
              </w:rPr>
              <w:t>PPMs</w:t>
            </w:r>
            <w:ins w:id="2652" w:author="Author">
              <w:r w:rsidR="001F5AEF">
                <w:rPr>
                  <w:rFonts w:ascii="inherit" w:hAnsi="inherit"/>
                  <w:sz w:val="24"/>
                  <w:szCs w:val="24"/>
                </w:rPr>
                <w:t>, A-PtG-DUs, A-ESMs and A-DFs</w:t>
              </w:r>
            </w:ins>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p>
        </w:tc>
      </w:tr>
    </w:tbl>
    <w:p w14:paraId="5F848C58" w14:textId="77777777" w:rsidR="00AE476A" w:rsidRPr="005B3720" w:rsidRDefault="00BF5202" w:rsidP="00AD432F">
      <w:pPr>
        <w:spacing w:before="240" w:after="322"/>
        <w:ind w:left="0" w:hanging="11"/>
        <w:rPr>
          <w:rFonts w:ascii="inherit" w:hAnsi="inherit"/>
          <w:sz w:val="24"/>
          <w:szCs w:val="24"/>
        </w:rPr>
      </w:pPr>
      <w:r w:rsidRPr="005B3720">
        <w:rPr>
          <w:rFonts w:ascii="inherit" w:hAnsi="inherit"/>
          <w:b/>
          <w:sz w:val="24"/>
          <w:szCs w:val="24"/>
        </w:rPr>
        <w:t>Table 1</w:t>
      </w:r>
      <w:r w:rsidRPr="005B3720">
        <w:rPr>
          <w:rFonts w:ascii="inherit" w:hAnsi="inherit"/>
          <w:sz w:val="24"/>
          <w:szCs w:val="24"/>
        </w:rPr>
        <w:t xml:space="preserve">: Minimum time periods an HVDC system shall be able to operate for different frequencies deviating from a nominal value without disconnecting from the network.  </w:t>
      </w:r>
    </w:p>
    <w:p w14:paraId="7B08ED39" w14:textId="354104FA" w:rsidR="00AE476A" w:rsidRPr="005B3720" w:rsidRDefault="00BF5202">
      <w:pPr>
        <w:spacing w:after="0" w:line="259" w:lineRule="auto"/>
        <w:ind w:left="4349" w:firstLine="0"/>
        <w:jc w:val="left"/>
        <w:rPr>
          <w:rFonts w:ascii="inherit" w:hAnsi="inherit"/>
          <w:sz w:val="24"/>
          <w:szCs w:val="24"/>
        </w:rPr>
      </w:pPr>
      <w:r w:rsidRPr="005B3720">
        <w:rPr>
          <w:rFonts w:ascii="inherit" w:hAnsi="inherit"/>
          <w:sz w:val="24"/>
          <w:szCs w:val="24"/>
        </w:rPr>
        <w:br w:type="page"/>
      </w:r>
    </w:p>
    <w:p w14:paraId="20819B12" w14:textId="1A68BC45" w:rsidR="00AE476A" w:rsidRPr="005B3720" w:rsidRDefault="00BF5202" w:rsidP="007A3E25">
      <w:pPr>
        <w:pStyle w:val="Heading2"/>
      </w:pPr>
      <w:r>
        <w:t>ANNEX II</w:t>
      </w:r>
    </w:p>
    <w:p w14:paraId="2726C2A7" w14:textId="5F2C4DF8" w:rsidR="00AE476A" w:rsidRPr="007A3E25" w:rsidRDefault="00BF5202" w:rsidP="007A3E25">
      <w:pPr>
        <w:jc w:val="center"/>
        <w:rPr>
          <w:rFonts w:ascii="inherit" w:hAnsi="inherit"/>
          <w:b/>
          <w:bCs/>
          <w:sz w:val="24"/>
          <w:szCs w:val="24"/>
        </w:rPr>
      </w:pPr>
      <w:r w:rsidRPr="007A3E25">
        <w:rPr>
          <w:rFonts w:ascii="inherit" w:hAnsi="inherit"/>
          <w:b/>
          <w:bCs/>
          <w:sz w:val="24"/>
          <w:szCs w:val="24"/>
        </w:rPr>
        <w:t>Requirements applying to frequency sensitive mode, limited frequency sensitive mode overfrequency and limited frequency sensitive mode underfrequency</w:t>
      </w:r>
    </w:p>
    <w:p w14:paraId="15065497" w14:textId="77777777" w:rsidR="00AE476A" w:rsidRPr="005B3720" w:rsidRDefault="00BF5202">
      <w:pPr>
        <w:spacing w:after="374"/>
        <w:ind w:left="-3"/>
        <w:rPr>
          <w:rFonts w:ascii="inherit" w:hAnsi="inherit"/>
          <w:sz w:val="24"/>
          <w:szCs w:val="24"/>
        </w:rPr>
      </w:pPr>
      <w:r w:rsidRPr="005B3720">
        <w:rPr>
          <w:rFonts w:ascii="inherit" w:hAnsi="inherit"/>
          <w:sz w:val="24"/>
          <w:szCs w:val="24"/>
        </w:rPr>
        <w:t xml:space="preserve">A. Frequency sensitive mode </w:t>
      </w:r>
    </w:p>
    <w:p w14:paraId="2EE7E91E" w14:textId="215C2553" w:rsidR="00AE476A" w:rsidRPr="005B3720" w:rsidRDefault="00BF5202" w:rsidP="00B13FCD">
      <w:pPr>
        <w:numPr>
          <w:ilvl w:val="0"/>
          <w:numId w:val="156"/>
        </w:numPr>
        <w:spacing w:after="316"/>
        <w:ind w:right="-7" w:hanging="240"/>
        <w:jc w:val="left"/>
        <w:rPr>
          <w:rFonts w:ascii="inherit" w:hAnsi="inherit"/>
          <w:sz w:val="24"/>
          <w:szCs w:val="24"/>
        </w:rPr>
      </w:pPr>
      <w:r w:rsidRPr="005B3720">
        <w:rPr>
          <w:rFonts w:ascii="inherit" w:hAnsi="inherit"/>
          <w:sz w:val="24"/>
          <w:szCs w:val="24"/>
        </w:rPr>
        <w:t xml:space="preserve">When operating in frequency sensitive mode (FSM): </w:t>
      </w:r>
    </w:p>
    <w:p w14:paraId="11E6E996" w14:textId="77777777" w:rsidR="00AE476A" w:rsidRPr="005B3720" w:rsidRDefault="00BF5202" w:rsidP="00B13FCD">
      <w:pPr>
        <w:numPr>
          <w:ilvl w:val="0"/>
          <w:numId w:val="153"/>
        </w:numPr>
        <w:spacing w:after="252"/>
        <w:ind w:left="538" w:hanging="295"/>
        <w:rPr>
          <w:rFonts w:ascii="inherit" w:hAnsi="inherit"/>
          <w:sz w:val="24"/>
          <w:szCs w:val="24"/>
        </w:rPr>
      </w:pPr>
      <w:r w:rsidRPr="005B3720">
        <w:rPr>
          <w:rFonts w:ascii="inherit" w:hAnsi="inherit"/>
          <w:sz w:val="24"/>
          <w:szCs w:val="24"/>
        </w:rPr>
        <w:t xml:space="preserve">the HVDC system shall be capable of responding to frequency deviations in each connected AC network by adjusting the active power transmission as indicated in Figure 1 and in accordance with the parameters specified by each TSO within the ranges shown in Table 2. This specification shall be subject to notification to the regulatory authority. The modalities of that notification shall be determined in accordance with the applicable national regulatory framework; </w:t>
      </w:r>
    </w:p>
    <w:p w14:paraId="629BD01E" w14:textId="6DDA23FB" w:rsidR="00AE476A" w:rsidRPr="005B3720" w:rsidRDefault="00721F9C" w:rsidP="00B13FCD">
      <w:pPr>
        <w:numPr>
          <w:ilvl w:val="0"/>
          <w:numId w:val="153"/>
        </w:numPr>
        <w:spacing w:after="43"/>
        <w:ind w:left="538" w:hanging="295"/>
        <w:rPr>
          <w:rFonts w:ascii="inherit" w:hAnsi="inherit"/>
          <w:sz w:val="24"/>
          <w:szCs w:val="24"/>
        </w:rPr>
      </w:pPr>
      <w:ins w:id="2653" w:author="Author">
        <w:r w:rsidRPr="00721F9C">
          <w:rPr>
            <w:rFonts w:ascii="inherit" w:hAnsi="inherit"/>
            <w:noProof/>
            <w:sz w:val="24"/>
            <w:szCs w:val="24"/>
          </w:rPr>
          <w:drawing>
            <wp:anchor distT="0" distB="0" distL="114300" distR="114300" simplePos="0" relativeHeight="251658240" behindDoc="0" locked="0" layoutInCell="1" allowOverlap="1" wp14:anchorId="01BAC3CE" wp14:editId="682A7BB0">
              <wp:simplePos x="0" y="0"/>
              <wp:positionH relativeFrom="column">
                <wp:posOffset>411480</wp:posOffset>
              </wp:positionH>
              <wp:positionV relativeFrom="paragraph">
                <wp:posOffset>685977</wp:posOffset>
              </wp:positionV>
              <wp:extent cx="5298733" cy="3200400"/>
              <wp:effectExtent l="0" t="0" r="0" b="0"/>
              <wp:wrapTopAndBottom/>
              <wp:docPr id="917615509" name="Picture 917615509" descr="A graph of a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615509" name="Picture 1" descr="A graph of a function&#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5298733" cy="3200400"/>
                      </a:xfrm>
                      <a:prstGeom prst="rect">
                        <a:avLst/>
                      </a:prstGeom>
                    </pic:spPr>
                  </pic:pic>
                </a:graphicData>
              </a:graphic>
            </wp:anchor>
          </w:drawing>
        </w:r>
      </w:ins>
      <w:r w:rsidR="00BF5202" w:rsidRPr="005B3720">
        <w:rPr>
          <w:rFonts w:ascii="inherit" w:hAnsi="inherit"/>
          <w:sz w:val="24"/>
          <w:szCs w:val="24"/>
        </w:rPr>
        <w:t xml:space="preserve">the adjustment of active power frequency response shall be limited by the minimum HVDC active power transmission capacity and maximum HVDC active power transmission capacity of the HVDC system (in each direction); </w:t>
      </w:r>
    </w:p>
    <w:p w14:paraId="0E8C0AAF" w14:textId="7B33AE76" w:rsidR="00AE476A" w:rsidRPr="005B3720" w:rsidDel="00721F9C" w:rsidRDefault="00BF5202" w:rsidP="00721F9C">
      <w:pPr>
        <w:spacing w:after="486" w:line="259" w:lineRule="auto"/>
        <w:ind w:left="1384" w:firstLine="0"/>
        <w:jc w:val="center"/>
        <w:rPr>
          <w:del w:id="2654" w:author="Author"/>
          <w:rFonts w:ascii="inherit" w:hAnsi="inherit"/>
          <w:sz w:val="24"/>
          <w:szCs w:val="24"/>
        </w:rPr>
      </w:pPr>
      <w:del w:id="2655" w:author="Author">
        <w:r w:rsidRPr="005B3720" w:rsidDel="00721F9C">
          <w:rPr>
            <w:rFonts w:ascii="inherit" w:hAnsi="inherit"/>
            <w:noProof/>
            <w:sz w:val="24"/>
            <w:szCs w:val="24"/>
          </w:rPr>
          <w:drawing>
            <wp:inline distT="0" distB="0" distL="0" distR="0" wp14:anchorId="67C831C8" wp14:editId="1BC8F574">
              <wp:extent cx="4431600" cy="3057840"/>
              <wp:effectExtent l="0" t="0" r="0" b="0"/>
              <wp:docPr id="10704" name="Picture 10704"/>
              <wp:cNvGraphicFramePr/>
              <a:graphic xmlns:a="http://schemas.openxmlformats.org/drawingml/2006/main">
                <a:graphicData uri="http://schemas.openxmlformats.org/drawingml/2006/picture">
                  <pic:pic xmlns:pic="http://schemas.openxmlformats.org/drawingml/2006/picture">
                    <pic:nvPicPr>
                      <pic:cNvPr id="10704" name="Picture 10704"/>
                      <pic:cNvPicPr/>
                    </pic:nvPicPr>
                    <pic:blipFill>
                      <a:blip r:embed="rId17"/>
                      <a:stretch>
                        <a:fillRect/>
                      </a:stretch>
                    </pic:blipFill>
                    <pic:spPr>
                      <a:xfrm>
                        <a:off x="0" y="0"/>
                        <a:ext cx="4431600" cy="3057840"/>
                      </a:xfrm>
                      <a:prstGeom prst="rect">
                        <a:avLst/>
                      </a:prstGeom>
                    </pic:spPr>
                  </pic:pic>
                </a:graphicData>
              </a:graphic>
            </wp:inline>
          </w:drawing>
        </w:r>
      </w:del>
    </w:p>
    <w:p w14:paraId="2D8291C0" w14:textId="09AFAA78" w:rsidR="00AE476A" w:rsidRPr="005B3720" w:rsidRDefault="00BF5202" w:rsidP="000E14F3">
      <w:pPr>
        <w:spacing w:after="240"/>
        <w:ind w:left="550" w:hanging="11"/>
        <w:rPr>
          <w:rFonts w:ascii="inherit" w:hAnsi="inherit"/>
          <w:sz w:val="24"/>
          <w:szCs w:val="24"/>
        </w:rPr>
      </w:pPr>
      <w:r w:rsidRPr="005B3720">
        <w:rPr>
          <w:rFonts w:ascii="inherit" w:hAnsi="inherit"/>
          <w:b/>
          <w:sz w:val="24"/>
          <w:szCs w:val="24"/>
        </w:rPr>
        <w:t>Figure 1</w:t>
      </w:r>
      <w:r w:rsidRPr="005B3720">
        <w:rPr>
          <w:rFonts w:ascii="inherit" w:hAnsi="inherit"/>
          <w:sz w:val="24"/>
          <w:szCs w:val="24"/>
        </w:rPr>
        <w:t xml:space="preserve">: Active power frequency response capability of an HVDC system in FSM illustrating the case </w:t>
      </w:r>
      <w:del w:id="2656" w:author="Author">
        <w:r w:rsidRPr="005B3720" w:rsidDel="000E14F3">
          <w:rPr>
            <w:rFonts w:ascii="inherit" w:hAnsi="inherit"/>
            <w:sz w:val="24"/>
            <w:szCs w:val="24"/>
          </w:rPr>
          <w:delText>of zero</w:delText>
        </w:r>
      </w:del>
      <w:ins w:id="2657" w:author="Author">
        <w:r w:rsidR="000E14F3">
          <w:rPr>
            <w:rFonts w:ascii="inherit" w:hAnsi="inherit"/>
            <w:sz w:val="24"/>
            <w:szCs w:val="24"/>
          </w:rPr>
          <w:t>with</w:t>
        </w:r>
      </w:ins>
      <w:r w:rsidRPr="005B3720">
        <w:rPr>
          <w:rFonts w:ascii="inherit" w:hAnsi="inherit"/>
          <w:sz w:val="24"/>
          <w:szCs w:val="24"/>
        </w:rPr>
        <w:t xml:space="preserve"> deadband and insensitivity</w:t>
      </w:r>
      <w:del w:id="2658" w:author="Author">
        <w:r w:rsidRPr="005B3720" w:rsidDel="000E14F3">
          <w:rPr>
            <w:rFonts w:ascii="inherit" w:hAnsi="inherit"/>
            <w:sz w:val="24"/>
            <w:szCs w:val="24"/>
          </w:rPr>
          <w:delText xml:space="preserve"> with a positive active power setpoint (import mode)</w:delText>
        </w:r>
      </w:del>
      <w:r w:rsidRPr="005B3720">
        <w:rPr>
          <w:rFonts w:ascii="inherit" w:hAnsi="inherit"/>
          <w:sz w:val="24"/>
          <w:szCs w:val="24"/>
        </w:rPr>
        <w:t xml:space="preserve">. </w:t>
      </w:r>
      <w:ins w:id="2659" w:author="Author">
        <w:r w:rsidR="000E14F3">
          <w:rPr>
            <w:rFonts w:ascii="inherit" w:hAnsi="inherit"/>
            <w:sz w:val="24"/>
            <w:szCs w:val="24"/>
          </w:rPr>
          <w:t xml:space="preserve">In this figure, </w:t>
        </w:r>
      </w:ins>
      <w:r w:rsidRPr="005B3720">
        <w:rPr>
          <w:rFonts w:ascii="inherit" w:hAnsi="inherit"/>
          <w:sz w:val="24"/>
          <w:szCs w:val="24"/>
        </w:rPr>
        <w:t xml:space="preserve">ΔΡ is the </w:t>
      </w:r>
      <w:del w:id="2660" w:author="Author">
        <w:r w:rsidRPr="005B3720" w:rsidDel="000E14F3">
          <w:rPr>
            <w:rFonts w:ascii="inherit" w:hAnsi="inherit"/>
            <w:sz w:val="24"/>
            <w:szCs w:val="24"/>
          </w:rPr>
          <w:delText xml:space="preserve">change in </w:delText>
        </w:r>
      </w:del>
      <w:r w:rsidRPr="005B3720">
        <w:rPr>
          <w:rFonts w:ascii="inherit" w:hAnsi="inherit"/>
          <w:sz w:val="24"/>
          <w:szCs w:val="24"/>
        </w:rPr>
        <w:t xml:space="preserve">active power </w:t>
      </w:r>
      <w:del w:id="2661" w:author="Author">
        <w:r w:rsidRPr="005B3720" w:rsidDel="000E14F3">
          <w:rPr>
            <w:rFonts w:ascii="inherit" w:hAnsi="inherit"/>
            <w:sz w:val="24"/>
            <w:szCs w:val="24"/>
          </w:rPr>
          <w:delText>output from the</w:delText>
        </w:r>
      </w:del>
      <w:commentRangeStart w:id="2662"/>
      <w:ins w:id="2663" w:author="Author">
        <w:del w:id="2664" w:author="Author">
          <w:r w:rsidR="000E14F3" w:rsidDel="00563393">
            <w:rPr>
              <w:rFonts w:ascii="inherit" w:hAnsi="inherit"/>
              <w:sz w:val="24"/>
              <w:szCs w:val="24"/>
            </w:rPr>
            <w:delText>e</w:delText>
          </w:r>
          <w:r w:rsidR="000E14F3" w:rsidDel="005B3F9F">
            <w:rPr>
              <w:rFonts w:ascii="inherit" w:hAnsi="inherit"/>
              <w:sz w:val="24"/>
              <w:szCs w:val="24"/>
            </w:rPr>
            <w:delText>x</w:delText>
          </w:r>
        </w:del>
        <w:r w:rsidR="000E14F3">
          <w:rPr>
            <w:rFonts w:ascii="inherit" w:hAnsi="inherit"/>
            <w:sz w:val="24"/>
            <w:szCs w:val="24"/>
          </w:rPr>
          <w:t>change</w:t>
        </w:r>
      </w:ins>
      <w:commentRangeEnd w:id="2662"/>
      <w:r w:rsidR="00D75495">
        <w:rPr>
          <w:rStyle w:val="CommentReference"/>
        </w:rPr>
        <w:commentReference w:id="2662"/>
      </w:r>
      <w:ins w:id="2665" w:author="Author">
        <w:r w:rsidR="000E14F3">
          <w:rPr>
            <w:rFonts w:ascii="inherit" w:hAnsi="inherit"/>
            <w:sz w:val="24"/>
            <w:szCs w:val="24"/>
          </w:rPr>
          <w:t xml:space="preserve"> by an</w:t>
        </w:r>
      </w:ins>
      <w:r w:rsidRPr="005B3720">
        <w:rPr>
          <w:rFonts w:ascii="inherit" w:hAnsi="inherit"/>
          <w:sz w:val="24"/>
          <w:szCs w:val="24"/>
        </w:rPr>
        <w:t xml:space="preserve"> HVDC system</w:t>
      </w:r>
      <w:ins w:id="2666" w:author="Author">
        <w:r w:rsidR="000E14F3">
          <w:rPr>
            <w:rFonts w:ascii="inherit" w:hAnsi="inherit"/>
            <w:sz w:val="24"/>
            <w:szCs w:val="24"/>
          </w:rPr>
          <w:t xml:space="preserve"> </w:t>
        </w:r>
        <w:r w:rsidR="000E14F3" w:rsidRPr="000E14F3">
          <w:rPr>
            <w:rFonts w:ascii="inherit" w:hAnsi="inherit"/>
            <w:sz w:val="24"/>
            <w:szCs w:val="24"/>
          </w:rPr>
          <w:t>with the</w:t>
        </w:r>
        <w:r w:rsidR="000E14F3">
          <w:rPr>
            <w:rFonts w:ascii="inherit" w:hAnsi="inherit"/>
            <w:sz w:val="24"/>
            <w:szCs w:val="24"/>
          </w:rPr>
          <w:t xml:space="preserve"> </w:t>
        </w:r>
        <w:r w:rsidR="000E14F3" w:rsidRPr="000E14F3">
          <w:rPr>
            <w:rFonts w:ascii="inherit" w:hAnsi="inherit"/>
            <w:sz w:val="24"/>
            <w:szCs w:val="24"/>
          </w:rPr>
          <w:t>network at its connection point based on its actual operating point, P</w:t>
        </w:r>
        <w:r w:rsidR="000E14F3" w:rsidRPr="000E14F3">
          <w:rPr>
            <w:rFonts w:ascii="inherit" w:hAnsi="inherit"/>
            <w:sz w:val="24"/>
            <w:szCs w:val="24"/>
            <w:vertAlign w:val="subscript"/>
          </w:rPr>
          <w:t>max</w:t>
        </w:r>
        <w:r w:rsidR="000E14F3" w:rsidRPr="000E14F3">
          <w:rPr>
            <w:rFonts w:ascii="inherit" w:hAnsi="inherit"/>
            <w:sz w:val="24"/>
            <w:szCs w:val="24"/>
          </w:rPr>
          <w:t xml:space="preserve"> is maximum transmission capacity</w:t>
        </w:r>
        <w:r w:rsidR="000E14F3">
          <w:rPr>
            <w:rFonts w:ascii="inherit" w:hAnsi="inherit"/>
            <w:sz w:val="24"/>
            <w:szCs w:val="24"/>
          </w:rPr>
          <w:t xml:space="preserve"> </w:t>
        </w:r>
        <w:r w:rsidR="000E14F3" w:rsidRPr="000E14F3">
          <w:rPr>
            <w:rFonts w:ascii="inherit" w:hAnsi="inherit"/>
            <w:sz w:val="24"/>
            <w:szCs w:val="24"/>
          </w:rPr>
          <w:t>of the HVDC system</w:t>
        </w:r>
        <w:r w:rsidR="000E14F3">
          <w:rPr>
            <w:rFonts w:ascii="inherit" w:hAnsi="inherit"/>
            <w:sz w:val="24"/>
            <w:szCs w:val="24"/>
          </w:rPr>
          <w:t>,</w:t>
        </w:r>
      </w:ins>
      <w:del w:id="2667" w:author="Author">
        <w:r w:rsidRPr="005B3720" w:rsidDel="000E14F3">
          <w:rPr>
            <w:rFonts w:ascii="inherit" w:hAnsi="inherit"/>
            <w:sz w:val="24"/>
            <w:szCs w:val="24"/>
          </w:rPr>
          <w:delText>.</w:delText>
        </w:r>
      </w:del>
      <w:r w:rsidRPr="005B3720">
        <w:rPr>
          <w:rFonts w:ascii="inherit" w:hAnsi="inherit"/>
          <w:sz w:val="24"/>
          <w:szCs w:val="24"/>
        </w:rPr>
        <w:t xml:space="preserve"> f</w:t>
      </w:r>
      <w:r w:rsidRPr="005B3720">
        <w:rPr>
          <w:rFonts w:ascii="inherit" w:hAnsi="inherit"/>
          <w:sz w:val="24"/>
          <w:szCs w:val="24"/>
          <w:vertAlign w:val="subscript"/>
        </w:rPr>
        <w:t xml:space="preserve">n </w:t>
      </w:r>
      <w:r w:rsidRPr="005B3720">
        <w:rPr>
          <w:rFonts w:ascii="inherit" w:hAnsi="inherit"/>
          <w:sz w:val="24"/>
          <w:szCs w:val="24"/>
        </w:rPr>
        <w:t>is the target frequency in the AC network where the FSM service is provided</w:t>
      </w:r>
      <w:ins w:id="2668" w:author="Author">
        <w:r w:rsidR="000E14F3">
          <w:rPr>
            <w:rFonts w:ascii="inherit" w:hAnsi="inherit"/>
            <w:sz w:val="24"/>
            <w:szCs w:val="24"/>
          </w:rPr>
          <w:t>,</w:t>
        </w:r>
      </w:ins>
      <w:r w:rsidRPr="005B3720">
        <w:rPr>
          <w:rFonts w:ascii="inherit" w:hAnsi="inherit"/>
          <w:sz w:val="24"/>
          <w:szCs w:val="24"/>
        </w:rPr>
        <w:t xml:space="preserve"> </w:t>
      </w:r>
      <w:del w:id="2669" w:author="Author">
        <w:r w:rsidRPr="005B3720" w:rsidDel="000E14F3">
          <w:rPr>
            <w:rFonts w:ascii="inherit" w:hAnsi="inherit"/>
            <w:sz w:val="24"/>
            <w:szCs w:val="24"/>
          </w:rPr>
          <w:delText xml:space="preserve">and </w:delText>
        </w:r>
      </w:del>
      <w:r w:rsidRPr="005B3720">
        <w:rPr>
          <w:rFonts w:ascii="inherit" w:hAnsi="inherit"/>
          <w:sz w:val="24"/>
          <w:szCs w:val="24"/>
        </w:rPr>
        <w:t>Δf is the frequency deviation in the AC network where the FSM service is provided</w:t>
      </w:r>
      <w:ins w:id="2670" w:author="Author">
        <w:r w:rsidR="000E14F3">
          <w:rPr>
            <w:rFonts w:ascii="inherit" w:hAnsi="inherit"/>
            <w:sz w:val="24"/>
            <w:szCs w:val="24"/>
          </w:rPr>
          <w:t>,</w:t>
        </w:r>
        <w:r w:rsidR="000E14F3" w:rsidRPr="000E14F3">
          <w:t xml:space="preserve"> </w:t>
        </w:r>
        <w:r w:rsidR="000E14F3" w:rsidRPr="000E14F3">
          <w:rPr>
            <w:rFonts w:ascii="inherit" w:hAnsi="inherit"/>
            <w:sz w:val="24"/>
            <w:szCs w:val="24"/>
          </w:rPr>
          <w:t>ΔP1 is the agreed power</w:t>
        </w:r>
        <w:r w:rsidR="000E14F3">
          <w:rPr>
            <w:rFonts w:ascii="inherit" w:hAnsi="inherit"/>
            <w:sz w:val="24"/>
            <w:szCs w:val="24"/>
          </w:rPr>
          <w:t xml:space="preserve"> </w:t>
        </w:r>
        <w:r w:rsidR="000E14F3" w:rsidRPr="000E14F3">
          <w:rPr>
            <w:rFonts w:ascii="inherit" w:hAnsi="inherit"/>
            <w:sz w:val="24"/>
            <w:szCs w:val="24"/>
          </w:rPr>
          <w:t xml:space="preserve">change for the FSM at reaching the frequency threshold value Δf1, ΔP2 is the agreed power </w:t>
        </w:r>
        <w:del w:id="2671" w:author="Author">
          <w:r w:rsidR="000E14F3" w:rsidRPr="000E14F3" w:rsidDel="00563393">
            <w:rPr>
              <w:rFonts w:ascii="inherit" w:hAnsi="inherit"/>
              <w:sz w:val="24"/>
              <w:szCs w:val="24"/>
            </w:rPr>
            <w:delText>ex</w:delText>
          </w:r>
        </w:del>
        <w:r w:rsidR="000E14F3" w:rsidRPr="000E14F3">
          <w:rPr>
            <w:rFonts w:ascii="inherit" w:hAnsi="inherit"/>
            <w:sz w:val="24"/>
            <w:szCs w:val="24"/>
          </w:rPr>
          <w:t>change at</w:t>
        </w:r>
        <w:r w:rsidR="000E14F3">
          <w:rPr>
            <w:rFonts w:ascii="inherit" w:hAnsi="inherit"/>
            <w:sz w:val="24"/>
            <w:szCs w:val="24"/>
          </w:rPr>
          <w:t xml:space="preserve"> </w:t>
        </w:r>
        <w:r w:rsidR="000E14F3" w:rsidRPr="000E14F3">
          <w:rPr>
            <w:rFonts w:ascii="inherit" w:hAnsi="inherit"/>
            <w:sz w:val="24"/>
            <w:szCs w:val="24"/>
          </w:rPr>
          <w:t>reaching the frequency threshold value Δf2, Δf</w:t>
        </w:r>
        <w:r w:rsidR="000E14F3" w:rsidRPr="000E14F3">
          <w:rPr>
            <w:rFonts w:ascii="inherit" w:hAnsi="inherit"/>
            <w:sz w:val="24"/>
            <w:szCs w:val="24"/>
            <w:vertAlign w:val="subscript"/>
          </w:rPr>
          <w:t>db</w:t>
        </w:r>
        <w:r w:rsidR="000E14F3" w:rsidRPr="000E14F3">
          <w:rPr>
            <w:rFonts w:ascii="inherit" w:hAnsi="inherit"/>
            <w:sz w:val="24"/>
            <w:szCs w:val="24"/>
          </w:rPr>
          <w:t xml:space="preserve"> is the deadband of the power frequency response,</w:t>
        </w:r>
        <w:r w:rsidR="000E14F3">
          <w:rPr>
            <w:rFonts w:ascii="inherit" w:hAnsi="inherit"/>
            <w:sz w:val="24"/>
            <w:szCs w:val="24"/>
          </w:rPr>
          <w:t xml:space="preserve"> </w:t>
        </w:r>
        <w:r w:rsidR="000E14F3" w:rsidRPr="000E14F3">
          <w:rPr>
            <w:rFonts w:ascii="inherit" w:hAnsi="inherit"/>
            <w:sz w:val="24"/>
            <w:szCs w:val="24"/>
          </w:rPr>
          <w:t>Δf</w:t>
        </w:r>
        <w:r w:rsidR="000E14F3" w:rsidRPr="000E14F3">
          <w:rPr>
            <w:rFonts w:ascii="inherit" w:hAnsi="inherit"/>
            <w:sz w:val="24"/>
            <w:szCs w:val="24"/>
            <w:vertAlign w:val="subscript"/>
          </w:rPr>
          <w:t>insensitivity</w:t>
        </w:r>
        <w:r w:rsidR="000E14F3" w:rsidRPr="000E14F3">
          <w:rPr>
            <w:rFonts w:ascii="inherit" w:hAnsi="inherit"/>
            <w:sz w:val="24"/>
            <w:szCs w:val="24"/>
          </w:rPr>
          <w:t xml:space="preserve"> is the frequency response insensitivity (or else the permissible tolerance allowed), s1 is the droop</w:t>
        </w:r>
        <w:r w:rsidR="000E14F3">
          <w:rPr>
            <w:rFonts w:ascii="inherit" w:hAnsi="inherit"/>
            <w:sz w:val="24"/>
            <w:szCs w:val="24"/>
          </w:rPr>
          <w:t xml:space="preserve"> </w:t>
        </w:r>
        <w:r w:rsidR="000E14F3" w:rsidRPr="000E14F3">
          <w:rPr>
            <w:rFonts w:ascii="inherit" w:hAnsi="inherit"/>
            <w:sz w:val="24"/>
            <w:szCs w:val="24"/>
          </w:rPr>
          <w:t>value for the given ΔP1 and s2 is the droop for the given ΔP2</w:t>
        </w:r>
      </w:ins>
      <w:r w:rsidRPr="005B3720">
        <w:rPr>
          <w:rFonts w:ascii="inherit" w:hAnsi="inherit"/>
          <w:sz w:val="24"/>
          <w:szCs w:val="24"/>
        </w:rPr>
        <w:t>.</w:t>
      </w:r>
    </w:p>
    <w:tbl>
      <w:tblPr>
        <w:tblStyle w:val="Tabellenraster1"/>
        <w:tblW w:w="8674" w:type="dxa"/>
        <w:tblInd w:w="537" w:type="dxa"/>
        <w:tblCellMar>
          <w:top w:w="104" w:type="dxa"/>
          <w:right w:w="115" w:type="dxa"/>
        </w:tblCellMar>
        <w:tblLook w:val="04A0" w:firstRow="1" w:lastRow="0" w:firstColumn="1" w:lastColumn="0" w:noHBand="0" w:noVBand="1"/>
      </w:tblPr>
      <w:tblGrid>
        <w:gridCol w:w="5112"/>
        <w:gridCol w:w="3562"/>
      </w:tblGrid>
      <w:tr w:rsidR="00AE476A" w:rsidRPr="005B3720" w14:paraId="33EE7628" w14:textId="77777777">
        <w:trPr>
          <w:trHeight w:val="369"/>
        </w:trPr>
        <w:tc>
          <w:tcPr>
            <w:tcW w:w="5112" w:type="dxa"/>
            <w:tcBorders>
              <w:top w:val="single" w:sz="4" w:space="0" w:color="050004"/>
              <w:left w:val="nil"/>
              <w:bottom w:val="single" w:sz="4" w:space="0" w:color="050004"/>
              <w:right w:val="single" w:sz="4" w:space="0" w:color="050004"/>
            </w:tcBorders>
          </w:tcPr>
          <w:p w14:paraId="051E32BE" w14:textId="77777777" w:rsidR="00AE476A" w:rsidRPr="005B3720" w:rsidRDefault="00BF5202">
            <w:pPr>
              <w:spacing w:after="0" w:line="259" w:lineRule="auto"/>
              <w:ind w:left="111" w:firstLine="0"/>
              <w:jc w:val="center"/>
              <w:rPr>
                <w:rFonts w:ascii="inherit" w:hAnsi="inherit"/>
                <w:sz w:val="24"/>
                <w:szCs w:val="24"/>
              </w:rPr>
            </w:pPr>
            <w:r w:rsidRPr="005B3720">
              <w:rPr>
                <w:rFonts w:ascii="inherit" w:hAnsi="inherit"/>
                <w:sz w:val="24"/>
                <w:szCs w:val="24"/>
              </w:rPr>
              <w:t xml:space="preserve">Parameters </w:t>
            </w:r>
          </w:p>
        </w:tc>
        <w:tc>
          <w:tcPr>
            <w:tcW w:w="3562" w:type="dxa"/>
            <w:tcBorders>
              <w:top w:val="single" w:sz="4" w:space="0" w:color="050004"/>
              <w:left w:val="single" w:sz="4" w:space="0" w:color="050004"/>
              <w:bottom w:val="single" w:sz="4" w:space="0" w:color="050004"/>
              <w:right w:val="nil"/>
            </w:tcBorders>
          </w:tcPr>
          <w:p w14:paraId="728D5B24"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Ranges </w:t>
            </w:r>
          </w:p>
        </w:tc>
      </w:tr>
      <w:tr w:rsidR="00142894" w:rsidRPr="005B3720" w14:paraId="5D4F1D9C" w14:textId="77777777">
        <w:trPr>
          <w:trHeight w:val="369"/>
          <w:ins w:id="2672" w:author="Author"/>
        </w:trPr>
        <w:tc>
          <w:tcPr>
            <w:tcW w:w="5112" w:type="dxa"/>
            <w:tcBorders>
              <w:top w:val="single" w:sz="4" w:space="0" w:color="050004"/>
              <w:left w:val="nil"/>
              <w:bottom w:val="single" w:sz="4" w:space="0" w:color="050004"/>
              <w:right w:val="single" w:sz="4" w:space="0" w:color="050004"/>
            </w:tcBorders>
          </w:tcPr>
          <w:p w14:paraId="0C007D2C" w14:textId="49A3D60C" w:rsidR="00142894" w:rsidRPr="00142894" w:rsidRDefault="00142894" w:rsidP="00142894">
            <w:pPr>
              <w:spacing w:after="0" w:line="259" w:lineRule="auto"/>
              <w:ind w:left="111" w:firstLine="0"/>
              <w:jc w:val="left"/>
              <w:rPr>
                <w:ins w:id="2673" w:author="Author"/>
                <w:rFonts w:ascii="inherit" w:hAnsi="inherit"/>
                <w:sz w:val="24"/>
                <w:szCs w:val="24"/>
              </w:rPr>
            </w:pPr>
            <w:ins w:id="2674" w:author="Author">
              <w:del w:id="2675" w:author="Author">
                <w:r w:rsidDel="005B3F9F">
                  <w:rPr>
                    <w:rFonts w:ascii="inherit" w:hAnsi="inherit"/>
                    <w:sz w:val="24"/>
                    <w:szCs w:val="24"/>
                    <w:lang w:val="el-GR"/>
                  </w:rPr>
                  <w:delText>Δ</w:delText>
                </w:r>
                <w:r w:rsidDel="005B3F9F">
                  <w:rPr>
                    <w:rFonts w:ascii="inherit" w:hAnsi="inherit"/>
                    <w:sz w:val="24"/>
                    <w:szCs w:val="24"/>
                  </w:rPr>
                  <w:delText>f</w:delText>
                </w:r>
                <w:r w:rsidRPr="00142894" w:rsidDel="005B3F9F">
                  <w:rPr>
                    <w:rFonts w:ascii="inherit" w:hAnsi="inherit"/>
                    <w:sz w:val="24"/>
                    <w:szCs w:val="24"/>
                    <w:vertAlign w:val="subscript"/>
                  </w:rPr>
                  <w:delText>1</w:delText>
                </w:r>
                <w:r w:rsidDel="005B3F9F">
                  <w:rPr>
                    <w:rFonts w:ascii="inherit" w:hAnsi="inherit"/>
                    <w:sz w:val="24"/>
                    <w:szCs w:val="24"/>
                  </w:rPr>
                  <w:delText>/f</w:delText>
                </w:r>
                <w:r w:rsidRPr="00142894" w:rsidDel="005B3F9F">
                  <w:rPr>
                    <w:rFonts w:ascii="inherit" w:hAnsi="inherit"/>
                    <w:sz w:val="24"/>
                    <w:szCs w:val="24"/>
                    <w:vertAlign w:val="subscript"/>
                  </w:rPr>
                  <w:delText>n</w:delText>
                </w:r>
                <w:r w:rsidDel="005B3F9F">
                  <w:rPr>
                    <w:rFonts w:ascii="inherit" w:hAnsi="inherit"/>
                    <w:sz w:val="24"/>
                    <w:szCs w:val="24"/>
                  </w:rPr>
                  <w:delText xml:space="preserve">, </w:delText>
                </w:r>
                <w:r w:rsidDel="005B3F9F">
                  <w:rPr>
                    <w:rFonts w:ascii="inherit" w:hAnsi="inherit"/>
                    <w:sz w:val="24"/>
                    <w:szCs w:val="24"/>
                    <w:lang w:val="el-GR"/>
                  </w:rPr>
                  <w:delText>Δ</w:delText>
                </w:r>
                <w:r w:rsidDel="005B3F9F">
                  <w:rPr>
                    <w:rFonts w:ascii="inherit" w:hAnsi="inherit"/>
                    <w:sz w:val="24"/>
                    <w:szCs w:val="24"/>
                  </w:rPr>
                  <w:delText>f</w:delText>
                </w:r>
                <w:r w:rsidRPr="00142894" w:rsidDel="005B3F9F">
                  <w:rPr>
                    <w:rFonts w:ascii="inherit" w:hAnsi="inherit"/>
                    <w:sz w:val="24"/>
                    <w:szCs w:val="24"/>
                    <w:vertAlign w:val="subscript"/>
                  </w:rPr>
                  <w:delText>2</w:delText>
                </w:r>
                <w:r w:rsidDel="005B3F9F">
                  <w:rPr>
                    <w:rFonts w:ascii="inherit" w:hAnsi="inherit"/>
                    <w:sz w:val="24"/>
                    <w:szCs w:val="24"/>
                  </w:rPr>
                  <w:delText>/f</w:delText>
                </w:r>
                <w:r w:rsidRPr="00142894" w:rsidDel="005B3F9F">
                  <w:rPr>
                    <w:rFonts w:ascii="inherit" w:hAnsi="inherit"/>
                    <w:sz w:val="24"/>
                    <w:szCs w:val="24"/>
                    <w:vertAlign w:val="subscript"/>
                  </w:rPr>
                  <w:delText>n</w:delText>
                </w:r>
              </w:del>
            </w:ins>
          </w:p>
        </w:tc>
        <w:tc>
          <w:tcPr>
            <w:tcW w:w="3562" w:type="dxa"/>
            <w:tcBorders>
              <w:top w:val="single" w:sz="4" w:space="0" w:color="050004"/>
              <w:left w:val="single" w:sz="4" w:space="0" w:color="050004"/>
              <w:bottom w:val="single" w:sz="4" w:space="0" w:color="050004"/>
              <w:right w:val="nil"/>
            </w:tcBorders>
          </w:tcPr>
          <w:p w14:paraId="09CECB04" w14:textId="6174E21C" w:rsidR="00142894" w:rsidRPr="005B3720" w:rsidRDefault="009906A5">
            <w:pPr>
              <w:spacing w:after="0" w:line="259" w:lineRule="auto"/>
              <w:ind w:left="120" w:firstLine="0"/>
              <w:jc w:val="center"/>
              <w:rPr>
                <w:ins w:id="2676" w:author="Author"/>
                <w:rFonts w:ascii="inherit" w:hAnsi="inherit"/>
                <w:sz w:val="24"/>
                <w:szCs w:val="24"/>
              </w:rPr>
            </w:pPr>
            <w:ins w:id="2677" w:author="Author">
              <w:del w:id="2678" w:author="Author">
                <w:r w:rsidDel="005B3F9F">
                  <w:rPr>
                    <w:rFonts w:ascii="inherit" w:hAnsi="inherit"/>
                    <w:sz w:val="24"/>
                    <w:szCs w:val="24"/>
                  </w:rPr>
                  <w:delText>0,02-0.06 %</w:delText>
                </w:r>
              </w:del>
            </w:ins>
          </w:p>
        </w:tc>
      </w:tr>
      <w:tr w:rsidR="00E44221" w:rsidRPr="005B3720" w14:paraId="21082F8A" w14:textId="77777777">
        <w:trPr>
          <w:trHeight w:val="369"/>
          <w:ins w:id="2679" w:author="Author"/>
        </w:trPr>
        <w:tc>
          <w:tcPr>
            <w:tcW w:w="5112" w:type="dxa"/>
            <w:tcBorders>
              <w:top w:val="single" w:sz="4" w:space="0" w:color="050004"/>
              <w:left w:val="nil"/>
              <w:bottom w:val="single" w:sz="4" w:space="0" w:color="050004"/>
              <w:right w:val="single" w:sz="4" w:space="0" w:color="050004"/>
            </w:tcBorders>
          </w:tcPr>
          <w:p w14:paraId="7EBE0A16" w14:textId="460227FF" w:rsidR="00E44221" w:rsidRPr="00E44221" w:rsidRDefault="00E44221" w:rsidP="00142894">
            <w:pPr>
              <w:spacing w:after="0" w:line="259" w:lineRule="auto"/>
              <w:ind w:left="111" w:firstLine="0"/>
              <w:jc w:val="left"/>
              <w:rPr>
                <w:ins w:id="2680" w:author="Author"/>
                <w:rFonts w:ascii="inherit" w:hAnsi="inherit"/>
                <w:sz w:val="24"/>
                <w:szCs w:val="24"/>
              </w:rPr>
            </w:pPr>
            <w:commentRangeStart w:id="2681"/>
            <w:ins w:id="2682" w:author="Author">
              <w:del w:id="2683" w:author="Author">
                <w:r w:rsidDel="005B3F9F">
                  <w:rPr>
                    <w:rFonts w:ascii="inherit" w:hAnsi="inherit"/>
                    <w:sz w:val="24"/>
                    <w:szCs w:val="24"/>
                    <w:lang w:val="el-GR"/>
                  </w:rPr>
                  <w:delText>Δ</w:delText>
                </w:r>
                <w:r w:rsidDel="005B3F9F">
                  <w:rPr>
                    <w:rFonts w:ascii="inherit" w:hAnsi="inherit"/>
                    <w:sz w:val="24"/>
                    <w:szCs w:val="24"/>
                  </w:rPr>
                  <w:delText>f</w:delText>
                </w:r>
                <w:r w:rsidRPr="00E44221" w:rsidDel="005B3F9F">
                  <w:rPr>
                    <w:rFonts w:ascii="inherit" w:hAnsi="inherit"/>
                    <w:sz w:val="24"/>
                    <w:szCs w:val="24"/>
                    <w:vertAlign w:val="subscript"/>
                  </w:rPr>
                  <w:delText>db</w:delText>
                </w:r>
                <w:r w:rsidDel="005B3F9F">
                  <w:rPr>
                    <w:rFonts w:ascii="inherit" w:hAnsi="inherit"/>
                    <w:sz w:val="24"/>
                    <w:szCs w:val="24"/>
                  </w:rPr>
                  <w:delText>/f</w:delText>
                </w:r>
                <w:r w:rsidRPr="00E44221" w:rsidDel="005B3F9F">
                  <w:rPr>
                    <w:rFonts w:ascii="inherit" w:hAnsi="inherit"/>
                    <w:sz w:val="24"/>
                    <w:szCs w:val="24"/>
                    <w:vertAlign w:val="subscript"/>
                  </w:rPr>
                  <w:delText>n</w:delText>
                </w:r>
              </w:del>
            </w:ins>
          </w:p>
        </w:tc>
        <w:tc>
          <w:tcPr>
            <w:tcW w:w="3562" w:type="dxa"/>
            <w:tcBorders>
              <w:top w:val="single" w:sz="4" w:space="0" w:color="050004"/>
              <w:left w:val="single" w:sz="4" w:space="0" w:color="050004"/>
              <w:bottom w:val="single" w:sz="4" w:space="0" w:color="050004"/>
              <w:right w:val="nil"/>
            </w:tcBorders>
          </w:tcPr>
          <w:p w14:paraId="5B95E893" w14:textId="6B7C2F60" w:rsidR="00E44221" w:rsidRDefault="00E44221">
            <w:pPr>
              <w:spacing w:after="0" w:line="259" w:lineRule="auto"/>
              <w:ind w:left="120" w:firstLine="0"/>
              <w:jc w:val="center"/>
              <w:rPr>
                <w:ins w:id="2684" w:author="Author"/>
                <w:rFonts w:ascii="inherit" w:hAnsi="inherit"/>
                <w:sz w:val="24"/>
                <w:szCs w:val="24"/>
              </w:rPr>
            </w:pPr>
            <w:ins w:id="2685" w:author="Author">
              <w:del w:id="2686" w:author="Author">
                <w:r w:rsidDel="005B3F9F">
                  <w:rPr>
                    <w:rFonts w:ascii="inherit" w:hAnsi="inherit"/>
                    <w:sz w:val="24"/>
                    <w:szCs w:val="24"/>
                  </w:rPr>
                  <w:delText>0-0,01%</w:delText>
                </w:r>
              </w:del>
            </w:ins>
            <w:commentRangeEnd w:id="2681"/>
            <w:r w:rsidR="00D75495">
              <w:rPr>
                <w:rStyle w:val="CommentReference"/>
              </w:rPr>
              <w:commentReference w:id="2681"/>
            </w:r>
          </w:p>
        </w:tc>
      </w:tr>
      <w:tr w:rsidR="00AE476A" w:rsidRPr="005B3720" w14:paraId="2E799614" w14:textId="77777777">
        <w:trPr>
          <w:trHeight w:val="551"/>
        </w:trPr>
        <w:tc>
          <w:tcPr>
            <w:tcW w:w="5112" w:type="dxa"/>
            <w:tcBorders>
              <w:top w:val="single" w:sz="4" w:space="0" w:color="050004"/>
              <w:left w:val="nil"/>
              <w:bottom w:val="single" w:sz="4" w:space="0" w:color="050004"/>
              <w:right w:val="single" w:sz="4" w:space="0" w:color="050004"/>
            </w:tcBorders>
            <w:vAlign w:val="center"/>
          </w:tcPr>
          <w:p w14:paraId="5E379C98" w14:textId="0C1676AB" w:rsidR="00AE476A" w:rsidRPr="005B3720" w:rsidRDefault="00BF5202">
            <w:pPr>
              <w:spacing w:after="0" w:line="259" w:lineRule="auto"/>
              <w:ind w:left="0" w:firstLine="0"/>
              <w:jc w:val="left"/>
              <w:rPr>
                <w:rFonts w:ascii="inherit" w:hAnsi="inherit"/>
                <w:sz w:val="24"/>
                <w:szCs w:val="24"/>
              </w:rPr>
            </w:pPr>
            <w:del w:id="2687" w:author="Author">
              <w:r w:rsidRPr="005B3720" w:rsidDel="00142894">
                <w:rPr>
                  <w:rFonts w:ascii="inherit" w:hAnsi="inherit"/>
                  <w:sz w:val="24"/>
                  <w:szCs w:val="24"/>
                </w:rPr>
                <w:delText>Frequency response d</w:delText>
              </w:r>
            </w:del>
            <w:ins w:id="2688" w:author="Author">
              <w:r w:rsidR="00142894">
                <w:rPr>
                  <w:rFonts w:ascii="inherit" w:hAnsi="inherit"/>
                  <w:sz w:val="24"/>
                  <w:szCs w:val="24"/>
                </w:rPr>
                <w:t>D</w:t>
              </w:r>
            </w:ins>
            <w:r w:rsidRPr="005B3720">
              <w:rPr>
                <w:rFonts w:ascii="inherit" w:hAnsi="inherit"/>
                <w:sz w:val="24"/>
                <w:szCs w:val="24"/>
              </w:rPr>
              <w:t>eadband</w:t>
            </w:r>
            <w:ins w:id="2689" w:author="Author">
              <w:r w:rsidR="00142894">
                <w:rPr>
                  <w:rFonts w:ascii="inherit" w:hAnsi="inherit"/>
                  <w:sz w:val="24"/>
                  <w:szCs w:val="24"/>
                </w:rPr>
                <w:t xml:space="preserve"> of the FSM, </w:t>
              </w:r>
              <w:r w:rsidR="00142894">
                <w:rPr>
                  <w:rFonts w:ascii="inherit" w:hAnsi="inherit"/>
                  <w:sz w:val="24"/>
                  <w:szCs w:val="24"/>
                  <w:lang w:val="el-GR"/>
                </w:rPr>
                <w:t>Δ</w:t>
              </w:r>
              <w:r w:rsidR="00142894" w:rsidRPr="00142894">
                <w:rPr>
                  <w:rFonts w:ascii="inherit" w:hAnsi="inherit"/>
                  <w:sz w:val="24"/>
                  <w:szCs w:val="24"/>
                </w:rPr>
                <w:t>f</w:t>
              </w:r>
              <w:r w:rsidR="00142894" w:rsidRPr="00142894">
                <w:rPr>
                  <w:rFonts w:ascii="inherit" w:hAnsi="inherit"/>
                  <w:sz w:val="24"/>
                  <w:szCs w:val="24"/>
                  <w:vertAlign w:val="subscript"/>
                </w:rPr>
                <w:t>db</w:t>
              </w:r>
            </w:ins>
            <w:r w:rsidRPr="005B3720">
              <w:rPr>
                <w:rFonts w:ascii="inherit" w:hAnsi="inherit"/>
                <w:sz w:val="24"/>
                <w:szCs w:val="24"/>
              </w:rPr>
              <w:t xml:space="preserve"> </w:t>
            </w:r>
          </w:p>
        </w:tc>
        <w:tc>
          <w:tcPr>
            <w:tcW w:w="3562" w:type="dxa"/>
            <w:tcBorders>
              <w:top w:val="single" w:sz="4" w:space="0" w:color="050004"/>
              <w:left w:val="single" w:sz="4" w:space="0" w:color="050004"/>
              <w:bottom w:val="single" w:sz="4" w:space="0" w:color="050004"/>
              <w:right w:val="nil"/>
            </w:tcBorders>
            <w:vAlign w:val="center"/>
          </w:tcPr>
          <w:p w14:paraId="167F58AD" w14:textId="77777777" w:rsidR="00AE476A" w:rsidRPr="005B3720" w:rsidRDefault="00BF5202">
            <w:pPr>
              <w:spacing w:after="0" w:line="259" w:lineRule="auto"/>
              <w:ind w:left="121" w:firstLine="0"/>
              <w:jc w:val="center"/>
              <w:rPr>
                <w:rFonts w:ascii="inherit" w:hAnsi="inherit"/>
                <w:sz w:val="24"/>
                <w:szCs w:val="24"/>
              </w:rPr>
            </w:pPr>
            <w:r w:rsidRPr="005B3720">
              <w:rPr>
                <w:rFonts w:ascii="inherit" w:hAnsi="inherit"/>
                <w:sz w:val="24"/>
                <w:szCs w:val="24"/>
              </w:rPr>
              <w:t xml:space="preserve">0-±500 mHz </w:t>
            </w:r>
          </w:p>
        </w:tc>
      </w:tr>
      <w:tr w:rsidR="00AE476A" w:rsidRPr="005B3720" w14:paraId="4B05A723" w14:textId="77777777">
        <w:trPr>
          <w:trHeight w:val="624"/>
        </w:trPr>
        <w:tc>
          <w:tcPr>
            <w:tcW w:w="5112" w:type="dxa"/>
            <w:tcBorders>
              <w:top w:val="single" w:sz="4" w:space="0" w:color="050004"/>
              <w:left w:val="nil"/>
              <w:bottom w:val="single" w:sz="4" w:space="0" w:color="050004"/>
              <w:right w:val="single" w:sz="4" w:space="0" w:color="050004"/>
            </w:tcBorders>
            <w:vAlign w:val="center"/>
          </w:tcPr>
          <w:p w14:paraId="097F3DB5" w14:textId="251999F5" w:rsidR="00AE476A" w:rsidRPr="005B3720" w:rsidRDefault="00142894">
            <w:pPr>
              <w:spacing w:after="0" w:line="259" w:lineRule="auto"/>
              <w:ind w:left="0" w:firstLine="0"/>
              <w:jc w:val="left"/>
              <w:rPr>
                <w:rFonts w:ascii="inherit" w:hAnsi="inherit"/>
                <w:sz w:val="24"/>
                <w:szCs w:val="24"/>
              </w:rPr>
            </w:pPr>
            <w:ins w:id="2690" w:author="Author">
              <w:r>
                <w:rPr>
                  <w:rFonts w:ascii="inherit" w:hAnsi="inherit"/>
                  <w:sz w:val="24"/>
                  <w:szCs w:val="24"/>
                </w:rPr>
                <w:t xml:space="preserve">Range of the </w:t>
              </w:r>
            </w:ins>
            <w:del w:id="2691" w:author="Author">
              <w:r w:rsidR="00BF5202" w:rsidRPr="005B3720" w:rsidDel="00142894">
                <w:rPr>
                  <w:rFonts w:ascii="inherit" w:hAnsi="inherit"/>
                  <w:sz w:val="24"/>
                  <w:szCs w:val="24"/>
                </w:rPr>
                <w:delText>D</w:delText>
              </w:r>
            </w:del>
            <w:ins w:id="2692" w:author="Author">
              <w:r>
                <w:rPr>
                  <w:rFonts w:ascii="inherit" w:hAnsi="inherit"/>
                  <w:sz w:val="24"/>
                  <w:szCs w:val="24"/>
                </w:rPr>
                <w:t>d</w:t>
              </w:r>
            </w:ins>
            <w:r w:rsidR="00BF5202" w:rsidRPr="005B3720">
              <w:rPr>
                <w:rFonts w:ascii="inherit" w:hAnsi="inherit"/>
                <w:sz w:val="24"/>
                <w:szCs w:val="24"/>
              </w:rPr>
              <w:t xml:space="preserve">roop </w:t>
            </w:r>
            <w:r w:rsidR="00BF5202" w:rsidRPr="005B3720">
              <w:rPr>
                <w:rFonts w:ascii="inherit" w:hAnsi="inherit"/>
                <w:i/>
                <w:sz w:val="24"/>
                <w:szCs w:val="24"/>
              </w:rPr>
              <w:t>s</w:t>
            </w:r>
            <w:r w:rsidR="00BF5202" w:rsidRPr="005B3720">
              <w:rPr>
                <w:rFonts w:ascii="inherit" w:hAnsi="inherit"/>
                <w:sz w:val="24"/>
                <w:szCs w:val="24"/>
                <w:vertAlign w:val="subscript"/>
              </w:rPr>
              <w:t>1</w:t>
            </w:r>
            <w:del w:id="2693" w:author="Author">
              <w:r w:rsidR="00BF5202" w:rsidRPr="005B3720" w:rsidDel="00142894">
                <w:rPr>
                  <w:rFonts w:ascii="inherit" w:hAnsi="inherit"/>
                  <w:sz w:val="24"/>
                  <w:szCs w:val="24"/>
                  <w:vertAlign w:val="subscript"/>
                </w:rPr>
                <w:delText xml:space="preserve"> </w:delText>
              </w:r>
              <w:r w:rsidR="00BF5202" w:rsidRPr="005B3720" w:rsidDel="00142894">
                <w:rPr>
                  <w:rFonts w:ascii="inherit" w:hAnsi="inherit"/>
                  <w:sz w:val="24"/>
                  <w:szCs w:val="24"/>
                </w:rPr>
                <w:delText>(upward regulation)</w:delText>
              </w:r>
            </w:del>
            <w:r w:rsidR="00BF5202" w:rsidRPr="005B3720">
              <w:rPr>
                <w:rFonts w:ascii="inherit" w:hAnsi="inherit"/>
                <w:sz w:val="24"/>
                <w:szCs w:val="24"/>
              </w:rPr>
              <w:t xml:space="preserve"> </w:t>
            </w:r>
          </w:p>
        </w:tc>
        <w:tc>
          <w:tcPr>
            <w:tcW w:w="3562" w:type="dxa"/>
            <w:tcBorders>
              <w:top w:val="single" w:sz="4" w:space="0" w:color="050004"/>
              <w:left w:val="single" w:sz="4" w:space="0" w:color="050004"/>
              <w:bottom w:val="single" w:sz="4" w:space="0" w:color="050004"/>
              <w:right w:val="nil"/>
            </w:tcBorders>
            <w:vAlign w:val="center"/>
          </w:tcPr>
          <w:p w14:paraId="716F0452" w14:textId="4A4D146D" w:rsidR="00AE476A" w:rsidRPr="005B3720" w:rsidRDefault="00142894">
            <w:pPr>
              <w:spacing w:after="0" w:line="259" w:lineRule="auto"/>
              <w:ind w:left="120" w:firstLine="0"/>
              <w:jc w:val="center"/>
              <w:rPr>
                <w:rFonts w:ascii="inherit" w:hAnsi="inherit"/>
                <w:sz w:val="24"/>
                <w:szCs w:val="24"/>
              </w:rPr>
            </w:pPr>
            <w:ins w:id="2694" w:author="Author">
              <w:r>
                <w:rPr>
                  <w:rFonts w:ascii="Cambria" w:hAnsi="Cambria"/>
                  <w:sz w:val="24"/>
                  <w:szCs w:val="24"/>
                </w:rPr>
                <w:t>≥</w:t>
              </w:r>
            </w:ins>
            <w:del w:id="2695" w:author="Author">
              <w:r w:rsidR="00BF5202" w:rsidRPr="005B3720" w:rsidDel="00142894">
                <w:rPr>
                  <w:rFonts w:ascii="inherit" w:hAnsi="inherit"/>
                  <w:sz w:val="24"/>
                  <w:szCs w:val="24"/>
                </w:rPr>
                <w:delText xml:space="preserve">Minimum </w:delText>
              </w:r>
            </w:del>
            <w:r w:rsidR="00BF5202" w:rsidRPr="005B3720">
              <w:rPr>
                <w:rFonts w:ascii="inherit" w:hAnsi="inherit"/>
                <w:sz w:val="24"/>
                <w:szCs w:val="24"/>
              </w:rPr>
              <w:t xml:space="preserve">0,1 % </w:t>
            </w:r>
          </w:p>
        </w:tc>
      </w:tr>
      <w:tr w:rsidR="00AE476A" w:rsidRPr="005B3720" w14:paraId="38B3A780" w14:textId="77777777">
        <w:trPr>
          <w:trHeight w:val="624"/>
        </w:trPr>
        <w:tc>
          <w:tcPr>
            <w:tcW w:w="5112" w:type="dxa"/>
            <w:tcBorders>
              <w:top w:val="single" w:sz="4" w:space="0" w:color="050004"/>
              <w:left w:val="nil"/>
              <w:bottom w:val="single" w:sz="4" w:space="0" w:color="050004"/>
              <w:right w:val="single" w:sz="4" w:space="0" w:color="050004"/>
            </w:tcBorders>
            <w:vAlign w:val="center"/>
          </w:tcPr>
          <w:p w14:paraId="32E9D28A" w14:textId="4CA4F472" w:rsidR="00AE476A" w:rsidRPr="005B3720" w:rsidRDefault="00142894">
            <w:pPr>
              <w:spacing w:after="0" w:line="259" w:lineRule="auto"/>
              <w:ind w:left="0" w:firstLine="0"/>
              <w:jc w:val="left"/>
              <w:rPr>
                <w:rFonts w:ascii="inherit" w:hAnsi="inherit"/>
                <w:sz w:val="24"/>
                <w:szCs w:val="24"/>
              </w:rPr>
            </w:pPr>
            <w:ins w:id="2696" w:author="Author">
              <w:r>
                <w:rPr>
                  <w:rFonts w:ascii="inherit" w:hAnsi="inherit"/>
                  <w:sz w:val="24"/>
                  <w:szCs w:val="24"/>
                </w:rPr>
                <w:t xml:space="preserve">Range of the </w:t>
              </w:r>
            </w:ins>
            <w:del w:id="2697" w:author="Author">
              <w:r w:rsidR="00BF5202" w:rsidRPr="005B3720" w:rsidDel="00142894">
                <w:rPr>
                  <w:rFonts w:ascii="inherit" w:hAnsi="inherit"/>
                  <w:sz w:val="24"/>
                  <w:szCs w:val="24"/>
                </w:rPr>
                <w:delText>D</w:delText>
              </w:r>
            </w:del>
            <w:ins w:id="2698" w:author="Author">
              <w:r>
                <w:rPr>
                  <w:rFonts w:ascii="inherit" w:hAnsi="inherit"/>
                  <w:sz w:val="24"/>
                  <w:szCs w:val="24"/>
                </w:rPr>
                <w:t>d</w:t>
              </w:r>
            </w:ins>
            <w:r w:rsidR="00BF5202" w:rsidRPr="005B3720">
              <w:rPr>
                <w:rFonts w:ascii="inherit" w:hAnsi="inherit"/>
                <w:sz w:val="24"/>
                <w:szCs w:val="24"/>
              </w:rPr>
              <w:t xml:space="preserve">roop </w:t>
            </w:r>
            <w:r w:rsidR="00BF5202" w:rsidRPr="005B3720">
              <w:rPr>
                <w:rFonts w:ascii="inherit" w:hAnsi="inherit"/>
                <w:i/>
                <w:sz w:val="24"/>
                <w:szCs w:val="24"/>
              </w:rPr>
              <w:t>s</w:t>
            </w:r>
            <w:r w:rsidR="00BF5202" w:rsidRPr="005B3720">
              <w:rPr>
                <w:rFonts w:ascii="inherit" w:hAnsi="inherit"/>
                <w:sz w:val="24"/>
                <w:szCs w:val="24"/>
                <w:vertAlign w:val="subscript"/>
              </w:rPr>
              <w:t>2</w:t>
            </w:r>
            <w:del w:id="2699" w:author="Author">
              <w:r w:rsidR="00BF5202" w:rsidRPr="005B3720" w:rsidDel="00142894">
                <w:rPr>
                  <w:rFonts w:ascii="inherit" w:hAnsi="inherit"/>
                  <w:sz w:val="24"/>
                  <w:szCs w:val="24"/>
                  <w:vertAlign w:val="subscript"/>
                </w:rPr>
                <w:delText xml:space="preserve"> </w:delText>
              </w:r>
              <w:r w:rsidR="00BF5202" w:rsidRPr="005B3720" w:rsidDel="00142894">
                <w:rPr>
                  <w:rFonts w:ascii="inherit" w:hAnsi="inherit"/>
                  <w:sz w:val="24"/>
                  <w:szCs w:val="24"/>
                </w:rPr>
                <w:delText>(downward regulation)</w:delText>
              </w:r>
            </w:del>
            <w:r w:rsidR="00BF5202" w:rsidRPr="005B3720">
              <w:rPr>
                <w:rFonts w:ascii="inherit" w:hAnsi="inherit"/>
                <w:sz w:val="24"/>
                <w:szCs w:val="24"/>
              </w:rPr>
              <w:t xml:space="preserve"> </w:t>
            </w:r>
          </w:p>
        </w:tc>
        <w:tc>
          <w:tcPr>
            <w:tcW w:w="3562" w:type="dxa"/>
            <w:tcBorders>
              <w:top w:val="single" w:sz="4" w:space="0" w:color="050004"/>
              <w:left w:val="single" w:sz="4" w:space="0" w:color="050004"/>
              <w:bottom w:val="single" w:sz="4" w:space="0" w:color="050004"/>
              <w:right w:val="nil"/>
            </w:tcBorders>
            <w:vAlign w:val="center"/>
          </w:tcPr>
          <w:p w14:paraId="4F3ED664" w14:textId="421A1261" w:rsidR="00AE476A" w:rsidRPr="005B3720" w:rsidRDefault="00142894">
            <w:pPr>
              <w:spacing w:after="0" w:line="259" w:lineRule="auto"/>
              <w:ind w:left="120" w:firstLine="0"/>
              <w:jc w:val="center"/>
              <w:rPr>
                <w:rFonts w:ascii="inherit" w:hAnsi="inherit"/>
                <w:sz w:val="24"/>
                <w:szCs w:val="24"/>
              </w:rPr>
            </w:pPr>
            <w:ins w:id="2700" w:author="Author">
              <w:r>
                <w:rPr>
                  <w:rFonts w:ascii="Cambria" w:hAnsi="Cambria"/>
                  <w:sz w:val="24"/>
                  <w:szCs w:val="24"/>
                </w:rPr>
                <w:t>≥</w:t>
              </w:r>
            </w:ins>
            <w:del w:id="2701" w:author="Author">
              <w:r w:rsidR="00BF5202" w:rsidRPr="005B3720" w:rsidDel="00142894">
                <w:rPr>
                  <w:rFonts w:ascii="inherit" w:hAnsi="inherit"/>
                  <w:sz w:val="24"/>
                  <w:szCs w:val="24"/>
                </w:rPr>
                <w:delText xml:space="preserve">Minimum </w:delText>
              </w:r>
            </w:del>
            <w:r w:rsidR="00BF5202" w:rsidRPr="005B3720">
              <w:rPr>
                <w:rFonts w:ascii="inherit" w:hAnsi="inherit"/>
                <w:sz w:val="24"/>
                <w:szCs w:val="24"/>
              </w:rPr>
              <w:t xml:space="preserve">0,1 % </w:t>
            </w:r>
          </w:p>
        </w:tc>
      </w:tr>
      <w:tr w:rsidR="00AE476A" w:rsidRPr="005B3720" w14:paraId="33CA8CC1" w14:textId="77777777">
        <w:trPr>
          <w:trHeight w:val="624"/>
        </w:trPr>
        <w:tc>
          <w:tcPr>
            <w:tcW w:w="5112" w:type="dxa"/>
            <w:tcBorders>
              <w:top w:val="single" w:sz="4" w:space="0" w:color="050004"/>
              <w:left w:val="nil"/>
              <w:bottom w:val="single" w:sz="4" w:space="0" w:color="050004"/>
              <w:right w:val="single" w:sz="4" w:space="0" w:color="050004"/>
            </w:tcBorders>
            <w:vAlign w:val="center"/>
          </w:tcPr>
          <w:p w14:paraId="5F2DA5ED" w14:textId="1900F4B8" w:rsidR="00AE476A" w:rsidRPr="00142894" w:rsidRDefault="00BF5202">
            <w:pPr>
              <w:spacing w:after="0" w:line="259" w:lineRule="auto"/>
              <w:ind w:left="0" w:firstLine="0"/>
              <w:jc w:val="left"/>
              <w:rPr>
                <w:rFonts w:ascii="inherit" w:hAnsi="inherit"/>
                <w:sz w:val="24"/>
                <w:szCs w:val="24"/>
              </w:rPr>
            </w:pPr>
            <w:r w:rsidRPr="005B3720">
              <w:rPr>
                <w:rFonts w:ascii="inherit" w:hAnsi="inherit"/>
                <w:sz w:val="24"/>
                <w:szCs w:val="24"/>
              </w:rPr>
              <w:t>Frequency response insensitivity</w:t>
            </w:r>
            <w:ins w:id="2702" w:author="Author">
              <w:r w:rsidR="00142894">
                <w:rPr>
                  <w:rFonts w:ascii="inherit" w:hAnsi="inherit"/>
                  <w:sz w:val="24"/>
                  <w:szCs w:val="24"/>
                </w:rPr>
                <w:t xml:space="preserve">, </w:t>
              </w:r>
              <w:r w:rsidR="00142894">
                <w:rPr>
                  <w:rFonts w:ascii="inherit" w:hAnsi="inherit"/>
                  <w:sz w:val="24"/>
                  <w:szCs w:val="24"/>
                  <w:lang w:val="el-GR"/>
                </w:rPr>
                <w:t>Δ</w:t>
              </w:r>
              <w:r w:rsidR="00142894">
                <w:rPr>
                  <w:rFonts w:ascii="inherit" w:hAnsi="inherit"/>
                  <w:sz w:val="24"/>
                  <w:szCs w:val="24"/>
                </w:rPr>
                <w:t>f</w:t>
              </w:r>
              <w:r w:rsidR="00142894" w:rsidRPr="00142894">
                <w:rPr>
                  <w:rFonts w:ascii="inherit" w:hAnsi="inherit"/>
                  <w:sz w:val="24"/>
                  <w:szCs w:val="24"/>
                  <w:vertAlign w:val="subscript"/>
                </w:rPr>
                <w:t>insensitivity</w:t>
              </w:r>
            </w:ins>
          </w:p>
        </w:tc>
        <w:tc>
          <w:tcPr>
            <w:tcW w:w="3562" w:type="dxa"/>
            <w:tcBorders>
              <w:top w:val="single" w:sz="4" w:space="0" w:color="050004"/>
              <w:left w:val="single" w:sz="4" w:space="0" w:color="050004"/>
              <w:bottom w:val="single" w:sz="4" w:space="0" w:color="050004"/>
              <w:right w:val="nil"/>
            </w:tcBorders>
            <w:vAlign w:val="center"/>
          </w:tcPr>
          <w:p w14:paraId="7543596C" w14:textId="7A854EBF" w:rsidR="00AE476A" w:rsidRPr="005B3720" w:rsidRDefault="00142894">
            <w:pPr>
              <w:spacing w:after="0" w:line="259" w:lineRule="auto"/>
              <w:ind w:left="120" w:firstLine="0"/>
              <w:jc w:val="center"/>
              <w:rPr>
                <w:rFonts w:ascii="inherit" w:hAnsi="inherit"/>
                <w:sz w:val="24"/>
                <w:szCs w:val="24"/>
              </w:rPr>
            </w:pPr>
            <w:ins w:id="2703" w:author="Author">
              <w:r>
                <w:rPr>
                  <w:rFonts w:ascii="Cambria" w:hAnsi="Cambria"/>
                  <w:sz w:val="24"/>
                  <w:szCs w:val="24"/>
                </w:rPr>
                <w:t>≤</w:t>
              </w:r>
            </w:ins>
            <w:del w:id="2704" w:author="Author">
              <w:r w:rsidR="00BF5202" w:rsidRPr="005B3720" w:rsidDel="00142894">
                <w:rPr>
                  <w:rFonts w:ascii="inherit" w:hAnsi="inherit"/>
                  <w:sz w:val="24"/>
                  <w:szCs w:val="24"/>
                </w:rPr>
                <w:delText xml:space="preserve">Maximum </w:delText>
              </w:r>
            </w:del>
            <w:r w:rsidR="00BF5202" w:rsidRPr="005B3720">
              <w:rPr>
                <w:rFonts w:ascii="inherit" w:hAnsi="inherit"/>
                <w:sz w:val="24"/>
                <w:szCs w:val="24"/>
              </w:rPr>
              <w:t xml:space="preserve">30 mHz  </w:t>
            </w:r>
          </w:p>
        </w:tc>
      </w:tr>
    </w:tbl>
    <w:p w14:paraId="7C86A027" w14:textId="72D845A4" w:rsidR="00AE476A" w:rsidRPr="005B3720" w:rsidRDefault="00BF5202" w:rsidP="007A3E25">
      <w:pPr>
        <w:spacing w:before="240"/>
        <w:ind w:left="550" w:hanging="11"/>
        <w:rPr>
          <w:rFonts w:ascii="inherit" w:hAnsi="inherit"/>
          <w:sz w:val="24"/>
          <w:szCs w:val="24"/>
        </w:rPr>
      </w:pPr>
      <w:r w:rsidRPr="005B3720">
        <w:rPr>
          <w:rFonts w:ascii="inherit" w:hAnsi="inherit"/>
          <w:b/>
          <w:sz w:val="24"/>
          <w:szCs w:val="24"/>
        </w:rPr>
        <w:t>Table 2</w:t>
      </w:r>
      <w:r w:rsidRPr="005B3720">
        <w:rPr>
          <w:rFonts w:ascii="inherit" w:hAnsi="inherit"/>
          <w:sz w:val="24"/>
          <w:szCs w:val="24"/>
        </w:rPr>
        <w:t xml:space="preserve">: Parameters for active power frequency response in FSM </w:t>
      </w:r>
      <w:ins w:id="2705" w:author="Author">
        <w:r w:rsidR="00142894" w:rsidRPr="00142894">
          <w:rPr>
            <w:rFonts w:ascii="inherit" w:hAnsi="inherit"/>
            <w:sz w:val="24"/>
            <w:szCs w:val="24"/>
          </w:rPr>
          <w:t xml:space="preserve">(range values of the </w:t>
        </w:r>
        <w:r w:rsidR="00142894">
          <w:rPr>
            <w:rFonts w:ascii="inherit" w:hAnsi="inherit"/>
            <w:sz w:val="24"/>
            <w:szCs w:val="24"/>
          </w:rPr>
          <w:t>F</w:t>
        </w:r>
        <w:r w:rsidR="00142894" w:rsidRPr="00142894">
          <w:rPr>
            <w:rFonts w:ascii="inherit" w:hAnsi="inherit"/>
            <w:sz w:val="24"/>
            <w:szCs w:val="24"/>
          </w:rPr>
          <w:t>igure 1)</w:t>
        </w:r>
      </w:ins>
    </w:p>
    <w:p w14:paraId="53BAE26A" w14:textId="77777777" w:rsidR="00AE476A" w:rsidRPr="005B3720" w:rsidRDefault="00BF5202" w:rsidP="00B13FCD">
      <w:pPr>
        <w:numPr>
          <w:ilvl w:val="0"/>
          <w:numId w:val="153"/>
        </w:numPr>
        <w:spacing w:after="366"/>
        <w:ind w:left="538" w:hanging="295"/>
        <w:rPr>
          <w:rFonts w:ascii="inherit" w:hAnsi="inherit"/>
          <w:sz w:val="24"/>
          <w:szCs w:val="24"/>
        </w:rPr>
      </w:pPr>
      <w:r w:rsidRPr="005B3720">
        <w:rPr>
          <w:rFonts w:ascii="inherit" w:hAnsi="inherit"/>
          <w:sz w:val="24"/>
          <w:szCs w:val="24"/>
        </w:rPr>
        <w:t xml:space="preserve">the HVDC system shall be capable, following an instruction from the relevant TSO, of adjusting the droops for upward and downward regulation, the frequency response deadband and the operational range of variation within the active power range available for FSM, set out in Figure 1 and more generally within the limits set by points (a) and (b). These values shall be subject to notification to the regulatory authority. The modalities of that notification shall be determined in accordance with the applicable national regulatory framework; </w:t>
      </w:r>
    </w:p>
    <w:p w14:paraId="438CEC3A" w14:textId="77777777" w:rsidR="00AE476A" w:rsidRPr="005B3720" w:rsidRDefault="00BF5202" w:rsidP="00B13FCD">
      <w:pPr>
        <w:numPr>
          <w:ilvl w:val="0"/>
          <w:numId w:val="153"/>
        </w:numPr>
        <w:spacing w:after="365"/>
        <w:ind w:left="538" w:hanging="295"/>
        <w:rPr>
          <w:rFonts w:ascii="inherit" w:hAnsi="inherit"/>
          <w:sz w:val="24"/>
          <w:szCs w:val="24"/>
        </w:rPr>
      </w:pPr>
      <w:r w:rsidRPr="005B3720">
        <w:rPr>
          <w:rFonts w:ascii="inherit" w:hAnsi="inherit"/>
          <w:sz w:val="24"/>
          <w:szCs w:val="24"/>
        </w:rPr>
        <w:t xml:space="preserve">as a result of a frequency step change, the HVDC system shall be capable of adjusting active power to the active power frequency response defined in Figure 1, in such a way that the response is: </w:t>
      </w:r>
    </w:p>
    <w:p w14:paraId="104F403E" w14:textId="77777777" w:rsidR="00AE476A" w:rsidRPr="005B3720" w:rsidRDefault="00BF5202" w:rsidP="00B13FCD">
      <w:pPr>
        <w:numPr>
          <w:ilvl w:val="0"/>
          <w:numId w:val="154"/>
        </w:numPr>
        <w:spacing w:after="357"/>
        <w:ind w:hanging="293"/>
        <w:rPr>
          <w:rFonts w:ascii="inherit" w:hAnsi="inherit"/>
          <w:sz w:val="24"/>
          <w:szCs w:val="24"/>
        </w:rPr>
      </w:pPr>
      <w:r w:rsidRPr="005B3720">
        <w:rPr>
          <w:rFonts w:ascii="inherit" w:hAnsi="inherit"/>
          <w:sz w:val="24"/>
          <w:szCs w:val="24"/>
        </w:rPr>
        <w:t xml:space="preserve">as fast as inherently technically feasible; and </w:t>
      </w:r>
    </w:p>
    <w:p w14:paraId="4B6055D3" w14:textId="77777777" w:rsidR="00AE476A" w:rsidRPr="005B3720" w:rsidRDefault="00BF5202" w:rsidP="00B13FCD">
      <w:pPr>
        <w:numPr>
          <w:ilvl w:val="0"/>
          <w:numId w:val="154"/>
        </w:numPr>
        <w:spacing w:after="365"/>
        <w:ind w:hanging="293"/>
        <w:rPr>
          <w:rFonts w:ascii="inherit" w:hAnsi="inherit"/>
          <w:sz w:val="24"/>
          <w:szCs w:val="24"/>
        </w:rPr>
      </w:pPr>
      <w:r w:rsidRPr="005B3720">
        <w:rPr>
          <w:rFonts w:ascii="inherit" w:hAnsi="inherit"/>
          <w:sz w:val="24"/>
          <w:szCs w:val="24"/>
        </w:rPr>
        <w:t xml:space="preserve">at or above the solid line according to Figure 2 in accordance with the parameters specified by each relevant TSO within the ranges according to Table 3: </w:t>
      </w:r>
    </w:p>
    <w:p w14:paraId="49C96E8C" w14:textId="1BEBF5D9" w:rsidR="00AE476A" w:rsidRPr="005B3720" w:rsidRDefault="00BF5202">
      <w:pPr>
        <w:spacing w:after="362"/>
        <w:ind w:left="1111" w:hanging="281"/>
        <w:rPr>
          <w:rFonts w:ascii="inherit" w:hAnsi="inherit"/>
          <w:sz w:val="24"/>
          <w:szCs w:val="24"/>
        </w:rPr>
      </w:pPr>
      <w:r w:rsidRPr="005B3720">
        <w:rPr>
          <w:rFonts w:ascii="inherit" w:hAnsi="inherit"/>
          <w:sz w:val="24"/>
          <w:szCs w:val="24"/>
        </w:rPr>
        <w:t>—  the HVDC system shall be able to adjust active power output ΔΡ up to the limit of the active power range requested by the relevant TSO in accordance with the times t</w:t>
      </w:r>
      <w:r w:rsidRPr="005B3720">
        <w:rPr>
          <w:rFonts w:ascii="inherit" w:hAnsi="inherit"/>
          <w:sz w:val="24"/>
          <w:szCs w:val="24"/>
          <w:vertAlign w:val="subscript"/>
        </w:rPr>
        <w:t xml:space="preserve">1 </w:t>
      </w:r>
      <w:r w:rsidRPr="005B3720">
        <w:rPr>
          <w:rFonts w:ascii="inherit" w:hAnsi="inherit"/>
          <w:sz w:val="24"/>
          <w:szCs w:val="24"/>
        </w:rPr>
        <w:t>and t</w:t>
      </w:r>
      <w:r w:rsidRPr="005B3720">
        <w:rPr>
          <w:rFonts w:ascii="inherit" w:hAnsi="inherit"/>
          <w:sz w:val="24"/>
          <w:szCs w:val="24"/>
          <w:vertAlign w:val="subscript"/>
        </w:rPr>
        <w:t xml:space="preserve">2 </w:t>
      </w:r>
      <w:r w:rsidRPr="005B3720">
        <w:rPr>
          <w:rFonts w:ascii="inherit" w:hAnsi="inherit"/>
          <w:sz w:val="24"/>
          <w:szCs w:val="24"/>
        </w:rPr>
        <w:t>according to the ranges in Table 3, where t</w:t>
      </w:r>
      <w:r w:rsidRPr="005B3720">
        <w:rPr>
          <w:rFonts w:ascii="inherit" w:hAnsi="inherit"/>
          <w:sz w:val="24"/>
          <w:szCs w:val="24"/>
          <w:vertAlign w:val="subscript"/>
        </w:rPr>
        <w:t xml:space="preserve">1 </w:t>
      </w:r>
      <w:r w:rsidRPr="005B3720">
        <w:rPr>
          <w:rFonts w:ascii="inherit" w:hAnsi="inherit"/>
          <w:sz w:val="24"/>
          <w:szCs w:val="24"/>
        </w:rPr>
        <w:t>is the initial delay and t</w:t>
      </w:r>
      <w:r w:rsidRPr="005B3720">
        <w:rPr>
          <w:rFonts w:ascii="inherit" w:hAnsi="inherit"/>
          <w:sz w:val="24"/>
          <w:szCs w:val="24"/>
          <w:vertAlign w:val="subscript"/>
        </w:rPr>
        <w:t xml:space="preserve">2 </w:t>
      </w:r>
      <w:r w:rsidRPr="005B3720">
        <w:rPr>
          <w:rFonts w:ascii="inherit" w:hAnsi="inherit"/>
          <w:sz w:val="24"/>
          <w:szCs w:val="24"/>
        </w:rPr>
        <w:t>is the time for full activation. The value</w:t>
      </w:r>
      <w:del w:id="2706" w:author="Author">
        <w:r w:rsidRPr="005B3720" w:rsidDel="0009139E">
          <w:rPr>
            <w:rFonts w:ascii="inherit" w:hAnsi="inherit"/>
            <w:sz w:val="24"/>
            <w:szCs w:val="24"/>
          </w:rPr>
          <w:delText>s</w:delText>
        </w:r>
      </w:del>
      <w:r w:rsidRPr="005B3720">
        <w:rPr>
          <w:rFonts w:ascii="inherit" w:hAnsi="inherit"/>
          <w:sz w:val="24"/>
          <w:szCs w:val="24"/>
        </w:rPr>
        <w:t xml:space="preserve"> of </w:t>
      </w:r>
      <w:del w:id="2707" w:author="Author">
        <w:r w:rsidRPr="005B3720" w:rsidDel="0009139E">
          <w:rPr>
            <w:rFonts w:ascii="inherit" w:hAnsi="inherit"/>
            <w:sz w:val="24"/>
            <w:szCs w:val="24"/>
          </w:rPr>
          <w:delText>t</w:delText>
        </w:r>
        <w:r w:rsidRPr="005B3720" w:rsidDel="0009139E">
          <w:rPr>
            <w:rFonts w:ascii="inherit" w:hAnsi="inherit"/>
            <w:sz w:val="24"/>
            <w:szCs w:val="24"/>
            <w:vertAlign w:val="subscript"/>
          </w:rPr>
          <w:delText xml:space="preserve">1 </w:delText>
        </w:r>
        <w:r w:rsidRPr="005B3720" w:rsidDel="0009139E">
          <w:rPr>
            <w:rFonts w:ascii="inherit" w:hAnsi="inherit"/>
            <w:sz w:val="24"/>
            <w:szCs w:val="24"/>
          </w:rPr>
          <w:delText xml:space="preserve">and </w:delText>
        </w:r>
      </w:del>
      <w:r w:rsidRPr="005B3720">
        <w:rPr>
          <w:rFonts w:ascii="inherit" w:hAnsi="inherit"/>
          <w:sz w:val="24"/>
          <w:szCs w:val="24"/>
        </w:rPr>
        <w:t>t</w:t>
      </w:r>
      <w:r w:rsidRPr="005B3720">
        <w:rPr>
          <w:rFonts w:ascii="inherit" w:hAnsi="inherit"/>
          <w:sz w:val="24"/>
          <w:szCs w:val="24"/>
          <w:vertAlign w:val="subscript"/>
        </w:rPr>
        <w:t xml:space="preserve">2 </w:t>
      </w:r>
      <w:r w:rsidRPr="005B3720">
        <w:rPr>
          <w:rFonts w:ascii="inherit" w:hAnsi="inherit"/>
          <w:sz w:val="24"/>
          <w:szCs w:val="24"/>
        </w:rPr>
        <w:t>shall be specified by the relevant TSO</w:t>
      </w:r>
      <w:del w:id="2708" w:author="Author">
        <w:r w:rsidRPr="005B3720" w:rsidDel="0009139E">
          <w:rPr>
            <w:rFonts w:ascii="inherit" w:hAnsi="inherit"/>
            <w:sz w:val="24"/>
            <w:szCs w:val="24"/>
          </w:rPr>
          <w:delText>, subject to notification to the regulatory authority. The modalities of that notification shall be determined in accordance with the applicable national regulatory framework</w:delText>
        </w:r>
      </w:del>
      <w:r w:rsidRPr="005B3720">
        <w:rPr>
          <w:rFonts w:ascii="inherit" w:hAnsi="inherit"/>
          <w:sz w:val="24"/>
          <w:szCs w:val="24"/>
        </w:rPr>
        <w:t xml:space="preserve">; </w:t>
      </w:r>
    </w:p>
    <w:p w14:paraId="4FA2C41B" w14:textId="4F5F36DF" w:rsidR="00AE476A" w:rsidRPr="005B3720" w:rsidRDefault="00BF5202">
      <w:pPr>
        <w:spacing w:after="155"/>
        <w:ind w:left="1111" w:hanging="281"/>
        <w:rPr>
          <w:rFonts w:ascii="inherit" w:hAnsi="inherit"/>
          <w:sz w:val="24"/>
          <w:szCs w:val="24"/>
        </w:rPr>
      </w:pPr>
      <w:r w:rsidRPr="005B3720">
        <w:rPr>
          <w:rFonts w:ascii="inherit" w:hAnsi="inherit"/>
          <w:sz w:val="24"/>
          <w:szCs w:val="24"/>
        </w:rPr>
        <w:t xml:space="preserve">—  </w:t>
      </w:r>
      <w:ins w:id="2709" w:author="Author">
        <w:r w:rsidR="0009139E">
          <w:rPr>
            <w:rFonts w:ascii="inherit" w:hAnsi="inherit"/>
            <w:sz w:val="24"/>
            <w:szCs w:val="24"/>
          </w:rPr>
          <w:t>t</w:t>
        </w:r>
        <w:r w:rsidR="0009139E" w:rsidRPr="0009139E">
          <w:rPr>
            <w:rFonts w:ascii="inherit" w:hAnsi="inherit"/>
            <w:sz w:val="24"/>
            <w:szCs w:val="24"/>
          </w:rPr>
          <w:t>he initial activation of active power frequency response (the value of t</w:t>
        </w:r>
        <w:r w:rsidR="0009139E" w:rsidRPr="0009139E">
          <w:rPr>
            <w:rFonts w:ascii="inherit" w:hAnsi="inherit"/>
            <w:sz w:val="24"/>
            <w:szCs w:val="24"/>
            <w:vertAlign w:val="subscript"/>
          </w:rPr>
          <w:t>1</w:t>
        </w:r>
        <w:r w:rsidR="0009139E" w:rsidRPr="0009139E">
          <w:rPr>
            <w:rFonts w:ascii="inherit" w:hAnsi="inherit"/>
            <w:sz w:val="24"/>
            <w:szCs w:val="24"/>
          </w:rPr>
          <w:t>) required shall be as short as possible</w:t>
        </w:r>
        <w:r w:rsidR="0009139E">
          <w:rPr>
            <w:rFonts w:ascii="inherit" w:hAnsi="inherit"/>
            <w:sz w:val="24"/>
            <w:szCs w:val="24"/>
          </w:rPr>
          <w:t>;</w:t>
        </w:r>
        <w:r w:rsidR="0009139E" w:rsidRPr="0009139E">
          <w:rPr>
            <w:rFonts w:ascii="inherit" w:hAnsi="inherit"/>
            <w:sz w:val="24"/>
            <w:szCs w:val="24"/>
          </w:rPr>
          <w:t xml:space="preserve"> </w:t>
        </w:r>
      </w:ins>
      <w:r w:rsidRPr="005B3720">
        <w:rPr>
          <w:rFonts w:ascii="inherit" w:hAnsi="inherit"/>
          <w:sz w:val="24"/>
          <w:szCs w:val="24"/>
        </w:rPr>
        <w:t xml:space="preserve">if the initial delay of activation is greater than 0,5 second, the HVDC system owner shall reasonably justify it to the relevant TSO. </w:t>
      </w:r>
    </w:p>
    <w:p w14:paraId="324A1215" w14:textId="77777777" w:rsidR="00AE476A" w:rsidRPr="005B3720" w:rsidRDefault="00BF5202">
      <w:pPr>
        <w:spacing w:after="600" w:line="259" w:lineRule="auto"/>
        <w:ind w:left="1687" w:firstLine="0"/>
        <w:jc w:val="left"/>
        <w:rPr>
          <w:rFonts w:ascii="inherit" w:hAnsi="inherit"/>
          <w:sz w:val="24"/>
          <w:szCs w:val="24"/>
        </w:rPr>
      </w:pPr>
      <w:r w:rsidRPr="005B3720">
        <w:rPr>
          <w:rFonts w:ascii="inherit" w:hAnsi="inherit"/>
          <w:noProof/>
          <w:sz w:val="24"/>
          <w:szCs w:val="24"/>
        </w:rPr>
        <w:drawing>
          <wp:inline distT="0" distB="0" distL="0" distR="0" wp14:anchorId="3051AD7A" wp14:editId="4878EE92">
            <wp:extent cx="4232880" cy="2717281"/>
            <wp:effectExtent l="0" t="0" r="0" b="0"/>
            <wp:docPr id="10846" name="Picture 10846"/>
            <wp:cNvGraphicFramePr/>
            <a:graphic xmlns:a="http://schemas.openxmlformats.org/drawingml/2006/main">
              <a:graphicData uri="http://schemas.openxmlformats.org/drawingml/2006/picture">
                <pic:pic xmlns:pic="http://schemas.openxmlformats.org/drawingml/2006/picture">
                  <pic:nvPicPr>
                    <pic:cNvPr id="10846" name="Picture 10846"/>
                    <pic:cNvPicPr/>
                  </pic:nvPicPr>
                  <pic:blipFill>
                    <a:blip r:embed="rId18"/>
                    <a:stretch>
                      <a:fillRect/>
                    </a:stretch>
                  </pic:blipFill>
                  <pic:spPr>
                    <a:xfrm>
                      <a:off x="0" y="0"/>
                      <a:ext cx="4232880" cy="2717281"/>
                    </a:xfrm>
                    <a:prstGeom prst="rect">
                      <a:avLst/>
                    </a:prstGeom>
                  </pic:spPr>
                </pic:pic>
              </a:graphicData>
            </a:graphic>
          </wp:inline>
        </w:drawing>
      </w:r>
    </w:p>
    <w:p w14:paraId="5EA47409" w14:textId="77777777" w:rsidR="00AE476A" w:rsidRPr="005B3720" w:rsidRDefault="00BF5202">
      <w:pPr>
        <w:spacing w:after="153"/>
        <w:ind w:left="840"/>
        <w:rPr>
          <w:rFonts w:ascii="inherit" w:hAnsi="inherit"/>
          <w:sz w:val="24"/>
          <w:szCs w:val="24"/>
        </w:rPr>
      </w:pPr>
      <w:r w:rsidRPr="005B3720">
        <w:rPr>
          <w:rFonts w:ascii="inherit" w:hAnsi="inherit"/>
          <w:b/>
          <w:sz w:val="24"/>
          <w:szCs w:val="24"/>
        </w:rPr>
        <w:t>Figure 2</w:t>
      </w:r>
      <w:r w:rsidRPr="005B3720">
        <w:rPr>
          <w:rFonts w:ascii="inherit" w:hAnsi="inherit"/>
          <w:sz w:val="24"/>
          <w:szCs w:val="24"/>
        </w:rPr>
        <w:t xml:space="preserve">: Active power frequency response capability of an HVDC system. ΔΡ is the change in active power triggered by the step change in frequency. </w:t>
      </w:r>
    </w:p>
    <w:tbl>
      <w:tblPr>
        <w:tblStyle w:val="Tabellenraster1"/>
        <w:tblW w:w="8381" w:type="dxa"/>
        <w:tblInd w:w="830" w:type="dxa"/>
        <w:tblCellMar>
          <w:top w:w="104" w:type="dxa"/>
          <w:right w:w="90" w:type="dxa"/>
        </w:tblCellMar>
        <w:tblLook w:val="04A0" w:firstRow="1" w:lastRow="0" w:firstColumn="1" w:lastColumn="0" w:noHBand="0" w:noVBand="1"/>
      </w:tblPr>
      <w:tblGrid>
        <w:gridCol w:w="5112"/>
        <w:gridCol w:w="3269"/>
      </w:tblGrid>
      <w:tr w:rsidR="00AE476A" w:rsidRPr="005B3720" w14:paraId="797010F3" w14:textId="77777777">
        <w:trPr>
          <w:trHeight w:val="369"/>
        </w:trPr>
        <w:tc>
          <w:tcPr>
            <w:tcW w:w="5112" w:type="dxa"/>
            <w:tcBorders>
              <w:top w:val="single" w:sz="4" w:space="0" w:color="050004"/>
              <w:left w:val="nil"/>
              <w:bottom w:val="single" w:sz="4" w:space="0" w:color="050004"/>
              <w:right w:val="single" w:sz="4" w:space="0" w:color="050004"/>
            </w:tcBorders>
          </w:tcPr>
          <w:p w14:paraId="66047740" w14:textId="77777777" w:rsidR="00AE476A" w:rsidRPr="005B3720" w:rsidRDefault="00BF5202">
            <w:pPr>
              <w:spacing w:after="0" w:line="259" w:lineRule="auto"/>
              <w:ind w:left="86" w:firstLine="0"/>
              <w:jc w:val="center"/>
              <w:rPr>
                <w:rFonts w:ascii="inherit" w:hAnsi="inherit"/>
                <w:sz w:val="24"/>
                <w:szCs w:val="24"/>
              </w:rPr>
            </w:pPr>
            <w:r w:rsidRPr="005B3720">
              <w:rPr>
                <w:rFonts w:ascii="inherit" w:hAnsi="inherit"/>
                <w:sz w:val="24"/>
                <w:szCs w:val="24"/>
              </w:rPr>
              <w:t xml:space="preserve">Parameters </w:t>
            </w:r>
          </w:p>
        </w:tc>
        <w:tc>
          <w:tcPr>
            <w:tcW w:w="3269" w:type="dxa"/>
            <w:tcBorders>
              <w:top w:val="single" w:sz="4" w:space="0" w:color="050004"/>
              <w:left w:val="single" w:sz="4" w:space="0" w:color="050004"/>
              <w:bottom w:val="single" w:sz="4" w:space="0" w:color="050004"/>
              <w:right w:val="nil"/>
            </w:tcBorders>
          </w:tcPr>
          <w:p w14:paraId="545FC75D" w14:textId="77777777" w:rsidR="00AE476A" w:rsidRPr="005B3720" w:rsidRDefault="00BF5202">
            <w:pPr>
              <w:spacing w:after="0" w:line="259" w:lineRule="auto"/>
              <w:ind w:left="96" w:firstLine="0"/>
              <w:jc w:val="center"/>
              <w:rPr>
                <w:rFonts w:ascii="inherit" w:hAnsi="inherit"/>
                <w:sz w:val="24"/>
                <w:szCs w:val="24"/>
              </w:rPr>
            </w:pPr>
            <w:r w:rsidRPr="005B3720">
              <w:rPr>
                <w:rFonts w:ascii="inherit" w:hAnsi="inherit"/>
                <w:sz w:val="24"/>
                <w:szCs w:val="24"/>
              </w:rPr>
              <w:t xml:space="preserve">Time </w:t>
            </w:r>
          </w:p>
        </w:tc>
      </w:tr>
      <w:tr w:rsidR="00AE476A" w:rsidRPr="005B3720" w14:paraId="23C228AA" w14:textId="77777777">
        <w:trPr>
          <w:trHeight w:val="626"/>
        </w:trPr>
        <w:tc>
          <w:tcPr>
            <w:tcW w:w="5112" w:type="dxa"/>
            <w:tcBorders>
              <w:top w:val="single" w:sz="4" w:space="0" w:color="050004"/>
              <w:left w:val="nil"/>
              <w:bottom w:val="single" w:sz="4" w:space="0" w:color="050004"/>
              <w:right w:val="single" w:sz="4" w:space="0" w:color="050004"/>
            </w:tcBorders>
          </w:tcPr>
          <w:p w14:paraId="5B473622"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Maximum admissible initial delay </w:t>
            </w:r>
            <w:r w:rsidRPr="005B3720">
              <w:rPr>
                <w:rFonts w:ascii="inherit" w:hAnsi="inherit"/>
                <w:i/>
                <w:sz w:val="24"/>
                <w:szCs w:val="24"/>
              </w:rPr>
              <w:t>t</w:t>
            </w:r>
            <w:r w:rsidRPr="005B3720">
              <w:rPr>
                <w:rFonts w:ascii="inherit" w:hAnsi="inherit"/>
                <w:sz w:val="24"/>
                <w:szCs w:val="24"/>
                <w:vertAlign w:val="subscript"/>
              </w:rPr>
              <w:t xml:space="preserve">1 </w:t>
            </w:r>
          </w:p>
        </w:tc>
        <w:tc>
          <w:tcPr>
            <w:tcW w:w="3269" w:type="dxa"/>
            <w:tcBorders>
              <w:top w:val="single" w:sz="4" w:space="0" w:color="050004"/>
              <w:left w:val="single" w:sz="4" w:space="0" w:color="050004"/>
              <w:bottom w:val="single" w:sz="4" w:space="0" w:color="050004"/>
              <w:right w:val="nil"/>
            </w:tcBorders>
          </w:tcPr>
          <w:p w14:paraId="55F499EE" w14:textId="77777777" w:rsidR="00AE476A" w:rsidRPr="005B3720" w:rsidRDefault="00BF5202">
            <w:pPr>
              <w:spacing w:after="0" w:line="259" w:lineRule="auto"/>
              <w:ind w:left="96" w:firstLine="0"/>
              <w:jc w:val="center"/>
              <w:rPr>
                <w:rFonts w:ascii="inherit" w:hAnsi="inherit"/>
                <w:sz w:val="24"/>
                <w:szCs w:val="24"/>
              </w:rPr>
            </w:pPr>
            <w:r w:rsidRPr="005B3720">
              <w:rPr>
                <w:rFonts w:ascii="inherit" w:hAnsi="inherit"/>
                <w:sz w:val="24"/>
                <w:szCs w:val="24"/>
              </w:rPr>
              <w:t xml:space="preserve">0,5 seconds </w:t>
            </w:r>
          </w:p>
        </w:tc>
      </w:tr>
      <w:tr w:rsidR="00AE476A" w:rsidRPr="005B3720" w14:paraId="474F1BAC" w14:textId="77777777">
        <w:trPr>
          <w:trHeight w:val="986"/>
        </w:trPr>
        <w:tc>
          <w:tcPr>
            <w:tcW w:w="5112" w:type="dxa"/>
            <w:tcBorders>
              <w:top w:val="single" w:sz="4" w:space="0" w:color="050004"/>
              <w:left w:val="nil"/>
              <w:bottom w:val="single" w:sz="4" w:space="0" w:color="050004"/>
              <w:right w:val="single" w:sz="4" w:space="0" w:color="050004"/>
            </w:tcBorders>
            <w:vAlign w:val="center"/>
          </w:tcPr>
          <w:p w14:paraId="6A9EB621"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Maximum admissible time for full activation </w:t>
            </w:r>
            <w:r w:rsidRPr="005B3720">
              <w:rPr>
                <w:rFonts w:ascii="inherit" w:hAnsi="inherit"/>
                <w:i/>
                <w:sz w:val="24"/>
                <w:szCs w:val="24"/>
              </w:rPr>
              <w:t>t</w:t>
            </w:r>
            <w:r w:rsidRPr="005B3720">
              <w:rPr>
                <w:rFonts w:ascii="inherit" w:hAnsi="inherit"/>
                <w:sz w:val="24"/>
                <w:szCs w:val="24"/>
                <w:vertAlign w:val="subscript"/>
              </w:rPr>
              <w:t>2</w:t>
            </w:r>
            <w:r w:rsidRPr="005B3720">
              <w:rPr>
                <w:rFonts w:ascii="inherit" w:hAnsi="inherit"/>
                <w:sz w:val="24"/>
                <w:szCs w:val="24"/>
              </w:rPr>
              <w:t xml:space="preserve">, unless longer activation times are specified by the relevant TSO </w:t>
            </w:r>
          </w:p>
        </w:tc>
        <w:tc>
          <w:tcPr>
            <w:tcW w:w="3269" w:type="dxa"/>
            <w:tcBorders>
              <w:top w:val="single" w:sz="4" w:space="0" w:color="050004"/>
              <w:left w:val="single" w:sz="4" w:space="0" w:color="050004"/>
              <w:bottom w:val="single" w:sz="4" w:space="0" w:color="050004"/>
              <w:right w:val="nil"/>
            </w:tcBorders>
          </w:tcPr>
          <w:p w14:paraId="65BE0EEA" w14:textId="77777777" w:rsidR="00AE476A" w:rsidRPr="005B3720" w:rsidRDefault="00BF5202">
            <w:pPr>
              <w:spacing w:after="0" w:line="259" w:lineRule="auto"/>
              <w:ind w:left="95" w:firstLine="0"/>
              <w:jc w:val="center"/>
              <w:rPr>
                <w:rFonts w:ascii="inherit" w:hAnsi="inherit"/>
                <w:sz w:val="24"/>
                <w:szCs w:val="24"/>
              </w:rPr>
            </w:pPr>
            <w:r w:rsidRPr="005B3720">
              <w:rPr>
                <w:rFonts w:ascii="inherit" w:hAnsi="inherit"/>
                <w:sz w:val="24"/>
                <w:szCs w:val="24"/>
              </w:rPr>
              <w:t xml:space="preserve">30 seconds  </w:t>
            </w:r>
          </w:p>
        </w:tc>
      </w:tr>
    </w:tbl>
    <w:p w14:paraId="40E56835" w14:textId="77777777" w:rsidR="00AE476A" w:rsidRPr="005B3720" w:rsidRDefault="00BF5202" w:rsidP="007A3E25">
      <w:pPr>
        <w:spacing w:before="240"/>
        <w:ind w:left="839" w:hanging="11"/>
        <w:rPr>
          <w:rFonts w:ascii="inherit" w:hAnsi="inherit"/>
          <w:sz w:val="24"/>
          <w:szCs w:val="24"/>
        </w:rPr>
      </w:pPr>
      <w:r w:rsidRPr="005B3720">
        <w:rPr>
          <w:rFonts w:ascii="inherit" w:hAnsi="inherit"/>
          <w:b/>
          <w:sz w:val="24"/>
          <w:szCs w:val="24"/>
        </w:rPr>
        <w:t>Table 3</w:t>
      </w:r>
      <w:r w:rsidRPr="005B3720">
        <w:rPr>
          <w:rFonts w:ascii="inherit" w:hAnsi="inherit"/>
          <w:sz w:val="24"/>
          <w:szCs w:val="24"/>
        </w:rPr>
        <w:t xml:space="preserve">: Parameters for full activation of active power frequency response resulting from frequency step change. </w:t>
      </w:r>
    </w:p>
    <w:p w14:paraId="3BDB811C" w14:textId="77777777" w:rsidR="00AE476A" w:rsidRPr="005B3720" w:rsidRDefault="00BF5202" w:rsidP="00B13FCD">
      <w:pPr>
        <w:numPr>
          <w:ilvl w:val="0"/>
          <w:numId w:val="155"/>
        </w:numPr>
        <w:spacing w:after="316"/>
        <w:ind w:left="538" w:hanging="295"/>
        <w:rPr>
          <w:rFonts w:ascii="inherit" w:hAnsi="inherit"/>
          <w:sz w:val="24"/>
          <w:szCs w:val="24"/>
        </w:rPr>
      </w:pPr>
      <w:r w:rsidRPr="005B3720">
        <w:rPr>
          <w:rFonts w:ascii="inherit" w:hAnsi="inherit"/>
          <w:sz w:val="24"/>
          <w:szCs w:val="24"/>
        </w:rPr>
        <w:t xml:space="preserve">for HVDC systems linking various control areas or synchronous areas, in frequency sensitive mode operation the HVDC system shall be capable of adjusting full active power frequency response at any time and for a continuous time period; </w:t>
      </w:r>
    </w:p>
    <w:p w14:paraId="6EF4F06D" w14:textId="77777777" w:rsidR="00AE476A" w:rsidRPr="005B3720" w:rsidRDefault="00BF5202" w:rsidP="00B13FCD">
      <w:pPr>
        <w:numPr>
          <w:ilvl w:val="0"/>
          <w:numId w:val="155"/>
        </w:numPr>
        <w:spacing w:after="570"/>
        <w:ind w:left="538" w:hanging="295"/>
        <w:rPr>
          <w:rFonts w:ascii="inherit" w:hAnsi="inherit"/>
          <w:sz w:val="24"/>
          <w:szCs w:val="24"/>
        </w:rPr>
      </w:pPr>
      <w:r w:rsidRPr="005B3720">
        <w:rPr>
          <w:rFonts w:ascii="inherit" w:hAnsi="inherit"/>
          <w:sz w:val="24"/>
          <w:szCs w:val="24"/>
        </w:rPr>
        <w:t xml:space="preserve">as long as a frequency deviation continues active power control shall not have any adverse impact on the active power frequency response. </w:t>
      </w:r>
    </w:p>
    <w:p w14:paraId="45B87CF5" w14:textId="5D0ACC7A" w:rsidR="00AE476A" w:rsidRPr="005B3720" w:rsidRDefault="00BF5202">
      <w:pPr>
        <w:spacing w:after="470"/>
        <w:ind w:left="-3"/>
        <w:rPr>
          <w:rFonts w:ascii="inherit" w:hAnsi="inherit"/>
          <w:sz w:val="24"/>
          <w:szCs w:val="24"/>
        </w:rPr>
      </w:pPr>
      <w:r w:rsidRPr="005B3720">
        <w:rPr>
          <w:rFonts w:ascii="inherit" w:hAnsi="inherit"/>
          <w:sz w:val="24"/>
          <w:szCs w:val="24"/>
        </w:rPr>
        <w:t>B. Limited frequency sensitive mode overfrequency</w:t>
      </w:r>
    </w:p>
    <w:p w14:paraId="519EAA7B" w14:textId="7DD4DD9E" w:rsidR="00AE476A" w:rsidRPr="005B3720" w:rsidRDefault="00BF5202" w:rsidP="00B13FCD">
      <w:pPr>
        <w:numPr>
          <w:ilvl w:val="0"/>
          <w:numId w:val="172"/>
        </w:numPr>
        <w:spacing w:after="316"/>
        <w:ind w:left="284" w:right="-7" w:hanging="284"/>
        <w:jc w:val="left"/>
        <w:rPr>
          <w:rFonts w:ascii="inherit" w:hAnsi="inherit"/>
          <w:sz w:val="24"/>
          <w:szCs w:val="24"/>
        </w:rPr>
      </w:pPr>
      <w:bookmarkStart w:id="2710" w:name="_Ref153285961"/>
      <w:r w:rsidRPr="005B3720">
        <w:rPr>
          <w:rFonts w:ascii="inherit" w:hAnsi="inherit"/>
          <w:sz w:val="24"/>
          <w:szCs w:val="24"/>
        </w:rPr>
        <w:t xml:space="preserve">In addition to the </w:t>
      </w:r>
      <w:r w:rsidRPr="00424BE8">
        <w:rPr>
          <w:rFonts w:ascii="inherit" w:hAnsi="inherit"/>
          <w:sz w:val="24"/>
          <w:szCs w:val="24"/>
        </w:rPr>
        <w:t xml:space="preserve">requirements of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_Ref153268403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11</w:t>
      </w:r>
      <w:r w:rsidR="008766E2" w:rsidRPr="00424BE8">
        <w:rPr>
          <w:rFonts w:ascii="inherit" w:hAnsi="inherit"/>
          <w:sz w:val="24"/>
          <w:szCs w:val="24"/>
        </w:rPr>
        <w:fldChar w:fldCharType="end"/>
      </w:r>
      <w:r w:rsidRPr="00424BE8">
        <w:rPr>
          <w:rFonts w:ascii="inherit" w:hAnsi="inherit"/>
          <w:sz w:val="24"/>
          <w:szCs w:val="24"/>
        </w:rPr>
        <w:t xml:space="preserve"> the</w:t>
      </w:r>
      <w:r w:rsidRPr="005B3720">
        <w:rPr>
          <w:rFonts w:ascii="inherit" w:hAnsi="inherit"/>
          <w:sz w:val="24"/>
          <w:szCs w:val="24"/>
        </w:rPr>
        <w:t xml:space="preserve"> following shall apply with regard to limited frequency sensitive mode — overfrequency (LFSM-O):</w:t>
      </w:r>
      <w:bookmarkEnd w:id="2710"/>
      <w:r w:rsidRPr="005B3720">
        <w:rPr>
          <w:rFonts w:ascii="inherit" w:hAnsi="inherit"/>
          <w:sz w:val="24"/>
          <w:szCs w:val="24"/>
        </w:rPr>
        <w:t xml:space="preserve"> </w:t>
      </w:r>
    </w:p>
    <w:p w14:paraId="4EFF049A" w14:textId="702823D6" w:rsidR="00AE476A" w:rsidRDefault="00BF5202" w:rsidP="00B13FCD">
      <w:pPr>
        <w:numPr>
          <w:ilvl w:val="1"/>
          <w:numId w:val="172"/>
        </w:numPr>
        <w:spacing w:after="318"/>
        <w:ind w:left="538" w:hanging="295"/>
        <w:rPr>
          <w:ins w:id="2711" w:author="Author"/>
          <w:rFonts w:ascii="inherit" w:hAnsi="inherit"/>
          <w:sz w:val="24"/>
          <w:szCs w:val="24"/>
        </w:rPr>
      </w:pPr>
      <w:r w:rsidRPr="005B3720">
        <w:rPr>
          <w:rFonts w:ascii="inherit" w:hAnsi="inherit"/>
          <w:sz w:val="24"/>
          <w:szCs w:val="24"/>
        </w:rPr>
        <w:t xml:space="preserve">the HVDC system shall be capable of adjusting active power frequency response to the AC network or networks, during both import and export, according to Figure 3 at a frequency threshold </w:t>
      </w:r>
      <w:r w:rsidRPr="005B3720">
        <w:rPr>
          <w:rFonts w:ascii="inherit" w:hAnsi="inherit"/>
          <w:i/>
          <w:sz w:val="24"/>
          <w:szCs w:val="24"/>
        </w:rPr>
        <w:t>f</w:t>
      </w:r>
      <w:r w:rsidRPr="005B3720">
        <w:rPr>
          <w:rFonts w:ascii="inherit" w:hAnsi="inherit"/>
          <w:sz w:val="24"/>
          <w:szCs w:val="24"/>
          <w:vertAlign w:val="subscript"/>
        </w:rPr>
        <w:t xml:space="preserve">1 </w:t>
      </w:r>
      <w:ins w:id="2712" w:author="Author">
        <w:r w:rsidR="0009139E">
          <w:rPr>
            <w:rFonts w:ascii="inherit" w:hAnsi="inherit"/>
            <w:sz w:val="24"/>
            <w:szCs w:val="24"/>
          </w:rPr>
          <w:t xml:space="preserve">adjustable </w:t>
        </w:r>
      </w:ins>
      <w:r w:rsidRPr="005B3720">
        <w:rPr>
          <w:rFonts w:ascii="inherit" w:hAnsi="inherit"/>
          <w:sz w:val="24"/>
          <w:szCs w:val="24"/>
        </w:rPr>
        <w:t xml:space="preserve">between and including 50,2 Hz and 50,5 Hz with a droop </w:t>
      </w:r>
      <w:r w:rsidRPr="005B3720">
        <w:rPr>
          <w:rFonts w:ascii="inherit" w:hAnsi="inherit"/>
          <w:i/>
          <w:sz w:val="24"/>
          <w:szCs w:val="24"/>
        </w:rPr>
        <w:t>S</w:t>
      </w:r>
      <w:r w:rsidRPr="005B3720">
        <w:rPr>
          <w:rFonts w:ascii="inherit" w:hAnsi="inherit"/>
          <w:i/>
          <w:sz w:val="24"/>
          <w:szCs w:val="24"/>
          <w:vertAlign w:val="subscript"/>
        </w:rPr>
        <w:t xml:space="preserve">3 </w:t>
      </w:r>
      <w:r w:rsidRPr="005B3720">
        <w:rPr>
          <w:rFonts w:ascii="inherit" w:hAnsi="inherit"/>
          <w:sz w:val="24"/>
          <w:szCs w:val="24"/>
        </w:rPr>
        <w:t xml:space="preserve">adjustable from 0,1 % upwards; </w:t>
      </w:r>
      <w:ins w:id="2713" w:author="Author">
        <w:r w:rsidR="0009139E">
          <w:rPr>
            <w:rFonts w:ascii="inherit" w:hAnsi="inherit"/>
            <w:sz w:val="24"/>
            <w:szCs w:val="24"/>
          </w:rPr>
          <w:t>t</w:t>
        </w:r>
        <w:r w:rsidR="0009139E" w:rsidRPr="0009139E">
          <w:rPr>
            <w:rFonts w:ascii="inherit" w:hAnsi="inherit"/>
            <w:sz w:val="24"/>
            <w:szCs w:val="24"/>
          </w:rPr>
          <w:t>he default frequency threshold f</w:t>
        </w:r>
        <w:r w:rsidR="0009139E" w:rsidRPr="0009139E">
          <w:rPr>
            <w:rFonts w:ascii="inherit" w:hAnsi="inherit"/>
            <w:sz w:val="24"/>
            <w:szCs w:val="24"/>
            <w:vertAlign w:val="subscript"/>
          </w:rPr>
          <w:t>1</w:t>
        </w:r>
        <w:r w:rsidR="0009139E" w:rsidRPr="0009139E">
          <w:rPr>
            <w:rFonts w:ascii="inherit" w:hAnsi="inherit"/>
            <w:sz w:val="24"/>
            <w:szCs w:val="24"/>
          </w:rPr>
          <w:t xml:space="preserve"> shall be 50 Hz + Δf</w:t>
        </w:r>
        <w:r w:rsidR="0009139E" w:rsidRPr="0009139E">
          <w:rPr>
            <w:rFonts w:ascii="inherit" w:hAnsi="inherit"/>
            <w:sz w:val="24"/>
            <w:szCs w:val="24"/>
            <w:vertAlign w:val="subscript"/>
          </w:rPr>
          <w:t>1</w:t>
        </w:r>
        <w:r w:rsidR="0009139E" w:rsidRPr="0009139E">
          <w:rPr>
            <w:rFonts w:ascii="inherit" w:hAnsi="inherit"/>
            <w:sz w:val="24"/>
            <w:szCs w:val="24"/>
          </w:rPr>
          <w:t>, where Δf</w:t>
        </w:r>
        <w:r w:rsidR="0009139E" w:rsidRPr="0009139E">
          <w:rPr>
            <w:rFonts w:ascii="inherit" w:hAnsi="inherit"/>
            <w:sz w:val="24"/>
            <w:szCs w:val="24"/>
            <w:vertAlign w:val="subscript"/>
          </w:rPr>
          <w:t>1</w:t>
        </w:r>
        <w:r w:rsidR="0009139E" w:rsidRPr="0009139E">
          <w:rPr>
            <w:rFonts w:ascii="inherit" w:hAnsi="inherit"/>
            <w:sz w:val="24"/>
            <w:szCs w:val="24"/>
          </w:rPr>
          <w:t xml:space="preserve"> is defined in Table X.</w:t>
        </w:r>
      </w:ins>
    </w:p>
    <w:tbl>
      <w:tblPr>
        <w:tblStyle w:val="Tabellenraster1"/>
        <w:tblW w:w="8381"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4" w:type="dxa"/>
          <w:right w:w="90" w:type="dxa"/>
        </w:tblCellMar>
        <w:tblLook w:val="04A0" w:firstRow="1" w:lastRow="0" w:firstColumn="1" w:lastColumn="0" w:noHBand="0" w:noVBand="1"/>
      </w:tblPr>
      <w:tblGrid>
        <w:gridCol w:w="2998"/>
        <w:gridCol w:w="5383"/>
      </w:tblGrid>
      <w:tr w:rsidR="00BD14AF" w:rsidRPr="005B3720" w14:paraId="0A9877E5" w14:textId="77777777" w:rsidTr="00BD14AF">
        <w:trPr>
          <w:trHeight w:val="369"/>
          <w:ins w:id="2714" w:author="Author"/>
        </w:trPr>
        <w:tc>
          <w:tcPr>
            <w:tcW w:w="2998" w:type="dxa"/>
          </w:tcPr>
          <w:p w14:paraId="296FA507" w14:textId="4FEF6239" w:rsidR="00BD14AF" w:rsidRPr="006916F3" w:rsidRDefault="00BD14AF" w:rsidP="00663E71">
            <w:pPr>
              <w:spacing w:after="0" w:line="259" w:lineRule="auto"/>
              <w:ind w:left="86" w:firstLine="0"/>
              <w:jc w:val="center"/>
              <w:rPr>
                <w:ins w:id="2715" w:author="Author"/>
                <w:rFonts w:ascii="inherit" w:hAnsi="inherit"/>
                <w:b/>
                <w:bCs/>
                <w:sz w:val="24"/>
                <w:szCs w:val="24"/>
              </w:rPr>
            </w:pPr>
            <w:ins w:id="2716" w:author="Author">
              <w:r w:rsidRPr="006916F3">
                <w:rPr>
                  <w:rFonts w:ascii="inherit" w:hAnsi="inherit"/>
                  <w:b/>
                  <w:bCs/>
                  <w:sz w:val="24"/>
                  <w:szCs w:val="24"/>
                </w:rPr>
                <w:t>Synchronous area</w:t>
              </w:r>
            </w:ins>
          </w:p>
        </w:tc>
        <w:tc>
          <w:tcPr>
            <w:tcW w:w="5383" w:type="dxa"/>
          </w:tcPr>
          <w:p w14:paraId="3B1AB4D7" w14:textId="2231DA53" w:rsidR="00BD14AF" w:rsidRPr="006916F3" w:rsidRDefault="00BD14AF" w:rsidP="00663E71">
            <w:pPr>
              <w:spacing w:after="0" w:line="259" w:lineRule="auto"/>
              <w:ind w:left="96" w:firstLine="0"/>
              <w:jc w:val="center"/>
              <w:rPr>
                <w:ins w:id="2717" w:author="Author"/>
                <w:rFonts w:ascii="inherit" w:hAnsi="inherit"/>
                <w:b/>
                <w:bCs/>
                <w:sz w:val="24"/>
                <w:szCs w:val="24"/>
              </w:rPr>
            </w:pPr>
            <w:ins w:id="2718" w:author="Author">
              <w:r w:rsidRPr="006916F3">
                <w:rPr>
                  <w:rFonts w:ascii="inherit" w:hAnsi="inherit"/>
                  <w:b/>
                  <w:bCs/>
                  <w:sz w:val="24"/>
                  <w:szCs w:val="24"/>
                  <w:lang w:val="el-GR"/>
                </w:rPr>
                <w:t>Δ</w:t>
              </w:r>
              <w:r w:rsidRPr="006916F3">
                <w:rPr>
                  <w:rFonts w:ascii="inherit" w:hAnsi="inherit"/>
                  <w:b/>
                  <w:bCs/>
                  <w:sz w:val="24"/>
                  <w:szCs w:val="24"/>
                </w:rPr>
                <w:t>f</w:t>
              </w:r>
              <w:r w:rsidRPr="006916F3">
                <w:rPr>
                  <w:rFonts w:ascii="inherit" w:hAnsi="inherit"/>
                  <w:b/>
                  <w:bCs/>
                  <w:sz w:val="24"/>
                  <w:szCs w:val="24"/>
                  <w:vertAlign w:val="subscript"/>
                </w:rPr>
                <w:t>1</w:t>
              </w:r>
              <w:r w:rsidRPr="006916F3">
                <w:rPr>
                  <w:rFonts w:ascii="inherit" w:hAnsi="inherit"/>
                  <w:b/>
                  <w:bCs/>
                  <w:sz w:val="24"/>
                  <w:szCs w:val="24"/>
                </w:rPr>
                <w:t xml:space="preserve"> </w:t>
              </w:r>
              <w:r w:rsidR="004E428B">
                <w:rPr>
                  <w:rFonts w:ascii="inherit" w:hAnsi="inherit"/>
                  <w:b/>
                  <w:bCs/>
                  <w:sz w:val="24"/>
                  <w:szCs w:val="24"/>
                </w:rPr>
                <w:t xml:space="preserve">and </w:t>
              </w:r>
              <w:r w:rsidR="004E428B" w:rsidRPr="006916F3">
                <w:rPr>
                  <w:rFonts w:ascii="inherit" w:hAnsi="inherit"/>
                  <w:b/>
                  <w:bCs/>
                  <w:sz w:val="24"/>
                  <w:szCs w:val="24"/>
                  <w:lang w:val="el-GR"/>
                </w:rPr>
                <w:t>Δ</w:t>
              </w:r>
              <w:r w:rsidR="004E428B" w:rsidRPr="006916F3">
                <w:rPr>
                  <w:rFonts w:ascii="inherit" w:hAnsi="inherit"/>
                  <w:b/>
                  <w:bCs/>
                  <w:sz w:val="24"/>
                  <w:szCs w:val="24"/>
                </w:rPr>
                <w:t>f</w:t>
              </w:r>
              <w:r w:rsidR="004E428B" w:rsidRPr="004E428B">
                <w:rPr>
                  <w:rFonts w:ascii="inherit" w:hAnsi="inherit"/>
                  <w:b/>
                  <w:bCs/>
                  <w:sz w:val="24"/>
                  <w:szCs w:val="24"/>
                  <w:vertAlign w:val="subscript"/>
                </w:rPr>
                <w:t>2</w:t>
              </w:r>
              <w:r w:rsidR="004E428B">
                <w:rPr>
                  <w:rFonts w:ascii="inherit" w:hAnsi="inherit"/>
                  <w:b/>
                  <w:bCs/>
                  <w:sz w:val="24"/>
                  <w:szCs w:val="24"/>
                </w:rPr>
                <w:t xml:space="preserve"> </w:t>
              </w:r>
              <w:r w:rsidRPr="006916F3">
                <w:rPr>
                  <w:rFonts w:ascii="inherit" w:hAnsi="inherit"/>
                  <w:b/>
                  <w:bCs/>
                  <w:sz w:val="24"/>
                  <w:szCs w:val="24"/>
                </w:rPr>
                <w:t xml:space="preserve">thresholds </w:t>
              </w:r>
            </w:ins>
          </w:p>
        </w:tc>
      </w:tr>
      <w:tr w:rsidR="00BD14AF" w:rsidRPr="005B3720" w14:paraId="0B82BE9A" w14:textId="77777777" w:rsidTr="00BD14AF">
        <w:trPr>
          <w:ins w:id="2719" w:author="Author"/>
        </w:trPr>
        <w:tc>
          <w:tcPr>
            <w:tcW w:w="2998" w:type="dxa"/>
          </w:tcPr>
          <w:p w14:paraId="163C533A" w14:textId="4AB4FA95" w:rsidR="00BD14AF" w:rsidRPr="005B3720" w:rsidRDefault="00BD14AF" w:rsidP="00663E71">
            <w:pPr>
              <w:spacing w:after="0" w:line="259" w:lineRule="auto"/>
              <w:ind w:left="0" w:firstLine="0"/>
              <w:jc w:val="left"/>
              <w:rPr>
                <w:ins w:id="2720" w:author="Author"/>
                <w:rFonts w:ascii="inherit" w:hAnsi="inherit"/>
                <w:sz w:val="24"/>
                <w:szCs w:val="24"/>
              </w:rPr>
            </w:pPr>
            <w:ins w:id="2721" w:author="Author">
              <w:r>
                <w:rPr>
                  <w:rFonts w:ascii="inherit" w:hAnsi="inherit"/>
                  <w:sz w:val="24"/>
                  <w:szCs w:val="24"/>
                </w:rPr>
                <w:t>Continental Europe</w:t>
              </w:r>
              <w:r w:rsidRPr="005B3720">
                <w:rPr>
                  <w:rFonts w:ascii="inherit" w:hAnsi="inherit"/>
                  <w:sz w:val="24"/>
                  <w:szCs w:val="24"/>
                  <w:vertAlign w:val="subscript"/>
                </w:rPr>
                <w:t xml:space="preserve"> </w:t>
              </w:r>
            </w:ins>
          </w:p>
        </w:tc>
        <w:tc>
          <w:tcPr>
            <w:tcW w:w="5383" w:type="dxa"/>
          </w:tcPr>
          <w:p w14:paraId="2351930A" w14:textId="4A294DA7" w:rsidR="00BD14AF" w:rsidRPr="005B3720" w:rsidRDefault="00BD14AF" w:rsidP="00663E71">
            <w:pPr>
              <w:spacing w:after="0" w:line="259" w:lineRule="auto"/>
              <w:ind w:left="96" w:firstLine="0"/>
              <w:jc w:val="center"/>
              <w:rPr>
                <w:ins w:id="2722" w:author="Author"/>
                <w:rFonts w:ascii="inherit" w:hAnsi="inherit"/>
                <w:sz w:val="24"/>
                <w:szCs w:val="24"/>
              </w:rPr>
            </w:pPr>
            <w:ins w:id="2723" w:author="Author">
              <w:r w:rsidRPr="005B3720">
                <w:rPr>
                  <w:rFonts w:ascii="inherit" w:hAnsi="inherit"/>
                  <w:sz w:val="24"/>
                  <w:szCs w:val="24"/>
                </w:rPr>
                <w:t>0,</w:t>
              </w:r>
              <w:r>
                <w:rPr>
                  <w:rFonts w:ascii="inherit" w:hAnsi="inherit"/>
                  <w:sz w:val="24"/>
                  <w:szCs w:val="24"/>
                </w:rPr>
                <w:t>2</w:t>
              </w:r>
              <w:r w:rsidRPr="005B3720">
                <w:rPr>
                  <w:rFonts w:ascii="inherit" w:hAnsi="inherit"/>
                  <w:sz w:val="24"/>
                  <w:szCs w:val="24"/>
                </w:rPr>
                <w:t xml:space="preserve"> </w:t>
              </w:r>
              <w:r>
                <w:rPr>
                  <w:rFonts w:ascii="inherit" w:hAnsi="inherit"/>
                  <w:sz w:val="24"/>
                  <w:szCs w:val="24"/>
                </w:rPr>
                <w:t>Hz</w:t>
              </w:r>
              <w:r w:rsidRPr="005B3720">
                <w:rPr>
                  <w:rFonts w:ascii="inherit" w:hAnsi="inherit"/>
                  <w:sz w:val="24"/>
                  <w:szCs w:val="24"/>
                </w:rPr>
                <w:t xml:space="preserve"> </w:t>
              </w:r>
            </w:ins>
          </w:p>
        </w:tc>
      </w:tr>
      <w:tr w:rsidR="00BD14AF" w:rsidRPr="005B3720" w14:paraId="3360B0E5" w14:textId="77777777" w:rsidTr="00BD14AF">
        <w:trPr>
          <w:ins w:id="2724" w:author="Author"/>
        </w:trPr>
        <w:tc>
          <w:tcPr>
            <w:tcW w:w="2998" w:type="dxa"/>
            <w:vAlign w:val="center"/>
          </w:tcPr>
          <w:p w14:paraId="31D6D6DD" w14:textId="3D5D0C8C" w:rsidR="00BD14AF" w:rsidRPr="005B3720" w:rsidRDefault="00BD14AF" w:rsidP="00663E71">
            <w:pPr>
              <w:spacing w:after="0" w:line="259" w:lineRule="auto"/>
              <w:ind w:left="0" w:firstLine="0"/>
              <w:jc w:val="left"/>
              <w:rPr>
                <w:ins w:id="2725" w:author="Author"/>
                <w:rFonts w:ascii="inherit" w:hAnsi="inherit"/>
                <w:sz w:val="24"/>
                <w:szCs w:val="24"/>
              </w:rPr>
            </w:pPr>
            <w:ins w:id="2726" w:author="Author">
              <w:r>
                <w:rPr>
                  <w:rFonts w:ascii="inherit" w:hAnsi="inherit"/>
                  <w:sz w:val="24"/>
                  <w:szCs w:val="24"/>
                </w:rPr>
                <w:t>Nordic</w:t>
              </w:r>
              <w:r w:rsidRPr="005B3720">
                <w:rPr>
                  <w:rFonts w:ascii="inherit" w:hAnsi="inherit"/>
                  <w:sz w:val="24"/>
                  <w:szCs w:val="24"/>
                </w:rPr>
                <w:t xml:space="preserve"> </w:t>
              </w:r>
            </w:ins>
          </w:p>
        </w:tc>
        <w:tc>
          <w:tcPr>
            <w:tcW w:w="5383" w:type="dxa"/>
            <w:vAlign w:val="center"/>
          </w:tcPr>
          <w:p w14:paraId="19FDA99D" w14:textId="360384D0" w:rsidR="00BD14AF" w:rsidRPr="005B3720" w:rsidRDefault="00BD14AF" w:rsidP="00BD14AF">
            <w:pPr>
              <w:spacing w:after="0" w:line="259" w:lineRule="auto"/>
              <w:ind w:left="95" w:firstLine="0"/>
              <w:jc w:val="center"/>
              <w:rPr>
                <w:ins w:id="2727" w:author="Author"/>
                <w:rFonts w:ascii="inherit" w:hAnsi="inherit"/>
                <w:sz w:val="24"/>
                <w:szCs w:val="24"/>
              </w:rPr>
            </w:pPr>
            <w:ins w:id="2728" w:author="Author">
              <w:r>
                <w:rPr>
                  <w:rFonts w:ascii="inherit" w:hAnsi="inherit"/>
                  <w:sz w:val="24"/>
                  <w:szCs w:val="24"/>
                </w:rPr>
                <w:t>0,5</w:t>
              </w:r>
              <w:r w:rsidRPr="005B3720">
                <w:rPr>
                  <w:rFonts w:ascii="inherit" w:hAnsi="inherit"/>
                  <w:sz w:val="24"/>
                  <w:szCs w:val="24"/>
                </w:rPr>
                <w:t xml:space="preserve"> </w:t>
              </w:r>
              <w:r>
                <w:rPr>
                  <w:rFonts w:ascii="inherit" w:hAnsi="inherit"/>
                  <w:sz w:val="24"/>
                  <w:szCs w:val="24"/>
                </w:rPr>
                <w:t>Hz</w:t>
              </w:r>
            </w:ins>
          </w:p>
        </w:tc>
      </w:tr>
      <w:tr w:rsidR="00BD14AF" w:rsidRPr="005B3720" w14:paraId="31716FF5" w14:textId="77777777" w:rsidTr="00BD14AF">
        <w:trPr>
          <w:ins w:id="2729" w:author="Author"/>
        </w:trPr>
        <w:tc>
          <w:tcPr>
            <w:tcW w:w="2998" w:type="dxa"/>
            <w:vAlign w:val="center"/>
          </w:tcPr>
          <w:p w14:paraId="1BCAF982" w14:textId="04BD8106" w:rsidR="00BD14AF" w:rsidRDefault="00BD14AF" w:rsidP="00663E71">
            <w:pPr>
              <w:spacing w:after="0" w:line="259" w:lineRule="auto"/>
              <w:ind w:left="0" w:firstLine="0"/>
              <w:jc w:val="left"/>
              <w:rPr>
                <w:ins w:id="2730" w:author="Author"/>
                <w:rFonts w:ascii="inherit" w:hAnsi="inherit"/>
                <w:sz w:val="24"/>
                <w:szCs w:val="24"/>
              </w:rPr>
            </w:pPr>
            <w:ins w:id="2731" w:author="Author">
              <w:r>
                <w:rPr>
                  <w:rFonts w:ascii="inherit" w:hAnsi="inherit"/>
                  <w:sz w:val="24"/>
                  <w:szCs w:val="24"/>
                </w:rPr>
                <w:t>Ireland</w:t>
              </w:r>
            </w:ins>
          </w:p>
        </w:tc>
        <w:tc>
          <w:tcPr>
            <w:tcW w:w="5383" w:type="dxa"/>
            <w:vAlign w:val="center"/>
          </w:tcPr>
          <w:p w14:paraId="54D2AE31" w14:textId="50B2F683" w:rsidR="00BD14AF" w:rsidRDefault="00BD14AF" w:rsidP="00BD14AF">
            <w:pPr>
              <w:spacing w:after="0" w:line="259" w:lineRule="auto"/>
              <w:ind w:left="95" w:firstLine="0"/>
              <w:jc w:val="center"/>
              <w:rPr>
                <w:ins w:id="2732" w:author="Author"/>
                <w:rFonts w:ascii="inherit" w:hAnsi="inherit"/>
                <w:sz w:val="24"/>
                <w:szCs w:val="24"/>
              </w:rPr>
            </w:pPr>
            <w:ins w:id="2733" w:author="Author">
              <w:r w:rsidRPr="00BD14AF">
                <w:rPr>
                  <w:rFonts w:ascii="inherit" w:hAnsi="inherit"/>
                  <w:sz w:val="24"/>
                  <w:szCs w:val="24"/>
                </w:rPr>
                <w:t>0,2 Hz (for LFSM-O and FSM), 0,5 Hz ( LFSM-U)</w:t>
              </w:r>
            </w:ins>
          </w:p>
        </w:tc>
      </w:tr>
      <w:tr w:rsidR="00BD14AF" w:rsidRPr="005B3720" w14:paraId="396E3B84" w14:textId="77777777" w:rsidTr="00BD14AF">
        <w:trPr>
          <w:ins w:id="2734" w:author="Author"/>
        </w:trPr>
        <w:tc>
          <w:tcPr>
            <w:tcW w:w="2998" w:type="dxa"/>
            <w:vAlign w:val="center"/>
          </w:tcPr>
          <w:p w14:paraId="7A210153" w14:textId="1CD85B64" w:rsidR="00BD14AF" w:rsidRDefault="00BD14AF" w:rsidP="00663E71">
            <w:pPr>
              <w:spacing w:after="0" w:line="259" w:lineRule="auto"/>
              <w:ind w:left="0" w:firstLine="0"/>
              <w:jc w:val="left"/>
              <w:rPr>
                <w:ins w:id="2735" w:author="Author"/>
                <w:rFonts w:ascii="inherit" w:hAnsi="inherit"/>
                <w:sz w:val="24"/>
                <w:szCs w:val="24"/>
              </w:rPr>
            </w:pPr>
            <w:ins w:id="2736" w:author="Author">
              <w:r>
                <w:rPr>
                  <w:rFonts w:ascii="inherit" w:hAnsi="inherit"/>
                  <w:sz w:val="24"/>
                  <w:szCs w:val="24"/>
                </w:rPr>
                <w:t>Baltic</w:t>
              </w:r>
            </w:ins>
          </w:p>
        </w:tc>
        <w:tc>
          <w:tcPr>
            <w:tcW w:w="5383" w:type="dxa"/>
            <w:vAlign w:val="center"/>
          </w:tcPr>
          <w:p w14:paraId="5F3CC569" w14:textId="3E45D8E6" w:rsidR="00BD14AF" w:rsidRPr="00BD14AF" w:rsidRDefault="00BD14AF" w:rsidP="00BD14AF">
            <w:pPr>
              <w:spacing w:after="0" w:line="259" w:lineRule="auto"/>
              <w:ind w:left="95" w:firstLine="0"/>
              <w:jc w:val="center"/>
              <w:rPr>
                <w:ins w:id="2737" w:author="Author"/>
                <w:rFonts w:ascii="inherit" w:hAnsi="inherit"/>
                <w:sz w:val="24"/>
                <w:szCs w:val="24"/>
              </w:rPr>
            </w:pPr>
            <w:ins w:id="2738" w:author="Author">
              <w:r>
                <w:rPr>
                  <w:rFonts w:ascii="inherit" w:hAnsi="inherit"/>
                  <w:sz w:val="24"/>
                  <w:szCs w:val="24"/>
                </w:rPr>
                <w:t>0,2 Hz</w:t>
              </w:r>
            </w:ins>
          </w:p>
        </w:tc>
      </w:tr>
    </w:tbl>
    <w:p w14:paraId="0230F127" w14:textId="6AC7869E" w:rsidR="00810B82" w:rsidRPr="005B3720" w:rsidRDefault="00810B82" w:rsidP="004E428B">
      <w:pPr>
        <w:spacing w:before="240" w:after="318"/>
        <w:ind w:left="709" w:firstLine="0"/>
        <w:rPr>
          <w:rFonts w:ascii="inherit" w:hAnsi="inherit"/>
          <w:sz w:val="24"/>
          <w:szCs w:val="24"/>
        </w:rPr>
      </w:pPr>
      <w:ins w:id="2739" w:author="Author">
        <w:r w:rsidRPr="005B3720">
          <w:rPr>
            <w:rFonts w:ascii="inherit" w:hAnsi="inherit"/>
            <w:b/>
            <w:sz w:val="24"/>
            <w:szCs w:val="24"/>
          </w:rPr>
          <w:t xml:space="preserve">Table </w:t>
        </w:r>
        <w:r>
          <w:rPr>
            <w:rFonts w:ascii="inherit" w:hAnsi="inherit"/>
            <w:b/>
            <w:sz w:val="24"/>
            <w:szCs w:val="24"/>
          </w:rPr>
          <w:t>X</w:t>
        </w:r>
        <w:r w:rsidRPr="005B3720">
          <w:rPr>
            <w:rFonts w:ascii="inherit" w:hAnsi="inherit"/>
            <w:sz w:val="24"/>
            <w:szCs w:val="24"/>
          </w:rPr>
          <w:t xml:space="preserve">: </w:t>
        </w:r>
        <w:r w:rsidRPr="00810B82">
          <w:rPr>
            <w:rFonts w:ascii="inherit" w:hAnsi="inherit"/>
            <w:sz w:val="24"/>
            <w:szCs w:val="24"/>
          </w:rPr>
          <w:t>Definition of Δf</w:t>
        </w:r>
        <w:r w:rsidRPr="00810B82">
          <w:rPr>
            <w:rFonts w:ascii="inherit" w:hAnsi="inherit"/>
            <w:sz w:val="24"/>
            <w:szCs w:val="24"/>
            <w:vertAlign w:val="subscript"/>
          </w:rPr>
          <w:t>1</w:t>
        </w:r>
        <w:r w:rsidRPr="00810B82">
          <w:rPr>
            <w:rFonts w:ascii="inherit" w:hAnsi="inherit"/>
            <w:sz w:val="24"/>
            <w:szCs w:val="24"/>
          </w:rPr>
          <w:t>, Δf</w:t>
        </w:r>
        <w:r w:rsidRPr="00810B82">
          <w:rPr>
            <w:rFonts w:ascii="inherit" w:hAnsi="inherit"/>
            <w:sz w:val="24"/>
            <w:szCs w:val="24"/>
            <w:vertAlign w:val="subscript"/>
          </w:rPr>
          <w:t>2</w:t>
        </w:r>
        <w:r w:rsidRPr="00810B82">
          <w:rPr>
            <w:rFonts w:ascii="inherit" w:hAnsi="inherit"/>
            <w:sz w:val="24"/>
            <w:szCs w:val="24"/>
          </w:rPr>
          <w:t xml:space="preserve"> used for LFSM-O and LFSM-U</w:t>
        </w:r>
      </w:ins>
    </w:p>
    <w:p w14:paraId="28607292" w14:textId="77777777" w:rsidR="00AE476A" w:rsidRPr="005B3720" w:rsidRDefault="00BF5202" w:rsidP="00B13FCD">
      <w:pPr>
        <w:numPr>
          <w:ilvl w:val="1"/>
          <w:numId w:val="172"/>
        </w:numPr>
        <w:spacing w:after="316"/>
        <w:ind w:left="538" w:hanging="295"/>
        <w:rPr>
          <w:rFonts w:ascii="inherit" w:hAnsi="inherit"/>
          <w:sz w:val="24"/>
          <w:szCs w:val="24"/>
        </w:rPr>
      </w:pPr>
      <w:r w:rsidRPr="005B3720">
        <w:rPr>
          <w:rFonts w:ascii="inherit" w:hAnsi="inherit"/>
          <w:sz w:val="24"/>
          <w:szCs w:val="24"/>
        </w:rPr>
        <w:t xml:space="preserve">the HVDC system shall be capable of adjusting active power down to its minimum HVDC active power transmission capacity; </w:t>
      </w:r>
    </w:p>
    <w:p w14:paraId="171810BA" w14:textId="77777777" w:rsidR="00AE476A" w:rsidRPr="005B3720" w:rsidRDefault="00BF5202" w:rsidP="00B13FCD">
      <w:pPr>
        <w:numPr>
          <w:ilvl w:val="1"/>
          <w:numId w:val="172"/>
        </w:numPr>
        <w:spacing w:after="316"/>
        <w:ind w:left="538" w:hanging="295"/>
        <w:rPr>
          <w:rFonts w:ascii="inherit" w:hAnsi="inherit"/>
          <w:sz w:val="24"/>
          <w:szCs w:val="24"/>
        </w:rPr>
      </w:pPr>
      <w:r w:rsidRPr="005B3720">
        <w:rPr>
          <w:rFonts w:ascii="inherit" w:hAnsi="inherit"/>
          <w:sz w:val="24"/>
          <w:szCs w:val="24"/>
        </w:rPr>
        <w:t xml:space="preserve">the HVDC system shall be capable of adjusting active power frequency response as fast as inherently technically feasible, with an initial delay and time for full activation determined by the relevant TSO and notified to the regulatory authority in accordance with the applicable national regulatory framework; </w:t>
      </w:r>
    </w:p>
    <w:p w14:paraId="11466034" w14:textId="3DD1EE03" w:rsidR="00AE476A" w:rsidRPr="005B3720" w:rsidRDefault="00BF5202" w:rsidP="00B13FCD">
      <w:pPr>
        <w:numPr>
          <w:ilvl w:val="1"/>
          <w:numId w:val="172"/>
        </w:numPr>
        <w:spacing w:after="315"/>
        <w:ind w:left="538" w:hanging="295"/>
        <w:rPr>
          <w:rFonts w:ascii="inherit" w:hAnsi="inherit"/>
          <w:sz w:val="24"/>
          <w:szCs w:val="24"/>
        </w:rPr>
      </w:pPr>
      <w:r w:rsidRPr="005B3720">
        <w:rPr>
          <w:rFonts w:ascii="inherit" w:hAnsi="inherit"/>
          <w:sz w:val="24"/>
          <w:szCs w:val="24"/>
        </w:rPr>
        <w:t>the HVDC system shall be capable of stable operation during LFSM-O operation. When LFSM</w:t>
      </w:r>
      <w:r w:rsidRPr="00424BE8">
        <w:rPr>
          <w:rFonts w:ascii="inherit" w:hAnsi="inherit"/>
          <w:sz w:val="24"/>
          <w:szCs w:val="24"/>
        </w:rPr>
        <w:t xml:space="preserve">-O is active, hierarchy of control functions shall be organised in accordance with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_Ref153276174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35</w:t>
      </w:r>
      <w:r w:rsidR="008766E2" w:rsidRPr="00424BE8">
        <w:rPr>
          <w:rFonts w:ascii="inherit" w:hAnsi="inherit"/>
          <w:sz w:val="24"/>
          <w:szCs w:val="24"/>
        </w:rPr>
        <w:fldChar w:fldCharType="end"/>
      </w:r>
      <w:r w:rsidRPr="00424BE8">
        <w:rPr>
          <w:rFonts w:ascii="inherit" w:hAnsi="inherit"/>
          <w:sz w:val="24"/>
          <w:szCs w:val="24"/>
        </w:rPr>
        <w:t>.</w:t>
      </w:r>
      <w:r w:rsidRPr="005B3720">
        <w:rPr>
          <w:rFonts w:ascii="inherit" w:hAnsi="inherit"/>
          <w:sz w:val="24"/>
          <w:szCs w:val="24"/>
        </w:rPr>
        <w:t xml:space="preserve">  </w:t>
      </w:r>
    </w:p>
    <w:p w14:paraId="53E559F2" w14:textId="00F694B7" w:rsidR="00AE476A" w:rsidRPr="005B3720" w:rsidRDefault="00BF5202" w:rsidP="00B13FCD">
      <w:pPr>
        <w:numPr>
          <w:ilvl w:val="0"/>
          <w:numId w:val="172"/>
        </w:numPr>
        <w:spacing w:after="113" w:line="216" w:lineRule="auto"/>
        <w:ind w:right="-7" w:hanging="240"/>
        <w:jc w:val="left"/>
        <w:rPr>
          <w:rFonts w:ascii="inherit" w:hAnsi="inherit"/>
          <w:sz w:val="24"/>
          <w:szCs w:val="24"/>
        </w:rPr>
      </w:pPr>
      <w:r w:rsidRPr="005B3720">
        <w:rPr>
          <w:rFonts w:ascii="inherit" w:hAnsi="inherit"/>
          <w:sz w:val="24"/>
          <w:szCs w:val="24"/>
        </w:rPr>
        <w:t xml:space="preserve">The frequency threshold and droop settings referred to in point (a) of paragraph </w:t>
      </w:r>
      <w:r w:rsidR="00BE3F43">
        <w:rPr>
          <w:rFonts w:ascii="inherit" w:hAnsi="inherit"/>
          <w:sz w:val="24"/>
          <w:szCs w:val="24"/>
        </w:rPr>
        <w:fldChar w:fldCharType="begin"/>
      </w:r>
      <w:r w:rsidR="00BE3F43">
        <w:rPr>
          <w:rFonts w:ascii="inherit" w:hAnsi="inherit"/>
          <w:sz w:val="24"/>
          <w:szCs w:val="24"/>
        </w:rPr>
        <w:instrText xml:space="preserve"> REF _Ref153285961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shall be determined by the relevant TSO and be notified to the regulatory authority in accordance with the applicable national regulatory framework. </w:t>
      </w:r>
    </w:p>
    <w:p w14:paraId="20B87574" w14:textId="77777777" w:rsidR="00AE476A" w:rsidRPr="005B3720" w:rsidRDefault="00BF5202">
      <w:pPr>
        <w:spacing w:after="551" w:line="259" w:lineRule="auto"/>
        <w:ind w:left="1268" w:firstLine="0"/>
        <w:jc w:val="left"/>
        <w:rPr>
          <w:rFonts w:ascii="inherit" w:hAnsi="inherit"/>
          <w:sz w:val="24"/>
          <w:szCs w:val="24"/>
        </w:rPr>
      </w:pPr>
      <w:r w:rsidRPr="005B3720">
        <w:rPr>
          <w:rFonts w:ascii="inherit" w:hAnsi="inherit"/>
          <w:noProof/>
          <w:sz w:val="24"/>
          <w:szCs w:val="24"/>
        </w:rPr>
        <w:drawing>
          <wp:inline distT="0" distB="0" distL="0" distR="0" wp14:anchorId="62653B4B" wp14:editId="60A0876F">
            <wp:extent cx="4392721" cy="3222000"/>
            <wp:effectExtent l="0" t="0" r="0" b="0"/>
            <wp:docPr id="11056" name="Picture 11056"/>
            <wp:cNvGraphicFramePr/>
            <a:graphic xmlns:a="http://schemas.openxmlformats.org/drawingml/2006/main">
              <a:graphicData uri="http://schemas.openxmlformats.org/drawingml/2006/picture">
                <pic:pic xmlns:pic="http://schemas.openxmlformats.org/drawingml/2006/picture">
                  <pic:nvPicPr>
                    <pic:cNvPr id="11056" name="Picture 11056"/>
                    <pic:cNvPicPr/>
                  </pic:nvPicPr>
                  <pic:blipFill>
                    <a:blip r:embed="rId19"/>
                    <a:stretch>
                      <a:fillRect/>
                    </a:stretch>
                  </pic:blipFill>
                  <pic:spPr>
                    <a:xfrm>
                      <a:off x="0" y="0"/>
                      <a:ext cx="4392721" cy="3222000"/>
                    </a:xfrm>
                    <a:prstGeom prst="rect">
                      <a:avLst/>
                    </a:prstGeom>
                  </pic:spPr>
                </pic:pic>
              </a:graphicData>
            </a:graphic>
          </wp:inline>
        </w:drawing>
      </w:r>
    </w:p>
    <w:p w14:paraId="5F7EA321" w14:textId="77777777" w:rsidR="00AE476A" w:rsidRPr="005B3720" w:rsidRDefault="00BF5202">
      <w:pPr>
        <w:ind w:left="253"/>
        <w:rPr>
          <w:rFonts w:ascii="inherit" w:hAnsi="inherit"/>
          <w:sz w:val="24"/>
          <w:szCs w:val="24"/>
        </w:rPr>
      </w:pPr>
      <w:r w:rsidRPr="005B3720">
        <w:rPr>
          <w:rFonts w:ascii="inherit" w:hAnsi="inherit"/>
          <w:b/>
          <w:sz w:val="24"/>
          <w:szCs w:val="24"/>
        </w:rPr>
        <w:t>Figure 3</w:t>
      </w:r>
      <w:r w:rsidRPr="005B3720">
        <w:rPr>
          <w:rFonts w:ascii="inherit" w:hAnsi="inherit"/>
          <w:sz w:val="24"/>
          <w:szCs w:val="24"/>
        </w:rPr>
        <w:t xml:space="preserve">: Active power frequency response capability of HVDC systems in LFSM-O. ΔΡ is the change in active power output from the HVDC system and, depending on the operational conditions, either a decrease of import power or an increase of export power. </w:t>
      </w:r>
      <w:r w:rsidRPr="005B3720">
        <w:rPr>
          <w:rFonts w:ascii="inherit" w:hAnsi="inherit"/>
          <w:i/>
          <w:sz w:val="24"/>
          <w:szCs w:val="24"/>
        </w:rPr>
        <w:t>f</w:t>
      </w:r>
      <w:r w:rsidRPr="005B3720">
        <w:rPr>
          <w:rFonts w:ascii="inherit" w:hAnsi="inherit"/>
          <w:sz w:val="24"/>
          <w:szCs w:val="24"/>
          <w:vertAlign w:val="subscript"/>
        </w:rPr>
        <w:t xml:space="preserve">n </w:t>
      </w:r>
      <w:r w:rsidRPr="005B3720">
        <w:rPr>
          <w:rFonts w:ascii="inherit" w:hAnsi="inherit"/>
          <w:sz w:val="24"/>
          <w:szCs w:val="24"/>
        </w:rPr>
        <w:t>is the nominal frequency of the AC network or networks the HVDC system is connected to and Δ</w:t>
      </w:r>
      <w:r w:rsidRPr="005B3720">
        <w:rPr>
          <w:rFonts w:ascii="inherit" w:hAnsi="inherit"/>
          <w:i/>
          <w:sz w:val="24"/>
          <w:szCs w:val="24"/>
        </w:rPr>
        <w:t xml:space="preserve">f </w:t>
      </w:r>
      <w:r w:rsidRPr="005B3720">
        <w:rPr>
          <w:rFonts w:ascii="inherit" w:hAnsi="inherit"/>
          <w:sz w:val="24"/>
          <w:szCs w:val="24"/>
        </w:rPr>
        <w:t xml:space="preserve">is the frequency change in the AC network or networks the HVDC is connected to. At overfrequencies where </w:t>
      </w:r>
      <w:r w:rsidRPr="005B3720">
        <w:rPr>
          <w:rFonts w:ascii="inherit" w:hAnsi="inherit"/>
          <w:i/>
          <w:sz w:val="24"/>
          <w:szCs w:val="24"/>
        </w:rPr>
        <w:t xml:space="preserve">f </w:t>
      </w:r>
      <w:r w:rsidRPr="005B3720">
        <w:rPr>
          <w:rFonts w:ascii="inherit" w:hAnsi="inherit"/>
          <w:sz w:val="24"/>
          <w:szCs w:val="24"/>
        </w:rPr>
        <w:t xml:space="preserve">is above </w:t>
      </w:r>
      <w:r w:rsidRPr="005B3720">
        <w:rPr>
          <w:rFonts w:ascii="inherit" w:hAnsi="inherit"/>
          <w:i/>
          <w:sz w:val="24"/>
          <w:szCs w:val="24"/>
        </w:rPr>
        <w:t>f</w:t>
      </w:r>
      <w:r w:rsidRPr="005B3720">
        <w:rPr>
          <w:rFonts w:ascii="inherit" w:hAnsi="inherit"/>
          <w:sz w:val="24"/>
          <w:szCs w:val="24"/>
          <w:vertAlign w:val="subscript"/>
        </w:rPr>
        <w:t xml:space="preserve">1 </w:t>
      </w:r>
      <w:r w:rsidRPr="005B3720">
        <w:rPr>
          <w:rFonts w:ascii="inherit" w:hAnsi="inherit"/>
          <w:sz w:val="24"/>
          <w:szCs w:val="24"/>
        </w:rPr>
        <w:t xml:space="preserve">the HVDC system shall reduce active power according to the droop setting. </w:t>
      </w:r>
    </w:p>
    <w:p w14:paraId="1845077A" w14:textId="77777777" w:rsidR="00AE476A" w:rsidRPr="005B3720" w:rsidRDefault="00BF5202">
      <w:pPr>
        <w:ind w:left="-3"/>
        <w:rPr>
          <w:rFonts w:ascii="inherit" w:hAnsi="inherit"/>
          <w:sz w:val="24"/>
          <w:szCs w:val="24"/>
        </w:rPr>
      </w:pPr>
      <w:r w:rsidRPr="005B3720">
        <w:rPr>
          <w:rFonts w:ascii="inherit" w:hAnsi="inherit"/>
          <w:sz w:val="24"/>
          <w:szCs w:val="24"/>
        </w:rPr>
        <w:t xml:space="preserve">C. Limited frequency sensitive mode underfrequency  </w:t>
      </w:r>
    </w:p>
    <w:p w14:paraId="2B3C88AC" w14:textId="43ED4F76" w:rsidR="00AE476A" w:rsidRPr="005B3720" w:rsidRDefault="00BF5202" w:rsidP="00B13FCD">
      <w:pPr>
        <w:numPr>
          <w:ilvl w:val="0"/>
          <w:numId w:val="157"/>
        </w:numPr>
        <w:ind w:right="-7" w:hanging="240"/>
        <w:jc w:val="left"/>
        <w:rPr>
          <w:rFonts w:ascii="inherit" w:hAnsi="inherit"/>
          <w:sz w:val="24"/>
          <w:szCs w:val="24"/>
        </w:rPr>
      </w:pPr>
      <w:bookmarkStart w:id="2740" w:name="_Ref153286126"/>
      <w:r w:rsidRPr="005B3720">
        <w:rPr>
          <w:rFonts w:ascii="inherit" w:hAnsi="inherit"/>
          <w:sz w:val="24"/>
          <w:szCs w:val="24"/>
        </w:rPr>
        <w:t xml:space="preserve">In addition to the </w:t>
      </w:r>
      <w:r w:rsidRPr="00424BE8">
        <w:rPr>
          <w:rFonts w:ascii="inherit" w:hAnsi="inherit"/>
          <w:sz w:val="24"/>
          <w:szCs w:val="24"/>
        </w:rPr>
        <w:t xml:space="preserve">requirements of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_Ref153268403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11</w:t>
      </w:r>
      <w:r w:rsidR="008766E2" w:rsidRPr="00424BE8">
        <w:rPr>
          <w:rFonts w:ascii="inherit" w:hAnsi="inherit"/>
          <w:sz w:val="24"/>
          <w:szCs w:val="24"/>
        </w:rPr>
        <w:fldChar w:fldCharType="end"/>
      </w:r>
      <w:r w:rsidRPr="00424BE8">
        <w:rPr>
          <w:rFonts w:ascii="inherit" w:hAnsi="inherit"/>
          <w:sz w:val="24"/>
          <w:szCs w:val="24"/>
        </w:rPr>
        <w:t>, the</w:t>
      </w:r>
      <w:r w:rsidRPr="005B3720">
        <w:rPr>
          <w:rFonts w:ascii="inherit" w:hAnsi="inherit"/>
          <w:sz w:val="24"/>
          <w:szCs w:val="24"/>
        </w:rPr>
        <w:t xml:space="preserve"> following shall apply with regard to limited frequency sensitive mode — underfrequency (LFSM-U):</w:t>
      </w:r>
      <w:bookmarkEnd w:id="2740"/>
      <w:r w:rsidRPr="005B3720">
        <w:rPr>
          <w:rFonts w:ascii="inherit" w:hAnsi="inherit"/>
          <w:sz w:val="24"/>
          <w:szCs w:val="24"/>
        </w:rPr>
        <w:t xml:space="preserve"> </w:t>
      </w:r>
    </w:p>
    <w:p w14:paraId="4C53EE8C" w14:textId="7B955E34" w:rsidR="00AE476A" w:rsidRPr="005B3720" w:rsidRDefault="00BF5202" w:rsidP="00B13FCD">
      <w:pPr>
        <w:numPr>
          <w:ilvl w:val="1"/>
          <w:numId w:val="157"/>
        </w:numPr>
        <w:ind w:left="538" w:hanging="295"/>
        <w:rPr>
          <w:rFonts w:ascii="inherit" w:hAnsi="inherit"/>
          <w:sz w:val="24"/>
          <w:szCs w:val="24"/>
        </w:rPr>
      </w:pPr>
      <w:r w:rsidRPr="005B3720">
        <w:rPr>
          <w:rFonts w:ascii="inherit" w:hAnsi="inherit"/>
          <w:sz w:val="24"/>
          <w:szCs w:val="24"/>
        </w:rPr>
        <w:t xml:space="preserve">the HVDC system shall be capable of adjusting active power frequency response to the AC network or networks, during both import and export, according to Figure 4 at a frequency threshold f2 </w:t>
      </w:r>
      <w:ins w:id="2741" w:author="Author">
        <w:r w:rsidR="004E428B">
          <w:rPr>
            <w:rFonts w:ascii="inherit" w:hAnsi="inherit"/>
            <w:sz w:val="24"/>
            <w:szCs w:val="24"/>
          </w:rPr>
          <w:t xml:space="preserve">adjustable </w:t>
        </w:r>
      </w:ins>
      <w:r w:rsidRPr="005B3720">
        <w:rPr>
          <w:rFonts w:ascii="inherit" w:hAnsi="inherit"/>
          <w:sz w:val="24"/>
          <w:szCs w:val="24"/>
        </w:rPr>
        <w:t xml:space="preserve">between and including 49,8 Hz and 49,5 Hz with a droop S4 adjustable from 0,1 % upwards; </w:t>
      </w:r>
      <w:ins w:id="2742" w:author="Author">
        <w:r w:rsidR="004E428B">
          <w:rPr>
            <w:rFonts w:ascii="inherit" w:hAnsi="inherit"/>
            <w:sz w:val="24"/>
            <w:szCs w:val="24"/>
          </w:rPr>
          <w:t>t</w:t>
        </w:r>
        <w:r w:rsidR="004E428B" w:rsidRPr="004E428B">
          <w:rPr>
            <w:rFonts w:ascii="inherit" w:hAnsi="inherit"/>
            <w:sz w:val="24"/>
            <w:szCs w:val="24"/>
          </w:rPr>
          <w:t>he default frequency threshold f2 shall be 50 Hz – Δf2, where Δf2 is defined in Table X</w:t>
        </w:r>
        <w:r w:rsidR="004E428B">
          <w:rPr>
            <w:rFonts w:ascii="inherit" w:hAnsi="inherit"/>
            <w:sz w:val="24"/>
            <w:szCs w:val="24"/>
          </w:rPr>
          <w:t>;</w:t>
        </w:r>
      </w:ins>
    </w:p>
    <w:p w14:paraId="4AF35650" w14:textId="77777777" w:rsidR="00AE476A" w:rsidRPr="005B3720" w:rsidRDefault="00BF5202" w:rsidP="00B13FCD">
      <w:pPr>
        <w:numPr>
          <w:ilvl w:val="1"/>
          <w:numId w:val="157"/>
        </w:numPr>
        <w:ind w:left="538" w:hanging="295"/>
        <w:rPr>
          <w:rFonts w:ascii="inherit" w:hAnsi="inherit"/>
          <w:sz w:val="24"/>
          <w:szCs w:val="24"/>
        </w:rPr>
      </w:pPr>
      <w:r w:rsidRPr="005B3720">
        <w:rPr>
          <w:rFonts w:ascii="inherit" w:hAnsi="inherit"/>
          <w:sz w:val="24"/>
          <w:szCs w:val="24"/>
        </w:rPr>
        <w:t xml:space="preserve">in the LFSM-U mode the HVDC system shall be capable of adjusting active power up to its maximum HVDC active power transmission capacity; </w:t>
      </w:r>
    </w:p>
    <w:p w14:paraId="744312A7" w14:textId="77777777" w:rsidR="00AE476A" w:rsidRPr="005B3720" w:rsidRDefault="00BF5202" w:rsidP="00B13FCD">
      <w:pPr>
        <w:numPr>
          <w:ilvl w:val="1"/>
          <w:numId w:val="157"/>
        </w:numPr>
        <w:ind w:left="538" w:hanging="295"/>
        <w:rPr>
          <w:rFonts w:ascii="inherit" w:hAnsi="inherit"/>
          <w:sz w:val="24"/>
          <w:szCs w:val="24"/>
        </w:rPr>
      </w:pPr>
      <w:r w:rsidRPr="005B3720">
        <w:rPr>
          <w:rFonts w:ascii="inherit" w:hAnsi="inherit"/>
          <w:sz w:val="24"/>
          <w:szCs w:val="24"/>
        </w:rPr>
        <w:t xml:space="preserve">the active power frequency response shall be activated as fast as inherently technically feasible, with an initial delay and time for full activation determined by the relevant TSO and notified to regulatory authority in accordance with the applicable national regulatory framework; </w:t>
      </w:r>
    </w:p>
    <w:p w14:paraId="4C2F7778" w14:textId="4A7E55F4" w:rsidR="00AE476A" w:rsidRPr="00424BE8" w:rsidRDefault="00BF5202" w:rsidP="00B13FCD">
      <w:pPr>
        <w:numPr>
          <w:ilvl w:val="1"/>
          <w:numId w:val="157"/>
        </w:numPr>
        <w:ind w:left="538" w:hanging="295"/>
        <w:rPr>
          <w:rFonts w:ascii="inherit" w:hAnsi="inherit"/>
          <w:sz w:val="24"/>
          <w:szCs w:val="24"/>
        </w:rPr>
      </w:pPr>
      <w:r w:rsidRPr="005B3720">
        <w:rPr>
          <w:rFonts w:ascii="inherit" w:hAnsi="inherit"/>
          <w:sz w:val="24"/>
          <w:szCs w:val="24"/>
        </w:rPr>
        <w:t>the HVDC system shall be capable of stable operation during LFSM-U operation. When LFSM-U is active</w:t>
      </w:r>
      <w:r w:rsidRPr="00424BE8">
        <w:rPr>
          <w:rFonts w:ascii="inherit" w:hAnsi="inherit"/>
          <w:sz w:val="24"/>
          <w:szCs w:val="24"/>
        </w:rPr>
        <w:t xml:space="preserve">, hierarchy of control functions shall be organised in accordance with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_Ref153276174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35</w:t>
      </w:r>
      <w:r w:rsidR="008766E2" w:rsidRPr="00424BE8">
        <w:rPr>
          <w:rFonts w:ascii="inherit" w:hAnsi="inherit"/>
          <w:sz w:val="24"/>
          <w:szCs w:val="24"/>
        </w:rPr>
        <w:fldChar w:fldCharType="end"/>
      </w:r>
      <w:r w:rsidRPr="00424BE8">
        <w:rPr>
          <w:rFonts w:ascii="inherit" w:hAnsi="inherit"/>
          <w:sz w:val="24"/>
          <w:szCs w:val="24"/>
        </w:rPr>
        <w:t xml:space="preserve">.  </w:t>
      </w:r>
    </w:p>
    <w:p w14:paraId="54071886" w14:textId="00362E8C" w:rsidR="00AE476A" w:rsidRPr="005B3720" w:rsidRDefault="00BF5202" w:rsidP="00B13FCD">
      <w:pPr>
        <w:numPr>
          <w:ilvl w:val="0"/>
          <w:numId w:val="157"/>
        </w:numPr>
        <w:spacing w:after="4" w:line="216" w:lineRule="auto"/>
        <w:ind w:right="-7" w:hanging="240"/>
        <w:jc w:val="left"/>
        <w:rPr>
          <w:rFonts w:ascii="inherit" w:hAnsi="inherit"/>
          <w:sz w:val="24"/>
          <w:szCs w:val="24"/>
        </w:rPr>
      </w:pPr>
      <w:r w:rsidRPr="005B3720">
        <w:rPr>
          <w:rFonts w:ascii="inherit" w:hAnsi="inherit"/>
          <w:sz w:val="24"/>
          <w:szCs w:val="24"/>
        </w:rPr>
        <w:t xml:space="preserve">The frequency threshold and droop settings referred to in point (a) of paragraph </w:t>
      </w:r>
      <w:r w:rsidR="00BE3F43">
        <w:rPr>
          <w:rFonts w:ascii="inherit" w:hAnsi="inherit"/>
          <w:sz w:val="24"/>
          <w:szCs w:val="24"/>
        </w:rPr>
        <w:fldChar w:fldCharType="begin"/>
      </w:r>
      <w:r w:rsidR="00BE3F43">
        <w:rPr>
          <w:rFonts w:ascii="inherit" w:hAnsi="inherit"/>
          <w:sz w:val="24"/>
          <w:szCs w:val="24"/>
        </w:rPr>
        <w:instrText xml:space="preserve"> REF _Ref153286126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shall be determined by the relevant TSO and be notified to the regulatory authority in accordance with the applicable national regulatory framework. </w:t>
      </w:r>
    </w:p>
    <w:p w14:paraId="2F44B608" w14:textId="77777777" w:rsidR="00AE476A" w:rsidRPr="005B3720" w:rsidRDefault="00BF5202">
      <w:pPr>
        <w:spacing w:after="568" w:line="259" w:lineRule="auto"/>
        <w:ind w:left="1525" w:firstLine="0"/>
        <w:jc w:val="left"/>
        <w:rPr>
          <w:rFonts w:ascii="inherit" w:hAnsi="inherit"/>
          <w:sz w:val="24"/>
          <w:szCs w:val="24"/>
        </w:rPr>
      </w:pPr>
      <w:r w:rsidRPr="005B3720">
        <w:rPr>
          <w:rFonts w:ascii="inherit" w:hAnsi="inherit"/>
          <w:noProof/>
          <w:sz w:val="24"/>
          <w:szCs w:val="24"/>
        </w:rPr>
        <w:drawing>
          <wp:inline distT="0" distB="0" distL="0" distR="0" wp14:anchorId="09788957" wp14:editId="7039842D">
            <wp:extent cx="4065840" cy="2463121"/>
            <wp:effectExtent l="0" t="0" r="0" b="0"/>
            <wp:docPr id="11267" name="Picture 11267"/>
            <wp:cNvGraphicFramePr/>
            <a:graphic xmlns:a="http://schemas.openxmlformats.org/drawingml/2006/main">
              <a:graphicData uri="http://schemas.openxmlformats.org/drawingml/2006/picture">
                <pic:pic xmlns:pic="http://schemas.openxmlformats.org/drawingml/2006/picture">
                  <pic:nvPicPr>
                    <pic:cNvPr id="11267" name="Picture 11267"/>
                    <pic:cNvPicPr/>
                  </pic:nvPicPr>
                  <pic:blipFill>
                    <a:blip r:embed="rId20"/>
                    <a:stretch>
                      <a:fillRect/>
                    </a:stretch>
                  </pic:blipFill>
                  <pic:spPr>
                    <a:xfrm>
                      <a:off x="0" y="0"/>
                      <a:ext cx="4065840" cy="2463121"/>
                    </a:xfrm>
                    <a:prstGeom prst="rect">
                      <a:avLst/>
                    </a:prstGeom>
                  </pic:spPr>
                </pic:pic>
              </a:graphicData>
            </a:graphic>
          </wp:inline>
        </w:drawing>
      </w:r>
    </w:p>
    <w:p w14:paraId="7A081337" w14:textId="3702797B" w:rsidR="00AE476A" w:rsidRPr="005B3720" w:rsidRDefault="00BF5202">
      <w:pPr>
        <w:spacing w:after="319"/>
        <w:ind w:left="253"/>
        <w:rPr>
          <w:rFonts w:ascii="inherit" w:hAnsi="inherit"/>
          <w:sz w:val="24"/>
          <w:szCs w:val="24"/>
        </w:rPr>
      </w:pPr>
      <w:r w:rsidRPr="005B3720">
        <w:rPr>
          <w:rFonts w:ascii="inherit" w:hAnsi="inherit"/>
          <w:b/>
          <w:sz w:val="24"/>
          <w:szCs w:val="24"/>
        </w:rPr>
        <w:t>Figure 4</w:t>
      </w:r>
      <w:r w:rsidRPr="005B3720">
        <w:rPr>
          <w:rFonts w:ascii="inherit" w:hAnsi="inherit"/>
          <w:sz w:val="24"/>
          <w:szCs w:val="24"/>
        </w:rPr>
        <w:t>: Active power frequency response capability of HVDC systems in LFSM-U. ΔΡ is the change in active power output from the HVDC system, depending on the operation condition a decrease of import power or an increase of export power. f</w:t>
      </w:r>
      <w:r w:rsidRPr="005B3720">
        <w:rPr>
          <w:rFonts w:ascii="inherit" w:hAnsi="inherit"/>
          <w:sz w:val="24"/>
          <w:szCs w:val="24"/>
          <w:vertAlign w:val="subscript"/>
        </w:rPr>
        <w:t xml:space="preserve">n </w:t>
      </w:r>
      <w:r w:rsidRPr="005B3720">
        <w:rPr>
          <w:rFonts w:ascii="inherit" w:hAnsi="inherit"/>
          <w:sz w:val="24"/>
          <w:szCs w:val="24"/>
        </w:rPr>
        <w:t>is the nominal frequency in the AC network or networks the HVDC system is connected and Δf is the frequency change in the AC network or networks the HVDC is connected. At underfrequencies where f is below f</w:t>
      </w:r>
      <w:r w:rsidRPr="005B3720">
        <w:rPr>
          <w:rFonts w:ascii="inherit" w:hAnsi="inherit"/>
          <w:sz w:val="24"/>
          <w:szCs w:val="24"/>
          <w:vertAlign w:val="subscript"/>
        </w:rPr>
        <w:t>2</w:t>
      </w:r>
      <w:r w:rsidRPr="005B3720">
        <w:rPr>
          <w:rFonts w:ascii="inherit" w:hAnsi="inherit"/>
          <w:sz w:val="24"/>
          <w:szCs w:val="24"/>
        </w:rPr>
        <w:t xml:space="preserve">, the HVDC system has to increase active power output according to the droop </w:t>
      </w:r>
      <w:r w:rsidRPr="005B3720">
        <w:rPr>
          <w:rFonts w:ascii="inherit" w:hAnsi="inherit"/>
          <w:i/>
          <w:sz w:val="24"/>
          <w:szCs w:val="24"/>
        </w:rPr>
        <w:t>s</w:t>
      </w:r>
      <w:r w:rsidRPr="005B3720">
        <w:rPr>
          <w:rFonts w:ascii="inherit" w:hAnsi="inherit"/>
          <w:i/>
          <w:sz w:val="24"/>
          <w:szCs w:val="24"/>
          <w:vertAlign w:val="subscript"/>
        </w:rPr>
        <w:t>4</w:t>
      </w:r>
      <w:r w:rsidRPr="005B3720">
        <w:rPr>
          <w:rFonts w:ascii="inherit" w:hAnsi="inherit"/>
          <w:sz w:val="24"/>
          <w:szCs w:val="24"/>
        </w:rPr>
        <w:t>.</w:t>
      </w:r>
    </w:p>
    <w:p w14:paraId="22D61BAB" w14:textId="74FB28B1" w:rsidR="00AE476A" w:rsidRPr="005B3720" w:rsidRDefault="00AE476A">
      <w:pPr>
        <w:spacing w:after="0" w:line="259" w:lineRule="auto"/>
        <w:ind w:left="4349" w:firstLine="0"/>
        <w:jc w:val="left"/>
        <w:rPr>
          <w:rFonts w:ascii="inherit" w:hAnsi="inherit"/>
          <w:sz w:val="24"/>
          <w:szCs w:val="24"/>
        </w:rPr>
      </w:pPr>
    </w:p>
    <w:p w14:paraId="7006CB7A" w14:textId="77777777" w:rsidR="007F4F74" w:rsidRDefault="007F4F74">
      <w:pPr>
        <w:spacing w:after="160" w:line="259" w:lineRule="auto"/>
        <w:ind w:left="0" w:firstLine="0"/>
        <w:jc w:val="left"/>
        <w:rPr>
          <w:rFonts w:ascii="inherit" w:hAnsi="inherit"/>
          <w:i/>
          <w:sz w:val="24"/>
          <w:szCs w:val="24"/>
        </w:rPr>
      </w:pPr>
      <w:r>
        <w:rPr>
          <w:rFonts w:ascii="inherit" w:hAnsi="inherit"/>
          <w:i/>
          <w:sz w:val="24"/>
          <w:szCs w:val="24"/>
        </w:rPr>
        <w:br w:type="page"/>
      </w:r>
    </w:p>
    <w:p w14:paraId="0AF03E2D" w14:textId="202E1E43" w:rsidR="00AE476A" w:rsidRPr="005B3720" w:rsidRDefault="00BF5202" w:rsidP="007F4F74">
      <w:pPr>
        <w:pStyle w:val="Heading2"/>
      </w:pPr>
      <w:r w:rsidRPr="005B3720">
        <w:t>ANNEX III</w:t>
      </w:r>
    </w:p>
    <w:p w14:paraId="3D8DE9AA" w14:textId="49640AF5" w:rsidR="00AE476A" w:rsidRPr="008766E2" w:rsidRDefault="00BF5202" w:rsidP="007F4F74">
      <w:pPr>
        <w:jc w:val="center"/>
        <w:rPr>
          <w:rFonts w:ascii="inherit" w:hAnsi="inherit"/>
          <w:b/>
          <w:bCs/>
          <w:sz w:val="24"/>
          <w:szCs w:val="24"/>
        </w:rPr>
      </w:pPr>
      <w:r w:rsidRPr="007F4F74">
        <w:rPr>
          <w:rFonts w:ascii="inherit" w:hAnsi="inherit"/>
          <w:b/>
          <w:bCs/>
          <w:sz w:val="24"/>
          <w:szCs w:val="24"/>
        </w:rPr>
        <w:t xml:space="preserve">Voltage ranges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_Ref153267326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18</w:t>
      </w:r>
      <w:r w:rsidR="008766E2" w:rsidRPr="008766E2">
        <w:rPr>
          <w:rFonts w:ascii="inherit" w:hAnsi="inherit"/>
          <w:b/>
          <w:bCs/>
          <w:sz w:val="24"/>
          <w:szCs w:val="24"/>
        </w:rPr>
        <w:fldChar w:fldCharType="end"/>
      </w:r>
    </w:p>
    <w:tbl>
      <w:tblPr>
        <w:tblStyle w:val="Tabellenraster1"/>
        <w:tblW w:w="9214" w:type="dxa"/>
        <w:tblInd w:w="0" w:type="dxa"/>
        <w:tblCellMar>
          <w:top w:w="103" w:type="dxa"/>
        </w:tblCellMar>
        <w:tblLook w:val="04A0" w:firstRow="1" w:lastRow="0" w:firstColumn="1" w:lastColumn="0" w:noHBand="0" w:noVBand="1"/>
      </w:tblPr>
      <w:tblGrid>
        <w:gridCol w:w="2151"/>
        <w:gridCol w:w="1888"/>
        <w:gridCol w:w="2136"/>
        <w:gridCol w:w="3039"/>
        <w:tblGridChange w:id="2743">
          <w:tblGrid>
            <w:gridCol w:w="2151"/>
            <w:gridCol w:w="1888"/>
            <w:gridCol w:w="2136"/>
            <w:gridCol w:w="3039"/>
          </w:tblGrid>
        </w:tblGridChange>
      </w:tblGrid>
      <w:tr w:rsidR="0077260E" w:rsidRPr="005B3720" w14:paraId="47128638" w14:textId="77777777" w:rsidTr="0077260E">
        <w:trPr>
          <w:trHeight w:val="369"/>
        </w:trPr>
        <w:tc>
          <w:tcPr>
            <w:tcW w:w="2151" w:type="dxa"/>
            <w:tcBorders>
              <w:top w:val="single" w:sz="4" w:space="0" w:color="050004"/>
              <w:left w:val="nil"/>
              <w:bottom w:val="single" w:sz="4" w:space="0" w:color="050004"/>
              <w:right w:val="single" w:sz="4" w:space="0" w:color="050004"/>
            </w:tcBorders>
          </w:tcPr>
          <w:p w14:paraId="0849E3C5" w14:textId="77777777" w:rsidR="0077260E" w:rsidRPr="005B3720" w:rsidRDefault="0077260E">
            <w:pPr>
              <w:spacing w:after="0" w:line="259" w:lineRule="auto"/>
              <w:ind w:left="0" w:right="6" w:firstLine="0"/>
              <w:jc w:val="center"/>
              <w:rPr>
                <w:rFonts w:ascii="inherit" w:hAnsi="inherit"/>
                <w:sz w:val="24"/>
                <w:szCs w:val="24"/>
              </w:rPr>
            </w:pPr>
            <w:r w:rsidRPr="005B3720">
              <w:rPr>
                <w:rFonts w:ascii="inherit" w:hAnsi="inherit"/>
                <w:sz w:val="24"/>
                <w:szCs w:val="24"/>
              </w:rPr>
              <w:t xml:space="preserve">Synchronous Area </w:t>
            </w:r>
          </w:p>
        </w:tc>
        <w:tc>
          <w:tcPr>
            <w:tcW w:w="1888" w:type="dxa"/>
            <w:tcBorders>
              <w:top w:val="single" w:sz="4" w:space="0" w:color="050004"/>
              <w:left w:val="single" w:sz="4" w:space="0" w:color="050004"/>
              <w:bottom w:val="single" w:sz="4" w:space="0" w:color="050004"/>
              <w:right w:val="single" w:sz="4" w:space="0" w:color="050004"/>
            </w:tcBorders>
          </w:tcPr>
          <w:p w14:paraId="6C5B3773" w14:textId="06DA8FFB" w:rsidR="0077260E" w:rsidRPr="005B3720" w:rsidRDefault="0077260E">
            <w:pPr>
              <w:spacing w:after="0" w:line="259" w:lineRule="auto"/>
              <w:ind w:left="0" w:firstLine="0"/>
              <w:jc w:val="center"/>
              <w:rPr>
                <w:rFonts w:ascii="inherit" w:hAnsi="inherit"/>
                <w:sz w:val="24"/>
                <w:szCs w:val="24"/>
              </w:rPr>
            </w:pPr>
            <w:ins w:id="2744" w:author="Author">
              <w:r>
                <w:rPr>
                  <w:rFonts w:ascii="inherit" w:hAnsi="inherit"/>
                  <w:sz w:val="24"/>
                  <w:szCs w:val="24"/>
                </w:rPr>
                <w:t>Rated Voltage</w:t>
              </w:r>
            </w:ins>
          </w:p>
        </w:tc>
        <w:tc>
          <w:tcPr>
            <w:tcW w:w="2136" w:type="dxa"/>
            <w:tcBorders>
              <w:top w:val="single" w:sz="4" w:space="0" w:color="050004"/>
              <w:left w:val="single" w:sz="4" w:space="0" w:color="050004"/>
              <w:bottom w:val="single" w:sz="4" w:space="0" w:color="050004"/>
              <w:right w:val="single" w:sz="4" w:space="0" w:color="050004"/>
            </w:tcBorders>
          </w:tcPr>
          <w:p w14:paraId="15B3BB36" w14:textId="2A968AE5" w:rsidR="0077260E" w:rsidRPr="005B3720" w:rsidRDefault="0077260E">
            <w:pPr>
              <w:spacing w:after="0" w:line="259" w:lineRule="auto"/>
              <w:ind w:left="0" w:firstLine="0"/>
              <w:jc w:val="center"/>
              <w:rPr>
                <w:rFonts w:ascii="inherit" w:hAnsi="inherit"/>
                <w:sz w:val="24"/>
                <w:szCs w:val="24"/>
              </w:rPr>
            </w:pPr>
            <w:r w:rsidRPr="005B3720">
              <w:rPr>
                <w:rFonts w:ascii="inherit" w:hAnsi="inherit"/>
                <w:sz w:val="24"/>
                <w:szCs w:val="24"/>
              </w:rPr>
              <w:t xml:space="preserve">Voltage Range </w:t>
            </w:r>
          </w:p>
        </w:tc>
        <w:tc>
          <w:tcPr>
            <w:tcW w:w="3039" w:type="dxa"/>
            <w:tcBorders>
              <w:top w:val="single" w:sz="4" w:space="0" w:color="050004"/>
              <w:left w:val="single" w:sz="4" w:space="0" w:color="050004"/>
              <w:bottom w:val="single" w:sz="4" w:space="0" w:color="050004"/>
              <w:right w:val="nil"/>
            </w:tcBorders>
          </w:tcPr>
          <w:p w14:paraId="2B21B466" w14:textId="77777777" w:rsidR="0077260E" w:rsidRPr="005B3720" w:rsidRDefault="0077260E">
            <w:pPr>
              <w:spacing w:after="0" w:line="259" w:lineRule="auto"/>
              <w:ind w:left="5" w:firstLine="0"/>
              <w:jc w:val="center"/>
              <w:rPr>
                <w:rFonts w:ascii="inherit" w:hAnsi="inherit"/>
                <w:sz w:val="24"/>
                <w:szCs w:val="24"/>
              </w:rPr>
            </w:pPr>
            <w:r w:rsidRPr="005B3720">
              <w:rPr>
                <w:rFonts w:ascii="inherit" w:hAnsi="inherit"/>
                <w:sz w:val="24"/>
                <w:szCs w:val="24"/>
              </w:rPr>
              <w:t xml:space="preserve">Time period for operation </w:t>
            </w:r>
          </w:p>
        </w:tc>
      </w:tr>
      <w:tr w:rsidR="00014E38" w:rsidRPr="005B3720" w14:paraId="26330056" w14:textId="77777777" w:rsidTr="00663E71">
        <w:trPr>
          <w:trHeight w:val="435"/>
        </w:trPr>
        <w:tc>
          <w:tcPr>
            <w:tcW w:w="2151" w:type="dxa"/>
            <w:vMerge w:val="restart"/>
            <w:tcBorders>
              <w:top w:val="single" w:sz="4" w:space="0" w:color="050004"/>
              <w:left w:val="nil"/>
              <w:right w:val="single" w:sz="4" w:space="0" w:color="050004"/>
            </w:tcBorders>
          </w:tcPr>
          <w:p w14:paraId="2CB3F207" w14:textId="77777777" w:rsidR="00014E38" w:rsidRPr="005B3720" w:rsidRDefault="00014E38">
            <w:pPr>
              <w:spacing w:after="0" w:line="259" w:lineRule="auto"/>
              <w:ind w:left="0" w:firstLine="0"/>
              <w:jc w:val="left"/>
              <w:rPr>
                <w:rFonts w:ascii="inherit" w:hAnsi="inherit"/>
                <w:sz w:val="24"/>
                <w:szCs w:val="24"/>
              </w:rPr>
            </w:pPr>
            <w:r w:rsidRPr="005B3720">
              <w:rPr>
                <w:rFonts w:ascii="inherit" w:hAnsi="inherit"/>
                <w:sz w:val="24"/>
                <w:szCs w:val="24"/>
              </w:rPr>
              <w:t xml:space="preserve">Continental Europe </w:t>
            </w:r>
          </w:p>
        </w:tc>
        <w:tc>
          <w:tcPr>
            <w:tcW w:w="1888" w:type="dxa"/>
            <w:vMerge w:val="restart"/>
            <w:tcBorders>
              <w:top w:val="single" w:sz="4" w:space="0" w:color="050004"/>
              <w:left w:val="single" w:sz="4" w:space="0" w:color="050004"/>
              <w:right w:val="single" w:sz="4" w:space="0" w:color="050004"/>
            </w:tcBorders>
          </w:tcPr>
          <w:p w14:paraId="1F770ABF" w14:textId="1C45495C" w:rsidR="00014E38" w:rsidRPr="005B3720" w:rsidRDefault="00014E38">
            <w:pPr>
              <w:spacing w:after="0" w:line="259" w:lineRule="auto"/>
              <w:ind w:left="0" w:firstLine="0"/>
              <w:jc w:val="center"/>
              <w:rPr>
                <w:rFonts w:ascii="inherit" w:hAnsi="inherit"/>
                <w:sz w:val="24"/>
                <w:szCs w:val="24"/>
              </w:rPr>
            </w:pPr>
            <w:ins w:id="2745" w:author="Author">
              <w:r>
                <w:rPr>
                  <w:rFonts w:ascii="inherit" w:hAnsi="inherit"/>
                  <w:sz w:val="24"/>
                  <w:szCs w:val="24"/>
                </w:rPr>
                <w:t>110 kV</w:t>
              </w:r>
            </w:ins>
          </w:p>
        </w:tc>
        <w:tc>
          <w:tcPr>
            <w:tcW w:w="2136" w:type="dxa"/>
            <w:tcBorders>
              <w:top w:val="single" w:sz="4" w:space="0" w:color="050004"/>
              <w:left w:val="single" w:sz="4" w:space="0" w:color="050004"/>
              <w:bottom w:val="single" w:sz="4" w:space="0" w:color="050004"/>
              <w:right w:val="single" w:sz="4" w:space="0" w:color="050004"/>
            </w:tcBorders>
          </w:tcPr>
          <w:p w14:paraId="0E58CEA9" w14:textId="6FE7821A" w:rsidR="00014E38" w:rsidRPr="005B3720" w:rsidRDefault="00014E38">
            <w:pPr>
              <w:spacing w:after="0" w:line="259" w:lineRule="auto"/>
              <w:ind w:left="0" w:firstLine="0"/>
              <w:jc w:val="center"/>
              <w:rPr>
                <w:rFonts w:ascii="inherit" w:hAnsi="inherit"/>
                <w:sz w:val="24"/>
                <w:szCs w:val="24"/>
              </w:rPr>
            </w:pPr>
            <w:r w:rsidRPr="005B3720">
              <w:rPr>
                <w:rFonts w:ascii="inherit" w:hAnsi="inherit"/>
                <w:sz w:val="24"/>
                <w:szCs w:val="24"/>
              </w:rPr>
              <w:t xml:space="preserve">0,85 pu-1,118 pu </w:t>
            </w:r>
          </w:p>
        </w:tc>
        <w:tc>
          <w:tcPr>
            <w:tcW w:w="3039" w:type="dxa"/>
            <w:tcBorders>
              <w:top w:val="single" w:sz="4" w:space="0" w:color="050004"/>
              <w:left w:val="single" w:sz="4" w:space="0" w:color="050004"/>
              <w:bottom w:val="single" w:sz="4" w:space="0" w:color="050004"/>
              <w:right w:val="nil"/>
            </w:tcBorders>
          </w:tcPr>
          <w:p w14:paraId="7FFCF43F" w14:textId="77777777" w:rsidR="00014E38" w:rsidRPr="005B3720" w:rsidRDefault="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0E745EAC" w14:textId="77777777" w:rsidTr="00663E71">
        <w:trPr>
          <w:trHeight w:val="815"/>
        </w:trPr>
        <w:tc>
          <w:tcPr>
            <w:tcW w:w="0" w:type="auto"/>
            <w:vMerge/>
            <w:tcBorders>
              <w:left w:val="nil"/>
              <w:right w:val="single" w:sz="4" w:space="0" w:color="050004"/>
            </w:tcBorders>
          </w:tcPr>
          <w:p w14:paraId="0DA0A901" w14:textId="77777777" w:rsidR="00014E38" w:rsidRPr="005B3720" w:rsidRDefault="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5CC63745" w14:textId="77777777" w:rsidR="00014E38" w:rsidRPr="005B3720" w:rsidRDefault="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678042F5" w14:textId="49E12145" w:rsidR="00014E38" w:rsidRPr="005B3720" w:rsidRDefault="00014E38">
            <w:pPr>
              <w:spacing w:after="0" w:line="259" w:lineRule="auto"/>
              <w:ind w:left="0" w:firstLine="0"/>
              <w:jc w:val="center"/>
              <w:rPr>
                <w:rFonts w:ascii="inherit" w:hAnsi="inherit"/>
                <w:sz w:val="24"/>
                <w:szCs w:val="24"/>
              </w:rPr>
            </w:pPr>
            <w:r w:rsidRPr="005B3720">
              <w:rPr>
                <w:rFonts w:ascii="inherit" w:hAnsi="inherit"/>
                <w:sz w:val="24"/>
                <w:szCs w:val="24"/>
              </w:rPr>
              <w:t xml:space="preserve">1,118 pu-1,15 pu </w:t>
            </w:r>
          </w:p>
        </w:tc>
        <w:tc>
          <w:tcPr>
            <w:tcW w:w="3039" w:type="dxa"/>
            <w:tcBorders>
              <w:top w:val="single" w:sz="4" w:space="0" w:color="050004"/>
              <w:left w:val="single" w:sz="4" w:space="0" w:color="050004"/>
              <w:bottom w:val="single" w:sz="4" w:space="0" w:color="050004"/>
              <w:right w:val="nil"/>
            </w:tcBorders>
          </w:tcPr>
          <w:p w14:paraId="3E95A8AA" w14:textId="77777777" w:rsidR="00014E38" w:rsidRPr="005B3720" w:rsidRDefault="00014E38">
            <w:pPr>
              <w:spacing w:after="0" w:line="259" w:lineRule="auto"/>
              <w:ind w:left="90" w:firstLine="0"/>
              <w:rPr>
                <w:rFonts w:ascii="inherit" w:hAnsi="inherit"/>
                <w:sz w:val="24"/>
                <w:szCs w:val="24"/>
              </w:rPr>
            </w:pPr>
            <w:r w:rsidRPr="005B3720">
              <w:rPr>
                <w:rFonts w:ascii="inherit" w:hAnsi="inherit"/>
                <w:sz w:val="24"/>
                <w:szCs w:val="24"/>
              </w:rPr>
              <w:t xml:space="preserve">To be established by each relevant system operator, in coordination with the relevant TSO but not less than 20 minutes </w:t>
            </w:r>
          </w:p>
        </w:tc>
      </w:tr>
      <w:tr w:rsidR="00014E38" w:rsidRPr="005B3720" w14:paraId="454359CC" w14:textId="77777777" w:rsidTr="00340CB8">
        <w:tblPrEx>
          <w:tblW w:w="9214" w:type="dxa"/>
          <w:tblInd w:w="0" w:type="dxa"/>
          <w:tblCellMar>
            <w:top w:w="103" w:type="dxa"/>
          </w:tblCellMar>
          <w:tblPrExChange w:id="2746" w:author="Author">
            <w:tblPrEx>
              <w:tblW w:w="9214" w:type="dxa"/>
              <w:tblInd w:w="0" w:type="dxa"/>
              <w:tblCellMar>
                <w:top w:w="103" w:type="dxa"/>
              </w:tblCellMar>
            </w:tblPrEx>
          </w:tblPrExChange>
        </w:tblPrEx>
        <w:trPr>
          <w:trHeight w:val="432"/>
          <w:ins w:id="2747" w:author="Author"/>
          <w:trPrChange w:id="2748" w:author="Author">
            <w:trPr>
              <w:trHeight w:val="815"/>
            </w:trPr>
          </w:trPrChange>
        </w:trPr>
        <w:tc>
          <w:tcPr>
            <w:tcW w:w="0" w:type="auto"/>
            <w:vMerge/>
            <w:tcBorders>
              <w:left w:val="nil"/>
              <w:right w:val="single" w:sz="4" w:space="0" w:color="050004"/>
            </w:tcBorders>
            <w:tcPrChange w:id="2749" w:author="Author">
              <w:tcPr>
                <w:tcW w:w="0" w:type="auto"/>
                <w:vMerge/>
                <w:tcBorders>
                  <w:left w:val="nil"/>
                  <w:right w:val="single" w:sz="4" w:space="0" w:color="050004"/>
                </w:tcBorders>
              </w:tcPr>
            </w:tcPrChange>
          </w:tcPr>
          <w:p w14:paraId="32C0CEF2" w14:textId="77777777" w:rsidR="00014E38" w:rsidRPr="005B3720" w:rsidRDefault="00014E38" w:rsidP="00014E38">
            <w:pPr>
              <w:spacing w:after="160" w:line="259" w:lineRule="auto"/>
              <w:ind w:left="0" w:firstLine="0"/>
              <w:jc w:val="left"/>
              <w:rPr>
                <w:ins w:id="2750" w:author="Autho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Change w:id="2751" w:author="Author">
              <w:tcPr>
                <w:tcW w:w="1888" w:type="dxa"/>
                <w:vMerge w:val="restart"/>
                <w:tcBorders>
                  <w:top w:val="single" w:sz="4" w:space="0" w:color="050004"/>
                  <w:left w:val="single" w:sz="4" w:space="0" w:color="050004"/>
                  <w:right w:val="single" w:sz="4" w:space="0" w:color="050004"/>
                </w:tcBorders>
              </w:tcPr>
            </w:tcPrChange>
          </w:tcPr>
          <w:p w14:paraId="29CFEF1C" w14:textId="75E0FD77" w:rsidR="00014E38" w:rsidRPr="005B3720" w:rsidRDefault="00014E38" w:rsidP="00014E38">
            <w:pPr>
              <w:spacing w:after="0" w:line="259" w:lineRule="auto"/>
              <w:ind w:left="0" w:firstLine="0"/>
              <w:jc w:val="center"/>
              <w:rPr>
                <w:ins w:id="2752" w:author="Author"/>
                <w:rFonts w:ascii="inherit" w:hAnsi="inherit"/>
                <w:sz w:val="24"/>
                <w:szCs w:val="24"/>
              </w:rPr>
            </w:pPr>
            <w:ins w:id="2753" w:author="Author">
              <w:r>
                <w:rPr>
                  <w:rFonts w:ascii="inherit" w:hAnsi="inherit"/>
                  <w:sz w:val="24"/>
                  <w:szCs w:val="24"/>
                </w:rPr>
                <w:t>132 kV</w:t>
              </w:r>
            </w:ins>
          </w:p>
        </w:tc>
        <w:tc>
          <w:tcPr>
            <w:tcW w:w="2136" w:type="dxa"/>
            <w:tcBorders>
              <w:top w:val="single" w:sz="4" w:space="0" w:color="050004"/>
              <w:left w:val="single" w:sz="4" w:space="0" w:color="050004"/>
              <w:bottom w:val="single" w:sz="4" w:space="0" w:color="050004"/>
              <w:right w:val="single" w:sz="4" w:space="0" w:color="050004"/>
            </w:tcBorders>
            <w:tcPrChange w:id="2754" w:author="Author">
              <w:tcPr>
                <w:tcW w:w="2136" w:type="dxa"/>
                <w:tcBorders>
                  <w:top w:val="single" w:sz="4" w:space="0" w:color="050004"/>
                  <w:left w:val="single" w:sz="4" w:space="0" w:color="050004"/>
                  <w:bottom w:val="single" w:sz="4" w:space="0" w:color="050004"/>
                  <w:right w:val="single" w:sz="4" w:space="0" w:color="050004"/>
                </w:tcBorders>
              </w:tcPr>
            </w:tcPrChange>
          </w:tcPr>
          <w:p w14:paraId="2914CCCE" w14:textId="5626ECE6" w:rsidR="00014E38" w:rsidRPr="005B3720" w:rsidRDefault="00014E38" w:rsidP="00014E38">
            <w:pPr>
              <w:spacing w:after="0" w:line="259" w:lineRule="auto"/>
              <w:ind w:left="0" w:firstLine="0"/>
              <w:jc w:val="center"/>
              <w:rPr>
                <w:ins w:id="2755" w:author="Author"/>
                <w:rFonts w:ascii="inherit" w:hAnsi="inherit"/>
                <w:sz w:val="24"/>
                <w:szCs w:val="24"/>
              </w:rPr>
            </w:pPr>
            <w:ins w:id="2756" w:author="Author">
              <w:r w:rsidRPr="005B3720">
                <w:rPr>
                  <w:rFonts w:ascii="inherit" w:hAnsi="inherit"/>
                  <w:sz w:val="24"/>
                  <w:szCs w:val="24"/>
                </w:rPr>
                <w:t>0,85 pu-1,</w:t>
              </w:r>
              <w:r>
                <w:rPr>
                  <w:rFonts w:ascii="inherit" w:hAnsi="inherit"/>
                  <w:sz w:val="24"/>
                  <w:szCs w:val="24"/>
                </w:rPr>
                <w:t>09</w:t>
              </w:r>
              <w:r w:rsidRPr="005B3720">
                <w:rPr>
                  <w:rFonts w:ascii="inherit" w:hAnsi="inherit"/>
                  <w:sz w:val="24"/>
                  <w:szCs w:val="24"/>
                </w:rPr>
                <w:t xml:space="preserve">8 pu </w:t>
              </w:r>
            </w:ins>
          </w:p>
        </w:tc>
        <w:tc>
          <w:tcPr>
            <w:tcW w:w="3039" w:type="dxa"/>
            <w:tcBorders>
              <w:top w:val="single" w:sz="4" w:space="0" w:color="050004"/>
              <w:left w:val="single" w:sz="4" w:space="0" w:color="050004"/>
              <w:bottom w:val="single" w:sz="4" w:space="0" w:color="050004"/>
              <w:right w:val="nil"/>
            </w:tcBorders>
            <w:tcPrChange w:id="2757" w:author="Author">
              <w:tcPr>
                <w:tcW w:w="3039" w:type="dxa"/>
                <w:tcBorders>
                  <w:top w:val="single" w:sz="4" w:space="0" w:color="050004"/>
                  <w:left w:val="single" w:sz="4" w:space="0" w:color="050004"/>
                  <w:bottom w:val="single" w:sz="4" w:space="0" w:color="050004"/>
                  <w:right w:val="nil"/>
                </w:tcBorders>
              </w:tcPr>
            </w:tcPrChange>
          </w:tcPr>
          <w:p w14:paraId="1E01C731" w14:textId="3E04F36D" w:rsidR="00014E38" w:rsidRPr="005B3720" w:rsidRDefault="00014E38" w:rsidP="00014E38">
            <w:pPr>
              <w:spacing w:after="0" w:line="259" w:lineRule="auto"/>
              <w:ind w:left="90" w:firstLine="0"/>
              <w:rPr>
                <w:ins w:id="2758" w:author="Author"/>
                <w:rFonts w:ascii="inherit" w:hAnsi="inherit"/>
                <w:sz w:val="24"/>
                <w:szCs w:val="24"/>
              </w:rPr>
            </w:pPr>
            <w:ins w:id="2759" w:author="Author">
              <w:r w:rsidRPr="005B3720">
                <w:rPr>
                  <w:rFonts w:ascii="inherit" w:hAnsi="inherit"/>
                  <w:sz w:val="24"/>
                  <w:szCs w:val="24"/>
                </w:rPr>
                <w:t>Unlimited</w:t>
              </w:r>
            </w:ins>
          </w:p>
        </w:tc>
      </w:tr>
      <w:tr w:rsidR="00014E38" w:rsidRPr="005B3720" w14:paraId="229D41DD" w14:textId="77777777" w:rsidTr="00663E71">
        <w:trPr>
          <w:trHeight w:val="815"/>
          <w:ins w:id="2760" w:author="Author"/>
        </w:trPr>
        <w:tc>
          <w:tcPr>
            <w:tcW w:w="0" w:type="auto"/>
            <w:vMerge/>
            <w:tcBorders>
              <w:left w:val="nil"/>
              <w:right w:val="single" w:sz="4" w:space="0" w:color="050004"/>
            </w:tcBorders>
          </w:tcPr>
          <w:p w14:paraId="64A19C11" w14:textId="77777777" w:rsidR="00014E38" w:rsidRPr="005B3720" w:rsidRDefault="00014E38" w:rsidP="00014E38">
            <w:pPr>
              <w:spacing w:after="160" w:line="259" w:lineRule="auto"/>
              <w:ind w:left="0" w:firstLine="0"/>
              <w:jc w:val="left"/>
              <w:rPr>
                <w:ins w:id="2761" w:author="Autho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26ED1C6F" w14:textId="77777777" w:rsidR="00014E38" w:rsidRDefault="00014E38" w:rsidP="00014E38">
            <w:pPr>
              <w:spacing w:after="0" w:line="259" w:lineRule="auto"/>
              <w:ind w:left="0" w:firstLine="0"/>
              <w:jc w:val="center"/>
              <w:rPr>
                <w:ins w:id="2762" w:author="Autho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71688325" w14:textId="4D3F1884" w:rsidR="00014E38" w:rsidRPr="005B3720" w:rsidRDefault="00014E38" w:rsidP="00014E38">
            <w:pPr>
              <w:spacing w:after="0" w:line="259" w:lineRule="auto"/>
              <w:ind w:left="0" w:firstLine="0"/>
              <w:jc w:val="center"/>
              <w:rPr>
                <w:ins w:id="2763" w:author="Author"/>
                <w:rFonts w:ascii="inherit" w:hAnsi="inherit"/>
                <w:sz w:val="24"/>
                <w:szCs w:val="24"/>
              </w:rPr>
            </w:pPr>
            <w:ins w:id="2764" w:author="Author">
              <w:r w:rsidRPr="005B3720">
                <w:rPr>
                  <w:rFonts w:ascii="inherit" w:hAnsi="inherit"/>
                  <w:sz w:val="24"/>
                  <w:szCs w:val="24"/>
                </w:rPr>
                <w:t>1,</w:t>
              </w:r>
              <w:r>
                <w:rPr>
                  <w:rFonts w:ascii="inherit" w:hAnsi="inherit"/>
                  <w:sz w:val="24"/>
                  <w:szCs w:val="24"/>
                </w:rPr>
                <w:t>09</w:t>
              </w:r>
              <w:r w:rsidRPr="005B3720">
                <w:rPr>
                  <w:rFonts w:ascii="inherit" w:hAnsi="inherit"/>
                  <w:sz w:val="24"/>
                  <w:szCs w:val="24"/>
                </w:rPr>
                <w:t>8 pu-1,15 pu</w:t>
              </w:r>
            </w:ins>
          </w:p>
        </w:tc>
        <w:tc>
          <w:tcPr>
            <w:tcW w:w="3039" w:type="dxa"/>
            <w:tcBorders>
              <w:top w:val="single" w:sz="4" w:space="0" w:color="050004"/>
              <w:left w:val="single" w:sz="4" w:space="0" w:color="050004"/>
              <w:bottom w:val="single" w:sz="4" w:space="0" w:color="050004"/>
              <w:right w:val="nil"/>
            </w:tcBorders>
          </w:tcPr>
          <w:p w14:paraId="517C24D1" w14:textId="0EFC3E1E" w:rsidR="00014E38" w:rsidRPr="005B3720" w:rsidRDefault="00014E38" w:rsidP="00014E38">
            <w:pPr>
              <w:spacing w:after="0" w:line="259" w:lineRule="auto"/>
              <w:ind w:left="90" w:firstLine="0"/>
              <w:rPr>
                <w:ins w:id="2765" w:author="Author"/>
                <w:rFonts w:ascii="inherit" w:hAnsi="inherit"/>
                <w:sz w:val="24"/>
                <w:szCs w:val="24"/>
              </w:rPr>
            </w:pPr>
            <w:ins w:id="2766" w:author="Author">
              <w:r w:rsidRPr="005B3720">
                <w:rPr>
                  <w:rFonts w:ascii="inherit" w:hAnsi="inherit"/>
                  <w:sz w:val="24"/>
                  <w:szCs w:val="24"/>
                </w:rPr>
                <w:t>To be established by each relevant system operator, in coordination with the relevant TSO but not less than 20 minutes</w:t>
              </w:r>
            </w:ins>
          </w:p>
        </w:tc>
      </w:tr>
      <w:tr w:rsidR="00014E38" w:rsidRPr="005B3720" w14:paraId="0E827295" w14:textId="77777777" w:rsidTr="00340CB8">
        <w:tblPrEx>
          <w:tblW w:w="9214" w:type="dxa"/>
          <w:tblInd w:w="0" w:type="dxa"/>
          <w:tblCellMar>
            <w:top w:w="103" w:type="dxa"/>
          </w:tblCellMar>
          <w:tblPrExChange w:id="2767" w:author="Author">
            <w:tblPrEx>
              <w:tblW w:w="9214" w:type="dxa"/>
              <w:tblInd w:w="0" w:type="dxa"/>
              <w:tblCellMar>
                <w:top w:w="103" w:type="dxa"/>
              </w:tblCellMar>
            </w:tblPrEx>
          </w:tblPrExChange>
        </w:tblPrEx>
        <w:trPr>
          <w:trHeight w:val="520"/>
          <w:ins w:id="2768" w:author="Author"/>
          <w:trPrChange w:id="2769" w:author="Author">
            <w:trPr>
              <w:trHeight w:val="815"/>
            </w:trPr>
          </w:trPrChange>
        </w:trPr>
        <w:tc>
          <w:tcPr>
            <w:tcW w:w="0" w:type="auto"/>
            <w:vMerge/>
            <w:tcBorders>
              <w:left w:val="nil"/>
              <w:right w:val="single" w:sz="4" w:space="0" w:color="050004"/>
            </w:tcBorders>
            <w:tcPrChange w:id="2770" w:author="Author">
              <w:tcPr>
                <w:tcW w:w="0" w:type="auto"/>
                <w:vMerge/>
                <w:tcBorders>
                  <w:left w:val="nil"/>
                  <w:right w:val="single" w:sz="4" w:space="0" w:color="050004"/>
                </w:tcBorders>
              </w:tcPr>
            </w:tcPrChange>
          </w:tcPr>
          <w:p w14:paraId="123D924F" w14:textId="77777777" w:rsidR="00014E38" w:rsidRPr="005B3720" w:rsidRDefault="00014E38" w:rsidP="00014E38">
            <w:pPr>
              <w:spacing w:after="160" w:line="259" w:lineRule="auto"/>
              <w:ind w:left="0" w:firstLine="0"/>
              <w:jc w:val="left"/>
              <w:rPr>
                <w:ins w:id="2771" w:author="Autho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Change w:id="2772" w:author="Author">
              <w:tcPr>
                <w:tcW w:w="1888" w:type="dxa"/>
                <w:vMerge w:val="restart"/>
                <w:tcBorders>
                  <w:top w:val="single" w:sz="4" w:space="0" w:color="050004"/>
                  <w:left w:val="single" w:sz="4" w:space="0" w:color="050004"/>
                  <w:right w:val="single" w:sz="4" w:space="0" w:color="050004"/>
                </w:tcBorders>
              </w:tcPr>
            </w:tcPrChange>
          </w:tcPr>
          <w:p w14:paraId="5F228C15" w14:textId="22E72D86" w:rsidR="00014E38" w:rsidRDefault="00014E38" w:rsidP="00014E38">
            <w:pPr>
              <w:spacing w:after="0" w:line="259" w:lineRule="auto"/>
              <w:ind w:left="0" w:firstLine="0"/>
              <w:jc w:val="center"/>
              <w:rPr>
                <w:ins w:id="2773" w:author="Author"/>
                <w:rFonts w:ascii="inherit" w:hAnsi="inherit"/>
                <w:sz w:val="24"/>
                <w:szCs w:val="24"/>
              </w:rPr>
            </w:pPr>
            <w:ins w:id="2774" w:author="Author">
              <w:r>
                <w:rPr>
                  <w:rFonts w:ascii="inherit" w:hAnsi="inherit"/>
                  <w:sz w:val="24"/>
                  <w:szCs w:val="24"/>
                </w:rPr>
                <w:t>150 kV</w:t>
              </w:r>
            </w:ins>
          </w:p>
        </w:tc>
        <w:tc>
          <w:tcPr>
            <w:tcW w:w="2136" w:type="dxa"/>
            <w:tcBorders>
              <w:top w:val="single" w:sz="4" w:space="0" w:color="050004"/>
              <w:left w:val="single" w:sz="4" w:space="0" w:color="050004"/>
              <w:bottom w:val="single" w:sz="4" w:space="0" w:color="050004"/>
              <w:right w:val="single" w:sz="4" w:space="0" w:color="050004"/>
            </w:tcBorders>
            <w:tcPrChange w:id="2775" w:author="Author">
              <w:tcPr>
                <w:tcW w:w="2136" w:type="dxa"/>
                <w:tcBorders>
                  <w:top w:val="single" w:sz="4" w:space="0" w:color="050004"/>
                  <w:left w:val="single" w:sz="4" w:space="0" w:color="050004"/>
                  <w:bottom w:val="single" w:sz="4" w:space="0" w:color="050004"/>
                  <w:right w:val="single" w:sz="4" w:space="0" w:color="050004"/>
                </w:tcBorders>
              </w:tcPr>
            </w:tcPrChange>
          </w:tcPr>
          <w:p w14:paraId="4B64E1FC" w14:textId="4FE258A3" w:rsidR="00014E38" w:rsidRPr="005B3720" w:rsidRDefault="00014E38" w:rsidP="00014E38">
            <w:pPr>
              <w:spacing w:after="0" w:line="259" w:lineRule="auto"/>
              <w:ind w:left="0" w:firstLine="0"/>
              <w:jc w:val="center"/>
              <w:rPr>
                <w:ins w:id="2776" w:author="Author"/>
                <w:rFonts w:ascii="inherit" w:hAnsi="inherit"/>
                <w:sz w:val="24"/>
                <w:szCs w:val="24"/>
              </w:rPr>
            </w:pPr>
            <w:ins w:id="2777" w:author="Author">
              <w:r w:rsidRPr="005B3720">
                <w:rPr>
                  <w:rFonts w:ascii="inherit" w:hAnsi="inherit"/>
                  <w:sz w:val="24"/>
                  <w:szCs w:val="24"/>
                </w:rPr>
                <w:t>0,85 pu-1,118 pu</w:t>
              </w:r>
            </w:ins>
          </w:p>
        </w:tc>
        <w:tc>
          <w:tcPr>
            <w:tcW w:w="3039" w:type="dxa"/>
            <w:tcBorders>
              <w:top w:val="single" w:sz="4" w:space="0" w:color="050004"/>
              <w:left w:val="single" w:sz="4" w:space="0" w:color="050004"/>
              <w:bottom w:val="single" w:sz="4" w:space="0" w:color="050004"/>
              <w:right w:val="nil"/>
            </w:tcBorders>
            <w:tcPrChange w:id="2778" w:author="Author">
              <w:tcPr>
                <w:tcW w:w="3039" w:type="dxa"/>
                <w:tcBorders>
                  <w:top w:val="single" w:sz="4" w:space="0" w:color="050004"/>
                  <w:left w:val="single" w:sz="4" w:space="0" w:color="050004"/>
                  <w:bottom w:val="single" w:sz="4" w:space="0" w:color="050004"/>
                  <w:right w:val="nil"/>
                </w:tcBorders>
              </w:tcPr>
            </w:tcPrChange>
          </w:tcPr>
          <w:p w14:paraId="783E7103" w14:textId="0390CB29" w:rsidR="00014E38" w:rsidRPr="005B3720" w:rsidRDefault="00014E38" w:rsidP="00014E38">
            <w:pPr>
              <w:spacing w:after="0" w:line="259" w:lineRule="auto"/>
              <w:ind w:left="90" w:firstLine="0"/>
              <w:rPr>
                <w:ins w:id="2779" w:author="Author"/>
                <w:rFonts w:ascii="inherit" w:hAnsi="inherit"/>
                <w:sz w:val="24"/>
                <w:szCs w:val="24"/>
              </w:rPr>
            </w:pPr>
            <w:ins w:id="2780" w:author="Author">
              <w:r w:rsidRPr="005B3720">
                <w:rPr>
                  <w:rFonts w:ascii="inherit" w:hAnsi="inherit"/>
                  <w:sz w:val="24"/>
                  <w:szCs w:val="24"/>
                </w:rPr>
                <w:t>Unlimited</w:t>
              </w:r>
            </w:ins>
          </w:p>
        </w:tc>
      </w:tr>
      <w:tr w:rsidR="00014E38" w:rsidRPr="005B3720" w14:paraId="4BB770CE" w14:textId="77777777" w:rsidTr="00663E71">
        <w:trPr>
          <w:trHeight w:val="815"/>
          <w:ins w:id="2781" w:author="Author"/>
        </w:trPr>
        <w:tc>
          <w:tcPr>
            <w:tcW w:w="0" w:type="auto"/>
            <w:vMerge/>
            <w:tcBorders>
              <w:left w:val="nil"/>
              <w:right w:val="single" w:sz="4" w:space="0" w:color="050004"/>
            </w:tcBorders>
          </w:tcPr>
          <w:p w14:paraId="74174A41" w14:textId="77777777" w:rsidR="00014E38" w:rsidRPr="005B3720" w:rsidRDefault="00014E38" w:rsidP="00014E38">
            <w:pPr>
              <w:spacing w:after="160" w:line="259" w:lineRule="auto"/>
              <w:ind w:left="0" w:firstLine="0"/>
              <w:jc w:val="left"/>
              <w:rPr>
                <w:ins w:id="2782" w:author="Autho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3C88A3A3" w14:textId="77777777" w:rsidR="00014E38" w:rsidRDefault="00014E38" w:rsidP="00014E38">
            <w:pPr>
              <w:spacing w:after="0" w:line="259" w:lineRule="auto"/>
              <w:ind w:left="0" w:firstLine="0"/>
              <w:jc w:val="center"/>
              <w:rPr>
                <w:ins w:id="2783" w:author="Autho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60FA8026" w14:textId="35DE8208" w:rsidR="00014E38" w:rsidRPr="005B3720" w:rsidRDefault="00014E38" w:rsidP="00014E38">
            <w:pPr>
              <w:spacing w:after="0" w:line="259" w:lineRule="auto"/>
              <w:ind w:left="0" w:firstLine="0"/>
              <w:jc w:val="center"/>
              <w:rPr>
                <w:ins w:id="2784" w:author="Author"/>
                <w:rFonts w:ascii="inherit" w:hAnsi="inherit"/>
                <w:sz w:val="24"/>
                <w:szCs w:val="24"/>
              </w:rPr>
            </w:pPr>
            <w:ins w:id="2785" w:author="Author">
              <w:r w:rsidRPr="005B3720">
                <w:rPr>
                  <w:rFonts w:ascii="inherit" w:hAnsi="inherit"/>
                  <w:sz w:val="24"/>
                  <w:szCs w:val="24"/>
                </w:rPr>
                <w:t xml:space="preserve">1,118 pu-1,15 pu </w:t>
              </w:r>
            </w:ins>
          </w:p>
        </w:tc>
        <w:tc>
          <w:tcPr>
            <w:tcW w:w="3039" w:type="dxa"/>
            <w:tcBorders>
              <w:top w:val="single" w:sz="4" w:space="0" w:color="050004"/>
              <w:left w:val="single" w:sz="4" w:space="0" w:color="050004"/>
              <w:bottom w:val="single" w:sz="4" w:space="0" w:color="050004"/>
              <w:right w:val="nil"/>
            </w:tcBorders>
          </w:tcPr>
          <w:p w14:paraId="05132D24" w14:textId="2E335984" w:rsidR="00014E38" w:rsidRPr="005B3720" w:rsidRDefault="00014E38" w:rsidP="00014E38">
            <w:pPr>
              <w:spacing w:after="0" w:line="259" w:lineRule="auto"/>
              <w:ind w:left="90" w:firstLine="0"/>
              <w:rPr>
                <w:ins w:id="2786" w:author="Author"/>
                <w:rFonts w:ascii="inherit" w:hAnsi="inherit"/>
                <w:sz w:val="24"/>
                <w:szCs w:val="24"/>
              </w:rPr>
            </w:pPr>
            <w:ins w:id="2787" w:author="Author">
              <w:r w:rsidRPr="005B3720">
                <w:rPr>
                  <w:rFonts w:ascii="inherit" w:hAnsi="inherit"/>
                  <w:sz w:val="24"/>
                  <w:szCs w:val="24"/>
                </w:rPr>
                <w:t>To be established by each relevant system operator, in coordination with the relevant TSO but not less than 20 minutes</w:t>
              </w:r>
            </w:ins>
          </w:p>
        </w:tc>
      </w:tr>
      <w:tr w:rsidR="00014E38" w:rsidRPr="005B3720" w14:paraId="25582809" w14:textId="77777777" w:rsidTr="00340CB8">
        <w:tblPrEx>
          <w:tblW w:w="9214" w:type="dxa"/>
          <w:tblInd w:w="0" w:type="dxa"/>
          <w:tblCellMar>
            <w:top w:w="103" w:type="dxa"/>
          </w:tblCellMar>
          <w:tblPrExChange w:id="2788" w:author="Author">
            <w:tblPrEx>
              <w:tblW w:w="9214" w:type="dxa"/>
              <w:tblInd w:w="0" w:type="dxa"/>
              <w:tblCellMar>
                <w:top w:w="103" w:type="dxa"/>
              </w:tblCellMar>
            </w:tblPrEx>
          </w:tblPrExChange>
        </w:tblPrEx>
        <w:trPr>
          <w:trHeight w:val="382"/>
          <w:ins w:id="2789" w:author="Author"/>
          <w:trPrChange w:id="2790" w:author="Author">
            <w:trPr>
              <w:trHeight w:val="815"/>
            </w:trPr>
          </w:trPrChange>
        </w:trPr>
        <w:tc>
          <w:tcPr>
            <w:tcW w:w="0" w:type="auto"/>
            <w:vMerge/>
            <w:tcBorders>
              <w:left w:val="nil"/>
              <w:right w:val="single" w:sz="4" w:space="0" w:color="050004"/>
            </w:tcBorders>
            <w:tcPrChange w:id="2791" w:author="Author">
              <w:tcPr>
                <w:tcW w:w="0" w:type="auto"/>
                <w:vMerge/>
                <w:tcBorders>
                  <w:left w:val="nil"/>
                  <w:right w:val="single" w:sz="4" w:space="0" w:color="050004"/>
                </w:tcBorders>
              </w:tcPr>
            </w:tcPrChange>
          </w:tcPr>
          <w:p w14:paraId="66B26B5D" w14:textId="77777777" w:rsidR="00014E38" w:rsidRPr="005B3720" w:rsidRDefault="00014E38" w:rsidP="00014E38">
            <w:pPr>
              <w:spacing w:after="160" w:line="259" w:lineRule="auto"/>
              <w:ind w:left="0" w:firstLine="0"/>
              <w:jc w:val="left"/>
              <w:rPr>
                <w:ins w:id="2792" w:author="Autho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Change w:id="2793" w:author="Author">
              <w:tcPr>
                <w:tcW w:w="1888" w:type="dxa"/>
                <w:vMerge w:val="restart"/>
                <w:tcBorders>
                  <w:top w:val="single" w:sz="4" w:space="0" w:color="050004"/>
                  <w:left w:val="single" w:sz="4" w:space="0" w:color="050004"/>
                  <w:right w:val="single" w:sz="4" w:space="0" w:color="050004"/>
                </w:tcBorders>
              </w:tcPr>
            </w:tcPrChange>
          </w:tcPr>
          <w:p w14:paraId="65CDC6AB" w14:textId="6B78A628" w:rsidR="00014E38" w:rsidRDefault="00014E38" w:rsidP="00014E38">
            <w:pPr>
              <w:spacing w:after="0" w:line="259" w:lineRule="auto"/>
              <w:ind w:left="0" w:firstLine="0"/>
              <w:jc w:val="center"/>
              <w:rPr>
                <w:ins w:id="2794" w:author="Author"/>
                <w:rFonts w:ascii="inherit" w:hAnsi="inherit"/>
                <w:sz w:val="24"/>
                <w:szCs w:val="24"/>
              </w:rPr>
            </w:pPr>
            <w:ins w:id="2795" w:author="Author">
              <w:r>
                <w:rPr>
                  <w:rFonts w:ascii="inherit" w:hAnsi="inherit"/>
                  <w:sz w:val="24"/>
                  <w:szCs w:val="24"/>
                </w:rPr>
                <w:t>220 kV</w:t>
              </w:r>
            </w:ins>
          </w:p>
        </w:tc>
        <w:tc>
          <w:tcPr>
            <w:tcW w:w="2136" w:type="dxa"/>
            <w:tcBorders>
              <w:top w:val="single" w:sz="4" w:space="0" w:color="050004"/>
              <w:left w:val="single" w:sz="4" w:space="0" w:color="050004"/>
              <w:bottom w:val="single" w:sz="4" w:space="0" w:color="050004"/>
              <w:right w:val="single" w:sz="4" w:space="0" w:color="050004"/>
            </w:tcBorders>
            <w:tcPrChange w:id="2796" w:author="Author">
              <w:tcPr>
                <w:tcW w:w="2136" w:type="dxa"/>
                <w:tcBorders>
                  <w:top w:val="single" w:sz="4" w:space="0" w:color="050004"/>
                  <w:left w:val="single" w:sz="4" w:space="0" w:color="050004"/>
                  <w:bottom w:val="single" w:sz="4" w:space="0" w:color="050004"/>
                  <w:right w:val="single" w:sz="4" w:space="0" w:color="050004"/>
                </w:tcBorders>
              </w:tcPr>
            </w:tcPrChange>
          </w:tcPr>
          <w:p w14:paraId="224B7FF0" w14:textId="7D0BB5E8" w:rsidR="00014E38" w:rsidRPr="005B3720" w:rsidRDefault="00014E38" w:rsidP="00014E38">
            <w:pPr>
              <w:spacing w:after="0" w:line="259" w:lineRule="auto"/>
              <w:ind w:left="0" w:firstLine="0"/>
              <w:jc w:val="center"/>
              <w:rPr>
                <w:ins w:id="2797" w:author="Author"/>
                <w:rFonts w:ascii="inherit" w:hAnsi="inherit"/>
                <w:sz w:val="24"/>
                <w:szCs w:val="24"/>
              </w:rPr>
            </w:pPr>
            <w:ins w:id="2798" w:author="Author">
              <w:r w:rsidRPr="005B3720">
                <w:rPr>
                  <w:rFonts w:ascii="inherit" w:hAnsi="inherit"/>
                  <w:sz w:val="24"/>
                  <w:szCs w:val="24"/>
                </w:rPr>
                <w:t>0,85 pu-1,11</w:t>
              </w:r>
              <w:r>
                <w:rPr>
                  <w:rFonts w:ascii="inherit" w:hAnsi="inherit"/>
                  <w:sz w:val="24"/>
                  <w:szCs w:val="24"/>
                </w:rPr>
                <w:t>3</w:t>
              </w:r>
              <w:r w:rsidRPr="005B3720">
                <w:rPr>
                  <w:rFonts w:ascii="inherit" w:hAnsi="inherit"/>
                  <w:sz w:val="24"/>
                  <w:szCs w:val="24"/>
                </w:rPr>
                <w:t xml:space="preserve"> pu</w:t>
              </w:r>
            </w:ins>
          </w:p>
        </w:tc>
        <w:tc>
          <w:tcPr>
            <w:tcW w:w="3039" w:type="dxa"/>
            <w:tcBorders>
              <w:top w:val="single" w:sz="4" w:space="0" w:color="050004"/>
              <w:left w:val="single" w:sz="4" w:space="0" w:color="050004"/>
              <w:bottom w:val="single" w:sz="4" w:space="0" w:color="050004"/>
              <w:right w:val="nil"/>
            </w:tcBorders>
            <w:tcPrChange w:id="2799" w:author="Author">
              <w:tcPr>
                <w:tcW w:w="3039" w:type="dxa"/>
                <w:tcBorders>
                  <w:top w:val="single" w:sz="4" w:space="0" w:color="050004"/>
                  <w:left w:val="single" w:sz="4" w:space="0" w:color="050004"/>
                  <w:bottom w:val="single" w:sz="4" w:space="0" w:color="050004"/>
                  <w:right w:val="nil"/>
                </w:tcBorders>
              </w:tcPr>
            </w:tcPrChange>
          </w:tcPr>
          <w:p w14:paraId="4577F0A8" w14:textId="595F771E" w:rsidR="00014E38" w:rsidRPr="005B3720" w:rsidRDefault="00014E38" w:rsidP="00014E38">
            <w:pPr>
              <w:spacing w:after="0" w:line="259" w:lineRule="auto"/>
              <w:ind w:left="90" w:firstLine="0"/>
              <w:rPr>
                <w:ins w:id="2800" w:author="Author"/>
                <w:rFonts w:ascii="inherit" w:hAnsi="inherit"/>
                <w:sz w:val="24"/>
                <w:szCs w:val="24"/>
              </w:rPr>
            </w:pPr>
            <w:ins w:id="2801" w:author="Author">
              <w:r w:rsidRPr="005B3720">
                <w:rPr>
                  <w:rFonts w:ascii="inherit" w:hAnsi="inherit"/>
                  <w:sz w:val="24"/>
                  <w:szCs w:val="24"/>
                </w:rPr>
                <w:t>Unlimited</w:t>
              </w:r>
            </w:ins>
          </w:p>
        </w:tc>
      </w:tr>
      <w:tr w:rsidR="00014E38" w:rsidRPr="005B3720" w14:paraId="66BB4320" w14:textId="77777777" w:rsidTr="00663E71">
        <w:trPr>
          <w:trHeight w:val="815"/>
          <w:ins w:id="2802" w:author="Author"/>
        </w:trPr>
        <w:tc>
          <w:tcPr>
            <w:tcW w:w="0" w:type="auto"/>
            <w:vMerge/>
            <w:tcBorders>
              <w:left w:val="nil"/>
              <w:bottom w:val="single" w:sz="4" w:space="0" w:color="050004"/>
              <w:right w:val="single" w:sz="4" w:space="0" w:color="050004"/>
            </w:tcBorders>
          </w:tcPr>
          <w:p w14:paraId="6B49033F" w14:textId="77777777" w:rsidR="00014E38" w:rsidRPr="005B3720" w:rsidRDefault="00014E38" w:rsidP="00014E38">
            <w:pPr>
              <w:spacing w:after="160" w:line="259" w:lineRule="auto"/>
              <w:ind w:left="0" w:firstLine="0"/>
              <w:jc w:val="left"/>
              <w:rPr>
                <w:ins w:id="2803" w:author="Autho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6B0E6D30" w14:textId="77777777" w:rsidR="00014E38" w:rsidRDefault="00014E38" w:rsidP="00014E38">
            <w:pPr>
              <w:spacing w:after="0" w:line="259" w:lineRule="auto"/>
              <w:ind w:left="0" w:firstLine="0"/>
              <w:jc w:val="center"/>
              <w:rPr>
                <w:ins w:id="2804" w:author="Autho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237FBA75" w14:textId="3A352DDF" w:rsidR="00014E38" w:rsidRPr="005B3720" w:rsidRDefault="00014E38" w:rsidP="00014E38">
            <w:pPr>
              <w:spacing w:after="0" w:line="259" w:lineRule="auto"/>
              <w:ind w:left="0" w:firstLine="0"/>
              <w:jc w:val="center"/>
              <w:rPr>
                <w:ins w:id="2805" w:author="Author"/>
                <w:rFonts w:ascii="inherit" w:hAnsi="inherit"/>
                <w:sz w:val="24"/>
                <w:szCs w:val="24"/>
              </w:rPr>
            </w:pPr>
            <w:ins w:id="2806" w:author="Author">
              <w:r w:rsidRPr="005B3720">
                <w:rPr>
                  <w:rFonts w:ascii="inherit" w:hAnsi="inherit"/>
                  <w:sz w:val="24"/>
                  <w:szCs w:val="24"/>
                </w:rPr>
                <w:t>1,11</w:t>
              </w:r>
              <w:r>
                <w:rPr>
                  <w:rFonts w:ascii="inherit" w:hAnsi="inherit"/>
                  <w:sz w:val="24"/>
                  <w:szCs w:val="24"/>
                </w:rPr>
                <w:t>3</w:t>
              </w:r>
              <w:r w:rsidRPr="005B3720">
                <w:rPr>
                  <w:rFonts w:ascii="inherit" w:hAnsi="inherit"/>
                  <w:sz w:val="24"/>
                  <w:szCs w:val="24"/>
                </w:rPr>
                <w:t xml:space="preserve"> pu-1,15 pu</w:t>
              </w:r>
            </w:ins>
          </w:p>
        </w:tc>
        <w:tc>
          <w:tcPr>
            <w:tcW w:w="3039" w:type="dxa"/>
            <w:tcBorders>
              <w:top w:val="single" w:sz="4" w:space="0" w:color="050004"/>
              <w:left w:val="single" w:sz="4" w:space="0" w:color="050004"/>
              <w:bottom w:val="single" w:sz="4" w:space="0" w:color="050004"/>
              <w:right w:val="nil"/>
            </w:tcBorders>
          </w:tcPr>
          <w:p w14:paraId="7620E342" w14:textId="610667E7" w:rsidR="00014E38" w:rsidRPr="005B3720" w:rsidRDefault="00014E38" w:rsidP="00014E38">
            <w:pPr>
              <w:spacing w:after="0" w:line="259" w:lineRule="auto"/>
              <w:ind w:left="90" w:firstLine="0"/>
              <w:rPr>
                <w:ins w:id="2807" w:author="Author"/>
                <w:rFonts w:ascii="inherit" w:hAnsi="inherit"/>
                <w:sz w:val="24"/>
                <w:szCs w:val="24"/>
              </w:rPr>
            </w:pPr>
            <w:ins w:id="2808" w:author="Author">
              <w:r w:rsidRPr="005B3720">
                <w:rPr>
                  <w:rFonts w:ascii="inherit" w:hAnsi="inherit"/>
                  <w:sz w:val="24"/>
                  <w:szCs w:val="24"/>
                </w:rPr>
                <w:t>To be established by each relevant system operator, in coordination with the relevant TSO but not less than 20 minutes</w:t>
              </w:r>
            </w:ins>
          </w:p>
        </w:tc>
      </w:tr>
      <w:tr w:rsidR="00014E38" w:rsidRPr="005B3720" w14:paraId="659023BC" w14:textId="77777777" w:rsidTr="00663E71">
        <w:trPr>
          <w:trHeight w:val="392"/>
        </w:trPr>
        <w:tc>
          <w:tcPr>
            <w:tcW w:w="2151" w:type="dxa"/>
            <w:vMerge w:val="restart"/>
            <w:tcBorders>
              <w:top w:val="single" w:sz="4" w:space="0" w:color="050004"/>
              <w:left w:val="nil"/>
              <w:right w:val="single" w:sz="4" w:space="0" w:color="050004"/>
            </w:tcBorders>
          </w:tcPr>
          <w:p w14:paraId="2160A8F4" w14:textId="77777777" w:rsidR="00014E38" w:rsidRPr="005B3720" w:rsidRDefault="00014E38" w:rsidP="00014E38">
            <w:pPr>
              <w:spacing w:after="0" w:line="259" w:lineRule="auto"/>
              <w:ind w:left="0" w:firstLine="0"/>
              <w:jc w:val="left"/>
              <w:rPr>
                <w:rFonts w:ascii="inherit" w:hAnsi="inherit"/>
                <w:sz w:val="24"/>
                <w:szCs w:val="24"/>
              </w:rPr>
            </w:pPr>
            <w:r w:rsidRPr="005B3720">
              <w:rPr>
                <w:rFonts w:ascii="inherit" w:hAnsi="inherit"/>
                <w:sz w:val="24"/>
                <w:szCs w:val="24"/>
              </w:rPr>
              <w:t xml:space="preserve">Nordic </w:t>
            </w:r>
          </w:p>
        </w:tc>
        <w:tc>
          <w:tcPr>
            <w:tcW w:w="1888" w:type="dxa"/>
            <w:vMerge w:val="restart"/>
            <w:tcBorders>
              <w:top w:val="single" w:sz="4" w:space="0" w:color="050004"/>
              <w:left w:val="single" w:sz="4" w:space="0" w:color="050004"/>
              <w:right w:val="single" w:sz="4" w:space="0" w:color="050004"/>
            </w:tcBorders>
          </w:tcPr>
          <w:p w14:paraId="48214A3A" w14:textId="2F916A66" w:rsidR="00014E38" w:rsidRPr="005B3720" w:rsidRDefault="00014E38" w:rsidP="00014E38">
            <w:pPr>
              <w:spacing w:after="0" w:line="259" w:lineRule="auto"/>
              <w:ind w:left="0" w:firstLine="0"/>
              <w:jc w:val="center"/>
              <w:rPr>
                <w:rFonts w:ascii="inherit" w:hAnsi="inherit"/>
                <w:sz w:val="24"/>
                <w:szCs w:val="24"/>
              </w:rPr>
            </w:pPr>
            <w:ins w:id="2809" w:author="Author">
              <w:r>
                <w:rPr>
                  <w:rFonts w:ascii="inherit" w:hAnsi="inherit"/>
                  <w:sz w:val="24"/>
                  <w:szCs w:val="24"/>
                </w:rPr>
                <w:t>110 kV</w:t>
              </w:r>
            </w:ins>
          </w:p>
        </w:tc>
        <w:tc>
          <w:tcPr>
            <w:tcW w:w="2136" w:type="dxa"/>
            <w:tcBorders>
              <w:top w:val="single" w:sz="4" w:space="0" w:color="050004"/>
              <w:left w:val="single" w:sz="4" w:space="0" w:color="050004"/>
              <w:bottom w:val="single" w:sz="4" w:space="0" w:color="050004"/>
              <w:right w:val="single" w:sz="4" w:space="0" w:color="050004"/>
            </w:tcBorders>
          </w:tcPr>
          <w:p w14:paraId="143E6286" w14:textId="4C648A7A"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3039" w:type="dxa"/>
            <w:tcBorders>
              <w:top w:val="single" w:sz="4" w:space="0" w:color="050004"/>
              <w:left w:val="single" w:sz="4" w:space="0" w:color="050004"/>
              <w:bottom w:val="single" w:sz="4" w:space="0" w:color="050004"/>
              <w:right w:val="nil"/>
            </w:tcBorders>
          </w:tcPr>
          <w:p w14:paraId="385665E7" w14:textId="77777777"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893455B" w14:textId="77777777" w:rsidTr="00663E71">
        <w:trPr>
          <w:trHeight w:val="392"/>
        </w:trPr>
        <w:tc>
          <w:tcPr>
            <w:tcW w:w="0" w:type="auto"/>
            <w:vMerge/>
            <w:tcBorders>
              <w:left w:val="nil"/>
              <w:right w:val="single" w:sz="4" w:space="0" w:color="050004"/>
            </w:tcBorders>
          </w:tcPr>
          <w:p w14:paraId="65B7D4D0"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706D980E" w14:textId="77777777" w:rsidR="00014E38" w:rsidRPr="005B3720"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586C1085" w14:textId="6103F8D3"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1,05 pu-1,10 pu </w:t>
            </w:r>
          </w:p>
        </w:tc>
        <w:tc>
          <w:tcPr>
            <w:tcW w:w="3039" w:type="dxa"/>
            <w:tcBorders>
              <w:top w:val="single" w:sz="4" w:space="0" w:color="050004"/>
              <w:left w:val="single" w:sz="4" w:space="0" w:color="050004"/>
              <w:bottom w:val="single" w:sz="4" w:space="0" w:color="050004"/>
              <w:right w:val="nil"/>
            </w:tcBorders>
          </w:tcPr>
          <w:p w14:paraId="44C299CE" w14:textId="77777777"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60 minutes </w:t>
            </w:r>
          </w:p>
        </w:tc>
      </w:tr>
      <w:tr w:rsidR="00014E38" w:rsidRPr="005B3720" w14:paraId="5C9E32CB" w14:textId="77777777" w:rsidTr="00663E71">
        <w:trPr>
          <w:trHeight w:val="392"/>
          <w:ins w:id="2810" w:author="Author"/>
        </w:trPr>
        <w:tc>
          <w:tcPr>
            <w:tcW w:w="0" w:type="auto"/>
            <w:vMerge/>
            <w:tcBorders>
              <w:left w:val="nil"/>
              <w:right w:val="single" w:sz="4" w:space="0" w:color="050004"/>
            </w:tcBorders>
          </w:tcPr>
          <w:p w14:paraId="1A13D54A" w14:textId="77777777" w:rsidR="00014E38" w:rsidRPr="005B3720" w:rsidRDefault="00014E38" w:rsidP="00014E38">
            <w:pPr>
              <w:spacing w:after="160" w:line="259" w:lineRule="auto"/>
              <w:ind w:left="0" w:firstLine="0"/>
              <w:jc w:val="left"/>
              <w:rPr>
                <w:ins w:id="2811" w:author="Autho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05EA30AF" w14:textId="49BBFBA4" w:rsidR="00014E38" w:rsidRPr="005B3720" w:rsidRDefault="00014E38" w:rsidP="00014E38">
            <w:pPr>
              <w:spacing w:after="0" w:line="259" w:lineRule="auto"/>
              <w:ind w:left="0" w:firstLine="0"/>
              <w:jc w:val="center"/>
              <w:rPr>
                <w:ins w:id="2812" w:author="Author"/>
                <w:rFonts w:ascii="inherit" w:hAnsi="inherit"/>
                <w:sz w:val="24"/>
                <w:szCs w:val="24"/>
              </w:rPr>
            </w:pPr>
            <w:ins w:id="2813" w:author="Author">
              <w:r>
                <w:rPr>
                  <w:rFonts w:ascii="inherit" w:hAnsi="inherit"/>
                  <w:sz w:val="24"/>
                  <w:szCs w:val="24"/>
                </w:rPr>
                <w:t>132 kV</w:t>
              </w:r>
            </w:ins>
          </w:p>
        </w:tc>
        <w:tc>
          <w:tcPr>
            <w:tcW w:w="2136" w:type="dxa"/>
            <w:tcBorders>
              <w:top w:val="single" w:sz="4" w:space="0" w:color="050004"/>
              <w:left w:val="single" w:sz="4" w:space="0" w:color="050004"/>
              <w:bottom w:val="single" w:sz="4" w:space="0" w:color="050004"/>
              <w:right w:val="single" w:sz="4" w:space="0" w:color="050004"/>
            </w:tcBorders>
          </w:tcPr>
          <w:p w14:paraId="045A50EA" w14:textId="1B18313C" w:rsidR="00014E38" w:rsidRPr="005B3720" w:rsidRDefault="00014E38" w:rsidP="00014E38">
            <w:pPr>
              <w:spacing w:after="0" w:line="259" w:lineRule="auto"/>
              <w:ind w:left="0" w:firstLine="0"/>
              <w:jc w:val="center"/>
              <w:rPr>
                <w:ins w:id="2814" w:author="Author"/>
                <w:rFonts w:ascii="inherit" w:hAnsi="inherit"/>
                <w:sz w:val="24"/>
                <w:szCs w:val="24"/>
              </w:rPr>
            </w:pPr>
            <w:ins w:id="2815" w:author="Author">
              <w:r w:rsidRPr="005B3720">
                <w:rPr>
                  <w:rFonts w:ascii="inherit" w:hAnsi="inherit"/>
                  <w:sz w:val="24"/>
                  <w:szCs w:val="24"/>
                </w:rPr>
                <w:t xml:space="preserve">0,90 pu-1,05 pu </w:t>
              </w:r>
            </w:ins>
          </w:p>
        </w:tc>
        <w:tc>
          <w:tcPr>
            <w:tcW w:w="3039" w:type="dxa"/>
            <w:tcBorders>
              <w:top w:val="single" w:sz="4" w:space="0" w:color="050004"/>
              <w:left w:val="single" w:sz="4" w:space="0" w:color="050004"/>
              <w:bottom w:val="single" w:sz="4" w:space="0" w:color="050004"/>
              <w:right w:val="nil"/>
            </w:tcBorders>
          </w:tcPr>
          <w:p w14:paraId="17DEE259" w14:textId="0A2590B5" w:rsidR="00014E38" w:rsidRPr="005B3720" w:rsidRDefault="00014E38" w:rsidP="00014E38">
            <w:pPr>
              <w:spacing w:after="0" w:line="259" w:lineRule="auto"/>
              <w:ind w:left="90" w:firstLine="0"/>
              <w:jc w:val="left"/>
              <w:rPr>
                <w:ins w:id="2816" w:author="Author"/>
                <w:rFonts w:ascii="inherit" w:hAnsi="inherit"/>
                <w:sz w:val="24"/>
                <w:szCs w:val="24"/>
              </w:rPr>
            </w:pPr>
            <w:ins w:id="2817" w:author="Author">
              <w:r w:rsidRPr="005B3720">
                <w:rPr>
                  <w:rFonts w:ascii="inherit" w:hAnsi="inherit"/>
                  <w:sz w:val="24"/>
                  <w:szCs w:val="24"/>
                </w:rPr>
                <w:t xml:space="preserve">Unlimited </w:t>
              </w:r>
            </w:ins>
          </w:p>
        </w:tc>
      </w:tr>
      <w:tr w:rsidR="00014E38" w:rsidRPr="005B3720" w14:paraId="7695B6F2" w14:textId="77777777" w:rsidTr="00663E71">
        <w:trPr>
          <w:trHeight w:val="392"/>
          <w:ins w:id="2818" w:author="Author"/>
        </w:trPr>
        <w:tc>
          <w:tcPr>
            <w:tcW w:w="0" w:type="auto"/>
            <w:vMerge/>
            <w:tcBorders>
              <w:left w:val="nil"/>
              <w:right w:val="single" w:sz="4" w:space="0" w:color="050004"/>
            </w:tcBorders>
          </w:tcPr>
          <w:p w14:paraId="4B8F7DCD" w14:textId="77777777" w:rsidR="00014E38" w:rsidRPr="005B3720" w:rsidRDefault="00014E38" w:rsidP="00014E38">
            <w:pPr>
              <w:spacing w:after="160" w:line="259" w:lineRule="auto"/>
              <w:ind w:left="0" w:firstLine="0"/>
              <w:jc w:val="left"/>
              <w:rPr>
                <w:ins w:id="2819" w:author="Autho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5AD9FC49" w14:textId="77777777" w:rsidR="00014E38" w:rsidRPr="005B3720" w:rsidRDefault="00014E38" w:rsidP="00014E38">
            <w:pPr>
              <w:spacing w:after="0" w:line="259" w:lineRule="auto"/>
              <w:ind w:left="0" w:firstLine="0"/>
              <w:jc w:val="center"/>
              <w:rPr>
                <w:ins w:id="2820" w:author="Autho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77B05C0D" w14:textId="5E2D3549" w:rsidR="00014E38" w:rsidRPr="005B3720" w:rsidRDefault="00014E38" w:rsidP="00014E38">
            <w:pPr>
              <w:spacing w:after="0" w:line="259" w:lineRule="auto"/>
              <w:ind w:left="0" w:firstLine="0"/>
              <w:jc w:val="center"/>
              <w:rPr>
                <w:ins w:id="2821" w:author="Author"/>
                <w:rFonts w:ascii="inherit" w:hAnsi="inherit"/>
                <w:sz w:val="24"/>
                <w:szCs w:val="24"/>
              </w:rPr>
            </w:pPr>
            <w:ins w:id="2822" w:author="Author">
              <w:r w:rsidRPr="005B3720">
                <w:rPr>
                  <w:rFonts w:ascii="inherit" w:hAnsi="inherit"/>
                  <w:sz w:val="24"/>
                  <w:szCs w:val="24"/>
                </w:rPr>
                <w:t xml:space="preserve">1,05 pu-1,10 pu </w:t>
              </w:r>
            </w:ins>
          </w:p>
        </w:tc>
        <w:tc>
          <w:tcPr>
            <w:tcW w:w="3039" w:type="dxa"/>
            <w:tcBorders>
              <w:top w:val="single" w:sz="4" w:space="0" w:color="050004"/>
              <w:left w:val="single" w:sz="4" w:space="0" w:color="050004"/>
              <w:bottom w:val="single" w:sz="4" w:space="0" w:color="050004"/>
              <w:right w:val="nil"/>
            </w:tcBorders>
          </w:tcPr>
          <w:p w14:paraId="43C84F44" w14:textId="076220F1" w:rsidR="00014E38" w:rsidRPr="005B3720" w:rsidRDefault="00014E38" w:rsidP="00014E38">
            <w:pPr>
              <w:spacing w:after="0" w:line="259" w:lineRule="auto"/>
              <w:ind w:left="90" w:firstLine="0"/>
              <w:jc w:val="left"/>
              <w:rPr>
                <w:ins w:id="2823" w:author="Author"/>
                <w:rFonts w:ascii="inherit" w:hAnsi="inherit"/>
                <w:sz w:val="24"/>
                <w:szCs w:val="24"/>
              </w:rPr>
            </w:pPr>
            <w:ins w:id="2824" w:author="Author">
              <w:r w:rsidRPr="005B3720">
                <w:rPr>
                  <w:rFonts w:ascii="inherit" w:hAnsi="inherit"/>
                  <w:sz w:val="24"/>
                  <w:szCs w:val="24"/>
                </w:rPr>
                <w:t xml:space="preserve">60 minutes </w:t>
              </w:r>
            </w:ins>
          </w:p>
        </w:tc>
      </w:tr>
      <w:tr w:rsidR="00014E38" w:rsidRPr="005B3720" w14:paraId="6D25D907" w14:textId="77777777" w:rsidTr="00663E71">
        <w:trPr>
          <w:trHeight w:val="392"/>
          <w:ins w:id="2825" w:author="Author"/>
        </w:trPr>
        <w:tc>
          <w:tcPr>
            <w:tcW w:w="0" w:type="auto"/>
            <w:vMerge/>
            <w:tcBorders>
              <w:left w:val="nil"/>
              <w:right w:val="single" w:sz="4" w:space="0" w:color="050004"/>
            </w:tcBorders>
          </w:tcPr>
          <w:p w14:paraId="385BF748" w14:textId="77777777" w:rsidR="00014E38" w:rsidRPr="005B3720" w:rsidRDefault="00014E38" w:rsidP="00014E38">
            <w:pPr>
              <w:spacing w:after="160" w:line="259" w:lineRule="auto"/>
              <w:ind w:left="0" w:firstLine="0"/>
              <w:jc w:val="left"/>
              <w:rPr>
                <w:ins w:id="2826" w:author="Autho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3B2A454C" w14:textId="226D402B" w:rsidR="00014E38" w:rsidRPr="005B3720" w:rsidRDefault="00014E38" w:rsidP="00014E38">
            <w:pPr>
              <w:spacing w:after="0" w:line="259" w:lineRule="auto"/>
              <w:ind w:left="0" w:firstLine="0"/>
              <w:jc w:val="center"/>
              <w:rPr>
                <w:ins w:id="2827" w:author="Author"/>
                <w:rFonts w:ascii="inherit" w:hAnsi="inherit"/>
                <w:sz w:val="24"/>
                <w:szCs w:val="24"/>
              </w:rPr>
            </w:pPr>
            <w:ins w:id="2828" w:author="Author">
              <w:r>
                <w:rPr>
                  <w:rFonts w:ascii="inherit" w:hAnsi="inherit"/>
                  <w:sz w:val="24"/>
                  <w:szCs w:val="24"/>
                </w:rPr>
                <w:t>220 kV</w:t>
              </w:r>
            </w:ins>
          </w:p>
        </w:tc>
        <w:tc>
          <w:tcPr>
            <w:tcW w:w="2136" w:type="dxa"/>
            <w:tcBorders>
              <w:top w:val="single" w:sz="4" w:space="0" w:color="050004"/>
              <w:left w:val="single" w:sz="4" w:space="0" w:color="050004"/>
              <w:bottom w:val="single" w:sz="4" w:space="0" w:color="050004"/>
              <w:right w:val="single" w:sz="4" w:space="0" w:color="050004"/>
            </w:tcBorders>
          </w:tcPr>
          <w:p w14:paraId="5FB13AAA" w14:textId="55CE730F" w:rsidR="00014E38" w:rsidRPr="005B3720" w:rsidRDefault="00014E38" w:rsidP="00014E38">
            <w:pPr>
              <w:spacing w:after="0" w:line="259" w:lineRule="auto"/>
              <w:ind w:left="0" w:firstLine="0"/>
              <w:jc w:val="center"/>
              <w:rPr>
                <w:ins w:id="2829" w:author="Author"/>
                <w:rFonts w:ascii="inherit" w:hAnsi="inherit"/>
                <w:sz w:val="24"/>
                <w:szCs w:val="24"/>
              </w:rPr>
            </w:pPr>
            <w:ins w:id="2830" w:author="Author">
              <w:r w:rsidRPr="005B3720">
                <w:rPr>
                  <w:rFonts w:ascii="inherit" w:hAnsi="inherit"/>
                  <w:sz w:val="24"/>
                  <w:szCs w:val="24"/>
                </w:rPr>
                <w:t xml:space="preserve">0,90 pu-1,05 pu </w:t>
              </w:r>
            </w:ins>
          </w:p>
        </w:tc>
        <w:tc>
          <w:tcPr>
            <w:tcW w:w="3039" w:type="dxa"/>
            <w:tcBorders>
              <w:top w:val="single" w:sz="4" w:space="0" w:color="050004"/>
              <w:left w:val="single" w:sz="4" w:space="0" w:color="050004"/>
              <w:bottom w:val="single" w:sz="4" w:space="0" w:color="050004"/>
              <w:right w:val="nil"/>
            </w:tcBorders>
          </w:tcPr>
          <w:p w14:paraId="2D248598" w14:textId="6C20D738" w:rsidR="00014E38" w:rsidRPr="005B3720" w:rsidRDefault="00014E38" w:rsidP="00014E38">
            <w:pPr>
              <w:spacing w:after="0" w:line="259" w:lineRule="auto"/>
              <w:ind w:left="90" w:firstLine="0"/>
              <w:jc w:val="left"/>
              <w:rPr>
                <w:ins w:id="2831" w:author="Author"/>
                <w:rFonts w:ascii="inherit" w:hAnsi="inherit"/>
                <w:sz w:val="24"/>
                <w:szCs w:val="24"/>
              </w:rPr>
            </w:pPr>
            <w:ins w:id="2832" w:author="Author">
              <w:r w:rsidRPr="005B3720">
                <w:rPr>
                  <w:rFonts w:ascii="inherit" w:hAnsi="inherit"/>
                  <w:sz w:val="24"/>
                  <w:szCs w:val="24"/>
                </w:rPr>
                <w:t xml:space="preserve">Unlimited </w:t>
              </w:r>
            </w:ins>
          </w:p>
        </w:tc>
      </w:tr>
      <w:tr w:rsidR="00014E38" w:rsidRPr="005B3720" w14:paraId="7A181368" w14:textId="77777777" w:rsidTr="00663E71">
        <w:trPr>
          <w:trHeight w:val="392"/>
          <w:ins w:id="2833" w:author="Author"/>
        </w:trPr>
        <w:tc>
          <w:tcPr>
            <w:tcW w:w="0" w:type="auto"/>
            <w:vMerge/>
            <w:tcBorders>
              <w:left w:val="nil"/>
              <w:bottom w:val="single" w:sz="4" w:space="0" w:color="050004"/>
              <w:right w:val="single" w:sz="4" w:space="0" w:color="050004"/>
            </w:tcBorders>
          </w:tcPr>
          <w:p w14:paraId="6FB5631E" w14:textId="77777777" w:rsidR="00014E38" w:rsidRPr="005B3720" w:rsidRDefault="00014E38" w:rsidP="00014E38">
            <w:pPr>
              <w:spacing w:after="160" w:line="259" w:lineRule="auto"/>
              <w:ind w:left="0" w:firstLine="0"/>
              <w:jc w:val="left"/>
              <w:rPr>
                <w:ins w:id="2834" w:author="Autho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1CA87BCC" w14:textId="77777777" w:rsidR="00014E38" w:rsidRPr="005B3720" w:rsidRDefault="00014E38" w:rsidP="00014E38">
            <w:pPr>
              <w:spacing w:after="0" w:line="259" w:lineRule="auto"/>
              <w:ind w:left="0" w:firstLine="0"/>
              <w:jc w:val="center"/>
              <w:rPr>
                <w:ins w:id="2835" w:author="Autho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06A20B5E" w14:textId="42ED7834" w:rsidR="00014E38" w:rsidRPr="005B3720" w:rsidRDefault="00014E38" w:rsidP="00014E38">
            <w:pPr>
              <w:spacing w:after="0" w:line="259" w:lineRule="auto"/>
              <w:ind w:left="0" w:firstLine="0"/>
              <w:jc w:val="center"/>
              <w:rPr>
                <w:ins w:id="2836" w:author="Author"/>
                <w:rFonts w:ascii="inherit" w:hAnsi="inherit"/>
                <w:sz w:val="24"/>
                <w:szCs w:val="24"/>
              </w:rPr>
            </w:pPr>
            <w:ins w:id="2837" w:author="Author">
              <w:r w:rsidRPr="005B3720">
                <w:rPr>
                  <w:rFonts w:ascii="inherit" w:hAnsi="inherit"/>
                  <w:sz w:val="24"/>
                  <w:szCs w:val="24"/>
                </w:rPr>
                <w:t xml:space="preserve">1,05 pu-1,10 pu </w:t>
              </w:r>
            </w:ins>
          </w:p>
        </w:tc>
        <w:tc>
          <w:tcPr>
            <w:tcW w:w="3039" w:type="dxa"/>
            <w:tcBorders>
              <w:top w:val="single" w:sz="4" w:space="0" w:color="050004"/>
              <w:left w:val="single" w:sz="4" w:space="0" w:color="050004"/>
              <w:bottom w:val="single" w:sz="4" w:space="0" w:color="050004"/>
              <w:right w:val="nil"/>
            </w:tcBorders>
          </w:tcPr>
          <w:p w14:paraId="119AC8DA" w14:textId="2B293C48" w:rsidR="00014E38" w:rsidRPr="005B3720" w:rsidRDefault="00014E38" w:rsidP="00014E38">
            <w:pPr>
              <w:spacing w:after="0" w:line="259" w:lineRule="auto"/>
              <w:ind w:left="90" w:firstLine="0"/>
              <w:jc w:val="left"/>
              <w:rPr>
                <w:ins w:id="2838" w:author="Author"/>
                <w:rFonts w:ascii="inherit" w:hAnsi="inherit"/>
                <w:sz w:val="24"/>
                <w:szCs w:val="24"/>
              </w:rPr>
            </w:pPr>
            <w:ins w:id="2839" w:author="Author">
              <w:r w:rsidRPr="005B3720">
                <w:rPr>
                  <w:rFonts w:ascii="inherit" w:hAnsi="inherit"/>
                  <w:sz w:val="24"/>
                  <w:szCs w:val="24"/>
                </w:rPr>
                <w:t xml:space="preserve">60 minutes </w:t>
              </w:r>
            </w:ins>
          </w:p>
        </w:tc>
      </w:tr>
      <w:tr w:rsidR="00014E38" w:rsidRPr="005B3720" w:rsidDel="00014E38" w14:paraId="27805BDF" w14:textId="401666A6" w:rsidTr="0077260E">
        <w:trPr>
          <w:trHeight w:val="392"/>
          <w:del w:id="2840" w:author="Author"/>
        </w:trPr>
        <w:tc>
          <w:tcPr>
            <w:tcW w:w="2151" w:type="dxa"/>
            <w:tcBorders>
              <w:top w:val="single" w:sz="4" w:space="0" w:color="050004"/>
              <w:left w:val="nil"/>
              <w:bottom w:val="single" w:sz="4" w:space="0" w:color="050004"/>
              <w:right w:val="single" w:sz="4" w:space="0" w:color="050004"/>
            </w:tcBorders>
          </w:tcPr>
          <w:p w14:paraId="44D8A5E0" w14:textId="363DB46F" w:rsidR="00014E38" w:rsidRPr="005B3720" w:rsidDel="00014E38" w:rsidRDefault="00014E38" w:rsidP="00014E38">
            <w:pPr>
              <w:spacing w:after="0" w:line="259" w:lineRule="auto"/>
              <w:ind w:left="0" w:firstLine="0"/>
              <w:jc w:val="left"/>
              <w:rPr>
                <w:del w:id="2841" w:author="Author"/>
                <w:rFonts w:ascii="inherit" w:hAnsi="inherit"/>
                <w:sz w:val="24"/>
                <w:szCs w:val="24"/>
              </w:rPr>
            </w:pPr>
            <w:del w:id="2842" w:author="Author">
              <w:r w:rsidRPr="005B3720" w:rsidDel="00014E38">
                <w:rPr>
                  <w:rFonts w:ascii="inherit" w:hAnsi="inherit"/>
                  <w:sz w:val="24"/>
                  <w:szCs w:val="24"/>
                </w:rPr>
                <w:delText xml:space="preserve">Great Britain </w:delText>
              </w:r>
            </w:del>
          </w:p>
        </w:tc>
        <w:tc>
          <w:tcPr>
            <w:tcW w:w="1888" w:type="dxa"/>
            <w:tcBorders>
              <w:top w:val="single" w:sz="4" w:space="0" w:color="050004"/>
              <w:left w:val="single" w:sz="4" w:space="0" w:color="050004"/>
              <w:bottom w:val="single" w:sz="4" w:space="0" w:color="050004"/>
              <w:right w:val="single" w:sz="4" w:space="0" w:color="050004"/>
            </w:tcBorders>
          </w:tcPr>
          <w:p w14:paraId="296559BA" w14:textId="783FEA20" w:rsidR="00014E38" w:rsidRPr="005B3720" w:rsidDel="00014E38" w:rsidRDefault="00014E38" w:rsidP="00014E38">
            <w:pPr>
              <w:spacing w:after="0" w:line="259" w:lineRule="auto"/>
              <w:ind w:left="0" w:firstLine="0"/>
              <w:jc w:val="center"/>
              <w:rPr>
                <w:del w:id="2843" w:author="Autho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466058EB" w14:textId="44659362" w:rsidR="00014E38" w:rsidRPr="005B3720" w:rsidDel="00014E38" w:rsidRDefault="00014E38" w:rsidP="00014E38">
            <w:pPr>
              <w:spacing w:after="0" w:line="259" w:lineRule="auto"/>
              <w:ind w:left="0" w:firstLine="0"/>
              <w:jc w:val="center"/>
              <w:rPr>
                <w:del w:id="2844" w:author="Author"/>
                <w:rFonts w:ascii="inherit" w:hAnsi="inherit"/>
                <w:sz w:val="24"/>
                <w:szCs w:val="24"/>
              </w:rPr>
            </w:pPr>
            <w:del w:id="2845" w:author="Author">
              <w:r w:rsidRPr="005B3720" w:rsidDel="00014E38">
                <w:rPr>
                  <w:rFonts w:ascii="inherit" w:hAnsi="inherit"/>
                  <w:sz w:val="24"/>
                  <w:szCs w:val="24"/>
                </w:rPr>
                <w:delText xml:space="preserve">0,90 pu-1,10 pu </w:delText>
              </w:r>
            </w:del>
          </w:p>
        </w:tc>
        <w:tc>
          <w:tcPr>
            <w:tcW w:w="3039" w:type="dxa"/>
            <w:tcBorders>
              <w:top w:val="single" w:sz="4" w:space="0" w:color="050004"/>
              <w:left w:val="single" w:sz="4" w:space="0" w:color="050004"/>
              <w:bottom w:val="single" w:sz="4" w:space="0" w:color="050004"/>
              <w:right w:val="nil"/>
            </w:tcBorders>
          </w:tcPr>
          <w:p w14:paraId="79400157" w14:textId="69C184F4" w:rsidR="00014E38" w:rsidRPr="005B3720" w:rsidDel="00014E38" w:rsidRDefault="00014E38" w:rsidP="00014E38">
            <w:pPr>
              <w:spacing w:after="0" w:line="259" w:lineRule="auto"/>
              <w:ind w:left="90" w:firstLine="0"/>
              <w:jc w:val="left"/>
              <w:rPr>
                <w:del w:id="2846" w:author="Author"/>
                <w:rFonts w:ascii="inherit" w:hAnsi="inherit"/>
                <w:sz w:val="24"/>
                <w:szCs w:val="24"/>
              </w:rPr>
            </w:pPr>
            <w:del w:id="2847" w:author="Author">
              <w:r w:rsidRPr="005B3720" w:rsidDel="00014E38">
                <w:rPr>
                  <w:rFonts w:ascii="inherit" w:hAnsi="inherit"/>
                  <w:sz w:val="24"/>
                  <w:szCs w:val="24"/>
                </w:rPr>
                <w:delText xml:space="preserve">Unlimited </w:delText>
              </w:r>
            </w:del>
          </w:p>
        </w:tc>
      </w:tr>
      <w:tr w:rsidR="00014E38" w:rsidRPr="005B3720" w14:paraId="6E771A05" w14:textId="77777777" w:rsidTr="00663E71">
        <w:trPr>
          <w:trHeight w:val="392"/>
        </w:trPr>
        <w:tc>
          <w:tcPr>
            <w:tcW w:w="2151" w:type="dxa"/>
            <w:vMerge w:val="restart"/>
            <w:tcBorders>
              <w:top w:val="single" w:sz="4" w:space="0" w:color="050004"/>
              <w:left w:val="nil"/>
              <w:right w:val="single" w:sz="4" w:space="0" w:color="050004"/>
            </w:tcBorders>
          </w:tcPr>
          <w:p w14:paraId="025137D5" w14:textId="77777777" w:rsidR="00014E38" w:rsidRPr="005B3720" w:rsidRDefault="00014E38" w:rsidP="00014E38">
            <w:pPr>
              <w:spacing w:after="0" w:line="259" w:lineRule="auto"/>
              <w:ind w:left="0" w:firstLine="0"/>
              <w:jc w:val="left"/>
              <w:rPr>
                <w:rFonts w:ascii="inherit" w:hAnsi="inherit"/>
                <w:sz w:val="24"/>
                <w:szCs w:val="24"/>
              </w:rPr>
            </w:pPr>
            <w:r w:rsidRPr="005B3720">
              <w:rPr>
                <w:rFonts w:ascii="inherit" w:hAnsi="inherit"/>
                <w:sz w:val="24"/>
                <w:szCs w:val="24"/>
              </w:rPr>
              <w:t xml:space="preserve">Ireland and Northern Ireland </w:t>
            </w:r>
          </w:p>
        </w:tc>
        <w:tc>
          <w:tcPr>
            <w:tcW w:w="1888" w:type="dxa"/>
            <w:tcBorders>
              <w:top w:val="single" w:sz="4" w:space="0" w:color="050004"/>
              <w:left w:val="single" w:sz="4" w:space="0" w:color="050004"/>
              <w:bottom w:val="single" w:sz="4" w:space="0" w:color="050004"/>
              <w:right w:val="single" w:sz="4" w:space="0" w:color="050004"/>
            </w:tcBorders>
          </w:tcPr>
          <w:p w14:paraId="2DB2AD9B" w14:textId="6FEA0997" w:rsidR="00014E38" w:rsidRPr="005B3720" w:rsidRDefault="00014E38" w:rsidP="00014E38">
            <w:pPr>
              <w:spacing w:after="0" w:line="259" w:lineRule="auto"/>
              <w:ind w:left="0" w:firstLine="0"/>
              <w:jc w:val="center"/>
              <w:rPr>
                <w:rFonts w:ascii="inherit" w:hAnsi="inherit"/>
                <w:sz w:val="24"/>
                <w:szCs w:val="24"/>
              </w:rPr>
            </w:pPr>
            <w:ins w:id="2848" w:author="Author">
              <w:r>
                <w:rPr>
                  <w:rFonts w:ascii="inherit" w:hAnsi="inherit"/>
                  <w:sz w:val="24"/>
                  <w:szCs w:val="24"/>
                </w:rPr>
                <w:t>110 kV</w:t>
              </w:r>
            </w:ins>
          </w:p>
        </w:tc>
        <w:tc>
          <w:tcPr>
            <w:tcW w:w="2136" w:type="dxa"/>
            <w:tcBorders>
              <w:top w:val="single" w:sz="4" w:space="0" w:color="050004"/>
              <w:left w:val="single" w:sz="4" w:space="0" w:color="050004"/>
              <w:bottom w:val="single" w:sz="4" w:space="0" w:color="050004"/>
              <w:right w:val="single" w:sz="4" w:space="0" w:color="050004"/>
            </w:tcBorders>
          </w:tcPr>
          <w:p w14:paraId="00D7943D" w14:textId="235FCFC6"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pu-1,118 pu </w:t>
            </w:r>
          </w:p>
        </w:tc>
        <w:tc>
          <w:tcPr>
            <w:tcW w:w="3039" w:type="dxa"/>
            <w:tcBorders>
              <w:top w:val="single" w:sz="4" w:space="0" w:color="050004"/>
              <w:left w:val="single" w:sz="4" w:space="0" w:color="050004"/>
              <w:bottom w:val="single" w:sz="4" w:space="0" w:color="050004"/>
              <w:right w:val="nil"/>
            </w:tcBorders>
          </w:tcPr>
          <w:p w14:paraId="695EA1EE" w14:textId="77777777"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4581B14" w14:textId="77777777" w:rsidTr="00663E71">
        <w:trPr>
          <w:trHeight w:val="392"/>
          <w:ins w:id="2849" w:author="Author"/>
        </w:trPr>
        <w:tc>
          <w:tcPr>
            <w:tcW w:w="2151" w:type="dxa"/>
            <w:vMerge/>
            <w:tcBorders>
              <w:left w:val="nil"/>
              <w:right w:val="single" w:sz="4" w:space="0" w:color="050004"/>
            </w:tcBorders>
          </w:tcPr>
          <w:p w14:paraId="54577795" w14:textId="77777777" w:rsidR="00014E38" w:rsidRPr="005B3720" w:rsidRDefault="00014E38" w:rsidP="00014E38">
            <w:pPr>
              <w:spacing w:after="0" w:line="259" w:lineRule="auto"/>
              <w:ind w:left="0" w:firstLine="0"/>
              <w:jc w:val="left"/>
              <w:rPr>
                <w:ins w:id="2850" w:author="Author"/>
                <w:rFonts w:ascii="inherit" w:hAnsi="inherit"/>
                <w:sz w:val="24"/>
                <w:szCs w:val="24"/>
              </w:rPr>
            </w:pPr>
          </w:p>
        </w:tc>
        <w:tc>
          <w:tcPr>
            <w:tcW w:w="1888" w:type="dxa"/>
            <w:tcBorders>
              <w:top w:val="single" w:sz="4" w:space="0" w:color="050004"/>
              <w:left w:val="single" w:sz="4" w:space="0" w:color="050004"/>
              <w:bottom w:val="single" w:sz="4" w:space="0" w:color="050004"/>
              <w:right w:val="single" w:sz="4" w:space="0" w:color="050004"/>
            </w:tcBorders>
          </w:tcPr>
          <w:p w14:paraId="3A9369F1" w14:textId="05B6F127" w:rsidR="00014E38" w:rsidRDefault="00014E38" w:rsidP="00014E38">
            <w:pPr>
              <w:spacing w:after="0" w:line="259" w:lineRule="auto"/>
              <w:ind w:left="0" w:firstLine="0"/>
              <w:jc w:val="center"/>
              <w:rPr>
                <w:ins w:id="2851" w:author="Author"/>
                <w:rFonts w:ascii="inherit" w:hAnsi="inherit"/>
                <w:sz w:val="24"/>
                <w:szCs w:val="24"/>
              </w:rPr>
            </w:pPr>
            <w:ins w:id="2852" w:author="Author">
              <w:r>
                <w:rPr>
                  <w:rFonts w:ascii="inherit" w:hAnsi="inherit"/>
                  <w:sz w:val="24"/>
                  <w:szCs w:val="24"/>
                </w:rPr>
                <w:t>220 kV</w:t>
              </w:r>
            </w:ins>
          </w:p>
        </w:tc>
        <w:tc>
          <w:tcPr>
            <w:tcW w:w="2136" w:type="dxa"/>
            <w:tcBorders>
              <w:top w:val="single" w:sz="4" w:space="0" w:color="050004"/>
              <w:left w:val="single" w:sz="4" w:space="0" w:color="050004"/>
              <w:bottom w:val="single" w:sz="4" w:space="0" w:color="050004"/>
              <w:right w:val="single" w:sz="4" w:space="0" w:color="050004"/>
            </w:tcBorders>
          </w:tcPr>
          <w:p w14:paraId="44542216" w14:textId="32EED484" w:rsidR="00014E38" w:rsidRPr="005B3720" w:rsidRDefault="00014E38" w:rsidP="00014E38">
            <w:pPr>
              <w:spacing w:after="0" w:line="259" w:lineRule="auto"/>
              <w:ind w:left="0" w:firstLine="0"/>
              <w:jc w:val="center"/>
              <w:rPr>
                <w:ins w:id="2853" w:author="Author"/>
                <w:rFonts w:ascii="inherit" w:hAnsi="inherit"/>
                <w:sz w:val="24"/>
                <w:szCs w:val="24"/>
              </w:rPr>
            </w:pPr>
            <w:ins w:id="2854" w:author="Author">
              <w:r w:rsidRPr="005B3720">
                <w:rPr>
                  <w:rFonts w:ascii="inherit" w:hAnsi="inherit"/>
                  <w:sz w:val="24"/>
                  <w:szCs w:val="24"/>
                </w:rPr>
                <w:t>0,90 pu-1,11</w:t>
              </w:r>
              <w:r>
                <w:rPr>
                  <w:rFonts w:ascii="inherit" w:hAnsi="inherit"/>
                  <w:sz w:val="24"/>
                  <w:szCs w:val="24"/>
                </w:rPr>
                <w:t>3</w:t>
              </w:r>
              <w:r w:rsidRPr="005B3720">
                <w:rPr>
                  <w:rFonts w:ascii="inherit" w:hAnsi="inherit"/>
                  <w:sz w:val="24"/>
                  <w:szCs w:val="24"/>
                </w:rPr>
                <w:t xml:space="preserve"> pu </w:t>
              </w:r>
            </w:ins>
          </w:p>
        </w:tc>
        <w:tc>
          <w:tcPr>
            <w:tcW w:w="3039" w:type="dxa"/>
            <w:tcBorders>
              <w:top w:val="single" w:sz="4" w:space="0" w:color="050004"/>
              <w:left w:val="single" w:sz="4" w:space="0" w:color="050004"/>
              <w:bottom w:val="single" w:sz="4" w:space="0" w:color="050004"/>
              <w:right w:val="nil"/>
            </w:tcBorders>
          </w:tcPr>
          <w:p w14:paraId="6AAC702B" w14:textId="468953AA" w:rsidR="00014E38" w:rsidRPr="005B3720" w:rsidRDefault="00014E38" w:rsidP="00014E38">
            <w:pPr>
              <w:spacing w:after="0" w:line="259" w:lineRule="auto"/>
              <w:ind w:left="90" w:firstLine="0"/>
              <w:jc w:val="left"/>
              <w:rPr>
                <w:ins w:id="2855" w:author="Author"/>
                <w:rFonts w:ascii="inherit" w:hAnsi="inherit"/>
                <w:sz w:val="24"/>
                <w:szCs w:val="24"/>
              </w:rPr>
            </w:pPr>
            <w:ins w:id="2856" w:author="Author">
              <w:r w:rsidRPr="005B3720">
                <w:rPr>
                  <w:rFonts w:ascii="inherit" w:hAnsi="inherit"/>
                  <w:sz w:val="24"/>
                  <w:szCs w:val="24"/>
                </w:rPr>
                <w:t xml:space="preserve">Unlimited </w:t>
              </w:r>
            </w:ins>
          </w:p>
        </w:tc>
      </w:tr>
      <w:tr w:rsidR="00014E38" w:rsidRPr="005B3720" w14:paraId="049D4B94" w14:textId="77777777" w:rsidTr="00663E71">
        <w:trPr>
          <w:trHeight w:val="392"/>
          <w:ins w:id="2857" w:author="Author"/>
        </w:trPr>
        <w:tc>
          <w:tcPr>
            <w:tcW w:w="2151" w:type="dxa"/>
            <w:vMerge/>
            <w:tcBorders>
              <w:left w:val="nil"/>
              <w:bottom w:val="single" w:sz="4" w:space="0" w:color="050004"/>
              <w:right w:val="single" w:sz="4" w:space="0" w:color="050004"/>
            </w:tcBorders>
          </w:tcPr>
          <w:p w14:paraId="4B8B356B" w14:textId="77777777" w:rsidR="00014E38" w:rsidRPr="005B3720" w:rsidRDefault="00014E38" w:rsidP="00014E38">
            <w:pPr>
              <w:spacing w:after="0" w:line="259" w:lineRule="auto"/>
              <w:ind w:left="0" w:firstLine="0"/>
              <w:jc w:val="left"/>
              <w:rPr>
                <w:ins w:id="2858" w:author="Author"/>
                <w:rFonts w:ascii="inherit" w:hAnsi="inherit"/>
                <w:sz w:val="24"/>
                <w:szCs w:val="24"/>
              </w:rPr>
            </w:pPr>
          </w:p>
        </w:tc>
        <w:tc>
          <w:tcPr>
            <w:tcW w:w="1888" w:type="dxa"/>
            <w:tcBorders>
              <w:top w:val="single" w:sz="4" w:space="0" w:color="050004"/>
              <w:left w:val="single" w:sz="4" w:space="0" w:color="050004"/>
              <w:bottom w:val="single" w:sz="4" w:space="0" w:color="050004"/>
              <w:right w:val="single" w:sz="4" w:space="0" w:color="050004"/>
            </w:tcBorders>
          </w:tcPr>
          <w:p w14:paraId="368D347F" w14:textId="794AB87A" w:rsidR="00014E38" w:rsidRDefault="00014E38" w:rsidP="00014E38">
            <w:pPr>
              <w:spacing w:after="0" w:line="259" w:lineRule="auto"/>
              <w:ind w:left="0" w:firstLine="0"/>
              <w:jc w:val="center"/>
              <w:rPr>
                <w:ins w:id="2859" w:author="Author"/>
                <w:rFonts w:ascii="inherit" w:hAnsi="inherit"/>
                <w:sz w:val="24"/>
                <w:szCs w:val="24"/>
              </w:rPr>
            </w:pPr>
            <w:ins w:id="2860" w:author="Author">
              <w:r>
                <w:rPr>
                  <w:rFonts w:ascii="inherit" w:hAnsi="inherit"/>
                  <w:sz w:val="24"/>
                  <w:szCs w:val="24"/>
                </w:rPr>
                <w:t>275 kV</w:t>
              </w:r>
            </w:ins>
          </w:p>
        </w:tc>
        <w:tc>
          <w:tcPr>
            <w:tcW w:w="2136" w:type="dxa"/>
            <w:tcBorders>
              <w:top w:val="single" w:sz="4" w:space="0" w:color="050004"/>
              <w:left w:val="single" w:sz="4" w:space="0" w:color="050004"/>
              <w:bottom w:val="single" w:sz="4" w:space="0" w:color="050004"/>
              <w:right w:val="single" w:sz="4" w:space="0" w:color="050004"/>
            </w:tcBorders>
          </w:tcPr>
          <w:p w14:paraId="6223B1D1" w14:textId="552D1E4D" w:rsidR="00014E38" w:rsidRPr="005B3720" w:rsidRDefault="00014E38" w:rsidP="00014E38">
            <w:pPr>
              <w:spacing w:after="0" w:line="259" w:lineRule="auto"/>
              <w:ind w:left="0" w:firstLine="0"/>
              <w:jc w:val="center"/>
              <w:rPr>
                <w:ins w:id="2861" w:author="Author"/>
                <w:rFonts w:ascii="inherit" w:hAnsi="inherit"/>
                <w:sz w:val="24"/>
                <w:szCs w:val="24"/>
              </w:rPr>
            </w:pPr>
            <w:ins w:id="2862" w:author="Author">
              <w:r w:rsidRPr="005B3720">
                <w:rPr>
                  <w:rFonts w:ascii="inherit" w:hAnsi="inherit"/>
                  <w:sz w:val="24"/>
                  <w:szCs w:val="24"/>
                </w:rPr>
                <w:t>0,90 pu-1,</w:t>
              </w:r>
              <w:r w:rsidR="006A3011">
                <w:rPr>
                  <w:rFonts w:ascii="inherit" w:hAnsi="inherit"/>
                  <w:sz w:val="24"/>
                  <w:szCs w:val="24"/>
                </w:rPr>
                <w:t>09</w:t>
              </w:r>
              <w:r w:rsidRPr="005B3720">
                <w:rPr>
                  <w:rFonts w:ascii="inherit" w:hAnsi="inherit"/>
                  <w:sz w:val="24"/>
                  <w:szCs w:val="24"/>
                </w:rPr>
                <w:t xml:space="preserve"> pu </w:t>
              </w:r>
            </w:ins>
          </w:p>
        </w:tc>
        <w:tc>
          <w:tcPr>
            <w:tcW w:w="3039" w:type="dxa"/>
            <w:tcBorders>
              <w:top w:val="single" w:sz="4" w:space="0" w:color="050004"/>
              <w:left w:val="single" w:sz="4" w:space="0" w:color="050004"/>
              <w:bottom w:val="single" w:sz="4" w:space="0" w:color="050004"/>
              <w:right w:val="nil"/>
            </w:tcBorders>
          </w:tcPr>
          <w:p w14:paraId="0E699C49" w14:textId="34433775" w:rsidR="00014E38" w:rsidRPr="005B3720" w:rsidRDefault="00014E38" w:rsidP="00014E38">
            <w:pPr>
              <w:spacing w:after="0" w:line="259" w:lineRule="auto"/>
              <w:ind w:left="90" w:firstLine="0"/>
              <w:jc w:val="left"/>
              <w:rPr>
                <w:ins w:id="2863" w:author="Author"/>
                <w:rFonts w:ascii="inherit" w:hAnsi="inherit"/>
                <w:sz w:val="24"/>
                <w:szCs w:val="24"/>
              </w:rPr>
            </w:pPr>
            <w:ins w:id="2864" w:author="Author">
              <w:r w:rsidRPr="005B3720">
                <w:rPr>
                  <w:rFonts w:ascii="inherit" w:hAnsi="inherit"/>
                  <w:sz w:val="24"/>
                  <w:szCs w:val="24"/>
                </w:rPr>
                <w:t xml:space="preserve">Unlimited </w:t>
              </w:r>
            </w:ins>
          </w:p>
        </w:tc>
      </w:tr>
      <w:tr w:rsidR="006A3011" w:rsidRPr="005B3720" w14:paraId="511A17B3" w14:textId="77777777" w:rsidTr="00663E71">
        <w:trPr>
          <w:trHeight w:val="392"/>
        </w:trPr>
        <w:tc>
          <w:tcPr>
            <w:tcW w:w="2151" w:type="dxa"/>
            <w:vMerge w:val="restart"/>
            <w:tcBorders>
              <w:top w:val="single" w:sz="4" w:space="0" w:color="050004"/>
              <w:left w:val="nil"/>
              <w:bottom w:val="single" w:sz="4" w:space="0" w:color="050004"/>
              <w:right w:val="single" w:sz="4" w:space="0" w:color="050004"/>
            </w:tcBorders>
          </w:tcPr>
          <w:p w14:paraId="6A2E147F" w14:textId="79C24154" w:rsidR="006A3011" w:rsidRPr="005B3720" w:rsidRDefault="006A3011" w:rsidP="00014E38">
            <w:pPr>
              <w:spacing w:after="0" w:line="259" w:lineRule="auto"/>
              <w:ind w:left="0" w:firstLine="0"/>
              <w:jc w:val="left"/>
              <w:rPr>
                <w:rFonts w:ascii="inherit" w:hAnsi="inherit"/>
                <w:sz w:val="24"/>
                <w:szCs w:val="24"/>
              </w:rPr>
            </w:pPr>
            <w:r w:rsidRPr="005B3720">
              <w:rPr>
                <w:rFonts w:ascii="inherit" w:hAnsi="inherit"/>
                <w:sz w:val="24"/>
                <w:szCs w:val="24"/>
              </w:rPr>
              <w:t xml:space="preserve">Baltic </w:t>
            </w:r>
          </w:p>
        </w:tc>
        <w:tc>
          <w:tcPr>
            <w:tcW w:w="1888" w:type="dxa"/>
            <w:vMerge w:val="restart"/>
            <w:tcBorders>
              <w:top w:val="single" w:sz="4" w:space="0" w:color="050004"/>
              <w:left w:val="single" w:sz="4" w:space="0" w:color="050004"/>
              <w:right w:val="single" w:sz="4" w:space="0" w:color="050004"/>
            </w:tcBorders>
          </w:tcPr>
          <w:p w14:paraId="6F17108C" w14:textId="64BBF7A7" w:rsidR="006A3011" w:rsidRPr="005B3720" w:rsidRDefault="004A4548" w:rsidP="00014E38">
            <w:pPr>
              <w:spacing w:after="0" w:line="259" w:lineRule="auto"/>
              <w:ind w:left="0" w:firstLine="0"/>
              <w:jc w:val="center"/>
              <w:rPr>
                <w:rFonts w:ascii="inherit" w:hAnsi="inherit"/>
                <w:sz w:val="24"/>
                <w:szCs w:val="24"/>
              </w:rPr>
            </w:pPr>
            <w:ins w:id="2865" w:author="Author">
              <w:r>
                <w:rPr>
                  <w:rFonts w:ascii="inherit" w:hAnsi="inherit"/>
                  <w:sz w:val="24"/>
                  <w:szCs w:val="24"/>
                </w:rPr>
                <w:t>110 kV</w:t>
              </w:r>
            </w:ins>
          </w:p>
        </w:tc>
        <w:tc>
          <w:tcPr>
            <w:tcW w:w="2136" w:type="dxa"/>
            <w:tcBorders>
              <w:top w:val="single" w:sz="4" w:space="0" w:color="050004"/>
              <w:left w:val="single" w:sz="4" w:space="0" w:color="050004"/>
              <w:bottom w:val="single" w:sz="4" w:space="0" w:color="050004"/>
              <w:right w:val="single" w:sz="4" w:space="0" w:color="050004"/>
            </w:tcBorders>
          </w:tcPr>
          <w:p w14:paraId="04D52E86" w14:textId="78C35E13" w:rsidR="006A3011" w:rsidRPr="005B3720" w:rsidRDefault="006A3011"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0,85 pu-1,118 pu </w:t>
            </w:r>
          </w:p>
        </w:tc>
        <w:tc>
          <w:tcPr>
            <w:tcW w:w="3039" w:type="dxa"/>
            <w:tcBorders>
              <w:top w:val="single" w:sz="4" w:space="0" w:color="050004"/>
              <w:left w:val="single" w:sz="4" w:space="0" w:color="050004"/>
              <w:bottom w:val="single" w:sz="4" w:space="0" w:color="050004"/>
              <w:right w:val="nil"/>
            </w:tcBorders>
          </w:tcPr>
          <w:p w14:paraId="01666AC1" w14:textId="66522787" w:rsidR="006A3011" w:rsidRPr="005B3720" w:rsidRDefault="006A3011"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6A3011" w:rsidRPr="005B3720" w14:paraId="7DB9785A" w14:textId="77777777" w:rsidTr="00663E71">
        <w:trPr>
          <w:trHeight w:val="392"/>
        </w:trPr>
        <w:tc>
          <w:tcPr>
            <w:tcW w:w="0" w:type="auto"/>
            <w:vMerge/>
            <w:tcBorders>
              <w:top w:val="nil"/>
              <w:left w:val="nil"/>
              <w:bottom w:val="nil"/>
              <w:right w:val="single" w:sz="4" w:space="0" w:color="050004"/>
            </w:tcBorders>
          </w:tcPr>
          <w:p w14:paraId="710C0099" w14:textId="77777777" w:rsidR="006A3011" w:rsidRPr="005B3720" w:rsidRDefault="006A3011"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55A17ABD" w14:textId="77777777" w:rsidR="006A3011" w:rsidRPr="005B3720" w:rsidRDefault="006A3011"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747FD953" w14:textId="412BB7BF" w:rsidR="006A3011" w:rsidRPr="005B3720" w:rsidRDefault="006A3011"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1,118 pu-1,15 pu </w:t>
            </w:r>
          </w:p>
        </w:tc>
        <w:tc>
          <w:tcPr>
            <w:tcW w:w="3039" w:type="dxa"/>
            <w:tcBorders>
              <w:top w:val="single" w:sz="4" w:space="0" w:color="050004"/>
              <w:left w:val="single" w:sz="4" w:space="0" w:color="050004"/>
              <w:bottom w:val="single" w:sz="4" w:space="0" w:color="050004"/>
              <w:right w:val="nil"/>
            </w:tcBorders>
          </w:tcPr>
          <w:p w14:paraId="67C14D25" w14:textId="2C512CAD" w:rsidR="006A3011" w:rsidRPr="005B3720" w:rsidRDefault="006A3011"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20 minutes  </w:t>
            </w:r>
          </w:p>
        </w:tc>
      </w:tr>
      <w:tr w:rsidR="006A3011" w:rsidRPr="005B3720" w14:paraId="6DE9F42A" w14:textId="77777777" w:rsidTr="00663E71">
        <w:trPr>
          <w:trHeight w:val="392"/>
          <w:ins w:id="2866" w:author="Author"/>
        </w:trPr>
        <w:tc>
          <w:tcPr>
            <w:tcW w:w="0" w:type="auto"/>
            <w:tcBorders>
              <w:top w:val="nil"/>
              <w:left w:val="nil"/>
              <w:bottom w:val="nil"/>
              <w:right w:val="single" w:sz="4" w:space="0" w:color="050004"/>
            </w:tcBorders>
          </w:tcPr>
          <w:p w14:paraId="79E8CAC7" w14:textId="77777777" w:rsidR="006A3011" w:rsidRPr="005B3720" w:rsidRDefault="006A3011" w:rsidP="006A3011">
            <w:pPr>
              <w:spacing w:after="160" w:line="259" w:lineRule="auto"/>
              <w:ind w:left="0" w:firstLine="0"/>
              <w:jc w:val="left"/>
              <w:rPr>
                <w:ins w:id="2867" w:author="Autho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72B82522" w14:textId="72F4EDE2" w:rsidR="006A3011" w:rsidRPr="005B3720" w:rsidRDefault="004A4548" w:rsidP="006A3011">
            <w:pPr>
              <w:spacing w:after="0" w:line="259" w:lineRule="auto"/>
              <w:ind w:left="0" w:firstLine="0"/>
              <w:jc w:val="center"/>
              <w:rPr>
                <w:ins w:id="2868" w:author="Author"/>
                <w:rFonts w:ascii="inherit" w:hAnsi="inherit"/>
                <w:sz w:val="24"/>
                <w:szCs w:val="24"/>
              </w:rPr>
            </w:pPr>
            <w:ins w:id="2869" w:author="Author">
              <w:r>
                <w:rPr>
                  <w:rFonts w:ascii="inherit" w:hAnsi="inherit"/>
                  <w:sz w:val="24"/>
                  <w:szCs w:val="24"/>
                </w:rPr>
                <w:t>220 kV</w:t>
              </w:r>
            </w:ins>
          </w:p>
        </w:tc>
        <w:tc>
          <w:tcPr>
            <w:tcW w:w="2136" w:type="dxa"/>
            <w:tcBorders>
              <w:top w:val="single" w:sz="4" w:space="0" w:color="050004"/>
              <w:left w:val="single" w:sz="4" w:space="0" w:color="050004"/>
              <w:bottom w:val="single" w:sz="4" w:space="0" w:color="050004"/>
              <w:right w:val="single" w:sz="4" w:space="0" w:color="050004"/>
            </w:tcBorders>
          </w:tcPr>
          <w:p w14:paraId="1D757879" w14:textId="7246DB05" w:rsidR="006A3011" w:rsidRPr="005B3720" w:rsidRDefault="004A4548" w:rsidP="006A3011">
            <w:pPr>
              <w:spacing w:after="0" w:line="259" w:lineRule="auto"/>
              <w:ind w:left="0" w:firstLine="0"/>
              <w:jc w:val="center"/>
              <w:rPr>
                <w:ins w:id="2870" w:author="Author"/>
                <w:rFonts w:ascii="inherit" w:hAnsi="inherit"/>
                <w:sz w:val="24"/>
                <w:szCs w:val="24"/>
              </w:rPr>
            </w:pPr>
            <w:ins w:id="2871" w:author="Author">
              <w:r>
                <w:rPr>
                  <w:rFonts w:ascii="inherit" w:hAnsi="inherit"/>
                  <w:sz w:val="24"/>
                  <w:szCs w:val="24"/>
                </w:rPr>
                <w:t>0,85 pu-1,113 pu</w:t>
              </w:r>
            </w:ins>
          </w:p>
        </w:tc>
        <w:tc>
          <w:tcPr>
            <w:tcW w:w="3039" w:type="dxa"/>
            <w:tcBorders>
              <w:top w:val="single" w:sz="4" w:space="0" w:color="050004"/>
              <w:left w:val="single" w:sz="4" w:space="0" w:color="050004"/>
              <w:bottom w:val="single" w:sz="4" w:space="0" w:color="050004"/>
              <w:right w:val="nil"/>
            </w:tcBorders>
          </w:tcPr>
          <w:p w14:paraId="3E9B7BD2" w14:textId="547BADE0" w:rsidR="006A3011" w:rsidRPr="005B3720" w:rsidRDefault="004A4548" w:rsidP="006A3011">
            <w:pPr>
              <w:spacing w:after="0" w:line="259" w:lineRule="auto"/>
              <w:ind w:left="90" w:firstLine="0"/>
              <w:jc w:val="left"/>
              <w:rPr>
                <w:ins w:id="2872" w:author="Author"/>
                <w:rFonts w:ascii="inherit" w:hAnsi="inherit"/>
                <w:sz w:val="24"/>
                <w:szCs w:val="24"/>
              </w:rPr>
            </w:pPr>
            <w:ins w:id="2873" w:author="Author">
              <w:r>
                <w:rPr>
                  <w:rFonts w:ascii="inherit" w:hAnsi="inherit"/>
                  <w:sz w:val="24"/>
                  <w:szCs w:val="24"/>
                </w:rPr>
                <w:t>Unlimited</w:t>
              </w:r>
            </w:ins>
          </w:p>
        </w:tc>
      </w:tr>
      <w:tr w:rsidR="006A3011" w:rsidRPr="005B3720" w14:paraId="5B41008E" w14:textId="77777777" w:rsidTr="00663E71">
        <w:trPr>
          <w:trHeight w:val="392"/>
          <w:ins w:id="2874" w:author="Author"/>
        </w:trPr>
        <w:tc>
          <w:tcPr>
            <w:tcW w:w="0" w:type="auto"/>
            <w:tcBorders>
              <w:top w:val="nil"/>
              <w:left w:val="nil"/>
              <w:bottom w:val="single" w:sz="4" w:space="0" w:color="050004"/>
              <w:right w:val="single" w:sz="4" w:space="0" w:color="050004"/>
            </w:tcBorders>
          </w:tcPr>
          <w:p w14:paraId="7A4E21D7" w14:textId="77777777" w:rsidR="006A3011" w:rsidRPr="005B3720" w:rsidRDefault="006A3011" w:rsidP="006A3011">
            <w:pPr>
              <w:spacing w:after="160" w:line="259" w:lineRule="auto"/>
              <w:ind w:left="0" w:firstLine="0"/>
              <w:jc w:val="left"/>
              <w:rPr>
                <w:ins w:id="2875" w:author="Autho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2275304A" w14:textId="77777777" w:rsidR="006A3011" w:rsidRPr="005B3720" w:rsidRDefault="006A3011" w:rsidP="006A3011">
            <w:pPr>
              <w:spacing w:after="0" w:line="259" w:lineRule="auto"/>
              <w:ind w:left="0" w:firstLine="0"/>
              <w:jc w:val="center"/>
              <w:rPr>
                <w:ins w:id="2876" w:author="Autho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04CA520A" w14:textId="0EAEE2E7" w:rsidR="006A3011" w:rsidRPr="005B3720" w:rsidRDefault="004A4548" w:rsidP="006A3011">
            <w:pPr>
              <w:spacing w:after="0" w:line="259" w:lineRule="auto"/>
              <w:ind w:left="0" w:firstLine="0"/>
              <w:jc w:val="center"/>
              <w:rPr>
                <w:ins w:id="2877" w:author="Author"/>
                <w:rFonts w:ascii="inherit" w:hAnsi="inherit"/>
                <w:sz w:val="24"/>
                <w:szCs w:val="24"/>
              </w:rPr>
            </w:pPr>
            <w:ins w:id="2878" w:author="Author">
              <w:r>
                <w:rPr>
                  <w:rFonts w:ascii="inherit" w:hAnsi="inherit"/>
                  <w:sz w:val="24"/>
                  <w:szCs w:val="24"/>
                </w:rPr>
                <w:t>1,113 pu-1.15 pu</w:t>
              </w:r>
            </w:ins>
          </w:p>
        </w:tc>
        <w:tc>
          <w:tcPr>
            <w:tcW w:w="3039" w:type="dxa"/>
            <w:tcBorders>
              <w:top w:val="single" w:sz="4" w:space="0" w:color="050004"/>
              <w:left w:val="single" w:sz="4" w:space="0" w:color="050004"/>
              <w:bottom w:val="single" w:sz="4" w:space="0" w:color="050004"/>
              <w:right w:val="nil"/>
            </w:tcBorders>
          </w:tcPr>
          <w:p w14:paraId="60BA043A" w14:textId="49BB9FE3" w:rsidR="006A3011" w:rsidRPr="005B3720" w:rsidRDefault="004A4548" w:rsidP="006A3011">
            <w:pPr>
              <w:spacing w:after="0" w:line="259" w:lineRule="auto"/>
              <w:ind w:left="90" w:firstLine="0"/>
              <w:jc w:val="left"/>
              <w:rPr>
                <w:ins w:id="2879" w:author="Author"/>
                <w:rFonts w:ascii="inherit" w:hAnsi="inherit"/>
                <w:sz w:val="24"/>
                <w:szCs w:val="24"/>
              </w:rPr>
            </w:pPr>
            <w:ins w:id="2880" w:author="Author">
              <w:r>
                <w:rPr>
                  <w:rFonts w:ascii="inherit" w:hAnsi="inherit"/>
                  <w:sz w:val="24"/>
                  <w:szCs w:val="24"/>
                </w:rPr>
                <w:t>20 minutes</w:t>
              </w:r>
            </w:ins>
          </w:p>
        </w:tc>
      </w:tr>
    </w:tbl>
    <w:p w14:paraId="4F4B14D2" w14:textId="77777777" w:rsidR="00AE476A" w:rsidRPr="005B3720" w:rsidRDefault="00BF5202" w:rsidP="007F4F74">
      <w:pPr>
        <w:spacing w:before="240" w:after="240"/>
        <w:ind w:left="0" w:hanging="11"/>
        <w:rPr>
          <w:rFonts w:ascii="inherit" w:hAnsi="inherit"/>
          <w:sz w:val="24"/>
          <w:szCs w:val="24"/>
        </w:rPr>
      </w:pPr>
      <w:r w:rsidRPr="005B3720">
        <w:rPr>
          <w:rFonts w:ascii="inherit" w:hAnsi="inherit"/>
          <w:b/>
          <w:sz w:val="24"/>
          <w:szCs w:val="24"/>
        </w:rPr>
        <w:t>Table 4</w:t>
      </w:r>
      <w:r w:rsidRPr="005B3720">
        <w:rPr>
          <w:rFonts w:ascii="inherit" w:hAnsi="inherit"/>
          <w:sz w:val="24"/>
          <w:szCs w:val="24"/>
        </w:rPr>
        <w:t xml:space="preserve">: Minimum time periods an HVDC system shall be capable of operating for voltages deviating from the reference 1 pu value at the connection points without disconnecting from the network. This table applies in case of pu voltage base values at or above 110 kV and up to (not including) 300 kV. </w:t>
      </w:r>
    </w:p>
    <w:tbl>
      <w:tblPr>
        <w:tblStyle w:val="Tabellenraster1"/>
        <w:tblW w:w="9214" w:type="dxa"/>
        <w:tblInd w:w="0" w:type="dxa"/>
        <w:tblCellMar>
          <w:top w:w="104" w:type="dxa"/>
        </w:tblCellMar>
        <w:tblLook w:val="04A0" w:firstRow="1" w:lastRow="0" w:firstColumn="1" w:lastColumn="0" w:noHBand="0" w:noVBand="1"/>
      </w:tblPr>
      <w:tblGrid>
        <w:gridCol w:w="2164"/>
        <w:gridCol w:w="1920"/>
        <w:gridCol w:w="2160"/>
        <w:gridCol w:w="2970"/>
      </w:tblGrid>
      <w:tr w:rsidR="00B100C2" w:rsidRPr="005B3720" w14:paraId="31C0B182" w14:textId="77777777" w:rsidTr="00B100C2">
        <w:trPr>
          <w:trHeight w:val="369"/>
        </w:trPr>
        <w:tc>
          <w:tcPr>
            <w:tcW w:w="2164" w:type="dxa"/>
            <w:tcBorders>
              <w:top w:val="single" w:sz="4" w:space="0" w:color="050004"/>
              <w:left w:val="nil"/>
              <w:bottom w:val="single" w:sz="4" w:space="0" w:color="050004"/>
              <w:right w:val="single" w:sz="4" w:space="0" w:color="050004"/>
            </w:tcBorders>
          </w:tcPr>
          <w:p w14:paraId="0E6AAD82" w14:textId="77777777" w:rsidR="00B100C2" w:rsidRPr="005B3720" w:rsidRDefault="00B100C2">
            <w:pPr>
              <w:spacing w:after="0" w:line="259" w:lineRule="auto"/>
              <w:ind w:left="0" w:right="6" w:firstLine="0"/>
              <w:jc w:val="center"/>
              <w:rPr>
                <w:rFonts w:ascii="inherit" w:hAnsi="inherit"/>
                <w:sz w:val="24"/>
                <w:szCs w:val="24"/>
              </w:rPr>
            </w:pPr>
            <w:r w:rsidRPr="005B3720">
              <w:rPr>
                <w:rFonts w:ascii="inherit" w:hAnsi="inherit"/>
                <w:sz w:val="24"/>
                <w:szCs w:val="24"/>
              </w:rPr>
              <w:t xml:space="preserve">Synchronous Area </w:t>
            </w:r>
          </w:p>
        </w:tc>
        <w:tc>
          <w:tcPr>
            <w:tcW w:w="1920" w:type="dxa"/>
            <w:tcBorders>
              <w:top w:val="single" w:sz="4" w:space="0" w:color="050004"/>
              <w:left w:val="single" w:sz="4" w:space="0" w:color="050004"/>
              <w:bottom w:val="single" w:sz="4" w:space="0" w:color="050004"/>
              <w:right w:val="single" w:sz="4" w:space="0" w:color="050004"/>
            </w:tcBorders>
          </w:tcPr>
          <w:p w14:paraId="2C1223E7" w14:textId="5651913F" w:rsidR="00B100C2" w:rsidRPr="005B3720" w:rsidRDefault="00B100C2">
            <w:pPr>
              <w:spacing w:after="0" w:line="259" w:lineRule="auto"/>
              <w:ind w:left="0" w:firstLine="0"/>
              <w:jc w:val="center"/>
              <w:rPr>
                <w:rFonts w:ascii="inherit" w:hAnsi="inherit"/>
                <w:sz w:val="24"/>
                <w:szCs w:val="24"/>
              </w:rPr>
            </w:pPr>
            <w:ins w:id="2881" w:author="Author">
              <w:r>
                <w:rPr>
                  <w:rFonts w:ascii="inherit" w:hAnsi="inherit"/>
                  <w:sz w:val="24"/>
                  <w:szCs w:val="24"/>
                </w:rPr>
                <w:t>Rated Voltage</w:t>
              </w:r>
            </w:ins>
          </w:p>
        </w:tc>
        <w:tc>
          <w:tcPr>
            <w:tcW w:w="2160" w:type="dxa"/>
            <w:tcBorders>
              <w:top w:val="single" w:sz="4" w:space="0" w:color="050004"/>
              <w:left w:val="single" w:sz="4" w:space="0" w:color="050004"/>
              <w:bottom w:val="single" w:sz="4" w:space="0" w:color="050004"/>
              <w:right w:val="single" w:sz="4" w:space="0" w:color="050004"/>
            </w:tcBorders>
          </w:tcPr>
          <w:p w14:paraId="2D8F1950" w14:textId="7D010B0E" w:rsidR="00B100C2" w:rsidRPr="005B3720" w:rsidRDefault="00B100C2">
            <w:pPr>
              <w:spacing w:after="0" w:line="259" w:lineRule="auto"/>
              <w:ind w:left="0" w:firstLine="0"/>
              <w:jc w:val="center"/>
              <w:rPr>
                <w:rFonts w:ascii="inherit" w:hAnsi="inherit"/>
                <w:sz w:val="24"/>
                <w:szCs w:val="24"/>
              </w:rPr>
            </w:pPr>
            <w:r w:rsidRPr="005B3720">
              <w:rPr>
                <w:rFonts w:ascii="inherit" w:hAnsi="inherit"/>
                <w:sz w:val="24"/>
                <w:szCs w:val="24"/>
              </w:rPr>
              <w:t xml:space="preserve">Voltage Range </w:t>
            </w:r>
          </w:p>
        </w:tc>
        <w:tc>
          <w:tcPr>
            <w:tcW w:w="2970" w:type="dxa"/>
            <w:tcBorders>
              <w:top w:val="single" w:sz="4" w:space="0" w:color="050004"/>
              <w:left w:val="single" w:sz="4" w:space="0" w:color="050004"/>
              <w:bottom w:val="single" w:sz="4" w:space="0" w:color="050004"/>
              <w:right w:val="nil"/>
            </w:tcBorders>
          </w:tcPr>
          <w:p w14:paraId="65CAD7AB" w14:textId="77777777" w:rsidR="00B100C2" w:rsidRPr="005B3720" w:rsidRDefault="00B100C2">
            <w:pPr>
              <w:spacing w:after="0" w:line="259" w:lineRule="auto"/>
              <w:ind w:left="5" w:firstLine="0"/>
              <w:jc w:val="center"/>
              <w:rPr>
                <w:rFonts w:ascii="inherit" w:hAnsi="inherit"/>
                <w:sz w:val="24"/>
                <w:szCs w:val="24"/>
              </w:rPr>
            </w:pPr>
            <w:r w:rsidRPr="005B3720">
              <w:rPr>
                <w:rFonts w:ascii="inherit" w:hAnsi="inherit"/>
                <w:sz w:val="24"/>
                <w:szCs w:val="24"/>
              </w:rPr>
              <w:t xml:space="preserve">Time period for operation </w:t>
            </w:r>
          </w:p>
        </w:tc>
      </w:tr>
      <w:tr w:rsidR="006F089D" w:rsidRPr="005B3720" w14:paraId="419D6D1F" w14:textId="77777777" w:rsidTr="00663E71">
        <w:trPr>
          <w:trHeight w:val="435"/>
        </w:trPr>
        <w:tc>
          <w:tcPr>
            <w:tcW w:w="2164" w:type="dxa"/>
            <w:vMerge w:val="restart"/>
            <w:tcBorders>
              <w:top w:val="single" w:sz="4" w:space="0" w:color="050004"/>
              <w:left w:val="nil"/>
              <w:right w:val="single" w:sz="4" w:space="0" w:color="050004"/>
            </w:tcBorders>
          </w:tcPr>
          <w:p w14:paraId="4866A1C4" w14:textId="77777777" w:rsidR="006F089D" w:rsidRPr="005B3720" w:rsidRDefault="006F089D">
            <w:pPr>
              <w:spacing w:after="0" w:line="259" w:lineRule="auto"/>
              <w:ind w:left="0" w:firstLine="0"/>
              <w:jc w:val="left"/>
              <w:rPr>
                <w:rFonts w:ascii="inherit" w:hAnsi="inherit"/>
                <w:sz w:val="24"/>
                <w:szCs w:val="24"/>
              </w:rPr>
            </w:pPr>
            <w:r w:rsidRPr="005B3720">
              <w:rPr>
                <w:rFonts w:ascii="inherit" w:hAnsi="inherit"/>
                <w:sz w:val="24"/>
                <w:szCs w:val="24"/>
              </w:rPr>
              <w:t xml:space="preserve">Continental Europe </w:t>
            </w:r>
          </w:p>
        </w:tc>
        <w:tc>
          <w:tcPr>
            <w:tcW w:w="1920" w:type="dxa"/>
            <w:vMerge w:val="restart"/>
            <w:tcBorders>
              <w:top w:val="single" w:sz="4" w:space="0" w:color="050004"/>
              <w:left w:val="single" w:sz="4" w:space="0" w:color="050004"/>
              <w:right w:val="single" w:sz="4" w:space="0" w:color="050004"/>
            </w:tcBorders>
          </w:tcPr>
          <w:p w14:paraId="686A5F82" w14:textId="7C7640EC" w:rsidR="006F089D" w:rsidRPr="005B3720" w:rsidRDefault="006F089D">
            <w:pPr>
              <w:spacing w:after="0" w:line="259" w:lineRule="auto"/>
              <w:ind w:left="0" w:firstLine="0"/>
              <w:jc w:val="center"/>
              <w:rPr>
                <w:rFonts w:ascii="inherit" w:hAnsi="inherit"/>
                <w:sz w:val="24"/>
                <w:szCs w:val="24"/>
              </w:rPr>
            </w:pPr>
            <w:ins w:id="2882" w:author="Author">
              <w:r>
                <w:rPr>
                  <w:rFonts w:ascii="inherit" w:hAnsi="inherit"/>
                  <w:sz w:val="24"/>
                  <w:szCs w:val="24"/>
                </w:rPr>
                <w:t>330 kV</w:t>
              </w:r>
            </w:ins>
          </w:p>
        </w:tc>
        <w:tc>
          <w:tcPr>
            <w:tcW w:w="2160" w:type="dxa"/>
            <w:tcBorders>
              <w:top w:val="single" w:sz="4" w:space="0" w:color="050004"/>
              <w:left w:val="single" w:sz="4" w:space="0" w:color="050004"/>
              <w:bottom w:val="single" w:sz="4" w:space="0" w:color="050004"/>
              <w:right w:val="single" w:sz="4" w:space="0" w:color="050004"/>
            </w:tcBorders>
          </w:tcPr>
          <w:p w14:paraId="2458B85E" w14:textId="59BB28A6" w:rsidR="006F089D" w:rsidRPr="005B3720" w:rsidRDefault="006F089D">
            <w:pPr>
              <w:spacing w:after="0" w:line="259" w:lineRule="auto"/>
              <w:ind w:left="0" w:firstLine="0"/>
              <w:jc w:val="center"/>
              <w:rPr>
                <w:rFonts w:ascii="inherit" w:hAnsi="inherit"/>
                <w:sz w:val="24"/>
                <w:szCs w:val="24"/>
              </w:rPr>
            </w:pPr>
            <w:r w:rsidRPr="005B3720">
              <w:rPr>
                <w:rFonts w:ascii="inherit" w:hAnsi="inherit"/>
                <w:sz w:val="24"/>
                <w:szCs w:val="24"/>
              </w:rPr>
              <w:t xml:space="preserve">0,85 pu-1,05 pu </w:t>
            </w:r>
          </w:p>
        </w:tc>
        <w:tc>
          <w:tcPr>
            <w:tcW w:w="2970" w:type="dxa"/>
            <w:tcBorders>
              <w:top w:val="single" w:sz="4" w:space="0" w:color="050004"/>
              <w:left w:val="single" w:sz="4" w:space="0" w:color="050004"/>
              <w:bottom w:val="single" w:sz="4" w:space="0" w:color="050004"/>
              <w:right w:val="nil"/>
            </w:tcBorders>
          </w:tcPr>
          <w:p w14:paraId="7AA5B1A8" w14:textId="77777777" w:rsidR="006F089D" w:rsidRPr="005B3720" w:rsidRDefault="006F089D">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6F089D" w:rsidRPr="005B3720" w14:paraId="0BA0041D" w14:textId="77777777" w:rsidTr="00663E71">
        <w:trPr>
          <w:trHeight w:val="603"/>
        </w:trPr>
        <w:tc>
          <w:tcPr>
            <w:tcW w:w="0" w:type="auto"/>
            <w:vMerge/>
            <w:tcBorders>
              <w:left w:val="nil"/>
              <w:right w:val="single" w:sz="4" w:space="0" w:color="050004"/>
            </w:tcBorders>
          </w:tcPr>
          <w:p w14:paraId="4F70181A" w14:textId="77777777" w:rsidR="006F089D" w:rsidRPr="005B3720" w:rsidRDefault="006F089D">
            <w:pPr>
              <w:spacing w:after="160" w:line="259" w:lineRule="auto"/>
              <w:ind w:left="0" w:firstLine="0"/>
              <w:jc w:val="left"/>
              <w:rPr>
                <w:rFonts w:ascii="inherit" w:hAnsi="inherit"/>
                <w:sz w:val="24"/>
                <w:szCs w:val="24"/>
              </w:rPr>
            </w:pPr>
          </w:p>
        </w:tc>
        <w:tc>
          <w:tcPr>
            <w:tcW w:w="1920" w:type="dxa"/>
            <w:vMerge/>
            <w:tcBorders>
              <w:left w:val="single" w:sz="4" w:space="0" w:color="050004"/>
              <w:right w:val="single" w:sz="4" w:space="0" w:color="050004"/>
            </w:tcBorders>
          </w:tcPr>
          <w:p w14:paraId="736112B2" w14:textId="77777777" w:rsidR="006F089D" w:rsidRPr="005B3720" w:rsidRDefault="006F089D">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1A596F1F" w14:textId="1A397CDA" w:rsidR="006F089D" w:rsidRPr="005B3720" w:rsidRDefault="006F089D">
            <w:pPr>
              <w:spacing w:after="0" w:line="259" w:lineRule="auto"/>
              <w:ind w:left="0" w:firstLine="0"/>
              <w:jc w:val="center"/>
              <w:rPr>
                <w:rFonts w:ascii="inherit" w:hAnsi="inherit"/>
                <w:sz w:val="24"/>
                <w:szCs w:val="24"/>
              </w:rPr>
            </w:pPr>
            <w:r w:rsidRPr="005B3720">
              <w:rPr>
                <w:rFonts w:ascii="inherit" w:hAnsi="inherit"/>
                <w:sz w:val="24"/>
                <w:szCs w:val="24"/>
              </w:rPr>
              <w:t xml:space="preserve">1,05 pu-1,0875 pu </w:t>
            </w:r>
          </w:p>
        </w:tc>
        <w:tc>
          <w:tcPr>
            <w:tcW w:w="2970" w:type="dxa"/>
            <w:tcBorders>
              <w:top w:val="single" w:sz="4" w:space="0" w:color="050004"/>
              <w:left w:val="single" w:sz="4" w:space="0" w:color="050004"/>
              <w:bottom w:val="single" w:sz="4" w:space="0" w:color="050004"/>
              <w:right w:val="nil"/>
            </w:tcBorders>
          </w:tcPr>
          <w:p w14:paraId="7408AB49" w14:textId="397B7371" w:rsidR="006F089D" w:rsidRPr="005B3720" w:rsidRDefault="006F089D">
            <w:pPr>
              <w:spacing w:after="0" w:line="259" w:lineRule="auto"/>
              <w:ind w:left="90" w:firstLine="0"/>
              <w:rPr>
                <w:rFonts w:ascii="inherit" w:hAnsi="inherit"/>
                <w:sz w:val="24"/>
                <w:szCs w:val="24"/>
              </w:rPr>
            </w:pPr>
            <w:r w:rsidRPr="005B3720">
              <w:rPr>
                <w:rFonts w:ascii="inherit" w:hAnsi="inherit"/>
                <w:sz w:val="24"/>
                <w:szCs w:val="24"/>
              </w:rPr>
              <w:t xml:space="preserve">To be specified by each TSO, but not less than 60 minutes </w:t>
            </w:r>
          </w:p>
        </w:tc>
      </w:tr>
      <w:tr w:rsidR="006F089D" w:rsidRPr="005B3720" w14:paraId="7CA318D3" w14:textId="77777777" w:rsidTr="00663E71">
        <w:trPr>
          <w:trHeight w:val="392"/>
          <w:ins w:id="2883" w:author="Author"/>
        </w:trPr>
        <w:tc>
          <w:tcPr>
            <w:tcW w:w="0" w:type="auto"/>
            <w:vMerge/>
            <w:tcBorders>
              <w:left w:val="nil"/>
              <w:right w:val="single" w:sz="4" w:space="0" w:color="050004"/>
            </w:tcBorders>
          </w:tcPr>
          <w:p w14:paraId="157E80A6" w14:textId="77777777" w:rsidR="006F089D" w:rsidRPr="005B3720" w:rsidRDefault="006F089D">
            <w:pPr>
              <w:spacing w:after="160" w:line="259" w:lineRule="auto"/>
              <w:ind w:left="0" w:firstLine="0"/>
              <w:jc w:val="left"/>
              <w:rPr>
                <w:ins w:id="2884" w:author="Autho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311A11AF" w14:textId="77777777" w:rsidR="006F089D" w:rsidRDefault="006F089D">
            <w:pPr>
              <w:spacing w:after="0" w:line="259" w:lineRule="auto"/>
              <w:ind w:left="0" w:firstLine="0"/>
              <w:jc w:val="center"/>
              <w:rPr>
                <w:ins w:id="2885" w:author="Autho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02534F3" w14:textId="47127C66" w:rsidR="006F089D" w:rsidRPr="005B3720" w:rsidDel="0077260E" w:rsidRDefault="006F089D">
            <w:pPr>
              <w:spacing w:after="0" w:line="259" w:lineRule="auto"/>
              <w:ind w:left="0" w:firstLine="0"/>
              <w:jc w:val="center"/>
              <w:rPr>
                <w:ins w:id="2886" w:author="Author"/>
                <w:rFonts w:ascii="inherit" w:hAnsi="inherit"/>
                <w:sz w:val="24"/>
                <w:szCs w:val="24"/>
              </w:rPr>
            </w:pPr>
            <w:ins w:id="2887" w:author="Author">
              <w:r>
                <w:rPr>
                  <w:rFonts w:ascii="inherit" w:hAnsi="inherit"/>
                  <w:sz w:val="24"/>
                  <w:szCs w:val="24"/>
                </w:rPr>
                <w:t>1,0875 pu-1,10 pu</w:t>
              </w:r>
            </w:ins>
          </w:p>
        </w:tc>
        <w:tc>
          <w:tcPr>
            <w:tcW w:w="2970" w:type="dxa"/>
            <w:tcBorders>
              <w:top w:val="single" w:sz="4" w:space="0" w:color="050004"/>
              <w:left w:val="single" w:sz="4" w:space="0" w:color="050004"/>
              <w:bottom w:val="single" w:sz="4" w:space="0" w:color="050004"/>
              <w:right w:val="nil"/>
            </w:tcBorders>
          </w:tcPr>
          <w:p w14:paraId="3E6D27F8" w14:textId="69C57F9B" w:rsidR="006F089D" w:rsidRPr="005B3720" w:rsidRDefault="006F089D">
            <w:pPr>
              <w:spacing w:after="0" w:line="259" w:lineRule="auto"/>
              <w:ind w:left="90" w:firstLine="0"/>
              <w:jc w:val="left"/>
              <w:rPr>
                <w:ins w:id="2888" w:author="Author"/>
                <w:rFonts w:ascii="inherit" w:hAnsi="inherit"/>
                <w:sz w:val="24"/>
                <w:szCs w:val="24"/>
              </w:rPr>
            </w:pPr>
            <w:ins w:id="2889" w:author="Author">
              <w:r w:rsidRPr="005B3720">
                <w:rPr>
                  <w:rFonts w:ascii="inherit" w:hAnsi="inherit"/>
                  <w:sz w:val="24"/>
                  <w:szCs w:val="24"/>
                </w:rPr>
                <w:t>60 minutes</w:t>
              </w:r>
            </w:ins>
          </w:p>
        </w:tc>
      </w:tr>
      <w:tr w:rsidR="00555830" w:rsidRPr="005B3720" w14:paraId="2C922D8A" w14:textId="77777777" w:rsidTr="00663E71">
        <w:trPr>
          <w:trHeight w:val="392"/>
        </w:trPr>
        <w:tc>
          <w:tcPr>
            <w:tcW w:w="0" w:type="auto"/>
            <w:vMerge/>
            <w:tcBorders>
              <w:left w:val="nil"/>
              <w:right w:val="single" w:sz="4" w:space="0" w:color="050004"/>
            </w:tcBorders>
          </w:tcPr>
          <w:p w14:paraId="14CA71ED" w14:textId="77777777" w:rsidR="00555830" w:rsidRPr="005B3720" w:rsidRDefault="00555830">
            <w:pPr>
              <w:spacing w:after="160" w:line="259" w:lineRule="auto"/>
              <w:ind w:left="0" w:firstLine="0"/>
              <w:jc w:val="left"/>
              <w:rPr>
                <w:rFonts w:ascii="inherit" w:hAnsi="inherit"/>
                <w:sz w:val="24"/>
                <w:szCs w:val="24"/>
              </w:rPr>
            </w:pPr>
          </w:p>
        </w:tc>
        <w:tc>
          <w:tcPr>
            <w:tcW w:w="1920" w:type="dxa"/>
            <w:vMerge w:val="restart"/>
            <w:tcBorders>
              <w:top w:val="single" w:sz="4" w:space="0" w:color="050004"/>
              <w:left w:val="single" w:sz="4" w:space="0" w:color="050004"/>
              <w:right w:val="single" w:sz="4" w:space="0" w:color="050004"/>
            </w:tcBorders>
          </w:tcPr>
          <w:p w14:paraId="15C6C3D6" w14:textId="24D0F456" w:rsidR="00555830" w:rsidRPr="005B3720" w:rsidRDefault="00555830">
            <w:pPr>
              <w:spacing w:after="0" w:line="259" w:lineRule="auto"/>
              <w:ind w:left="0" w:firstLine="0"/>
              <w:jc w:val="center"/>
              <w:rPr>
                <w:rFonts w:ascii="inherit" w:hAnsi="inherit"/>
                <w:sz w:val="24"/>
                <w:szCs w:val="24"/>
              </w:rPr>
            </w:pPr>
            <w:ins w:id="2890" w:author="Author">
              <w:r>
                <w:rPr>
                  <w:rFonts w:ascii="inherit" w:hAnsi="inherit"/>
                  <w:sz w:val="24"/>
                  <w:szCs w:val="24"/>
                </w:rPr>
                <w:t>400 kV</w:t>
              </w:r>
            </w:ins>
          </w:p>
        </w:tc>
        <w:tc>
          <w:tcPr>
            <w:tcW w:w="2160" w:type="dxa"/>
            <w:tcBorders>
              <w:top w:val="single" w:sz="4" w:space="0" w:color="050004"/>
              <w:left w:val="single" w:sz="4" w:space="0" w:color="050004"/>
              <w:bottom w:val="single" w:sz="4" w:space="0" w:color="050004"/>
              <w:right w:val="single" w:sz="4" w:space="0" w:color="050004"/>
            </w:tcBorders>
          </w:tcPr>
          <w:p w14:paraId="35815D13" w14:textId="324C48CA" w:rsidR="00555830" w:rsidRPr="005B3720" w:rsidRDefault="00555830">
            <w:pPr>
              <w:spacing w:after="0" w:line="259" w:lineRule="auto"/>
              <w:ind w:left="0" w:firstLine="0"/>
              <w:jc w:val="center"/>
              <w:rPr>
                <w:rFonts w:ascii="inherit" w:hAnsi="inherit"/>
                <w:sz w:val="24"/>
                <w:szCs w:val="24"/>
              </w:rPr>
            </w:pPr>
            <w:del w:id="2891" w:author="Author">
              <w:r w:rsidRPr="005B3720" w:rsidDel="00555830">
                <w:rPr>
                  <w:rFonts w:ascii="inherit" w:hAnsi="inherit"/>
                  <w:sz w:val="24"/>
                  <w:szCs w:val="24"/>
                </w:rPr>
                <w:delText>1,0875</w:delText>
              </w:r>
            </w:del>
            <w:ins w:id="2892" w:author="Author">
              <w:r>
                <w:rPr>
                  <w:rFonts w:ascii="inherit" w:hAnsi="inherit"/>
                  <w:sz w:val="24"/>
                  <w:szCs w:val="24"/>
                </w:rPr>
                <w:t>0,85</w:t>
              </w:r>
            </w:ins>
            <w:r w:rsidRPr="005B3720">
              <w:rPr>
                <w:rFonts w:ascii="inherit" w:hAnsi="inherit"/>
                <w:sz w:val="24"/>
                <w:szCs w:val="24"/>
              </w:rPr>
              <w:t xml:space="preserve"> pu-1,</w:t>
            </w:r>
            <w:del w:id="2893" w:author="Author">
              <w:r w:rsidRPr="005B3720" w:rsidDel="00555830">
                <w:rPr>
                  <w:rFonts w:ascii="inherit" w:hAnsi="inherit"/>
                  <w:sz w:val="24"/>
                  <w:szCs w:val="24"/>
                </w:rPr>
                <w:delText>1</w:delText>
              </w:r>
            </w:del>
            <w:r w:rsidRPr="005B3720">
              <w:rPr>
                <w:rFonts w:ascii="inherit" w:hAnsi="inherit"/>
                <w:sz w:val="24"/>
                <w:szCs w:val="24"/>
              </w:rPr>
              <w:t>0</w:t>
            </w:r>
            <w:ins w:id="2894" w:author="Author">
              <w:r>
                <w:rPr>
                  <w:rFonts w:ascii="inherit" w:hAnsi="inherit"/>
                  <w:sz w:val="24"/>
                  <w:szCs w:val="24"/>
                </w:rPr>
                <w:t>5</w:t>
              </w:r>
            </w:ins>
            <w:r w:rsidRPr="005B3720">
              <w:rPr>
                <w:rFonts w:ascii="inherit" w:hAnsi="inherit"/>
                <w:sz w:val="24"/>
                <w:szCs w:val="24"/>
              </w:rPr>
              <w:t xml:space="preserve"> pu </w:t>
            </w:r>
          </w:p>
        </w:tc>
        <w:tc>
          <w:tcPr>
            <w:tcW w:w="2970" w:type="dxa"/>
            <w:tcBorders>
              <w:top w:val="single" w:sz="4" w:space="0" w:color="050004"/>
              <w:left w:val="single" w:sz="4" w:space="0" w:color="050004"/>
              <w:bottom w:val="single" w:sz="4" w:space="0" w:color="050004"/>
              <w:right w:val="nil"/>
            </w:tcBorders>
          </w:tcPr>
          <w:p w14:paraId="3EDC82C9" w14:textId="63265606" w:rsidR="00555830" w:rsidRPr="005B3720" w:rsidRDefault="00555830">
            <w:pPr>
              <w:spacing w:after="0" w:line="259" w:lineRule="auto"/>
              <w:ind w:left="90" w:firstLine="0"/>
              <w:jc w:val="left"/>
              <w:rPr>
                <w:rFonts w:ascii="inherit" w:hAnsi="inherit"/>
                <w:sz w:val="24"/>
                <w:szCs w:val="24"/>
              </w:rPr>
            </w:pPr>
            <w:ins w:id="2895" w:author="Author">
              <w:r w:rsidRPr="005B3720">
                <w:rPr>
                  <w:rFonts w:ascii="inherit" w:hAnsi="inherit"/>
                  <w:sz w:val="24"/>
                  <w:szCs w:val="24"/>
                </w:rPr>
                <w:t>Unlimited</w:t>
              </w:r>
            </w:ins>
            <w:del w:id="2896" w:author="Author">
              <w:r w:rsidRPr="005B3720" w:rsidDel="0077260E">
                <w:rPr>
                  <w:rFonts w:ascii="inherit" w:hAnsi="inherit"/>
                  <w:sz w:val="24"/>
                  <w:szCs w:val="24"/>
                </w:rPr>
                <w:delText xml:space="preserve">60 minutes </w:delText>
              </w:r>
            </w:del>
          </w:p>
        </w:tc>
      </w:tr>
      <w:tr w:rsidR="00555830" w:rsidRPr="005B3720" w14:paraId="5BD2D7D8" w14:textId="77777777" w:rsidTr="00663E71">
        <w:trPr>
          <w:trHeight w:val="392"/>
          <w:ins w:id="2897" w:author="Author"/>
        </w:trPr>
        <w:tc>
          <w:tcPr>
            <w:tcW w:w="0" w:type="auto"/>
            <w:vMerge/>
            <w:tcBorders>
              <w:left w:val="nil"/>
              <w:right w:val="single" w:sz="4" w:space="0" w:color="050004"/>
            </w:tcBorders>
          </w:tcPr>
          <w:p w14:paraId="45E6C196" w14:textId="77777777" w:rsidR="00555830" w:rsidRPr="005B3720" w:rsidRDefault="00555830">
            <w:pPr>
              <w:spacing w:after="160" w:line="259" w:lineRule="auto"/>
              <w:ind w:left="0" w:firstLine="0"/>
              <w:jc w:val="left"/>
              <w:rPr>
                <w:ins w:id="2898" w:author="Author"/>
                <w:rFonts w:ascii="inherit" w:hAnsi="inherit"/>
                <w:sz w:val="24"/>
                <w:szCs w:val="24"/>
              </w:rPr>
            </w:pPr>
          </w:p>
        </w:tc>
        <w:tc>
          <w:tcPr>
            <w:tcW w:w="1920" w:type="dxa"/>
            <w:vMerge/>
            <w:tcBorders>
              <w:left w:val="single" w:sz="4" w:space="0" w:color="050004"/>
              <w:right w:val="single" w:sz="4" w:space="0" w:color="050004"/>
            </w:tcBorders>
          </w:tcPr>
          <w:p w14:paraId="409D765A" w14:textId="77777777" w:rsidR="00555830" w:rsidRPr="005B3720" w:rsidRDefault="00555830">
            <w:pPr>
              <w:spacing w:after="0" w:line="259" w:lineRule="auto"/>
              <w:ind w:left="0" w:firstLine="0"/>
              <w:jc w:val="center"/>
              <w:rPr>
                <w:ins w:id="2899" w:author="Autho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73D232E2" w14:textId="2C9BED9E" w:rsidR="00555830" w:rsidRPr="005B3720" w:rsidRDefault="00555830">
            <w:pPr>
              <w:spacing w:after="0" w:line="259" w:lineRule="auto"/>
              <w:ind w:left="0" w:firstLine="0"/>
              <w:jc w:val="center"/>
              <w:rPr>
                <w:ins w:id="2900" w:author="Author"/>
                <w:rFonts w:ascii="inherit" w:hAnsi="inherit"/>
                <w:sz w:val="24"/>
                <w:szCs w:val="24"/>
              </w:rPr>
            </w:pPr>
            <w:ins w:id="2901" w:author="Author">
              <w:r>
                <w:rPr>
                  <w:rFonts w:ascii="inherit" w:hAnsi="inherit"/>
                  <w:sz w:val="24"/>
                  <w:szCs w:val="24"/>
                </w:rPr>
                <w:t>1,05 pu-1,0875 pu</w:t>
              </w:r>
            </w:ins>
          </w:p>
        </w:tc>
        <w:tc>
          <w:tcPr>
            <w:tcW w:w="2970" w:type="dxa"/>
            <w:tcBorders>
              <w:top w:val="single" w:sz="4" w:space="0" w:color="050004"/>
              <w:left w:val="single" w:sz="4" w:space="0" w:color="050004"/>
              <w:bottom w:val="single" w:sz="4" w:space="0" w:color="050004"/>
              <w:right w:val="nil"/>
            </w:tcBorders>
          </w:tcPr>
          <w:p w14:paraId="61F70049" w14:textId="15527F71" w:rsidR="00555830" w:rsidRPr="005B3720" w:rsidRDefault="00555830">
            <w:pPr>
              <w:spacing w:after="0" w:line="259" w:lineRule="auto"/>
              <w:ind w:left="90" w:firstLine="0"/>
              <w:jc w:val="left"/>
              <w:rPr>
                <w:ins w:id="2902" w:author="Author"/>
                <w:rFonts w:ascii="inherit" w:hAnsi="inherit"/>
                <w:sz w:val="24"/>
                <w:szCs w:val="24"/>
              </w:rPr>
            </w:pPr>
            <w:ins w:id="2903" w:author="Author">
              <w:r w:rsidRPr="005B3720">
                <w:rPr>
                  <w:rFonts w:ascii="inherit" w:hAnsi="inherit"/>
                  <w:sz w:val="24"/>
                  <w:szCs w:val="24"/>
                </w:rPr>
                <w:t>To be specified by each TSO, but not less than 60 minutes</w:t>
              </w:r>
            </w:ins>
          </w:p>
        </w:tc>
      </w:tr>
      <w:tr w:rsidR="00555830" w:rsidRPr="005B3720" w14:paraId="2CD3C554" w14:textId="77777777" w:rsidTr="00663E71">
        <w:trPr>
          <w:trHeight w:val="392"/>
          <w:ins w:id="2904" w:author="Author"/>
        </w:trPr>
        <w:tc>
          <w:tcPr>
            <w:tcW w:w="0" w:type="auto"/>
            <w:vMerge/>
            <w:tcBorders>
              <w:left w:val="nil"/>
              <w:right w:val="single" w:sz="4" w:space="0" w:color="050004"/>
            </w:tcBorders>
          </w:tcPr>
          <w:p w14:paraId="5356111F" w14:textId="77777777" w:rsidR="00555830" w:rsidRPr="005B3720" w:rsidRDefault="00555830">
            <w:pPr>
              <w:spacing w:after="160" w:line="259" w:lineRule="auto"/>
              <w:ind w:left="0" w:firstLine="0"/>
              <w:jc w:val="left"/>
              <w:rPr>
                <w:ins w:id="2905" w:author="Autho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27DBBCD0" w14:textId="41AA067F" w:rsidR="00555830" w:rsidRPr="005B3720" w:rsidRDefault="00555830">
            <w:pPr>
              <w:spacing w:after="0" w:line="259" w:lineRule="auto"/>
              <w:ind w:left="0" w:firstLine="0"/>
              <w:jc w:val="center"/>
              <w:rPr>
                <w:ins w:id="2906" w:author="Autho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33E73647" w14:textId="1F10484E" w:rsidR="00555830" w:rsidRPr="005B3720" w:rsidRDefault="00555830">
            <w:pPr>
              <w:spacing w:after="0" w:line="259" w:lineRule="auto"/>
              <w:ind w:left="0" w:firstLine="0"/>
              <w:jc w:val="center"/>
              <w:rPr>
                <w:ins w:id="2907" w:author="Author"/>
                <w:rFonts w:ascii="inherit" w:hAnsi="inherit"/>
                <w:sz w:val="24"/>
                <w:szCs w:val="24"/>
              </w:rPr>
            </w:pPr>
            <w:ins w:id="2908" w:author="Author">
              <w:r>
                <w:rPr>
                  <w:rFonts w:ascii="inherit" w:hAnsi="inherit"/>
                  <w:sz w:val="24"/>
                  <w:szCs w:val="24"/>
                </w:rPr>
                <w:t>1</w:t>
              </w:r>
              <w:r w:rsidRPr="005B3720">
                <w:rPr>
                  <w:rFonts w:ascii="inherit" w:hAnsi="inherit"/>
                  <w:sz w:val="24"/>
                  <w:szCs w:val="24"/>
                </w:rPr>
                <w:t>,</w:t>
              </w:r>
              <w:r>
                <w:rPr>
                  <w:rFonts w:ascii="inherit" w:hAnsi="inherit"/>
                  <w:sz w:val="24"/>
                  <w:szCs w:val="24"/>
                </w:rPr>
                <w:t>0</w:t>
              </w:r>
              <w:r w:rsidRPr="005B3720">
                <w:rPr>
                  <w:rFonts w:ascii="inherit" w:hAnsi="inherit"/>
                  <w:sz w:val="24"/>
                  <w:szCs w:val="24"/>
                </w:rPr>
                <w:t>8</w:t>
              </w:r>
              <w:r>
                <w:rPr>
                  <w:rFonts w:ascii="inherit" w:hAnsi="inherit"/>
                  <w:sz w:val="24"/>
                  <w:szCs w:val="24"/>
                </w:rPr>
                <w:t>7</w:t>
              </w:r>
              <w:r w:rsidRPr="005B3720">
                <w:rPr>
                  <w:rFonts w:ascii="inherit" w:hAnsi="inherit"/>
                  <w:sz w:val="24"/>
                  <w:szCs w:val="24"/>
                </w:rPr>
                <w:t>5 pu-1,</w:t>
              </w:r>
              <w:r>
                <w:rPr>
                  <w:rFonts w:ascii="inherit" w:hAnsi="inherit"/>
                  <w:sz w:val="24"/>
                  <w:szCs w:val="24"/>
                </w:rPr>
                <w:t>10</w:t>
              </w:r>
              <w:r w:rsidRPr="005B3720">
                <w:rPr>
                  <w:rFonts w:ascii="inherit" w:hAnsi="inherit"/>
                  <w:sz w:val="24"/>
                  <w:szCs w:val="24"/>
                </w:rPr>
                <w:t xml:space="preserve"> pu</w:t>
              </w:r>
            </w:ins>
          </w:p>
        </w:tc>
        <w:tc>
          <w:tcPr>
            <w:tcW w:w="2970" w:type="dxa"/>
            <w:tcBorders>
              <w:top w:val="single" w:sz="4" w:space="0" w:color="050004"/>
              <w:left w:val="single" w:sz="4" w:space="0" w:color="050004"/>
              <w:bottom w:val="single" w:sz="4" w:space="0" w:color="050004"/>
              <w:right w:val="nil"/>
            </w:tcBorders>
          </w:tcPr>
          <w:p w14:paraId="481A1CE8" w14:textId="2AC1372C" w:rsidR="00555830" w:rsidRPr="005B3720" w:rsidRDefault="00555830">
            <w:pPr>
              <w:spacing w:after="0" w:line="259" w:lineRule="auto"/>
              <w:ind w:left="90" w:firstLine="0"/>
              <w:jc w:val="left"/>
              <w:rPr>
                <w:ins w:id="2909" w:author="Author"/>
                <w:rFonts w:ascii="inherit" w:hAnsi="inherit"/>
                <w:sz w:val="24"/>
                <w:szCs w:val="24"/>
              </w:rPr>
            </w:pPr>
            <w:ins w:id="2910" w:author="Author">
              <w:r w:rsidRPr="005B3720">
                <w:rPr>
                  <w:rFonts w:ascii="inherit" w:hAnsi="inherit"/>
                  <w:sz w:val="24"/>
                  <w:szCs w:val="24"/>
                </w:rPr>
                <w:t>60 minutes</w:t>
              </w:r>
            </w:ins>
          </w:p>
        </w:tc>
      </w:tr>
      <w:tr w:rsidR="00555830" w:rsidRPr="005B3720" w14:paraId="69105CEC" w14:textId="77777777" w:rsidTr="00663E71">
        <w:trPr>
          <w:trHeight w:val="392"/>
        </w:trPr>
        <w:tc>
          <w:tcPr>
            <w:tcW w:w="2164" w:type="dxa"/>
            <w:vMerge w:val="restart"/>
            <w:tcBorders>
              <w:top w:val="single" w:sz="4" w:space="0" w:color="050004"/>
              <w:left w:val="nil"/>
              <w:right w:val="single" w:sz="4" w:space="0" w:color="050004"/>
            </w:tcBorders>
          </w:tcPr>
          <w:p w14:paraId="7EE9DCC6" w14:textId="77777777" w:rsidR="00555830" w:rsidRPr="005B3720" w:rsidRDefault="00555830">
            <w:pPr>
              <w:spacing w:after="0" w:line="259" w:lineRule="auto"/>
              <w:ind w:left="0" w:firstLine="0"/>
              <w:jc w:val="left"/>
              <w:rPr>
                <w:rFonts w:ascii="inherit" w:hAnsi="inherit"/>
                <w:sz w:val="24"/>
                <w:szCs w:val="24"/>
              </w:rPr>
            </w:pPr>
            <w:r w:rsidRPr="005B3720">
              <w:rPr>
                <w:rFonts w:ascii="inherit" w:hAnsi="inherit"/>
                <w:sz w:val="24"/>
                <w:szCs w:val="24"/>
              </w:rPr>
              <w:t xml:space="preserve">Nordic </w:t>
            </w:r>
          </w:p>
        </w:tc>
        <w:tc>
          <w:tcPr>
            <w:tcW w:w="1920" w:type="dxa"/>
            <w:vMerge w:val="restart"/>
            <w:tcBorders>
              <w:top w:val="single" w:sz="4" w:space="0" w:color="050004"/>
              <w:left w:val="single" w:sz="4" w:space="0" w:color="050004"/>
              <w:right w:val="single" w:sz="4" w:space="0" w:color="050004"/>
            </w:tcBorders>
          </w:tcPr>
          <w:p w14:paraId="1F7F9F85" w14:textId="672F48AD" w:rsidR="00555830" w:rsidRPr="005B3720" w:rsidRDefault="00555830">
            <w:pPr>
              <w:spacing w:after="0" w:line="259" w:lineRule="auto"/>
              <w:ind w:left="0" w:firstLine="0"/>
              <w:jc w:val="center"/>
              <w:rPr>
                <w:rFonts w:ascii="inherit" w:hAnsi="inherit"/>
                <w:sz w:val="24"/>
                <w:szCs w:val="24"/>
              </w:rPr>
            </w:pPr>
            <w:ins w:id="2911" w:author="Author">
              <w:r>
                <w:rPr>
                  <w:rFonts w:ascii="inherit" w:hAnsi="inherit"/>
                  <w:sz w:val="24"/>
                  <w:szCs w:val="24"/>
                </w:rPr>
                <w:t>330 kV</w:t>
              </w:r>
            </w:ins>
          </w:p>
        </w:tc>
        <w:tc>
          <w:tcPr>
            <w:tcW w:w="2160" w:type="dxa"/>
            <w:tcBorders>
              <w:top w:val="single" w:sz="4" w:space="0" w:color="050004"/>
              <w:left w:val="single" w:sz="4" w:space="0" w:color="050004"/>
              <w:bottom w:val="single" w:sz="4" w:space="0" w:color="050004"/>
              <w:right w:val="single" w:sz="4" w:space="0" w:color="050004"/>
            </w:tcBorders>
          </w:tcPr>
          <w:p w14:paraId="6CC7895E" w14:textId="32DB3B53" w:rsidR="00555830" w:rsidRPr="005B3720" w:rsidRDefault="00555830">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2970" w:type="dxa"/>
            <w:tcBorders>
              <w:top w:val="single" w:sz="4" w:space="0" w:color="050004"/>
              <w:left w:val="single" w:sz="4" w:space="0" w:color="050004"/>
              <w:bottom w:val="single" w:sz="4" w:space="0" w:color="050004"/>
              <w:right w:val="nil"/>
            </w:tcBorders>
          </w:tcPr>
          <w:p w14:paraId="3DEDDBA7" w14:textId="77777777"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555830" w:rsidRPr="005B3720" w14:paraId="790C0251" w14:textId="77777777" w:rsidTr="00663E71">
        <w:trPr>
          <w:trHeight w:val="603"/>
        </w:trPr>
        <w:tc>
          <w:tcPr>
            <w:tcW w:w="0" w:type="auto"/>
            <w:vMerge/>
            <w:tcBorders>
              <w:left w:val="nil"/>
              <w:right w:val="single" w:sz="4" w:space="0" w:color="050004"/>
            </w:tcBorders>
          </w:tcPr>
          <w:p w14:paraId="33C9BFF9" w14:textId="77777777" w:rsidR="00555830" w:rsidRPr="005B3720" w:rsidRDefault="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5C2D5E7A" w14:textId="77777777" w:rsidR="00555830" w:rsidRPr="005B3720" w:rsidRDefault="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DD67F0F" w14:textId="3C31C3B2" w:rsidR="00555830" w:rsidRPr="005B3720" w:rsidRDefault="00555830">
            <w:pPr>
              <w:spacing w:after="0" w:line="259" w:lineRule="auto"/>
              <w:ind w:left="0" w:firstLine="0"/>
              <w:jc w:val="center"/>
              <w:rPr>
                <w:rFonts w:ascii="inherit" w:hAnsi="inherit"/>
                <w:sz w:val="24"/>
                <w:szCs w:val="24"/>
              </w:rPr>
            </w:pPr>
            <w:r w:rsidRPr="005B3720">
              <w:rPr>
                <w:rFonts w:ascii="inherit" w:hAnsi="inherit"/>
                <w:sz w:val="24"/>
                <w:szCs w:val="24"/>
              </w:rPr>
              <w:t xml:space="preserve">1,05 pu-1,10 pu </w:t>
            </w:r>
          </w:p>
        </w:tc>
        <w:tc>
          <w:tcPr>
            <w:tcW w:w="2970" w:type="dxa"/>
            <w:tcBorders>
              <w:top w:val="single" w:sz="4" w:space="0" w:color="050004"/>
              <w:left w:val="single" w:sz="4" w:space="0" w:color="050004"/>
              <w:bottom w:val="single" w:sz="4" w:space="0" w:color="050004"/>
              <w:right w:val="nil"/>
            </w:tcBorders>
          </w:tcPr>
          <w:p w14:paraId="08D546DB" w14:textId="77777777" w:rsidR="00555830" w:rsidRPr="005B3720" w:rsidRDefault="00555830">
            <w:pPr>
              <w:spacing w:after="0" w:line="259" w:lineRule="auto"/>
              <w:ind w:left="90" w:firstLine="0"/>
              <w:rPr>
                <w:rFonts w:ascii="inherit" w:hAnsi="inherit"/>
                <w:sz w:val="24"/>
                <w:szCs w:val="24"/>
              </w:rPr>
            </w:pPr>
            <w:r w:rsidRPr="005B3720">
              <w:rPr>
                <w:rFonts w:ascii="inherit" w:hAnsi="inherit"/>
                <w:sz w:val="24"/>
                <w:szCs w:val="24"/>
              </w:rPr>
              <w:t xml:space="preserve">To be specified by each TSO, but not more than 60 minutes </w:t>
            </w:r>
          </w:p>
        </w:tc>
      </w:tr>
      <w:tr w:rsidR="00555830" w:rsidRPr="005B3720" w14:paraId="0934CE71" w14:textId="77777777" w:rsidTr="00663E71">
        <w:trPr>
          <w:trHeight w:val="603"/>
          <w:ins w:id="2912" w:author="Author"/>
        </w:trPr>
        <w:tc>
          <w:tcPr>
            <w:tcW w:w="0" w:type="auto"/>
            <w:vMerge/>
            <w:tcBorders>
              <w:left w:val="nil"/>
              <w:right w:val="single" w:sz="4" w:space="0" w:color="050004"/>
            </w:tcBorders>
          </w:tcPr>
          <w:p w14:paraId="5766BA9E" w14:textId="77777777" w:rsidR="00555830" w:rsidRPr="005B3720" w:rsidRDefault="00555830" w:rsidP="00555830">
            <w:pPr>
              <w:spacing w:after="160" w:line="259" w:lineRule="auto"/>
              <w:ind w:left="0" w:firstLine="0"/>
              <w:jc w:val="left"/>
              <w:rPr>
                <w:ins w:id="2913" w:author="Author"/>
                <w:rFonts w:ascii="inherit" w:hAnsi="inherit"/>
                <w:sz w:val="24"/>
                <w:szCs w:val="24"/>
              </w:rPr>
            </w:pPr>
          </w:p>
        </w:tc>
        <w:tc>
          <w:tcPr>
            <w:tcW w:w="1920" w:type="dxa"/>
            <w:vMerge w:val="restart"/>
            <w:tcBorders>
              <w:top w:val="single" w:sz="4" w:space="0" w:color="050004"/>
              <w:left w:val="single" w:sz="4" w:space="0" w:color="050004"/>
              <w:right w:val="single" w:sz="4" w:space="0" w:color="050004"/>
            </w:tcBorders>
          </w:tcPr>
          <w:p w14:paraId="1B123590" w14:textId="561BDE2D" w:rsidR="00555830" w:rsidRPr="005B3720" w:rsidRDefault="00555830" w:rsidP="00555830">
            <w:pPr>
              <w:spacing w:after="0" w:line="259" w:lineRule="auto"/>
              <w:ind w:left="0" w:firstLine="0"/>
              <w:jc w:val="center"/>
              <w:rPr>
                <w:ins w:id="2914" w:author="Author"/>
                <w:rFonts w:ascii="inherit" w:hAnsi="inherit"/>
                <w:sz w:val="24"/>
                <w:szCs w:val="24"/>
              </w:rPr>
            </w:pPr>
            <w:ins w:id="2915" w:author="Author">
              <w:r>
                <w:rPr>
                  <w:rFonts w:ascii="inherit" w:hAnsi="inherit"/>
                  <w:sz w:val="24"/>
                  <w:szCs w:val="24"/>
                </w:rPr>
                <w:t>400 kV</w:t>
              </w:r>
            </w:ins>
          </w:p>
        </w:tc>
        <w:tc>
          <w:tcPr>
            <w:tcW w:w="2160" w:type="dxa"/>
            <w:tcBorders>
              <w:top w:val="single" w:sz="4" w:space="0" w:color="050004"/>
              <w:left w:val="single" w:sz="4" w:space="0" w:color="050004"/>
              <w:bottom w:val="single" w:sz="4" w:space="0" w:color="050004"/>
              <w:right w:val="single" w:sz="4" w:space="0" w:color="050004"/>
            </w:tcBorders>
          </w:tcPr>
          <w:p w14:paraId="249D99F3" w14:textId="5C58E742" w:rsidR="00555830" w:rsidRPr="005B3720" w:rsidRDefault="00555830" w:rsidP="00555830">
            <w:pPr>
              <w:spacing w:after="0" w:line="259" w:lineRule="auto"/>
              <w:ind w:left="0" w:firstLine="0"/>
              <w:jc w:val="center"/>
              <w:rPr>
                <w:ins w:id="2916" w:author="Author"/>
                <w:rFonts w:ascii="inherit" w:hAnsi="inherit"/>
                <w:sz w:val="24"/>
                <w:szCs w:val="24"/>
              </w:rPr>
            </w:pPr>
            <w:ins w:id="2917" w:author="Author">
              <w:r w:rsidRPr="005B3720">
                <w:rPr>
                  <w:rFonts w:ascii="inherit" w:hAnsi="inherit"/>
                  <w:sz w:val="24"/>
                  <w:szCs w:val="24"/>
                </w:rPr>
                <w:t xml:space="preserve">0,90 pu-1,05 pu </w:t>
              </w:r>
            </w:ins>
          </w:p>
        </w:tc>
        <w:tc>
          <w:tcPr>
            <w:tcW w:w="2970" w:type="dxa"/>
            <w:tcBorders>
              <w:top w:val="single" w:sz="4" w:space="0" w:color="050004"/>
              <w:left w:val="single" w:sz="4" w:space="0" w:color="050004"/>
              <w:bottom w:val="single" w:sz="4" w:space="0" w:color="050004"/>
              <w:right w:val="nil"/>
            </w:tcBorders>
          </w:tcPr>
          <w:p w14:paraId="4D27C170" w14:textId="59ACB8B3" w:rsidR="00555830" w:rsidRPr="005B3720" w:rsidRDefault="00555830" w:rsidP="00555830">
            <w:pPr>
              <w:spacing w:after="0" w:line="259" w:lineRule="auto"/>
              <w:ind w:left="90" w:firstLine="0"/>
              <w:rPr>
                <w:ins w:id="2918" w:author="Author"/>
                <w:rFonts w:ascii="inherit" w:hAnsi="inherit"/>
                <w:sz w:val="24"/>
                <w:szCs w:val="24"/>
              </w:rPr>
            </w:pPr>
            <w:ins w:id="2919" w:author="Author">
              <w:r w:rsidRPr="005B3720">
                <w:rPr>
                  <w:rFonts w:ascii="inherit" w:hAnsi="inherit"/>
                  <w:sz w:val="24"/>
                  <w:szCs w:val="24"/>
                </w:rPr>
                <w:t xml:space="preserve">Unlimited </w:t>
              </w:r>
            </w:ins>
          </w:p>
        </w:tc>
      </w:tr>
      <w:tr w:rsidR="00555830" w:rsidRPr="005B3720" w14:paraId="7CE24EAD" w14:textId="77777777" w:rsidTr="00663E71">
        <w:trPr>
          <w:trHeight w:val="603"/>
          <w:ins w:id="2920" w:author="Author"/>
        </w:trPr>
        <w:tc>
          <w:tcPr>
            <w:tcW w:w="0" w:type="auto"/>
            <w:vMerge/>
            <w:tcBorders>
              <w:left w:val="nil"/>
              <w:bottom w:val="single" w:sz="4" w:space="0" w:color="050004"/>
              <w:right w:val="single" w:sz="4" w:space="0" w:color="050004"/>
            </w:tcBorders>
          </w:tcPr>
          <w:p w14:paraId="7C8C6DFF" w14:textId="77777777" w:rsidR="00555830" w:rsidRPr="005B3720" w:rsidRDefault="00555830" w:rsidP="00555830">
            <w:pPr>
              <w:spacing w:after="160" w:line="259" w:lineRule="auto"/>
              <w:ind w:left="0" w:firstLine="0"/>
              <w:jc w:val="left"/>
              <w:rPr>
                <w:ins w:id="2921" w:author="Autho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3264C4C0" w14:textId="77777777" w:rsidR="00555830" w:rsidRPr="005B3720" w:rsidRDefault="00555830" w:rsidP="00555830">
            <w:pPr>
              <w:spacing w:after="0" w:line="259" w:lineRule="auto"/>
              <w:ind w:left="0" w:firstLine="0"/>
              <w:jc w:val="center"/>
              <w:rPr>
                <w:ins w:id="2922" w:author="Autho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EDCCFFE" w14:textId="5236902E" w:rsidR="00555830" w:rsidRPr="005B3720" w:rsidRDefault="00555830" w:rsidP="00555830">
            <w:pPr>
              <w:spacing w:after="0" w:line="259" w:lineRule="auto"/>
              <w:ind w:left="0" w:firstLine="0"/>
              <w:jc w:val="center"/>
              <w:rPr>
                <w:ins w:id="2923" w:author="Author"/>
                <w:rFonts w:ascii="inherit" w:hAnsi="inherit"/>
                <w:sz w:val="24"/>
                <w:szCs w:val="24"/>
              </w:rPr>
            </w:pPr>
            <w:ins w:id="2924" w:author="Author">
              <w:r w:rsidRPr="005B3720">
                <w:rPr>
                  <w:rFonts w:ascii="inherit" w:hAnsi="inherit"/>
                  <w:sz w:val="24"/>
                  <w:szCs w:val="24"/>
                </w:rPr>
                <w:t xml:space="preserve">1,05 pu-1,10 pu </w:t>
              </w:r>
            </w:ins>
          </w:p>
        </w:tc>
        <w:tc>
          <w:tcPr>
            <w:tcW w:w="2970" w:type="dxa"/>
            <w:tcBorders>
              <w:top w:val="single" w:sz="4" w:space="0" w:color="050004"/>
              <w:left w:val="single" w:sz="4" w:space="0" w:color="050004"/>
              <w:bottom w:val="single" w:sz="4" w:space="0" w:color="050004"/>
              <w:right w:val="nil"/>
            </w:tcBorders>
          </w:tcPr>
          <w:p w14:paraId="58241FBC" w14:textId="124616CC" w:rsidR="00555830" w:rsidRPr="005B3720" w:rsidRDefault="00555830" w:rsidP="00555830">
            <w:pPr>
              <w:spacing w:after="0" w:line="259" w:lineRule="auto"/>
              <w:ind w:left="90" w:firstLine="0"/>
              <w:rPr>
                <w:ins w:id="2925" w:author="Author"/>
                <w:rFonts w:ascii="inherit" w:hAnsi="inherit"/>
                <w:sz w:val="24"/>
                <w:szCs w:val="24"/>
              </w:rPr>
            </w:pPr>
            <w:ins w:id="2926" w:author="Author">
              <w:r w:rsidRPr="005B3720">
                <w:rPr>
                  <w:rFonts w:ascii="inherit" w:hAnsi="inherit"/>
                  <w:sz w:val="24"/>
                  <w:szCs w:val="24"/>
                </w:rPr>
                <w:t xml:space="preserve">To be specified by each TSO, but not more than 60 minutes </w:t>
              </w:r>
            </w:ins>
          </w:p>
        </w:tc>
      </w:tr>
      <w:tr w:rsidR="00555830" w:rsidRPr="005B3720" w14:paraId="2436CB1B" w14:textId="77777777" w:rsidTr="00B100C2">
        <w:trPr>
          <w:trHeight w:val="392"/>
        </w:trPr>
        <w:tc>
          <w:tcPr>
            <w:tcW w:w="2164" w:type="dxa"/>
            <w:vMerge w:val="restart"/>
            <w:tcBorders>
              <w:top w:val="single" w:sz="4" w:space="0" w:color="050004"/>
              <w:left w:val="nil"/>
              <w:bottom w:val="single" w:sz="4" w:space="0" w:color="050004"/>
              <w:right w:val="single" w:sz="4" w:space="0" w:color="050004"/>
            </w:tcBorders>
          </w:tcPr>
          <w:p w14:paraId="5CC1D78F" w14:textId="3851AF29" w:rsidR="00555830" w:rsidRPr="005B3720" w:rsidRDefault="00555830" w:rsidP="00555830">
            <w:pPr>
              <w:spacing w:after="0" w:line="259" w:lineRule="auto"/>
              <w:ind w:left="0" w:firstLine="0"/>
              <w:jc w:val="left"/>
              <w:rPr>
                <w:rFonts w:ascii="inherit" w:hAnsi="inherit"/>
                <w:sz w:val="24"/>
                <w:szCs w:val="24"/>
              </w:rPr>
            </w:pPr>
            <w:del w:id="2927" w:author="Author">
              <w:r w:rsidRPr="005B3720" w:rsidDel="00555830">
                <w:rPr>
                  <w:rFonts w:ascii="inherit" w:hAnsi="inherit"/>
                  <w:sz w:val="24"/>
                  <w:szCs w:val="24"/>
                </w:rPr>
                <w:delText xml:space="preserve">Great Britain </w:delText>
              </w:r>
            </w:del>
          </w:p>
        </w:tc>
        <w:tc>
          <w:tcPr>
            <w:tcW w:w="1920" w:type="dxa"/>
            <w:tcBorders>
              <w:top w:val="single" w:sz="4" w:space="0" w:color="050004"/>
              <w:left w:val="single" w:sz="4" w:space="0" w:color="050004"/>
              <w:bottom w:val="single" w:sz="4" w:space="0" w:color="050004"/>
              <w:right w:val="single" w:sz="4" w:space="0" w:color="050004"/>
            </w:tcBorders>
          </w:tcPr>
          <w:p w14:paraId="00C77BD1" w14:textId="77777777" w:rsidR="00555830" w:rsidRPr="005B3720" w:rsidRDefault="00555830"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137765CA" w14:textId="49C8D2F4" w:rsidR="00555830" w:rsidRPr="005B3720" w:rsidRDefault="00555830" w:rsidP="00555830">
            <w:pPr>
              <w:spacing w:after="0" w:line="259" w:lineRule="auto"/>
              <w:ind w:left="0" w:firstLine="0"/>
              <w:jc w:val="center"/>
              <w:rPr>
                <w:rFonts w:ascii="inherit" w:hAnsi="inherit"/>
                <w:sz w:val="24"/>
                <w:szCs w:val="24"/>
              </w:rPr>
            </w:pPr>
            <w:del w:id="2928" w:author="Author">
              <w:r w:rsidRPr="005B3720" w:rsidDel="00555830">
                <w:rPr>
                  <w:rFonts w:ascii="inherit" w:hAnsi="inherit"/>
                  <w:sz w:val="24"/>
                  <w:szCs w:val="24"/>
                </w:rPr>
                <w:delText xml:space="preserve">0,90 pu-1,05 pu </w:delText>
              </w:r>
            </w:del>
          </w:p>
        </w:tc>
        <w:tc>
          <w:tcPr>
            <w:tcW w:w="2970" w:type="dxa"/>
            <w:tcBorders>
              <w:top w:val="single" w:sz="4" w:space="0" w:color="050004"/>
              <w:left w:val="single" w:sz="4" w:space="0" w:color="050004"/>
              <w:bottom w:val="single" w:sz="4" w:space="0" w:color="050004"/>
              <w:right w:val="nil"/>
            </w:tcBorders>
          </w:tcPr>
          <w:p w14:paraId="6688ABE1" w14:textId="11AA353B" w:rsidR="00555830" w:rsidRPr="005B3720" w:rsidRDefault="00555830" w:rsidP="00555830">
            <w:pPr>
              <w:spacing w:after="0" w:line="259" w:lineRule="auto"/>
              <w:ind w:left="90" w:firstLine="0"/>
              <w:jc w:val="left"/>
              <w:rPr>
                <w:rFonts w:ascii="inherit" w:hAnsi="inherit"/>
                <w:sz w:val="24"/>
                <w:szCs w:val="24"/>
              </w:rPr>
            </w:pPr>
            <w:del w:id="2929" w:author="Author">
              <w:r w:rsidRPr="005B3720" w:rsidDel="00555830">
                <w:rPr>
                  <w:rFonts w:ascii="inherit" w:hAnsi="inherit"/>
                  <w:sz w:val="24"/>
                  <w:szCs w:val="24"/>
                </w:rPr>
                <w:delText xml:space="preserve">Unlimited </w:delText>
              </w:r>
            </w:del>
          </w:p>
        </w:tc>
      </w:tr>
      <w:tr w:rsidR="00555830" w:rsidRPr="005B3720" w14:paraId="18EFD427" w14:textId="77777777" w:rsidTr="00B100C2">
        <w:trPr>
          <w:trHeight w:val="392"/>
        </w:trPr>
        <w:tc>
          <w:tcPr>
            <w:tcW w:w="0" w:type="auto"/>
            <w:vMerge/>
            <w:tcBorders>
              <w:top w:val="nil"/>
              <w:left w:val="nil"/>
              <w:bottom w:val="single" w:sz="4" w:space="0" w:color="050004"/>
              <w:right w:val="single" w:sz="4" w:space="0" w:color="050004"/>
            </w:tcBorders>
          </w:tcPr>
          <w:p w14:paraId="651A81A7" w14:textId="77777777" w:rsidR="00555830" w:rsidRPr="005B3720" w:rsidRDefault="00555830" w:rsidP="00555830">
            <w:pPr>
              <w:spacing w:after="160" w:line="259" w:lineRule="auto"/>
              <w:ind w:left="0" w:firstLine="0"/>
              <w:jc w:val="left"/>
              <w:rPr>
                <w:rFonts w:ascii="inherit" w:hAnsi="inherit"/>
                <w:sz w:val="24"/>
                <w:szCs w:val="24"/>
              </w:rPr>
            </w:pPr>
          </w:p>
        </w:tc>
        <w:tc>
          <w:tcPr>
            <w:tcW w:w="1920" w:type="dxa"/>
            <w:tcBorders>
              <w:top w:val="single" w:sz="4" w:space="0" w:color="050004"/>
              <w:left w:val="single" w:sz="4" w:space="0" w:color="050004"/>
              <w:bottom w:val="single" w:sz="4" w:space="0" w:color="050004"/>
              <w:right w:val="single" w:sz="4" w:space="0" w:color="050004"/>
            </w:tcBorders>
          </w:tcPr>
          <w:p w14:paraId="0CC2C203" w14:textId="77777777" w:rsidR="00555830" w:rsidRPr="005B3720" w:rsidRDefault="00555830"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44ECE25F" w14:textId="5977B236" w:rsidR="00555830" w:rsidRPr="005B3720" w:rsidRDefault="00555830" w:rsidP="00555830">
            <w:pPr>
              <w:spacing w:after="0" w:line="259" w:lineRule="auto"/>
              <w:ind w:left="0" w:firstLine="0"/>
              <w:jc w:val="center"/>
              <w:rPr>
                <w:rFonts w:ascii="inherit" w:hAnsi="inherit"/>
                <w:sz w:val="24"/>
                <w:szCs w:val="24"/>
              </w:rPr>
            </w:pPr>
            <w:del w:id="2930" w:author="Author">
              <w:r w:rsidRPr="005B3720" w:rsidDel="00555830">
                <w:rPr>
                  <w:rFonts w:ascii="inherit" w:hAnsi="inherit"/>
                  <w:sz w:val="24"/>
                  <w:szCs w:val="24"/>
                </w:rPr>
                <w:delText xml:space="preserve">1,05 pu-1,10 pu </w:delText>
              </w:r>
            </w:del>
          </w:p>
        </w:tc>
        <w:tc>
          <w:tcPr>
            <w:tcW w:w="2970" w:type="dxa"/>
            <w:tcBorders>
              <w:top w:val="single" w:sz="4" w:space="0" w:color="050004"/>
              <w:left w:val="single" w:sz="4" w:space="0" w:color="050004"/>
              <w:bottom w:val="single" w:sz="4" w:space="0" w:color="050004"/>
              <w:right w:val="nil"/>
            </w:tcBorders>
          </w:tcPr>
          <w:p w14:paraId="4EB53645" w14:textId="30B98D8A" w:rsidR="00555830" w:rsidRPr="005B3720" w:rsidRDefault="00555830" w:rsidP="00555830">
            <w:pPr>
              <w:spacing w:after="0" w:line="259" w:lineRule="auto"/>
              <w:ind w:left="90" w:firstLine="0"/>
              <w:jc w:val="left"/>
              <w:rPr>
                <w:rFonts w:ascii="inherit" w:hAnsi="inherit"/>
                <w:sz w:val="24"/>
                <w:szCs w:val="24"/>
              </w:rPr>
            </w:pPr>
            <w:del w:id="2931" w:author="Author">
              <w:r w:rsidRPr="005B3720" w:rsidDel="00555830">
                <w:rPr>
                  <w:rFonts w:ascii="inherit" w:hAnsi="inherit"/>
                  <w:sz w:val="24"/>
                  <w:szCs w:val="24"/>
                </w:rPr>
                <w:delText xml:space="preserve">15 minutes </w:delText>
              </w:r>
            </w:del>
          </w:p>
        </w:tc>
      </w:tr>
      <w:tr w:rsidR="00555830" w:rsidRPr="005B3720" w14:paraId="595675EF" w14:textId="77777777" w:rsidTr="00B100C2">
        <w:trPr>
          <w:trHeight w:val="392"/>
        </w:trPr>
        <w:tc>
          <w:tcPr>
            <w:tcW w:w="2164" w:type="dxa"/>
            <w:tcBorders>
              <w:top w:val="single" w:sz="4" w:space="0" w:color="050004"/>
              <w:left w:val="nil"/>
              <w:bottom w:val="single" w:sz="4" w:space="0" w:color="050004"/>
              <w:right w:val="single" w:sz="4" w:space="0" w:color="050004"/>
            </w:tcBorders>
          </w:tcPr>
          <w:p w14:paraId="43AAA2E6" w14:textId="77777777" w:rsidR="00555830" w:rsidRPr="005B3720" w:rsidRDefault="00555830" w:rsidP="00555830">
            <w:pPr>
              <w:spacing w:after="0" w:line="259" w:lineRule="auto"/>
              <w:ind w:left="0" w:firstLine="0"/>
              <w:jc w:val="left"/>
              <w:rPr>
                <w:rFonts w:ascii="inherit" w:hAnsi="inherit"/>
                <w:sz w:val="24"/>
                <w:szCs w:val="24"/>
              </w:rPr>
            </w:pPr>
            <w:r w:rsidRPr="005B3720">
              <w:rPr>
                <w:rFonts w:ascii="inherit" w:hAnsi="inherit"/>
                <w:sz w:val="24"/>
                <w:szCs w:val="24"/>
              </w:rPr>
              <w:t xml:space="preserve">Ireland and Northern Ireland </w:t>
            </w:r>
          </w:p>
        </w:tc>
        <w:tc>
          <w:tcPr>
            <w:tcW w:w="1920" w:type="dxa"/>
            <w:tcBorders>
              <w:top w:val="single" w:sz="4" w:space="0" w:color="050004"/>
              <w:left w:val="single" w:sz="4" w:space="0" w:color="050004"/>
              <w:bottom w:val="single" w:sz="4" w:space="0" w:color="050004"/>
              <w:right w:val="single" w:sz="4" w:space="0" w:color="050004"/>
            </w:tcBorders>
          </w:tcPr>
          <w:p w14:paraId="5FB1200E" w14:textId="4C4C1E70" w:rsidR="00555830" w:rsidRPr="005B3720" w:rsidRDefault="00555830" w:rsidP="00555830">
            <w:pPr>
              <w:spacing w:after="0" w:line="259" w:lineRule="auto"/>
              <w:ind w:left="0" w:firstLine="0"/>
              <w:jc w:val="center"/>
              <w:rPr>
                <w:rFonts w:ascii="inherit" w:hAnsi="inherit"/>
                <w:sz w:val="24"/>
                <w:szCs w:val="24"/>
              </w:rPr>
            </w:pPr>
            <w:ins w:id="2932" w:author="Author">
              <w:r>
                <w:rPr>
                  <w:rFonts w:ascii="inherit" w:hAnsi="inherit"/>
                  <w:sz w:val="24"/>
                  <w:szCs w:val="24"/>
                </w:rPr>
                <w:t>400 kV</w:t>
              </w:r>
            </w:ins>
          </w:p>
        </w:tc>
        <w:tc>
          <w:tcPr>
            <w:tcW w:w="2160" w:type="dxa"/>
            <w:tcBorders>
              <w:top w:val="single" w:sz="4" w:space="0" w:color="050004"/>
              <w:left w:val="single" w:sz="4" w:space="0" w:color="050004"/>
              <w:bottom w:val="single" w:sz="4" w:space="0" w:color="050004"/>
              <w:right w:val="single" w:sz="4" w:space="0" w:color="050004"/>
            </w:tcBorders>
          </w:tcPr>
          <w:p w14:paraId="04383D61" w14:textId="77D5C9F1" w:rsidR="00555830" w:rsidRPr="005B3720" w:rsidRDefault="00555830"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2970" w:type="dxa"/>
            <w:tcBorders>
              <w:top w:val="single" w:sz="4" w:space="0" w:color="050004"/>
              <w:left w:val="single" w:sz="4" w:space="0" w:color="050004"/>
              <w:bottom w:val="single" w:sz="4" w:space="0" w:color="050004"/>
              <w:right w:val="nil"/>
            </w:tcBorders>
          </w:tcPr>
          <w:p w14:paraId="7C977452" w14:textId="77777777" w:rsidR="00555830" w:rsidRPr="005B3720" w:rsidRDefault="00555830" w:rsidP="00555830">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964BBD" w:rsidRPr="005B3720" w14:paraId="26CACA75" w14:textId="77777777" w:rsidTr="00663E71">
        <w:trPr>
          <w:trHeight w:val="392"/>
        </w:trPr>
        <w:tc>
          <w:tcPr>
            <w:tcW w:w="2164" w:type="dxa"/>
            <w:vMerge w:val="restart"/>
            <w:tcBorders>
              <w:top w:val="single" w:sz="4" w:space="0" w:color="050004"/>
              <w:left w:val="nil"/>
              <w:right w:val="single" w:sz="4" w:space="0" w:color="050004"/>
            </w:tcBorders>
          </w:tcPr>
          <w:p w14:paraId="64F72D4F" w14:textId="37B4942C" w:rsidR="00964BBD" w:rsidRPr="005B3720" w:rsidRDefault="00964BBD" w:rsidP="00555830">
            <w:pPr>
              <w:spacing w:after="0" w:line="259" w:lineRule="auto"/>
              <w:ind w:left="0" w:firstLine="0"/>
              <w:jc w:val="left"/>
              <w:rPr>
                <w:rFonts w:ascii="inherit" w:hAnsi="inherit"/>
                <w:sz w:val="24"/>
                <w:szCs w:val="24"/>
              </w:rPr>
            </w:pPr>
            <w:r w:rsidRPr="005B3720">
              <w:rPr>
                <w:rFonts w:ascii="inherit" w:hAnsi="inherit"/>
                <w:sz w:val="24"/>
                <w:szCs w:val="24"/>
              </w:rPr>
              <w:t xml:space="preserve">Baltic </w:t>
            </w:r>
          </w:p>
        </w:tc>
        <w:tc>
          <w:tcPr>
            <w:tcW w:w="1920" w:type="dxa"/>
            <w:vMerge w:val="restart"/>
            <w:tcBorders>
              <w:top w:val="single" w:sz="4" w:space="0" w:color="050004"/>
              <w:left w:val="single" w:sz="4" w:space="0" w:color="050004"/>
              <w:right w:val="single" w:sz="4" w:space="0" w:color="050004"/>
            </w:tcBorders>
          </w:tcPr>
          <w:p w14:paraId="6A3B5C41" w14:textId="3BA3FB0E" w:rsidR="00964BBD" w:rsidRPr="005B3720" w:rsidRDefault="00964BBD" w:rsidP="00555830">
            <w:pPr>
              <w:spacing w:after="0" w:line="259" w:lineRule="auto"/>
              <w:ind w:left="0" w:firstLine="0"/>
              <w:jc w:val="center"/>
              <w:rPr>
                <w:rFonts w:ascii="inherit" w:hAnsi="inherit"/>
                <w:sz w:val="24"/>
                <w:szCs w:val="24"/>
              </w:rPr>
            </w:pPr>
            <w:ins w:id="2933" w:author="Author">
              <w:r>
                <w:rPr>
                  <w:rFonts w:ascii="inherit" w:hAnsi="inherit"/>
                  <w:sz w:val="24"/>
                  <w:szCs w:val="24"/>
                </w:rPr>
                <w:t>330 kV</w:t>
              </w:r>
            </w:ins>
          </w:p>
        </w:tc>
        <w:tc>
          <w:tcPr>
            <w:tcW w:w="2160" w:type="dxa"/>
            <w:tcBorders>
              <w:top w:val="single" w:sz="4" w:space="0" w:color="050004"/>
              <w:left w:val="single" w:sz="4" w:space="0" w:color="050004"/>
              <w:bottom w:val="single" w:sz="4" w:space="0" w:color="050004"/>
              <w:right w:val="single" w:sz="4" w:space="0" w:color="050004"/>
            </w:tcBorders>
          </w:tcPr>
          <w:p w14:paraId="79922795" w14:textId="5691F017" w:rsidR="00964BBD" w:rsidRPr="005B3720" w:rsidRDefault="00964BBD"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0,88 pu-1,097 pu </w:t>
            </w:r>
          </w:p>
        </w:tc>
        <w:tc>
          <w:tcPr>
            <w:tcW w:w="2970" w:type="dxa"/>
            <w:tcBorders>
              <w:top w:val="single" w:sz="4" w:space="0" w:color="050004"/>
              <w:left w:val="single" w:sz="4" w:space="0" w:color="050004"/>
              <w:bottom w:val="single" w:sz="4" w:space="0" w:color="050004"/>
              <w:right w:val="nil"/>
            </w:tcBorders>
          </w:tcPr>
          <w:p w14:paraId="770570F1" w14:textId="72F25ACA" w:rsidR="00964BBD" w:rsidRPr="005B3720" w:rsidRDefault="00964BBD" w:rsidP="00555830">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964BBD" w:rsidRPr="005B3720" w14:paraId="74F63C3A" w14:textId="77777777" w:rsidTr="00663E71">
        <w:trPr>
          <w:trHeight w:val="392"/>
        </w:trPr>
        <w:tc>
          <w:tcPr>
            <w:tcW w:w="0" w:type="auto"/>
            <w:vMerge/>
            <w:tcBorders>
              <w:left w:val="nil"/>
              <w:right w:val="single" w:sz="4" w:space="0" w:color="050004"/>
            </w:tcBorders>
          </w:tcPr>
          <w:p w14:paraId="4CC5BC8D" w14:textId="77777777" w:rsidR="00964BBD" w:rsidRPr="005B3720" w:rsidRDefault="00964BBD" w:rsidP="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6A7DC260" w14:textId="77777777" w:rsidR="00964BBD" w:rsidRPr="005B3720" w:rsidRDefault="00964BBD"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8DF4317" w14:textId="4D8D5725" w:rsidR="00964BBD" w:rsidRPr="005B3720" w:rsidRDefault="00964BBD"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1,097 pu-1,15 pu </w:t>
            </w:r>
          </w:p>
        </w:tc>
        <w:tc>
          <w:tcPr>
            <w:tcW w:w="2970" w:type="dxa"/>
            <w:tcBorders>
              <w:top w:val="single" w:sz="4" w:space="0" w:color="050004"/>
              <w:left w:val="single" w:sz="4" w:space="0" w:color="050004"/>
              <w:bottom w:val="single" w:sz="4" w:space="0" w:color="050004"/>
              <w:right w:val="nil"/>
            </w:tcBorders>
          </w:tcPr>
          <w:p w14:paraId="081DA958" w14:textId="25A53274" w:rsidR="00964BBD" w:rsidRPr="005B3720" w:rsidRDefault="00964BBD" w:rsidP="00555830">
            <w:pPr>
              <w:spacing w:after="0" w:line="259" w:lineRule="auto"/>
              <w:ind w:left="90" w:firstLine="0"/>
              <w:jc w:val="left"/>
              <w:rPr>
                <w:rFonts w:ascii="inherit" w:hAnsi="inherit"/>
                <w:sz w:val="24"/>
                <w:szCs w:val="24"/>
              </w:rPr>
            </w:pPr>
            <w:r w:rsidRPr="005B3720">
              <w:rPr>
                <w:rFonts w:ascii="inherit" w:hAnsi="inherit"/>
                <w:sz w:val="24"/>
                <w:szCs w:val="24"/>
              </w:rPr>
              <w:t xml:space="preserve">20 minutes  </w:t>
            </w:r>
          </w:p>
        </w:tc>
      </w:tr>
      <w:tr w:rsidR="00964BBD" w:rsidRPr="005B3720" w14:paraId="17CD6CD7" w14:textId="77777777" w:rsidTr="00663E71">
        <w:trPr>
          <w:trHeight w:val="392"/>
        </w:trPr>
        <w:tc>
          <w:tcPr>
            <w:tcW w:w="0" w:type="auto"/>
            <w:vMerge/>
            <w:tcBorders>
              <w:left w:val="nil"/>
              <w:right w:val="single" w:sz="4" w:space="0" w:color="050004"/>
            </w:tcBorders>
          </w:tcPr>
          <w:p w14:paraId="1410E9DE" w14:textId="77777777" w:rsidR="00964BBD" w:rsidRPr="005B3720" w:rsidRDefault="00964BBD" w:rsidP="00555830">
            <w:pPr>
              <w:spacing w:after="160" w:line="259" w:lineRule="auto"/>
              <w:ind w:left="0" w:firstLine="0"/>
              <w:jc w:val="left"/>
              <w:rPr>
                <w:rFonts w:ascii="inherit" w:hAnsi="inherit"/>
                <w:sz w:val="24"/>
                <w:szCs w:val="24"/>
              </w:rPr>
            </w:pPr>
          </w:p>
        </w:tc>
        <w:tc>
          <w:tcPr>
            <w:tcW w:w="1920" w:type="dxa"/>
            <w:vMerge w:val="restart"/>
            <w:tcBorders>
              <w:top w:val="single" w:sz="4" w:space="0" w:color="050004"/>
              <w:left w:val="single" w:sz="4" w:space="0" w:color="050004"/>
              <w:right w:val="single" w:sz="4" w:space="0" w:color="050004"/>
            </w:tcBorders>
          </w:tcPr>
          <w:p w14:paraId="67E8A2E4" w14:textId="28F6A1F1" w:rsidR="00964BBD" w:rsidRPr="005B3720" w:rsidRDefault="00964BBD" w:rsidP="00555830">
            <w:pPr>
              <w:spacing w:after="0" w:line="259" w:lineRule="auto"/>
              <w:ind w:left="0" w:firstLine="0"/>
              <w:jc w:val="center"/>
              <w:rPr>
                <w:rFonts w:ascii="inherit" w:hAnsi="inherit"/>
                <w:sz w:val="24"/>
                <w:szCs w:val="24"/>
              </w:rPr>
            </w:pPr>
            <w:ins w:id="2934" w:author="Author">
              <w:r>
                <w:rPr>
                  <w:rFonts w:ascii="inherit" w:hAnsi="inherit"/>
                  <w:sz w:val="24"/>
                  <w:szCs w:val="24"/>
                </w:rPr>
                <w:t>400 kV</w:t>
              </w:r>
            </w:ins>
          </w:p>
        </w:tc>
        <w:tc>
          <w:tcPr>
            <w:tcW w:w="2160" w:type="dxa"/>
            <w:tcBorders>
              <w:top w:val="single" w:sz="4" w:space="0" w:color="050004"/>
              <w:left w:val="single" w:sz="4" w:space="0" w:color="050004"/>
              <w:bottom w:val="single" w:sz="4" w:space="0" w:color="050004"/>
              <w:right w:val="single" w:sz="4" w:space="0" w:color="050004"/>
            </w:tcBorders>
          </w:tcPr>
          <w:p w14:paraId="62BDFC56" w14:textId="57B87A82" w:rsidR="00964BBD" w:rsidRPr="005B3720" w:rsidDel="00555830" w:rsidRDefault="00964BBD" w:rsidP="00555830">
            <w:pPr>
              <w:spacing w:after="0" w:line="259" w:lineRule="auto"/>
              <w:ind w:left="0" w:firstLine="0"/>
              <w:jc w:val="center"/>
              <w:rPr>
                <w:rFonts w:ascii="inherit" w:hAnsi="inherit"/>
                <w:sz w:val="24"/>
                <w:szCs w:val="24"/>
              </w:rPr>
            </w:pPr>
            <w:ins w:id="2935" w:author="Author">
              <w:r>
                <w:rPr>
                  <w:rFonts w:ascii="inherit" w:hAnsi="inherit"/>
                  <w:sz w:val="24"/>
                  <w:szCs w:val="24"/>
                </w:rPr>
                <w:t>0,88 pu-1,05 pu</w:t>
              </w:r>
            </w:ins>
          </w:p>
        </w:tc>
        <w:tc>
          <w:tcPr>
            <w:tcW w:w="2970" w:type="dxa"/>
            <w:tcBorders>
              <w:top w:val="single" w:sz="4" w:space="0" w:color="050004"/>
              <w:left w:val="single" w:sz="4" w:space="0" w:color="050004"/>
              <w:bottom w:val="single" w:sz="4" w:space="0" w:color="050004"/>
              <w:right w:val="nil"/>
            </w:tcBorders>
          </w:tcPr>
          <w:p w14:paraId="2D866495" w14:textId="75F020EE" w:rsidR="00964BBD" w:rsidRPr="005B3720" w:rsidDel="00555830" w:rsidRDefault="00964BBD" w:rsidP="00555830">
            <w:pPr>
              <w:spacing w:after="0" w:line="259" w:lineRule="auto"/>
              <w:ind w:left="90" w:firstLine="0"/>
              <w:jc w:val="left"/>
              <w:rPr>
                <w:rFonts w:ascii="inherit" w:hAnsi="inherit"/>
                <w:sz w:val="24"/>
                <w:szCs w:val="24"/>
              </w:rPr>
            </w:pPr>
            <w:ins w:id="2936" w:author="Author">
              <w:r>
                <w:rPr>
                  <w:rFonts w:ascii="inherit" w:hAnsi="inherit"/>
                  <w:sz w:val="24"/>
                  <w:szCs w:val="24"/>
                </w:rPr>
                <w:t>unlimited</w:t>
              </w:r>
            </w:ins>
          </w:p>
        </w:tc>
      </w:tr>
      <w:tr w:rsidR="00964BBD" w:rsidRPr="005B3720" w14:paraId="2417F447" w14:textId="77777777" w:rsidTr="00663E71">
        <w:trPr>
          <w:trHeight w:val="392"/>
        </w:trPr>
        <w:tc>
          <w:tcPr>
            <w:tcW w:w="0" w:type="auto"/>
            <w:vMerge/>
            <w:tcBorders>
              <w:left w:val="nil"/>
              <w:bottom w:val="single" w:sz="4" w:space="0" w:color="050004"/>
              <w:right w:val="single" w:sz="4" w:space="0" w:color="050004"/>
            </w:tcBorders>
          </w:tcPr>
          <w:p w14:paraId="5FF9B40E" w14:textId="77777777" w:rsidR="00964BBD" w:rsidRPr="005B3720" w:rsidRDefault="00964BBD" w:rsidP="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097D6DDB" w14:textId="77777777" w:rsidR="00964BBD" w:rsidRPr="005B3720" w:rsidRDefault="00964BBD"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2BEC2C33" w14:textId="3B31CDCB" w:rsidR="00964BBD" w:rsidRPr="005B3720" w:rsidDel="00555830" w:rsidRDefault="00964BBD" w:rsidP="00555830">
            <w:pPr>
              <w:spacing w:after="0" w:line="259" w:lineRule="auto"/>
              <w:ind w:left="0" w:firstLine="0"/>
              <w:jc w:val="center"/>
              <w:rPr>
                <w:rFonts w:ascii="inherit" w:hAnsi="inherit"/>
                <w:sz w:val="24"/>
                <w:szCs w:val="24"/>
              </w:rPr>
            </w:pPr>
            <w:ins w:id="2937" w:author="Author">
              <w:r>
                <w:rPr>
                  <w:rFonts w:ascii="inherit" w:hAnsi="inherit"/>
                  <w:sz w:val="24"/>
                  <w:szCs w:val="24"/>
                </w:rPr>
                <w:t>1,05 pu-1,15 pu</w:t>
              </w:r>
            </w:ins>
          </w:p>
        </w:tc>
        <w:tc>
          <w:tcPr>
            <w:tcW w:w="2970" w:type="dxa"/>
            <w:tcBorders>
              <w:top w:val="single" w:sz="4" w:space="0" w:color="050004"/>
              <w:left w:val="single" w:sz="4" w:space="0" w:color="050004"/>
              <w:bottom w:val="single" w:sz="4" w:space="0" w:color="050004"/>
              <w:right w:val="nil"/>
            </w:tcBorders>
          </w:tcPr>
          <w:p w14:paraId="1E685880" w14:textId="34147492" w:rsidR="00964BBD" w:rsidRPr="005B3720" w:rsidDel="00555830" w:rsidRDefault="00964BBD" w:rsidP="00555830">
            <w:pPr>
              <w:spacing w:after="0" w:line="259" w:lineRule="auto"/>
              <w:ind w:left="90" w:firstLine="0"/>
              <w:jc w:val="left"/>
              <w:rPr>
                <w:rFonts w:ascii="inherit" w:hAnsi="inherit"/>
                <w:sz w:val="24"/>
                <w:szCs w:val="24"/>
              </w:rPr>
            </w:pPr>
            <w:ins w:id="2938" w:author="Author">
              <w:r>
                <w:rPr>
                  <w:rFonts w:ascii="inherit" w:hAnsi="inherit"/>
                  <w:sz w:val="24"/>
                  <w:szCs w:val="24"/>
                </w:rPr>
                <w:t>20 minutes</w:t>
              </w:r>
            </w:ins>
          </w:p>
        </w:tc>
      </w:tr>
    </w:tbl>
    <w:p w14:paraId="2571842B" w14:textId="23E30191" w:rsidR="00AE476A" w:rsidRPr="005B3720" w:rsidRDefault="00BF5202" w:rsidP="007F4F74">
      <w:pPr>
        <w:spacing w:before="240" w:after="323"/>
        <w:ind w:left="0" w:hanging="11"/>
        <w:rPr>
          <w:rFonts w:ascii="inherit" w:hAnsi="inherit"/>
          <w:sz w:val="24"/>
          <w:szCs w:val="24"/>
        </w:rPr>
      </w:pPr>
      <w:r w:rsidRPr="005B3720">
        <w:rPr>
          <w:rFonts w:ascii="inherit" w:hAnsi="inherit"/>
          <w:b/>
          <w:sz w:val="24"/>
          <w:szCs w:val="24"/>
        </w:rPr>
        <w:t>Table 5</w:t>
      </w:r>
      <w:r w:rsidRPr="005B3720">
        <w:rPr>
          <w:rFonts w:ascii="inherit" w:hAnsi="inherit"/>
          <w:sz w:val="24"/>
          <w:szCs w:val="24"/>
        </w:rPr>
        <w:t>: Minimum time periods an HVDC system shall be capable of operating for voltages deviating from the reference 1 pu value at the connection points without disconnecting from the network. This table applies in case of pu voltage base values from 300 kV to 400 kV (included).</w:t>
      </w:r>
    </w:p>
    <w:p w14:paraId="0EE82C48" w14:textId="56BFD8F0" w:rsidR="00AE476A" w:rsidRPr="005B3720" w:rsidRDefault="00AE476A">
      <w:pPr>
        <w:spacing w:after="0" w:line="259" w:lineRule="auto"/>
        <w:ind w:left="4349" w:firstLine="0"/>
        <w:jc w:val="left"/>
        <w:rPr>
          <w:rFonts w:ascii="inherit" w:hAnsi="inherit"/>
          <w:sz w:val="24"/>
          <w:szCs w:val="24"/>
        </w:rPr>
      </w:pPr>
    </w:p>
    <w:p w14:paraId="02A150AD" w14:textId="77777777" w:rsidR="007F4F74" w:rsidRDefault="007F4F74">
      <w:pPr>
        <w:spacing w:after="160" w:line="259" w:lineRule="auto"/>
        <w:ind w:left="0" w:firstLine="0"/>
        <w:jc w:val="left"/>
        <w:rPr>
          <w:rFonts w:ascii="inherit" w:hAnsi="inherit"/>
          <w:i/>
          <w:sz w:val="24"/>
          <w:szCs w:val="24"/>
        </w:rPr>
      </w:pPr>
      <w:r>
        <w:rPr>
          <w:rFonts w:ascii="inherit" w:hAnsi="inherit"/>
          <w:i/>
          <w:sz w:val="24"/>
          <w:szCs w:val="24"/>
        </w:rPr>
        <w:br w:type="page"/>
      </w:r>
    </w:p>
    <w:p w14:paraId="7BF784A5" w14:textId="231BF561" w:rsidR="00AE476A" w:rsidRPr="005B3720" w:rsidRDefault="00BF5202" w:rsidP="00E43D40">
      <w:pPr>
        <w:pStyle w:val="Heading2"/>
      </w:pPr>
      <w:r w:rsidRPr="005B3720">
        <w:t>ANNEX IV</w:t>
      </w:r>
    </w:p>
    <w:p w14:paraId="61A89A83" w14:textId="187212F2" w:rsidR="00AE476A" w:rsidRPr="00E43D40" w:rsidRDefault="00BF5202" w:rsidP="00E43D40">
      <w:pPr>
        <w:jc w:val="center"/>
        <w:rPr>
          <w:rFonts w:ascii="inherit" w:hAnsi="inherit"/>
          <w:b/>
          <w:bCs/>
          <w:sz w:val="24"/>
          <w:szCs w:val="24"/>
        </w:rPr>
      </w:pPr>
      <w:r w:rsidRPr="00E43D40">
        <w:rPr>
          <w:rFonts w:ascii="inherit" w:hAnsi="inherit"/>
          <w:b/>
          <w:bCs/>
          <w:sz w:val="24"/>
          <w:szCs w:val="24"/>
        </w:rPr>
        <w:t xml:space="preserve">Requirements for U-Q/Pmax-profile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_Ref153267207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20</w:t>
      </w:r>
      <w:r w:rsidR="008766E2" w:rsidRPr="008766E2">
        <w:rPr>
          <w:rFonts w:ascii="inherit" w:hAnsi="inherit"/>
          <w:b/>
          <w:bCs/>
          <w:sz w:val="24"/>
          <w:szCs w:val="24"/>
        </w:rPr>
        <w:fldChar w:fldCharType="end"/>
      </w:r>
    </w:p>
    <w:p w14:paraId="1C3C7513" w14:textId="77777777" w:rsidR="00AE476A" w:rsidRPr="005B3720" w:rsidRDefault="00BF5202">
      <w:pPr>
        <w:spacing w:after="400" w:line="259" w:lineRule="auto"/>
        <w:ind w:left="374" w:firstLine="0"/>
        <w:jc w:val="left"/>
        <w:rPr>
          <w:rFonts w:ascii="inherit" w:hAnsi="inherit"/>
          <w:sz w:val="24"/>
          <w:szCs w:val="24"/>
        </w:rPr>
      </w:pPr>
      <w:r w:rsidRPr="005B3720">
        <w:rPr>
          <w:rFonts w:ascii="inherit" w:hAnsi="inherit"/>
          <w:noProof/>
          <w:sz w:val="24"/>
          <w:szCs w:val="24"/>
        </w:rPr>
        <w:drawing>
          <wp:inline distT="0" distB="0" distL="0" distR="0" wp14:anchorId="2F347FFA" wp14:editId="0C1E5325">
            <wp:extent cx="5373360" cy="3144241"/>
            <wp:effectExtent l="0" t="0" r="0" b="0"/>
            <wp:docPr id="11584" name="Picture 11584"/>
            <wp:cNvGraphicFramePr/>
            <a:graphic xmlns:a="http://schemas.openxmlformats.org/drawingml/2006/main">
              <a:graphicData uri="http://schemas.openxmlformats.org/drawingml/2006/picture">
                <pic:pic xmlns:pic="http://schemas.openxmlformats.org/drawingml/2006/picture">
                  <pic:nvPicPr>
                    <pic:cNvPr id="11584" name="Picture 11584"/>
                    <pic:cNvPicPr/>
                  </pic:nvPicPr>
                  <pic:blipFill>
                    <a:blip r:embed="rId21"/>
                    <a:stretch>
                      <a:fillRect/>
                    </a:stretch>
                  </pic:blipFill>
                  <pic:spPr>
                    <a:xfrm>
                      <a:off x="0" y="0"/>
                      <a:ext cx="5373360" cy="3144241"/>
                    </a:xfrm>
                    <a:prstGeom prst="rect">
                      <a:avLst/>
                    </a:prstGeom>
                  </pic:spPr>
                </pic:pic>
              </a:graphicData>
            </a:graphic>
          </wp:inline>
        </w:drawing>
      </w:r>
    </w:p>
    <w:p w14:paraId="56641971" w14:textId="77777777" w:rsidR="00AE476A" w:rsidRPr="005B3720" w:rsidRDefault="00BF5202" w:rsidP="00E43D40">
      <w:pPr>
        <w:spacing w:after="240"/>
        <w:ind w:left="0" w:hanging="11"/>
        <w:rPr>
          <w:rFonts w:ascii="inherit" w:hAnsi="inherit"/>
          <w:sz w:val="24"/>
          <w:szCs w:val="24"/>
        </w:rPr>
      </w:pPr>
      <w:r w:rsidRPr="005B3720">
        <w:rPr>
          <w:rFonts w:ascii="inherit" w:hAnsi="inherit"/>
          <w:b/>
          <w:sz w:val="24"/>
          <w:szCs w:val="24"/>
        </w:rPr>
        <w:t>Figure 5</w:t>
      </w:r>
      <w:r w:rsidRPr="005B3720">
        <w:rPr>
          <w:rFonts w:ascii="inherit" w:hAnsi="inherit"/>
          <w:sz w:val="24"/>
          <w:szCs w:val="24"/>
        </w:rPr>
        <w:t xml:space="preserve">: The diagram represents boundaries of a U-Q/Pmax-profile with U being the voltage at the connection points expressed by the ratio of its actual value to its reference 1 pu value in per unit, and Q/Pmax the ratio of the reactive power to the maximum HVDC active power transmission capacity. The position, size and shape of the inner envelope are indicative and shapes other than rectangular may be used within the inner envelope. For profile shapes other than rectangular, the voltage range represents the highest and lowest voltage points in this shape. Such a profile would not give rise to the full reactive power range being available across the range of steady-state voltages. </w:t>
      </w:r>
    </w:p>
    <w:tbl>
      <w:tblPr>
        <w:tblStyle w:val="Tabellenraster1"/>
        <w:tblW w:w="9212" w:type="dxa"/>
        <w:tblInd w:w="0" w:type="dxa"/>
        <w:tblCellMar>
          <w:top w:w="104" w:type="dxa"/>
          <w:right w:w="115" w:type="dxa"/>
        </w:tblCellMar>
        <w:tblLook w:val="04A0" w:firstRow="1" w:lastRow="0" w:firstColumn="1" w:lastColumn="0" w:noHBand="0" w:noVBand="1"/>
      </w:tblPr>
      <w:tblGrid>
        <w:gridCol w:w="3065"/>
        <w:gridCol w:w="3071"/>
        <w:gridCol w:w="3076"/>
      </w:tblGrid>
      <w:tr w:rsidR="00AE476A" w:rsidRPr="005B3720" w14:paraId="092CB44D" w14:textId="77777777">
        <w:trPr>
          <w:trHeight w:val="557"/>
        </w:trPr>
        <w:tc>
          <w:tcPr>
            <w:tcW w:w="3065" w:type="dxa"/>
            <w:tcBorders>
              <w:top w:val="single" w:sz="4" w:space="0" w:color="050004"/>
              <w:left w:val="nil"/>
              <w:bottom w:val="single" w:sz="4" w:space="0" w:color="050004"/>
              <w:right w:val="single" w:sz="4" w:space="0" w:color="050004"/>
            </w:tcBorders>
            <w:vAlign w:val="center"/>
          </w:tcPr>
          <w:p w14:paraId="5930DF16" w14:textId="77777777" w:rsidR="00AE476A" w:rsidRPr="005B3720" w:rsidRDefault="00BF5202">
            <w:pPr>
              <w:spacing w:after="0" w:line="259" w:lineRule="auto"/>
              <w:ind w:left="109" w:firstLine="0"/>
              <w:jc w:val="center"/>
              <w:rPr>
                <w:rFonts w:ascii="inherit" w:hAnsi="inherit"/>
                <w:sz w:val="24"/>
                <w:szCs w:val="24"/>
              </w:rPr>
            </w:pPr>
            <w:r w:rsidRPr="005B3720">
              <w:rPr>
                <w:rFonts w:ascii="inherit" w:hAnsi="inherit"/>
                <w:sz w:val="24"/>
                <w:szCs w:val="24"/>
              </w:rPr>
              <w:t xml:space="preserve">Synchronous Area </w:t>
            </w:r>
          </w:p>
        </w:tc>
        <w:tc>
          <w:tcPr>
            <w:tcW w:w="3071" w:type="dxa"/>
            <w:tcBorders>
              <w:top w:val="single" w:sz="4" w:space="0" w:color="050004"/>
              <w:left w:val="single" w:sz="4" w:space="0" w:color="050004"/>
              <w:bottom w:val="single" w:sz="4" w:space="0" w:color="050004"/>
              <w:right w:val="single" w:sz="4" w:space="0" w:color="050004"/>
            </w:tcBorders>
            <w:vAlign w:val="center"/>
          </w:tcPr>
          <w:p w14:paraId="42EB436E" w14:textId="77777777" w:rsidR="00AE476A" w:rsidRPr="005B3720" w:rsidRDefault="00BF5202">
            <w:pPr>
              <w:spacing w:after="0" w:line="259" w:lineRule="auto"/>
              <w:ind w:left="114" w:firstLine="0"/>
              <w:jc w:val="center"/>
              <w:rPr>
                <w:rFonts w:ascii="inherit" w:hAnsi="inherit"/>
                <w:sz w:val="24"/>
                <w:szCs w:val="24"/>
              </w:rPr>
            </w:pPr>
            <w:r w:rsidRPr="005B3720">
              <w:rPr>
                <w:rFonts w:ascii="inherit" w:hAnsi="inherit"/>
                <w:sz w:val="24"/>
                <w:szCs w:val="24"/>
              </w:rPr>
              <w:t xml:space="preserve">Maximum range of Q/Pmax </w:t>
            </w:r>
          </w:p>
        </w:tc>
        <w:tc>
          <w:tcPr>
            <w:tcW w:w="3076" w:type="dxa"/>
            <w:tcBorders>
              <w:top w:val="single" w:sz="4" w:space="0" w:color="050004"/>
              <w:left w:val="single" w:sz="4" w:space="0" w:color="050004"/>
              <w:bottom w:val="single" w:sz="4" w:space="0" w:color="050004"/>
              <w:right w:val="nil"/>
            </w:tcBorders>
          </w:tcPr>
          <w:p w14:paraId="5686B724" w14:textId="77777777" w:rsidR="00AE476A" w:rsidRPr="005B3720" w:rsidRDefault="00BF5202">
            <w:pPr>
              <w:spacing w:after="0" w:line="259" w:lineRule="auto"/>
              <w:ind w:left="62" w:firstLine="0"/>
              <w:jc w:val="center"/>
              <w:rPr>
                <w:rFonts w:ascii="inherit" w:hAnsi="inherit"/>
                <w:sz w:val="24"/>
                <w:szCs w:val="24"/>
              </w:rPr>
            </w:pPr>
            <w:r w:rsidRPr="005B3720">
              <w:rPr>
                <w:rFonts w:ascii="inherit" w:hAnsi="inherit"/>
                <w:sz w:val="24"/>
                <w:szCs w:val="24"/>
              </w:rPr>
              <w:t xml:space="preserve">Maximum range of steady-state Voltage level in PU </w:t>
            </w:r>
          </w:p>
        </w:tc>
      </w:tr>
      <w:tr w:rsidR="00AE476A" w:rsidRPr="005B3720" w14:paraId="66668BE0" w14:textId="77777777">
        <w:trPr>
          <w:trHeight w:val="435"/>
        </w:trPr>
        <w:tc>
          <w:tcPr>
            <w:tcW w:w="3065" w:type="dxa"/>
            <w:tcBorders>
              <w:top w:val="single" w:sz="4" w:space="0" w:color="050004"/>
              <w:left w:val="nil"/>
              <w:bottom w:val="single" w:sz="4" w:space="0" w:color="050004"/>
              <w:right w:val="single" w:sz="4" w:space="0" w:color="050004"/>
            </w:tcBorders>
          </w:tcPr>
          <w:p w14:paraId="130DA7BF"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Continental Europe </w:t>
            </w:r>
          </w:p>
        </w:tc>
        <w:tc>
          <w:tcPr>
            <w:tcW w:w="3071" w:type="dxa"/>
            <w:tcBorders>
              <w:top w:val="single" w:sz="4" w:space="0" w:color="050004"/>
              <w:left w:val="single" w:sz="4" w:space="0" w:color="050004"/>
              <w:bottom w:val="single" w:sz="4" w:space="0" w:color="050004"/>
              <w:right w:val="single" w:sz="4" w:space="0" w:color="050004"/>
            </w:tcBorders>
          </w:tcPr>
          <w:p w14:paraId="0DE8FF97"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0,95 </w:t>
            </w:r>
          </w:p>
        </w:tc>
        <w:tc>
          <w:tcPr>
            <w:tcW w:w="3076" w:type="dxa"/>
            <w:tcBorders>
              <w:top w:val="single" w:sz="4" w:space="0" w:color="050004"/>
              <w:left w:val="single" w:sz="4" w:space="0" w:color="050004"/>
              <w:bottom w:val="single" w:sz="4" w:space="0" w:color="050004"/>
              <w:right w:val="nil"/>
            </w:tcBorders>
          </w:tcPr>
          <w:p w14:paraId="3EA1F5FC"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0,225 </w:t>
            </w:r>
          </w:p>
        </w:tc>
      </w:tr>
      <w:tr w:rsidR="00AE476A" w:rsidRPr="005B3720" w14:paraId="6485A661" w14:textId="77777777">
        <w:trPr>
          <w:trHeight w:val="392"/>
        </w:trPr>
        <w:tc>
          <w:tcPr>
            <w:tcW w:w="3065" w:type="dxa"/>
            <w:tcBorders>
              <w:top w:val="single" w:sz="4" w:space="0" w:color="050004"/>
              <w:left w:val="nil"/>
              <w:bottom w:val="single" w:sz="4" w:space="0" w:color="050004"/>
              <w:right w:val="single" w:sz="4" w:space="0" w:color="050004"/>
            </w:tcBorders>
          </w:tcPr>
          <w:p w14:paraId="07110D95"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Nordic </w:t>
            </w:r>
          </w:p>
        </w:tc>
        <w:tc>
          <w:tcPr>
            <w:tcW w:w="3071" w:type="dxa"/>
            <w:tcBorders>
              <w:top w:val="single" w:sz="4" w:space="0" w:color="050004"/>
              <w:left w:val="single" w:sz="4" w:space="0" w:color="050004"/>
              <w:bottom w:val="single" w:sz="4" w:space="0" w:color="050004"/>
              <w:right w:val="single" w:sz="4" w:space="0" w:color="050004"/>
            </w:tcBorders>
          </w:tcPr>
          <w:p w14:paraId="3442D49D"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0,95 </w:t>
            </w:r>
          </w:p>
        </w:tc>
        <w:tc>
          <w:tcPr>
            <w:tcW w:w="3076" w:type="dxa"/>
            <w:tcBorders>
              <w:top w:val="single" w:sz="4" w:space="0" w:color="050004"/>
              <w:left w:val="single" w:sz="4" w:space="0" w:color="050004"/>
              <w:bottom w:val="single" w:sz="4" w:space="0" w:color="050004"/>
              <w:right w:val="nil"/>
            </w:tcBorders>
          </w:tcPr>
          <w:p w14:paraId="02E34974" w14:textId="77777777" w:rsidR="00AE476A" w:rsidRPr="005B3720" w:rsidRDefault="00BF5202">
            <w:pPr>
              <w:spacing w:after="0" w:line="259" w:lineRule="auto"/>
              <w:ind w:left="119" w:firstLine="0"/>
              <w:jc w:val="center"/>
              <w:rPr>
                <w:rFonts w:ascii="inherit" w:hAnsi="inherit"/>
                <w:sz w:val="24"/>
                <w:szCs w:val="24"/>
              </w:rPr>
            </w:pPr>
            <w:r w:rsidRPr="005B3720">
              <w:rPr>
                <w:rFonts w:ascii="inherit" w:hAnsi="inherit"/>
                <w:sz w:val="24"/>
                <w:szCs w:val="24"/>
              </w:rPr>
              <w:t xml:space="preserve">0,15 </w:t>
            </w:r>
          </w:p>
        </w:tc>
      </w:tr>
      <w:tr w:rsidR="00AE476A" w:rsidRPr="005B3720" w14:paraId="34750D01" w14:textId="77777777">
        <w:trPr>
          <w:trHeight w:val="392"/>
        </w:trPr>
        <w:tc>
          <w:tcPr>
            <w:tcW w:w="3065" w:type="dxa"/>
            <w:tcBorders>
              <w:top w:val="single" w:sz="4" w:space="0" w:color="050004"/>
              <w:left w:val="nil"/>
              <w:bottom w:val="single" w:sz="4" w:space="0" w:color="050004"/>
              <w:right w:val="single" w:sz="4" w:space="0" w:color="050004"/>
            </w:tcBorders>
          </w:tcPr>
          <w:p w14:paraId="764CBCC4" w14:textId="5251A39B" w:rsidR="00AE476A" w:rsidRPr="005B3720" w:rsidRDefault="00BF5202">
            <w:pPr>
              <w:spacing w:after="0" w:line="259" w:lineRule="auto"/>
              <w:ind w:left="0" w:firstLine="0"/>
              <w:jc w:val="left"/>
              <w:rPr>
                <w:rFonts w:ascii="inherit" w:hAnsi="inherit"/>
                <w:sz w:val="24"/>
                <w:szCs w:val="24"/>
              </w:rPr>
            </w:pPr>
            <w:del w:id="2939" w:author="Author">
              <w:r w:rsidRPr="005B3720" w:rsidDel="00095A35">
                <w:rPr>
                  <w:rFonts w:ascii="inherit" w:hAnsi="inherit"/>
                  <w:sz w:val="24"/>
                  <w:szCs w:val="24"/>
                </w:rPr>
                <w:delText xml:space="preserve">Great Britain </w:delText>
              </w:r>
            </w:del>
          </w:p>
        </w:tc>
        <w:tc>
          <w:tcPr>
            <w:tcW w:w="3071" w:type="dxa"/>
            <w:tcBorders>
              <w:top w:val="single" w:sz="4" w:space="0" w:color="050004"/>
              <w:left w:val="single" w:sz="4" w:space="0" w:color="050004"/>
              <w:bottom w:val="single" w:sz="4" w:space="0" w:color="050004"/>
              <w:right w:val="single" w:sz="4" w:space="0" w:color="050004"/>
            </w:tcBorders>
          </w:tcPr>
          <w:p w14:paraId="78F2A0C3" w14:textId="0E9A58E9" w:rsidR="00AE476A" w:rsidRPr="005B3720" w:rsidRDefault="00BF5202">
            <w:pPr>
              <w:spacing w:after="0" w:line="259" w:lineRule="auto"/>
              <w:ind w:left="116" w:firstLine="0"/>
              <w:jc w:val="center"/>
              <w:rPr>
                <w:rFonts w:ascii="inherit" w:hAnsi="inherit"/>
                <w:sz w:val="24"/>
                <w:szCs w:val="24"/>
              </w:rPr>
            </w:pPr>
            <w:del w:id="2940" w:author="Author">
              <w:r w:rsidRPr="005B3720" w:rsidDel="00095A35">
                <w:rPr>
                  <w:rFonts w:ascii="inherit" w:hAnsi="inherit"/>
                  <w:sz w:val="24"/>
                  <w:szCs w:val="24"/>
                </w:rPr>
                <w:delText xml:space="preserve">0,95 </w:delText>
              </w:r>
            </w:del>
          </w:p>
        </w:tc>
        <w:tc>
          <w:tcPr>
            <w:tcW w:w="3076" w:type="dxa"/>
            <w:tcBorders>
              <w:top w:val="single" w:sz="4" w:space="0" w:color="050004"/>
              <w:left w:val="single" w:sz="4" w:space="0" w:color="050004"/>
              <w:bottom w:val="single" w:sz="4" w:space="0" w:color="050004"/>
              <w:right w:val="nil"/>
            </w:tcBorders>
          </w:tcPr>
          <w:p w14:paraId="0F0E58E5" w14:textId="7D3C551E" w:rsidR="00AE476A" w:rsidRPr="005B3720" w:rsidRDefault="00BF5202">
            <w:pPr>
              <w:spacing w:after="0" w:line="259" w:lineRule="auto"/>
              <w:ind w:left="120" w:firstLine="0"/>
              <w:jc w:val="center"/>
              <w:rPr>
                <w:rFonts w:ascii="inherit" w:hAnsi="inherit"/>
                <w:sz w:val="24"/>
                <w:szCs w:val="24"/>
              </w:rPr>
            </w:pPr>
            <w:del w:id="2941" w:author="Author">
              <w:r w:rsidRPr="005B3720" w:rsidDel="00095A35">
                <w:rPr>
                  <w:rFonts w:ascii="inherit" w:hAnsi="inherit"/>
                  <w:sz w:val="24"/>
                  <w:szCs w:val="24"/>
                </w:rPr>
                <w:delText xml:space="preserve">0,225 </w:delText>
              </w:r>
            </w:del>
          </w:p>
        </w:tc>
      </w:tr>
      <w:tr w:rsidR="00AE476A" w:rsidRPr="005B3720" w14:paraId="1D56C9BF" w14:textId="77777777">
        <w:trPr>
          <w:trHeight w:val="392"/>
        </w:trPr>
        <w:tc>
          <w:tcPr>
            <w:tcW w:w="3065" w:type="dxa"/>
            <w:tcBorders>
              <w:top w:val="single" w:sz="4" w:space="0" w:color="050004"/>
              <w:left w:val="nil"/>
              <w:bottom w:val="single" w:sz="4" w:space="0" w:color="050004"/>
              <w:right w:val="single" w:sz="4" w:space="0" w:color="050004"/>
            </w:tcBorders>
          </w:tcPr>
          <w:p w14:paraId="0980A19B"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Ireland and Northern Ireland </w:t>
            </w:r>
          </w:p>
        </w:tc>
        <w:tc>
          <w:tcPr>
            <w:tcW w:w="3071" w:type="dxa"/>
            <w:tcBorders>
              <w:top w:val="single" w:sz="4" w:space="0" w:color="050004"/>
              <w:left w:val="single" w:sz="4" w:space="0" w:color="050004"/>
              <w:bottom w:val="single" w:sz="4" w:space="0" w:color="050004"/>
              <w:right w:val="single" w:sz="4" w:space="0" w:color="050004"/>
            </w:tcBorders>
          </w:tcPr>
          <w:p w14:paraId="26C45A4D"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1,08 </w:t>
            </w:r>
          </w:p>
        </w:tc>
        <w:tc>
          <w:tcPr>
            <w:tcW w:w="3076" w:type="dxa"/>
            <w:tcBorders>
              <w:top w:val="single" w:sz="4" w:space="0" w:color="050004"/>
              <w:left w:val="single" w:sz="4" w:space="0" w:color="050004"/>
              <w:bottom w:val="single" w:sz="4" w:space="0" w:color="050004"/>
              <w:right w:val="nil"/>
            </w:tcBorders>
          </w:tcPr>
          <w:p w14:paraId="55C90F24"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0,218 </w:t>
            </w:r>
          </w:p>
        </w:tc>
      </w:tr>
      <w:tr w:rsidR="00AE476A" w:rsidRPr="005B3720" w14:paraId="6C5CA3E4" w14:textId="77777777">
        <w:trPr>
          <w:trHeight w:val="392"/>
        </w:trPr>
        <w:tc>
          <w:tcPr>
            <w:tcW w:w="3065" w:type="dxa"/>
            <w:tcBorders>
              <w:top w:val="single" w:sz="4" w:space="0" w:color="050004"/>
              <w:left w:val="nil"/>
              <w:bottom w:val="single" w:sz="4" w:space="0" w:color="050004"/>
              <w:right w:val="single" w:sz="4" w:space="0" w:color="050004"/>
            </w:tcBorders>
          </w:tcPr>
          <w:p w14:paraId="25866CEB"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Baltic States </w:t>
            </w:r>
          </w:p>
        </w:tc>
        <w:tc>
          <w:tcPr>
            <w:tcW w:w="3071" w:type="dxa"/>
            <w:tcBorders>
              <w:top w:val="single" w:sz="4" w:space="0" w:color="050004"/>
              <w:left w:val="single" w:sz="4" w:space="0" w:color="050004"/>
              <w:bottom w:val="single" w:sz="4" w:space="0" w:color="050004"/>
              <w:right w:val="single" w:sz="4" w:space="0" w:color="050004"/>
            </w:tcBorders>
          </w:tcPr>
          <w:p w14:paraId="310D469E"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1,0 </w:t>
            </w:r>
          </w:p>
        </w:tc>
        <w:tc>
          <w:tcPr>
            <w:tcW w:w="3076" w:type="dxa"/>
            <w:tcBorders>
              <w:top w:val="single" w:sz="4" w:space="0" w:color="050004"/>
              <w:left w:val="single" w:sz="4" w:space="0" w:color="050004"/>
              <w:bottom w:val="single" w:sz="4" w:space="0" w:color="050004"/>
              <w:right w:val="nil"/>
            </w:tcBorders>
          </w:tcPr>
          <w:p w14:paraId="655AEDAB"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0,220  </w:t>
            </w:r>
          </w:p>
        </w:tc>
      </w:tr>
    </w:tbl>
    <w:p w14:paraId="39085BD0" w14:textId="12346C78" w:rsidR="00AE476A" w:rsidRPr="005B3720" w:rsidRDefault="00BF5202">
      <w:pPr>
        <w:spacing w:after="314"/>
        <w:ind w:left="-3"/>
        <w:rPr>
          <w:rFonts w:ascii="inherit" w:hAnsi="inherit"/>
          <w:sz w:val="24"/>
          <w:szCs w:val="24"/>
        </w:rPr>
      </w:pPr>
      <w:r w:rsidRPr="005B3720">
        <w:rPr>
          <w:rFonts w:ascii="inherit" w:hAnsi="inherit"/>
          <w:b/>
          <w:sz w:val="24"/>
          <w:szCs w:val="24"/>
        </w:rPr>
        <w:t>Table 6</w:t>
      </w:r>
      <w:r w:rsidRPr="005B3720">
        <w:rPr>
          <w:rFonts w:ascii="inherit" w:hAnsi="inherit"/>
          <w:sz w:val="24"/>
          <w:szCs w:val="24"/>
        </w:rPr>
        <w:t>: Parameters for the Inner Envelope in the Figure.</w:t>
      </w:r>
    </w:p>
    <w:p w14:paraId="10B70951" w14:textId="0031FD35" w:rsidR="00AE476A" w:rsidRPr="005B3720" w:rsidRDefault="00AE476A">
      <w:pPr>
        <w:spacing w:after="0" w:line="259" w:lineRule="auto"/>
        <w:ind w:left="4349" w:firstLine="0"/>
        <w:jc w:val="left"/>
        <w:rPr>
          <w:rFonts w:ascii="inherit" w:hAnsi="inherit"/>
          <w:sz w:val="24"/>
          <w:szCs w:val="24"/>
        </w:rPr>
      </w:pPr>
    </w:p>
    <w:p w14:paraId="5290818C" w14:textId="77777777" w:rsidR="00E43D40" w:rsidRDefault="00E43D40">
      <w:pPr>
        <w:spacing w:after="160" w:line="259" w:lineRule="auto"/>
        <w:ind w:left="0" w:firstLine="0"/>
        <w:jc w:val="left"/>
        <w:rPr>
          <w:rFonts w:ascii="inherit" w:hAnsi="inherit"/>
          <w:i/>
          <w:sz w:val="24"/>
          <w:szCs w:val="24"/>
        </w:rPr>
      </w:pPr>
      <w:r>
        <w:rPr>
          <w:rFonts w:ascii="inherit" w:hAnsi="inherit"/>
          <w:i/>
          <w:sz w:val="24"/>
          <w:szCs w:val="24"/>
        </w:rPr>
        <w:br w:type="page"/>
      </w:r>
    </w:p>
    <w:p w14:paraId="58ED183B" w14:textId="0CF39BE3" w:rsidR="00AE476A" w:rsidRPr="005B3720" w:rsidRDefault="00BF5202" w:rsidP="00E43D40">
      <w:pPr>
        <w:pStyle w:val="Heading2"/>
      </w:pPr>
      <w:r w:rsidRPr="005B3720">
        <w:t>ANNEX V</w:t>
      </w:r>
    </w:p>
    <w:p w14:paraId="1AC764EE" w14:textId="20D2468A" w:rsidR="00AE476A" w:rsidRPr="00E43D40" w:rsidRDefault="00BF5202" w:rsidP="00E43D40">
      <w:pPr>
        <w:jc w:val="center"/>
        <w:rPr>
          <w:rFonts w:ascii="inherit" w:hAnsi="inherit"/>
          <w:b/>
          <w:bCs/>
          <w:sz w:val="24"/>
          <w:szCs w:val="24"/>
        </w:rPr>
      </w:pPr>
      <w:r w:rsidRPr="00E43D40">
        <w:rPr>
          <w:rFonts w:ascii="inherit" w:hAnsi="inherit"/>
          <w:b/>
          <w:bCs/>
          <w:sz w:val="24"/>
          <w:szCs w:val="24"/>
        </w:rPr>
        <w:t xml:space="preserve">Voltage-against-time-profile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_Ref153267034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25</w:t>
      </w:r>
      <w:r w:rsidR="008766E2" w:rsidRPr="008766E2">
        <w:rPr>
          <w:rFonts w:ascii="inherit" w:hAnsi="inherit"/>
          <w:b/>
          <w:bCs/>
          <w:sz w:val="24"/>
          <w:szCs w:val="24"/>
        </w:rPr>
        <w:fldChar w:fldCharType="end"/>
      </w:r>
    </w:p>
    <w:p w14:paraId="6E77BB9A" w14:textId="1841CEE4" w:rsidR="00AE476A" w:rsidRPr="005B3720" w:rsidRDefault="00C80CDE" w:rsidP="00915025">
      <w:pPr>
        <w:spacing w:after="399" w:line="259" w:lineRule="auto"/>
        <w:ind w:left="0" w:firstLine="0"/>
        <w:jc w:val="left"/>
        <w:rPr>
          <w:rFonts w:ascii="inherit" w:hAnsi="inherit"/>
          <w:sz w:val="24"/>
          <w:szCs w:val="24"/>
        </w:rPr>
      </w:pPr>
      <w:ins w:id="2942" w:author="Author">
        <w:r w:rsidRPr="00C80CDE">
          <w:rPr>
            <w:rFonts w:ascii="inherit" w:hAnsi="inherit"/>
            <w:noProof/>
            <w:sz w:val="24"/>
            <w:szCs w:val="24"/>
          </w:rPr>
          <w:drawing>
            <wp:inline distT="0" distB="0" distL="0" distR="0" wp14:anchorId="679C82F5" wp14:editId="7A58E8E3">
              <wp:extent cx="5850890" cy="3574415"/>
              <wp:effectExtent l="0" t="0" r="0" b="6985"/>
              <wp:docPr id="45788996" name="Picture 45788996" descr="A graph with lines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88996" name="Picture 1" descr="A graph with lines and numbers&#10;&#10;Description automatically generated"/>
                      <pic:cNvPicPr/>
                    </pic:nvPicPr>
                    <pic:blipFill>
                      <a:blip r:embed="rId22"/>
                      <a:stretch>
                        <a:fillRect/>
                      </a:stretch>
                    </pic:blipFill>
                    <pic:spPr>
                      <a:xfrm>
                        <a:off x="0" y="0"/>
                        <a:ext cx="5850890" cy="3574415"/>
                      </a:xfrm>
                      <a:prstGeom prst="rect">
                        <a:avLst/>
                      </a:prstGeom>
                    </pic:spPr>
                  </pic:pic>
                </a:graphicData>
              </a:graphic>
            </wp:inline>
          </w:drawing>
        </w:r>
        <w:r w:rsidRPr="00C80CDE">
          <w:rPr>
            <w:rFonts w:ascii="inherit" w:hAnsi="inherit"/>
            <w:noProof/>
            <w:sz w:val="24"/>
            <w:szCs w:val="24"/>
          </w:rPr>
          <w:t xml:space="preserve"> </w:t>
        </w:r>
      </w:ins>
      <w:del w:id="2943" w:author="Author">
        <w:r w:rsidR="00BF5202" w:rsidRPr="005B3720" w:rsidDel="00C80CDE">
          <w:rPr>
            <w:rFonts w:ascii="inherit" w:hAnsi="inherit"/>
            <w:noProof/>
            <w:sz w:val="24"/>
            <w:szCs w:val="24"/>
          </w:rPr>
          <w:drawing>
            <wp:inline distT="0" distB="0" distL="0" distR="0" wp14:anchorId="060C8DE8" wp14:editId="2FAACF48">
              <wp:extent cx="5266081" cy="3149280"/>
              <wp:effectExtent l="0" t="0" r="0" b="0"/>
              <wp:docPr id="11678" name="Picture 11678"/>
              <wp:cNvGraphicFramePr/>
              <a:graphic xmlns:a="http://schemas.openxmlformats.org/drawingml/2006/main">
                <a:graphicData uri="http://schemas.openxmlformats.org/drawingml/2006/picture">
                  <pic:pic xmlns:pic="http://schemas.openxmlformats.org/drawingml/2006/picture">
                    <pic:nvPicPr>
                      <pic:cNvPr id="11678" name="Picture 11678"/>
                      <pic:cNvPicPr/>
                    </pic:nvPicPr>
                    <pic:blipFill>
                      <a:blip r:embed="rId23"/>
                      <a:stretch>
                        <a:fillRect/>
                      </a:stretch>
                    </pic:blipFill>
                    <pic:spPr>
                      <a:xfrm>
                        <a:off x="0" y="0"/>
                        <a:ext cx="5266081" cy="3149280"/>
                      </a:xfrm>
                      <a:prstGeom prst="rect">
                        <a:avLst/>
                      </a:prstGeom>
                    </pic:spPr>
                  </pic:pic>
                </a:graphicData>
              </a:graphic>
            </wp:inline>
          </w:drawing>
        </w:r>
      </w:del>
    </w:p>
    <w:p w14:paraId="0264E52E" w14:textId="01F1F405" w:rsidR="00AE476A" w:rsidRPr="005B3720" w:rsidRDefault="00BF5202" w:rsidP="00E43D40">
      <w:pPr>
        <w:spacing w:before="240" w:after="240"/>
        <w:ind w:left="0" w:hanging="11"/>
        <w:rPr>
          <w:rFonts w:ascii="inherit" w:hAnsi="inherit"/>
          <w:sz w:val="24"/>
          <w:szCs w:val="24"/>
        </w:rPr>
      </w:pPr>
      <w:r w:rsidRPr="005B3720">
        <w:rPr>
          <w:rFonts w:ascii="inherit" w:hAnsi="inherit"/>
          <w:b/>
          <w:sz w:val="24"/>
          <w:szCs w:val="24"/>
        </w:rPr>
        <w:t>Figure 6</w:t>
      </w:r>
      <w:r w:rsidRPr="005B3720">
        <w:rPr>
          <w:rFonts w:ascii="inherit" w:hAnsi="inherit"/>
          <w:sz w:val="24"/>
          <w:szCs w:val="24"/>
        </w:rPr>
        <w:t xml:space="preserve">: Fault-ride-through profile of an HVDC converter station. The diagram represents the lower limit of a voltage- against-time profile at the connection point, </w:t>
      </w:r>
      <w:del w:id="2944" w:author="Author">
        <w:r w:rsidRPr="005B3720" w:rsidDel="00915025">
          <w:rPr>
            <w:rFonts w:ascii="inherit" w:hAnsi="inherit"/>
            <w:sz w:val="24"/>
            <w:szCs w:val="24"/>
          </w:rPr>
          <w:delText xml:space="preserve">expressed by the ratio of its actual value and its reference 1 pu value in per unit </w:delText>
        </w:r>
      </w:del>
      <w:r w:rsidRPr="005B3720">
        <w:rPr>
          <w:rFonts w:ascii="inherit" w:hAnsi="inherit"/>
          <w:sz w:val="24"/>
          <w:szCs w:val="24"/>
        </w:rPr>
        <w:t xml:space="preserve">before, during and after a fault. </w:t>
      </w:r>
      <w:ins w:id="2945" w:author="Author">
        <w:r w:rsidR="00915025">
          <w:rPr>
            <w:rFonts w:ascii="inherit" w:hAnsi="inherit"/>
            <w:sz w:val="24"/>
            <w:szCs w:val="24"/>
          </w:rPr>
          <w:t>U</w:t>
        </w:r>
        <w:r w:rsidR="00915025" w:rsidRPr="00915025">
          <w:rPr>
            <w:rFonts w:ascii="inherit" w:hAnsi="inherit"/>
            <w:sz w:val="24"/>
            <w:szCs w:val="24"/>
            <w:vertAlign w:val="subscript"/>
          </w:rPr>
          <w:t>prefault</w:t>
        </w:r>
        <w:r w:rsidR="00915025">
          <w:rPr>
            <w:rFonts w:ascii="inherit" w:hAnsi="inherit"/>
            <w:sz w:val="24"/>
            <w:szCs w:val="24"/>
          </w:rPr>
          <w:t xml:space="preserve"> is the prefault voltage, </w:t>
        </w:r>
      </w:ins>
      <w:r w:rsidRPr="005B3720">
        <w:rPr>
          <w:rFonts w:ascii="inherit" w:hAnsi="inherit"/>
          <w:sz w:val="24"/>
          <w:szCs w:val="24"/>
        </w:rPr>
        <w:t>U</w:t>
      </w:r>
      <w:r w:rsidRPr="005B3720">
        <w:rPr>
          <w:rFonts w:ascii="inherit" w:hAnsi="inherit"/>
          <w:sz w:val="24"/>
          <w:szCs w:val="24"/>
          <w:vertAlign w:val="subscript"/>
        </w:rPr>
        <w:t xml:space="preserve">ret </w:t>
      </w:r>
      <w:r w:rsidRPr="005B3720">
        <w:rPr>
          <w:rFonts w:ascii="inherit" w:hAnsi="inherit"/>
          <w:sz w:val="24"/>
          <w:szCs w:val="24"/>
        </w:rPr>
        <w:t>is the retained voltage at the connection point during a fault, t</w:t>
      </w:r>
      <w:r w:rsidRPr="005B3720">
        <w:rPr>
          <w:rFonts w:ascii="inherit" w:hAnsi="inherit"/>
          <w:sz w:val="24"/>
          <w:szCs w:val="24"/>
          <w:vertAlign w:val="subscript"/>
        </w:rPr>
        <w:t xml:space="preserve">clear </w:t>
      </w:r>
      <w:r w:rsidRPr="005B3720">
        <w:rPr>
          <w:rFonts w:ascii="inherit" w:hAnsi="inherit"/>
          <w:sz w:val="24"/>
          <w:szCs w:val="24"/>
        </w:rPr>
        <w:t>is the instant when the fault has been cleared, U</w:t>
      </w:r>
      <w:r w:rsidRPr="005B3720">
        <w:rPr>
          <w:rFonts w:ascii="inherit" w:hAnsi="inherit"/>
          <w:sz w:val="24"/>
          <w:szCs w:val="24"/>
          <w:vertAlign w:val="subscript"/>
        </w:rPr>
        <w:t xml:space="preserve">rec1 </w:t>
      </w:r>
      <w:r w:rsidRPr="005B3720">
        <w:rPr>
          <w:rFonts w:ascii="inherit" w:hAnsi="inherit"/>
          <w:sz w:val="24"/>
          <w:szCs w:val="24"/>
        </w:rPr>
        <w:t>and t</w:t>
      </w:r>
      <w:r w:rsidRPr="005B3720">
        <w:rPr>
          <w:rFonts w:ascii="inherit" w:hAnsi="inherit"/>
          <w:sz w:val="24"/>
          <w:szCs w:val="24"/>
          <w:vertAlign w:val="subscript"/>
        </w:rPr>
        <w:t xml:space="preserve">rec1 </w:t>
      </w:r>
      <w:r w:rsidRPr="005B3720">
        <w:rPr>
          <w:rFonts w:ascii="inherit" w:hAnsi="inherit"/>
          <w:sz w:val="24"/>
          <w:szCs w:val="24"/>
        </w:rPr>
        <w:t>specify a point of lower limits of voltage recovery following fault clearance. U</w:t>
      </w:r>
      <w:r w:rsidRPr="005B3720">
        <w:rPr>
          <w:rFonts w:ascii="inherit" w:hAnsi="inherit"/>
          <w:sz w:val="24"/>
          <w:szCs w:val="24"/>
          <w:vertAlign w:val="subscript"/>
        </w:rPr>
        <w:t xml:space="preserve">block </w:t>
      </w:r>
      <w:r w:rsidRPr="005B3720">
        <w:rPr>
          <w:rFonts w:ascii="inherit" w:hAnsi="inherit"/>
          <w:sz w:val="24"/>
          <w:szCs w:val="24"/>
        </w:rPr>
        <w:t>is the blocking voltage at the connection point. The time values referred to are measured from t</w:t>
      </w:r>
      <w:r w:rsidRPr="005B3720">
        <w:rPr>
          <w:rFonts w:ascii="inherit" w:hAnsi="inherit"/>
          <w:sz w:val="24"/>
          <w:szCs w:val="24"/>
          <w:vertAlign w:val="subscript"/>
        </w:rPr>
        <w:t>fault</w:t>
      </w:r>
      <w:r w:rsidRPr="005B3720">
        <w:rPr>
          <w:rFonts w:ascii="inherit" w:hAnsi="inherit"/>
          <w:sz w:val="24"/>
          <w:szCs w:val="24"/>
        </w:rPr>
        <w:t xml:space="preserve">. </w:t>
      </w:r>
    </w:p>
    <w:tbl>
      <w:tblPr>
        <w:tblStyle w:val="Tabellenraster1"/>
        <w:tblW w:w="9212" w:type="dxa"/>
        <w:tblInd w:w="0" w:type="dxa"/>
        <w:tblCellMar>
          <w:top w:w="104" w:type="dxa"/>
          <w:bottom w:w="69" w:type="dxa"/>
          <w:right w:w="39" w:type="dxa"/>
        </w:tblCellMar>
        <w:tblLook w:val="04A0" w:firstRow="1" w:lastRow="0" w:firstColumn="1" w:lastColumn="0" w:noHBand="0" w:noVBand="1"/>
      </w:tblPr>
      <w:tblGrid>
        <w:gridCol w:w="1530"/>
        <w:gridCol w:w="3071"/>
        <w:gridCol w:w="1535"/>
        <w:gridCol w:w="3076"/>
      </w:tblGrid>
      <w:tr w:rsidR="003202CB" w:rsidRPr="005B3720" w14:paraId="20937A4E" w14:textId="77777777" w:rsidTr="00663E71">
        <w:trPr>
          <w:trHeight w:val="369"/>
        </w:trPr>
        <w:tc>
          <w:tcPr>
            <w:tcW w:w="4601" w:type="dxa"/>
            <w:gridSpan w:val="2"/>
            <w:tcBorders>
              <w:top w:val="single" w:sz="4" w:space="0" w:color="050004"/>
              <w:left w:val="nil"/>
              <w:bottom w:val="single" w:sz="4" w:space="0" w:color="050004"/>
              <w:right w:val="single" w:sz="4" w:space="0" w:color="050004"/>
            </w:tcBorders>
          </w:tcPr>
          <w:p w14:paraId="13CE7F52" w14:textId="6D42E2CF" w:rsidR="003202CB" w:rsidRPr="005B3720" w:rsidRDefault="003202CB" w:rsidP="003202CB">
            <w:pPr>
              <w:spacing w:after="0" w:line="259" w:lineRule="auto"/>
              <w:ind w:left="-38" w:firstLine="0"/>
              <w:jc w:val="center"/>
              <w:rPr>
                <w:rFonts w:ascii="inherit" w:hAnsi="inherit"/>
                <w:sz w:val="24"/>
                <w:szCs w:val="24"/>
              </w:rPr>
            </w:pPr>
            <w:r w:rsidRPr="005B3720">
              <w:rPr>
                <w:rFonts w:ascii="inherit" w:hAnsi="inherit"/>
                <w:sz w:val="24"/>
                <w:szCs w:val="24"/>
              </w:rPr>
              <w:t>Voltage parameters [pu]</w:t>
            </w:r>
          </w:p>
        </w:tc>
        <w:tc>
          <w:tcPr>
            <w:tcW w:w="4611" w:type="dxa"/>
            <w:gridSpan w:val="2"/>
            <w:tcBorders>
              <w:top w:val="single" w:sz="4" w:space="0" w:color="050004"/>
              <w:left w:val="single" w:sz="4" w:space="0" w:color="050004"/>
              <w:bottom w:val="single" w:sz="4" w:space="0" w:color="050004"/>
              <w:right w:val="nil"/>
            </w:tcBorders>
          </w:tcPr>
          <w:p w14:paraId="6C414F7E" w14:textId="0FF64393" w:rsidR="003202CB" w:rsidRPr="005B3720" w:rsidRDefault="003202CB" w:rsidP="003202CB">
            <w:pPr>
              <w:spacing w:after="0" w:line="259" w:lineRule="auto"/>
              <w:ind w:left="-39" w:firstLine="0"/>
              <w:jc w:val="center"/>
              <w:rPr>
                <w:rFonts w:ascii="inherit" w:hAnsi="inherit"/>
                <w:sz w:val="24"/>
                <w:szCs w:val="24"/>
              </w:rPr>
            </w:pPr>
            <w:del w:id="2946" w:author="Author">
              <w:r w:rsidRPr="005B3720" w:rsidDel="003202CB">
                <w:rPr>
                  <w:rFonts w:ascii="inherit" w:hAnsi="inherit"/>
                  <w:sz w:val="24"/>
                  <w:szCs w:val="24"/>
                </w:rPr>
                <w:delText>Time parameters [seconds]</w:delText>
              </w:r>
            </w:del>
          </w:p>
        </w:tc>
      </w:tr>
      <w:tr w:rsidR="00AE476A" w:rsidRPr="005B3720" w14:paraId="7BBC451F" w14:textId="77777777">
        <w:trPr>
          <w:trHeight w:val="435"/>
        </w:trPr>
        <w:tc>
          <w:tcPr>
            <w:tcW w:w="1530" w:type="dxa"/>
            <w:tcBorders>
              <w:top w:val="single" w:sz="4" w:space="0" w:color="050004"/>
              <w:left w:val="nil"/>
              <w:bottom w:val="single" w:sz="4" w:space="0" w:color="050004"/>
              <w:right w:val="single" w:sz="4" w:space="0" w:color="050004"/>
            </w:tcBorders>
            <w:vAlign w:val="bottom"/>
          </w:tcPr>
          <w:p w14:paraId="54C7BA9B" w14:textId="77777777" w:rsidR="00AE476A" w:rsidRPr="005B3720" w:rsidRDefault="00BF5202">
            <w:pPr>
              <w:spacing w:after="0" w:line="259" w:lineRule="auto"/>
              <w:ind w:left="33" w:firstLine="0"/>
              <w:jc w:val="center"/>
              <w:rPr>
                <w:rFonts w:ascii="inherit" w:hAnsi="inherit"/>
                <w:sz w:val="24"/>
                <w:szCs w:val="24"/>
              </w:rPr>
            </w:pPr>
            <w:r w:rsidRPr="005B3720">
              <w:rPr>
                <w:rFonts w:ascii="inherit" w:hAnsi="inherit"/>
                <w:sz w:val="24"/>
                <w:szCs w:val="24"/>
              </w:rPr>
              <w:t>U</w:t>
            </w:r>
            <w:r w:rsidRPr="005B3720">
              <w:rPr>
                <w:rFonts w:ascii="inherit" w:hAnsi="inherit"/>
                <w:sz w:val="24"/>
                <w:szCs w:val="24"/>
                <w:vertAlign w:val="subscript"/>
              </w:rPr>
              <w:t xml:space="preserve">ret </w:t>
            </w:r>
          </w:p>
        </w:tc>
        <w:tc>
          <w:tcPr>
            <w:tcW w:w="3071" w:type="dxa"/>
            <w:tcBorders>
              <w:top w:val="single" w:sz="4" w:space="0" w:color="050004"/>
              <w:left w:val="single" w:sz="4" w:space="0" w:color="050004"/>
              <w:bottom w:val="single" w:sz="4" w:space="0" w:color="050004"/>
              <w:right w:val="single" w:sz="4" w:space="0" w:color="050004"/>
            </w:tcBorders>
          </w:tcPr>
          <w:p w14:paraId="0D4EB5F6" w14:textId="77777777" w:rsidR="00AE476A" w:rsidRPr="005B3720" w:rsidRDefault="00BF5202">
            <w:pPr>
              <w:spacing w:after="0" w:line="259" w:lineRule="auto"/>
              <w:ind w:left="38" w:firstLine="0"/>
              <w:jc w:val="center"/>
              <w:rPr>
                <w:rFonts w:ascii="inherit" w:hAnsi="inherit"/>
                <w:sz w:val="24"/>
                <w:szCs w:val="24"/>
              </w:rPr>
            </w:pPr>
            <w:r w:rsidRPr="005B3720">
              <w:rPr>
                <w:rFonts w:ascii="inherit" w:hAnsi="inherit"/>
                <w:sz w:val="24"/>
                <w:szCs w:val="24"/>
              </w:rPr>
              <w:t xml:space="preserve">0,00-0,30 </w:t>
            </w:r>
          </w:p>
        </w:tc>
        <w:tc>
          <w:tcPr>
            <w:tcW w:w="1535" w:type="dxa"/>
            <w:tcBorders>
              <w:top w:val="single" w:sz="4" w:space="0" w:color="050004"/>
              <w:left w:val="single" w:sz="4" w:space="0" w:color="050004"/>
              <w:bottom w:val="single" w:sz="4" w:space="0" w:color="050004"/>
              <w:right w:val="single" w:sz="4" w:space="0" w:color="050004"/>
            </w:tcBorders>
            <w:vAlign w:val="bottom"/>
          </w:tcPr>
          <w:p w14:paraId="1FA75631" w14:textId="759DFADC" w:rsidR="00AE476A" w:rsidRPr="005B3720" w:rsidRDefault="00BF5202">
            <w:pPr>
              <w:spacing w:after="0" w:line="259" w:lineRule="auto"/>
              <w:ind w:left="38" w:firstLine="0"/>
              <w:jc w:val="center"/>
              <w:rPr>
                <w:rFonts w:ascii="inherit" w:hAnsi="inherit"/>
                <w:sz w:val="24"/>
                <w:szCs w:val="24"/>
              </w:rPr>
            </w:pPr>
            <w:del w:id="2947" w:author="Author">
              <w:r w:rsidRPr="005B3720" w:rsidDel="003202CB">
                <w:rPr>
                  <w:rFonts w:ascii="inherit" w:hAnsi="inherit"/>
                  <w:sz w:val="24"/>
                  <w:szCs w:val="24"/>
                </w:rPr>
                <w:delText xml:space="preserve">tclear </w:delText>
              </w:r>
            </w:del>
          </w:p>
        </w:tc>
        <w:tc>
          <w:tcPr>
            <w:tcW w:w="3076" w:type="dxa"/>
            <w:tcBorders>
              <w:top w:val="single" w:sz="4" w:space="0" w:color="050004"/>
              <w:left w:val="single" w:sz="4" w:space="0" w:color="050004"/>
              <w:bottom w:val="single" w:sz="4" w:space="0" w:color="050004"/>
              <w:right w:val="nil"/>
            </w:tcBorders>
          </w:tcPr>
          <w:p w14:paraId="71A255A3" w14:textId="758B21D6" w:rsidR="00AE476A" w:rsidRPr="005B3720" w:rsidRDefault="00BF5202">
            <w:pPr>
              <w:spacing w:after="0" w:line="259" w:lineRule="auto"/>
              <w:ind w:left="44" w:firstLine="0"/>
              <w:jc w:val="center"/>
              <w:rPr>
                <w:rFonts w:ascii="inherit" w:hAnsi="inherit"/>
                <w:sz w:val="24"/>
                <w:szCs w:val="24"/>
              </w:rPr>
            </w:pPr>
            <w:del w:id="2948" w:author="Author">
              <w:r w:rsidRPr="005B3720" w:rsidDel="003202CB">
                <w:rPr>
                  <w:rFonts w:ascii="inherit" w:hAnsi="inherit"/>
                  <w:sz w:val="24"/>
                  <w:szCs w:val="24"/>
                </w:rPr>
                <w:delText xml:space="preserve">0,14-0,25 </w:delText>
              </w:r>
            </w:del>
          </w:p>
        </w:tc>
      </w:tr>
      <w:tr w:rsidR="00AE476A" w:rsidRPr="005B3720" w14:paraId="261F1D6D" w14:textId="77777777">
        <w:trPr>
          <w:trHeight w:val="392"/>
        </w:trPr>
        <w:tc>
          <w:tcPr>
            <w:tcW w:w="1530" w:type="dxa"/>
            <w:tcBorders>
              <w:top w:val="single" w:sz="4" w:space="0" w:color="050004"/>
              <w:left w:val="nil"/>
              <w:bottom w:val="single" w:sz="4" w:space="0" w:color="050004"/>
              <w:right w:val="single" w:sz="4" w:space="0" w:color="050004"/>
            </w:tcBorders>
          </w:tcPr>
          <w:p w14:paraId="00B4C0A9" w14:textId="77777777" w:rsidR="00AE476A" w:rsidRPr="005B3720" w:rsidRDefault="00BF5202">
            <w:pPr>
              <w:spacing w:after="0" w:line="259" w:lineRule="auto"/>
              <w:ind w:left="34" w:firstLine="0"/>
              <w:jc w:val="center"/>
              <w:rPr>
                <w:rFonts w:ascii="inherit" w:hAnsi="inherit"/>
                <w:sz w:val="24"/>
                <w:szCs w:val="24"/>
              </w:rPr>
            </w:pPr>
            <w:r w:rsidRPr="005B3720">
              <w:rPr>
                <w:rFonts w:ascii="inherit" w:hAnsi="inherit"/>
                <w:sz w:val="24"/>
                <w:szCs w:val="24"/>
              </w:rPr>
              <w:t>U</w:t>
            </w:r>
            <w:r w:rsidRPr="005B3720">
              <w:rPr>
                <w:rFonts w:ascii="inherit" w:hAnsi="inherit"/>
                <w:sz w:val="24"/>
                <w:szCs w:val="24"/>
                <w:vertAlign w:val="subscript"/>
              </w:rPr>
              <w:t xml:space="preserve">rec1 </w:t>
            </w:r>
          </w:p>
        </w:tc>
        <w:tc>
          <w:tcPr>
            <w:tcW w:w="3071" w:type="dxa"/>
            <w:tcBorders>
              <w:top w:val="single" w:sz="4" w:space="0" w:color="050004"/>
              <w:left w:val="single" w:sz="4" w:space="0" w:color="050004"/>
              <w:bottom w:val="single" w:sz="4" w:space="0" w:color="050004"/>
              <w:right w:val="single" w:sz="4" w:space="0" w:color="050004"/>
            </w:tcBorders>
          </w:tcPr>
          <w:p w14:paraId="314FB364" w14:textId="77777777" w:rsidR="00AE476A" w:rsidRPr="005B3720" w:rsidRDefault="00BF5202">
            <w:pPr>
              <w:spacing w:after="0" w:line="259" w:lineRule="auto"/>
              <w:ind w:left="38" w:firstLine="0"/>
              <w:jc w:val="center"/>
              <w:rPr>
                <w:rFonts w:ascii="inherit" w:hAnsi="inherit"/>
                <w:sz w:val="24"/>
                <w:szCs w:val="24"/>
              </w:rPr>
            </w:pPr>
            <w:r w:rsidRPr="005B3720">
              <w:rPr>
                <w:rFonts w:ascii="inherit" w:hAnsi="inherit"/>
                <w:sz w:val="24"/>
                <w:szCs w:val="24"/>
              </w:rPr>
              <w:t xml:space="preserve">0,25-0,85 </w:t>
            </w:r>
          </w:p>
        </w:tc>
        <w:tc>
          <w:tcPr>
            <w:tcW w:w="1535" w:type="dxa"/>
            <w:tcBorders>
              <w:top w:val="single" w:sz="4" w:space="0" w:color="050004"/>
              <w:left w:val="single" w:sz="4" w:space="0" w:color="050004"/>
              <w:bottom w:val="single" w:sz="4" w:space="0" w:color="050004"/>
              <w:right w:val="single" w:sz="4" w:space="0" w:color="050004"/>
            </w:tcBorders>
            <w:vAlign w:val="bottom"/>
          </w:tcPr>
          <w:p w14:paraId="59A1CC4F" w14:textId="4ED0F821" w:rsidR="00AE476A" w:rsidRPr="005B3720" w:rsidRDefault="00BF5202">
            <w:pPr>
              <w:spacing w:after="0" w:line="259" w:lineRule="auto"/>
              <w:ind w:left="39" w:firstLine="0"/>
              <w:jc w:val="center"/>
              <w:rPr>
                <w:rFonts w:ascii="inherit" w:hAnsi="inherit"/>
                <w:sz w:val="24"/>
                <w:szCs w:val="24"/>
              </w:rPr>
            </w:pPr>
            <w:del w:id="2949" w:author="Author">
              <w:r w:rsidRPr="005B3720" w:rsidDel="003202CB">
                <w:rPr>
                  <w:rFonts w:ascii="inherit" w:hAnsi="inherit"/>
                  <w:sz w:val="24"/>
                  <w:szCs w:val="24"/>
                </w:rPr>
                <w:delText xml:space="preserve">trec1 </w:delText>
              </w:r>
            </w:del>
          </w:p>
        </w:tc>
        <w:tc>
          <w:tcPr>
            <w:tcW w:w="3076" w:type="dxa"/>
            <w:tcBorders>
              <w:top w:val="single" w:sz="4" w:space="0" w:color="050004"/>
              <w:left w:val="single" w:sz="4" w:space="0" w:color="050004"/>
              <w:bottom w:val="single" w:sz="4" w:space="0" w:color="050004"/>
              <w:right w:val="nil"/>
            </w:tcBorders>
          </w:tcPr>
          <w:p w14:paraId="2F27D4E5" w14:textId="48ADCE52" w:rsidR="00AE476A" w:rsidRPr="005B3720" w:rsidRDefault="00BF5202">
            <w:pPr>
              <w:spacing w:after="0" w:line="259" w:lineRule="auto"/>
              <w:ind w:left="43" w:firstLine="0"/>
              <w:jc w:val="center"/>
              <w:rPr>
                <w:rFonts w:ascii="inherit" w:hAnsi="inherit"/>
                <w:sz w:val="24"/>
                <w:szCs w:val="24"/>
              </w:rPr>
            </w:pPr>
            <w:del w:id="2950" w:author="Author">
              <w:r w:rsidRPr="005B3720" w:rsidDel="003202CB">
                <w:rPr>
                  <w:rFonts w:ascii="inherit" w:hAnsi="inherit"/>
                  <w:sz w:val="24"/>
                  <w:szCs w:val="24"/>
                </w:rPr>
                <w:delText xml:space="preserve">1,5-2,5 </w:delText>
              </w:r>
            </w:del>
          </w:p>
        </w:tc>
      </w:tr>
      <w:tr w:rsidR="00AE476A" w:rsidRPr="005B3720" w14:paraId="1854F466" w14:textId="77777777">
        <w:trPr>
          <w:trHeight w:val="392"/>
        </w:trPr>
        <w:tc>
          <w:tcPr>
            <w:tcW w:w="1530" w:type="dxa"/>
            <w:tcBorders>
              <w:top w:val="single" w:sz="4" w:space="0" w:color="050004"/>
              <w:left w:val="nil"/>
              <w:bottom w:val="single" w:sz="4" w:space="0" w:color="050004"/>
              <w:right w:val="single" w:sz="4" w:space="0" w:color="050004"/>
            </w:tcBorders>
          </w:tcPr>
          <w:p w14:paraId="12B895F9" w14:textId="77777777" w:rsidR="00AE476A" w:rsidRPr="005B3720" w:rsidRDefault="00BF5202">
            <w:pPr>
              <w:spacing w:after="0" w:line="259" w:lineRule="auto"/>
              <w:ind w:left="34" w:firstLine="0"/>
              <w:jc w:val="center"/>
              <w:rPr>
                <w:rFonts w:ascii="inherit" w:hAnsi="inherit"/>
                <w:sz w:val="24"/>
                <w:szCs w:val="24"/>
              </w:rPr>
            </w:pPr>
            <w:r w:rsidRPr="005B3720">
              <w:rPr>
                <w:rFonts w:ascii="inherit" w:hAnsi="inherit"/>
                <w:sz w:val="24"/>
                <w:szCs w:val="24"/>
              </w:rPr>
              <w:t>U</w:t>
            </w:r>
            <w:r w:rsidRPr="005B3720">
              <w:rPr>
                <w:rFonts w:ascii="inherit" w:hAnsi="inherit"/>
                <w:sz w:val="24"/>
                <w:szCs w:val="24"/>
                <w:vertAlign w:val="subscript"/>
              </w:rPr>
              <w:t xml:space="preserve">rec2 </w:t>
            </w:r>
          </w:p>
        </w:tc>
        <w:tc>
          <w:tcPr>
            <w:tcW w:w="3071" w:type="dxa"/>
            <w:tcBorders>
              <w:top w:val="single" w:sz="4" w:space="0" w:color="050004"/>
              <w:left w:val="single" w:sz="4" w:space="0" w:color="050004"/>
              <w:bottom w:val="single" w:sz="4" w:space="0" w:color="050004"/>
              <w:right w:val="single" w:sz="4" w:space="0" w:color="050004"/>
            </w:tcBorders>
          </w:tcPr>
          <w:p w14:paraId="4E5E2DD9" w14:textId="77777777" w:rsidR="00AE476A" w:rsidRPr="005B3720" w:rsidRDefault="00BF5202">
            <w:pPr>
              <w:spacing w:after="0" w:line="259" w:lineRule="auto"/>
              <w:ind w:left="38" w:firstLine="0"/>
              <w:jc w:val="center"/>
              <w:rPr>
                <w:rFonts w:ascii="inherit" w:hAnsi="inherit"/>
                <w:sz w:val="24"/>
                <w:szCs w:val="24"/>
              </w:rPr>
            </w:pPr>
            <w:r w:rsidRPr="005B3720">
              <w:rPr>
                <w:rFonts w:ascii="inherit" w:hAnsi="inherit"/>
                <w:sz w:val="24"/>
                <w:szCs w:val="24"/>
              </w:rPr>
              <w:t xml:space="preserve">0,85-0,90 </w:t>
            </w:r>
          </w:p>
        </w:tc>
        <w:tc>
          <w:tcPr>
            <w:tcW w:w="1535" w:type="dxa"/>
            <w:tcBorders>
              <w:top w:val="single" w:sz="4" w:space="0" w:color="050004"/>
              <w:left w:val="single" w:sz="4" w:space="0" w:color="050004"/>
              <w:bottom w:val="single" w:sz="4" w:space="0" w:color="050004"/>
              <w:right w:val="single" w:sz="4" w:space="0" w:color="050004"/>
            </w:tcBorders>
            <w:vAlign w:val="bottom"/>
          </w:tcPr>
          <w:p w14:paraId="0E11C71C" w14:textId="256F0EC3" w:rsidR="00AE476A" w:rsidRPr="005B3720" w:rsidRDefault="00BF5202">
            <w:pPr>
              <w:spacing w:after="0" w:line="259" w:lineRule="auto"/>
              <w:ind w:left="39" w:firstLine="0"/>
              <w:jc w:val="center"/>
              <w:rPr>
                <w:rFonts w:ascii="inherit" w:hAnsi="inherit"/>
                <w:sz w:val="24"/>
                <w:szCs w:val="24"/>
              </w:rPr>
            </w:pPr>
            <w:del w:id="2951" w:author="Author">
              <w:r w:rsidRPr="005B3720" w:rsidDel="003202CB">
                <w:rPr>
                  <w:rFonts w:ascii="inherit" w:hAnsi="inherit"/>
                  <w:sz w:val="24"/>
                  <w:szCs w:val="24"/>
                </w:rPr>
                <w:delText xml:space="preserve">trec2 </w:delText>
              </w:r>
            </w:del>
          </w:p>
        </w:tc>
        <w:tc>
          <w:tcPr>
            <w:tcW w:w="3076" w:type="dxa"/>
            <w:tcBorders>
              <w:top w:val="single" w:sz="4" w:space="0" w:color="050004"/>
              <w:left w:val="single" w:sz="4" w:space="0" w:color="050004"/>
              <w:bottom w:val="single" w:sz="4" w:space="0" w:color="050004"/>
              <w:right w:val="nil"/>
            </w:tcBorders>
          </w:tcPr>
          <w:p w14:paraId="5B103884" w14:textId="2D049FB1" w:rsidR="00AE476A" w:rsidRPr="005B3720" w:rsidRDefault="00BF5202">
            <w:pPr>
              <w:spacing w:after="0" w:line="259" w:lineRule="auto"/>
              <w:ind w:left="44" w:firstLine="0"/>
              <w:jc w:val="center"/>
              <w:rPr>
                <w:rFonts w:ascii="inherit" w:hAnsi="inherit"/>
                <w:sz w:val="24"/>
                <w:szCs w:val="24"/>
              </w:rPr>
            </w:pPr>
            <w:del w:id="2952" w:author="Author">
              <w:r w:rsidRPr="005B3720" w:rsidDel="003202CB">
                <w:rPr>
                  <w:rFonts w:ascii="inherit" w:hAnsi="inherit"/>
                  <w:sz w:val="24"/>
                  <w:szCs w:val="24"/>
                </w:rPr>
                <w:delText>T</w:delText>
              </w:r>
              <w:r w:rsidRPr="005B3720" w:rsidDel="003202CB">
                <w:rPr>
                  <w:rFonts w:ascii="inherit" w:hAnsi="inherit"/>
                  <w:sz w:val="24"/>
                  <w:szCs w:val="24"/>
                  <w:vertAlign w:val="subscript"/>
                </w:rPr>
                <w:delText>rec1</w:delText>
              </w:r>
              <w:r w:rsidRPr="005B3720" w:rsidDel="003202CB">
                <w:rPr>
                  <w:rFonts w:ascii="inherit" w:hAnsi="inherit"/>
                  <w:sz w:val="24"/>
                  <w:szCs w:val="24"/>
                </w:rPr>
                <w:delText xml:space="preserve">-10,0  </w:delText>
              </w:r>
            </w:del>
          </w:p>
        </w:tc>
      </w:tr>
      <w:tr w:rsidR="003202CB" w:rsidRPr="005B3720" w14:paraId="58939C54" w14:textId="77777777">
        <w:trPr>
          <w:trHeight w:val="392"/>
          <w:ins w:id="2953" w:author="Author"/>
        </w:trPr>
        <w:tc>
          <w:tcPr>
            <w:tcW w:w="1530" w:type="dxa"/>
            <w:tcBorders>
              <w:top w:val="single" w:sz="4" w:space="0" w:color="050004"/>
              <w:left w:val="nil"/>
              <w:bottom w:val="single" w:sz="4" w:space="0" w:color="050004"/>
              <w:right w:val="single" w:sz="4" w:space="0" w:color="050004"/>
            </w:tcBorders>
          </w:tcPr>
          <w:p w14:paraId="696F754F" w14:textId="7B433A43" w:rsidR="003202CB" w:rsidRPr="005B3720" w:rsidRDefault="003202CB">
            <w:pPr>
              <w:spacing w:after="0" w:line="259" w:lineRule="auto"/>
              <w:ind w:left="34" w:firstLine="0"/>
              <w:jc w:val="center"/>
              <w:rPr>
                <w:ins w:id="2954" w:author="Author"/>
                <w:rFonts w:ascii="inherit" w:hAnsi="inherit"/>
                <w:sz w:val="24"/>
                <w:szCs w:val="24"/>
              </w:rPr>
            </w:pPr>
            <w:ins w:id="2955" w:author="Author">
              <w:r w:rsidRPr="005B3720">
                <w:rPr>
                  <w:rFonts w:ascii="inherit" w:hAnsi="inherit"/>
                  <w:sz w:val="24"/>
                  <w:szCs w:val="24"/>
                </w:rPr>
                <w:t>U</w:t>
              </w:r>
              <w:r w:rsidRPr="005B3720">
                <w:rPr>
                  <w:rFonts w:ascii="inherit" w:hAnsi="inherit"/>
                  <w:sz w:val="24"/>
                  <w:szCs w:val="24"/>
                  <w:vertAlign w:val="subscript"/>
                </w:rPr>
                <w:t>rec</w:t>
              </w:r>
              <w:r>
                <w:rPr>
                  <w:rFonts w:ascii="inherit" w:hAnsi="inherit"/>
                  <w:sz w:val="24"/>
                  <w:szCs w:val="24"/>
                  <w:vertAlign w:val="subscript"/>
                </w:rPr>
                <w:t>3</w:t>
              </w:r>
            </w:ins>
          </w:p>
        </w:tc>
        <w:tc>
          <w:tcPr>
            <w:tcW w:w="3071" w:type="dxa"/>
            <w:tcBorders>
              <w:top w:val="single" w:sz="4" w:space="0" w:color="050004"/>
              <w:left w:val="single" w:sz="4" w:space="0" w:color="050004"/>
              <w:bottom w:val="single" w:sz="4" w:space="0" w:color="050004"/>
              <w:right w:val="single" w:sz="4" w:space="0" w:color="050004"/>
            </w:tcBorders>
          </w:tcPr>
          <w:p w14:paraId="73F45281" w14:textId="0A93910A" w:rsidR="003202CB" w:rsidRPr="005B3720" w:rsidRDefault="003202CB">
            <w:pPr>
              <w:spacing w:after="0" w:line="259" w:lineRule="auto"/>
              <w:ind w:left="38" w:firstLine="0"/>
              <w:jc w:val="center"/>
              <w:rPr>
                <w:ins w:id="2956" w:author="Author"/>
                <w:rFonts w:ascii="inherit" w:hAnsi="inherit"/>
                <w:sz w:val="24"/>
                <w:szCs w:val="24"/>
              </w:rPr>
            </w:pPr>
            <w:ins w:id="2957" w:author="Author">
              <w:r>
                <w:rPr>
                  <w:rFonts w:ascii="inherit" w:hAnsi="inherit"/>
                  <w:sz w:val="24"/>
                  <w:szCs w:val="24"/>
                </w:rPr>
                <w:t xml:space="preserve">Minimum </w:t>
              </w:r>
              <w:r w:rsidRPr="003202CB">
                <w:rPr>
                  <w:rFonts w:ascii="inherit" w:hAnsi="inherit"/>
                  <w:sz w:val="24"/>
                  <w:szCs w:val="24"/>
                </w:rPr>
                <w:t xml:space="preserve">voltage specified in </w:t>
              </w:r>
              <w:r w:rsidRPr="003202CB">
                <w:rPr>
                  <w:rFonts w:ascii="inherit" w:hAnsi="inherit"/>
                  <w:sz w:val="24"/>
                  <w:szCs w:val="24"/>
                </w:rPr>
                <w:fldChar w:fldCharType="begin"/>
              </w:r>
              <w:r w:rsidRPr="003202CB">
                <w:rPr>
                  <w:rFonts w:ascii="inherit" w:hAnsi="inherit"/>
                  <w:sz w:val="24"/>
                  <w:szCs w:val="24"/>
                </w:rPr>
                <w:instrText xml:space="preserve"> REF _Ref153269113 \h </w:instrText>
              </w:r>
            </w:ins>
            <w:r w:rsidRPr="003202CB">
              <w:rPr>
                <w:rFonts w:ascii="inherit" w:hAnsi="inherit"/>
                <w:sz w:val="24"/>
                <w:szCs w:val="24"/>
              </w:rPr>
              <w:instrText xml:space="preserve"> \* MERGEFORMAT </w:instrText>
            </w:r>
            <w:r w:rsidRPr="003202CB">
              <w:rPr>
                <w:rFonts w:ascii="inherit" w:hAnsi="inherit"/>
                <w:sz w:val="24"/>
                <w:szCs w:val="24"/>
              </w:rPr>
            </w:r>
            <w:r w:rsidRPr="003202CB">
              <w:rPr>
                <w:rFonts w:ascii="inherit" w:hAnsi="inherit"/>
                <w:sz w:val="24"/>
                <w:szCs w:val="24"/>
              </w:rPr>
              <w:fldChar w:fldCharType="separate"/>
            </w:r>
            <w:r w:rsidR="000830C9" w:rsidRPr="000830C9">
              <w:rPr>
                <w:rFonts w:ascii="inherit" w:hAnsi="inherit"/>
                <w:sz w:val="24"/>
                <w:szCs w:val="24"/>
              </w:rPr>
              <w:t>Article 40</w:t>
            </w:r>
            <w:ins w:id="2958" w:author="Author">
              <w:r w:rsidRPr="003202CB">
                <w:rPr>
                  <w:rFonts w:ascii="inherit" w:hAnsi="inherit"/>
                  <w:sz w:val="24"/>
                  <w:szCs w:val="24"/>
                </w:rPr>
                <w:fldChar w:fldCharType="end"/>
              </w:r>
            </w:ins>
          </w:p>
        </w:tc>
        <w:tc>
          <w:tcPr>
            <w:tcW w:w="1535" w:type="dxa"/>
            <w:tcBorders>
              <w:top w:val="single" w:sz="4" w:space="0" w:color="050004"/>
              <w:left w:val="single" w:sz="4" w:space="0" w:color="050004"/>
              <w:bottom w:val="single" w:sz="4" w:space="0" w:color="050004"/>
              <w:right w:val="single" w:sz="4" w:space="0" w:color="050004"/>
            </w:tcBorders>
            <w:vAlign w:val="bottom"/>
          </w:tcPr>
          <w:p w14:paraId="7F0E13E6" w14:textId="77777777" w:rsidR="003202CB" w:rsidRPr="005B3720" w:rsidDel="003202CB" w:rsidRDefault="003202CB">
            <w:pPr>
              <w:spacing w:after="0" w:line="259" w:lineRule="auto"/>
              <w:ind w:left="39" w:firstLine="0"/>
              <w:jc w:val="center"/>
              <w:rPr>
                <w:ins w:id="2959" w:author="Autho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5A1E5444" w14:textId="77777777" w:rsidR="003202CB" w:rsidRPr="005B3720" w:rsidDel="003202CB" w:rsidRDefault="003202CB">
            <w:pPr>
              <w:spacing w:after="0" w:line="259" w:lineRule="auto"/>
              <w:ind w:left="44" w:firstLine="0"/>
              <w:jc w:val="center"/>
              <w:rPr>
                <w:ins w:id="2960" w:author="Author"/>
                <w:rFonts w:ascii="inherit" w:hAnsi="inherit"/>
                <w:sz w:val="24"/>
                <w:szCs w:val="24"/>
              </w:rPr>
            </w:pPr>
          </w:p>
        </w:tc>
      </w:tr>
    </w:tbl>
    <w:p w14:paraId="0E30BBBC" w14:textId="714C852A" w:rsidR="00AE476A" w:rsidRPr="005B3720" w:rsidRDefault="00BF5202" w:rsidP="00E43D40">
      <w:pPr>
        <w:spacing w:before="240" w:after="315"/>
        <w:ind w:left="0" w:hanging="11"/>
        <w:rPr>
          <w:rFonts w:ascii="inherit" w:hAnsi="inherit"/>
          <w:sz w:val="24"/>
          <w:szCs w:val="24"/>
        </w:rPr>
      </w:pPr>
      <w:r w:rsidRPr="005B3720">
        <w:rPr>
          <w:rFonts w:ascii="inherit" w:hAnsi="inherit"/>
          <w:b/>
          <w:sz w:val="24"/>
          <w:szCs w:val="24"/>
        </w:rPr>
        <w:t>Table 7</w:t>
      </w:r>
      <w:ins w:id="2961" w:author="Author">
        <w:r w:rsidR="003202CB">
          <w:rPr>
            <w:rFonts w:ascii="inherit" w:hAnsi="inherit"/>
            <w:b/>
            <w:sz w:val="24"/>
            <w:szCs w:val="24"/>
          </w:rPr>
          <w:t>.1</w:t>
        </w:r>
      </w:ins>
      <w:r w:rsidRPr="005B3720">
        <w:rPr>
          <w:rFonts w:ascii="inherit" w:hAnsi="inherit"/>
          <w:sz w:val="24"/>
          <w:szCs w:val="24"/>
        </w:rPr>
        <w:t xml:space="preserve">: </w:t>
      </w:r>
      <w:ins w:id="2962" w:author="Author">
        <w:r w:rsidR="003202CB">
          <w:rPr>
            <w:rFonts w:ascii="inherit" w:hAnsi="inherit"/>
            <w:sz w:val="24"/>
            <w:szCs w:val="24"/>
          </w:rPr>
          <w:t xml:space="preserve">Voltage </w:t>
        </w:r>
      </w:ins>
      <w:del w:id="2963" w:author="Author">
        <w:r w:rsidRPr="005B3720" w:rsidDel="003202CB">
          <w:rPr>
            <w:rFonts w:ascii="inherit" w:hAnsi="inherit"/>
            <w:sz w:val="24"/>
            <w:szCs w:val="24"/>
          </w:rPr>
          <w:delText>P</w:delText>
        </w:r>
      </w:del>
      <w:ins w:id="2964" w:author="Author">
        <w:r w:rsidR="003202CB">
          <w:rPr>
            <w:rFonts w:ascii="inherit" w:hAnsi="inherit"/>
            <w:sz w:val="24"/>
            <w:szCs w:val="24"/>
          </w:rPr>
          <w:t>p</w:t>
        </w:r>
      </w:ins>
      <w:r w:rsidRPr="005B3720">
        <w:rPr>
          <w:rFonts w:ascii="inherit" w:hAnsi="inherit"/>
          <w:sz w:val="24"/>
          <w:szCs w:val="24"/>
        </w:rPr>
        <w:t xml:space="preserve">arameters for Figure 6 for the fault-ride-through capability of an HVDC converter station.  </w:t>
      </w:r>
    </w:p>
    <w:tbl>
      <w:tblPr>
        <w:tblStyle w:val="Tabellenraster1"/>
        <w:tblW w:w="4601" w:type="dxa"/>
        <w:jc w:val="center"/>
        <w:tblInd w:w="0" w:type="dxa"/>
        <w:tblBorders>
          <w:top w:val="single" w:sz="4" w:space="0" w:color="050004"/>
          <w:bottom w:val="single" w:sz="4" w:space="0" w:color="050004"/>
          <w:insideH w:val="single" w:sz="4" w:space="0" w:color="050004"/>
          <w:insideV w:val="single" w:sz="4" w:space="0" w:color="050004"/>
        </w:tblBorders>
        <w:tblCellMar>
          <w:top w:w="104" w:type="dxa"/>
          <w:bottom w:w="69" w:type="dxa"/>
          <w:right w:w="39" w:type="dxa"/>
        </w:tblCellMar>
        <w:tblLook w:val="04A0" w:firstRow="1" w:lastRow="0" w:firstColumn="1" w:lastColumn="0" w:noHBand="0" w:noVBand="1"/>
      </w:tblPr>
      <w:tblGrid>
        <w:gridCol w:w="1530"/>
        <w:gridCol w:w="3071"/>
      </w:tblGrid>
      <w:tr w:rsidR="00EA0EB7" w:rsidRPr="005B3720" w14:paraId="75B192E6" w14:textId="77777777" w:rsidTr="0089225B">
        <w:trPr>
          <w:trHeight w:val="369"/>
          <w:jc w:val="center"/>
          <w:ins w:id="2965" w:author="Author"/>
        </w:trPr>
        <w:tc>
          <w:tcPr>
            <w:tcW w:w="4601" w:type="dxa"/>
            <w:gridSpan w:val="2"/>
          </w:tcPr>
          <w:p w14:paraId="0B746BEF" w14:textId="34C8F693" w:rsidR="00EA0EB7" w:rsidRPr="005B3720" w:rsidRDefault="00EA0EB7" w:rsidP="00663E71">
            <w:pPr>
              <w:spacing w:after="0" w:line="259" w:lineRule="auto"/>
              <w:ind w:left="-38" w:firstLine="0"/>
              <w:jc w:val="center"/>
              <w:rPr>
                <w:ins w:id="2966" w:author="Author"/>
                <w:rFonts w:ascii="inherit" w:hAnsi="inherit"/>
                <w:sz w:val="24"/>
                <w:szCs w:val="24"/>
              </w:rPr>
            </w:pPr>
            <w:ins w:id="2967" w:author="Author">
              <w:r>
                <w:rPr>
                  <w:rFonts w:ascii="inherit" w:hAnsi="inherit"/>
                  <w:sz w:val="24"/>
                  <w:szCs w:val="24"/>
                </w:rPr>
                <w:t>Time</w:t>
              </w:r>
              <w:r w:rsidRPr="005B3720">
                <w:rPr>
                  <w:rFonts w:ascii="inherit" w:hAnsi="inherit"/>
                  <w:sz w:val="24"/>
                  <w:szCs w:val="24"/>
                </w:rPr>
                <w:t xml:space="preserve"> parameters [</w:t>
              </w:r>
              <w:r>
                <w:rPr>
                  <w:rFonts w:ascii="inherit" w:hAnsi="inherit"/>
                  <w:sz w:val="24"/>
                  <w:szCs w:val="24"/>
                </w:rPr>
                <w:t>seconds</w:t>
              </w:r>
              <w:r w:rsidRPr="005B3720">
                <w:rPr>
                  <w:rFonts w:ascii="inherit" w:hAnsi="inherit"/>
                  <w:sz w:val="24"/>
                  <w:szCs w:val="24"/>
                </w:rPr>
                <w:t>]</w:t>
              </w:r>
            </w:ins>
          </w:p>
        </w:tc>
      </w:tr>
      <w:tr w:rsidR="00EA0EB7" w:rsidRPr="005B3720" w14:paraId="41C9DA67" w14:textId="77777777" w:rsidTr="0089225B">
        <w:trPr>
          <w:trHeight w:val="435"/>
          <w:jc w:val="center"/>
          <w:ins w:id="2968" w:author="Author"/>
        </w:trPr>
        <w:tc>
          <w:tcPr>
            <w:tcW w:w="1530" w:type="dxa"/>
            <w:vAlign w:val="bottom"/>
          </w:tcPr>
          <w:p w14:paraId="385D898D" w14:textId="4B0EC53B" w:rsidR="00EA0EB7" w:rsidRPr="005B3720" w:rsidRDefault="00EA0EB7" w:rsidP="00663E71">
            <w:pPr>
              <w:spacing w:after="0" w:line="259" w:lineRule="auto"/>
              <w:ind w:left="33" w:firstLine="0"/>
              <w:jc w:val="center"/>
              <w:rPr>
                <w:ins w:id="2969" w:author="Author"/>
                <w:rFonts w:ascii="inherit" w:hAnsi="inherit"/>
                <w:sz w:val="24"/>
                <w:szCs w:val="24"/>
              </w:rPr>
            </w:pPr>
            <w:ins w:id="2970" w:author="Author">
              <w:r>
                <w:rPr>
                  <w:rFonts w:ascii="inherit" w:hAnsi="inherit"/>
                  <w:sz w:val="24"/>
                  <w:szCs w:val="24"/>
                </w:rPr>
                <w:t>t</w:t>
              </w:r>
              <w:r w:rsidRPr="00EA0EB7">
                <w:rPr>
                  <w:rFonts w:ascii="inherit" w:hAnsi="inherit"/>
                  <w:sz w:val="24"/>
                  <w:szCs w:val="24"/>
                  <w:vertAlign w:val="subscript"/>
                </w:rPr>
                <w:t>clear</w:t>
              </w:r>
            </w:ins>
          </w:p>
        </w:tc>
        <w:tc>
          <w:tcPr>
            <w:tcW w:w="3071" w:type="dxa"/>
          </w:tcPr>
          <w:p w14:paraId="7772B3C5" w14:textId="0F5217A9" w:rsidR="00EA0EB7" w:rsidRPr="005B3720" w:rsidRDefault="00EA0EB7" w:rsidP="00663E71">
            <w:pPr>
              <w:spacing w:after="0" w:line="259" w:lineRule="auto"/>
              <w:ind w:left="38" w:firstLine="0"/>
              <w:jc w:val="center"/>
              <w:rPr>
                <w:ins w:id="2971" w:author="Author"/>
                <w:rFonts w:ascii="inherit" w:hAnsi="inherit"/>
                <w:sz w:val="24"/>
                <w:szCs w:val="24"/>
              </w:rPr>
            </w:pPr>
            <w:ins w:id="2972" w:author="Author">
              <w:r w:rsidRPr="005B3720">
                <w:rPr>
                  <w:rFonts w:ascii="inherit" w:hAnsi="inherit"/>
                  <w:sz w:val="24"/>
                  <w:szCs w:val="24"/>
                </w:rPr>
                <w:t>0,</w:t>
              </w:r>
              <w:r>
                <w:rPr>
                  <w:rFonts w:ascii="inherit" w:hAnsi="inherit"/>
                  <w:sz w:val="24"/>
                  <w:szCs w:val="24"/>
                </w:rPr>
                <w:t>14</w:t>
              </w:r>
              <w:r w:rsidRPr="005B3720">
                <w:rPr>
                  <w:rFonts w:ascii="inherit" w:hAnsi="inherit"/>
                  <w:sz w:val="24"/>
                  <w:szCs w:val="24"/>
                </w:rPr>
                <w:t>-0,</w:t>
              </w:r>
              <w:r>
                <w:rPr>
                  <w:rFonts w:ascii="inherit" w:hAnsi="inherit"/>
                  <w:sz w:val="24"/>
                  <w:szCs w:val="24"/>
                </w:rPr>
                <w:t>25</w:t>
              </w:r>
            </w:ins>
          </w:p>
        </w:tc>
      </w:tr>
      <w:tr w:rsidR="00EA0EB7" w:rsidRPr="005B3720" w14:paraId="6F7C37D2" w14:textId="77777777" w:rsidTr="0089225B">
        <w:trPr>
          <w:trHeight w:val="392"/>
          <w:jc w:val="center"/>
          <w:ins w:id="2973" w:author="Author"/>
        </w:trPr>
        <w:tc>
          <w:tcPr>
            <w:tcW w:w="1530" w:type="dxa"/>
          </w:tcPr>
          <w:p w14:paraId="77CC6706" w14:textId="6BE38990" w:rsidR="00EA0EB7" w:rsidRPr="005B3720" w:rsidRDefault="00EA0EB7" w:rsidP="00663E71">
            <w:pPr>
              <w:spacing w:after="0" w:line="259" w:lineRule="auto"/>
              <w:ind w:left="34" w:firstLine="0"/>
              <w:jc w:val="center"/>
              <w:rPr>
                <w:ins w:id="2974" w:author="Author"/>
                <w:rFonts w:ascii="inherit" w:hAnsi="inherit"/>
                <w:sz w:val="24"/>
                <w:szCs w:val="24"/>
              </w:rPr>
            </w:pPr>
            <w:ins w:id="2975" w:author="Author">
              <w:r>
                <w:rPr>
                  <w:rFonts w:ascii="inherit" w:hAnsi="inherit"/>
                  <w:sz w:val="24"/>
                  <w:szCs w:val="24"/>
                </w:rPr>
                <w:t>t</w:t>
              </w:r>
              <w:r w:rsidRPr="00EA0EB7">
                <w:rPr>
                  <w:rFonts w:ascii="inherit" w:hAnsi="inherit"/>
                  <w:sz w:val="24"/>
                  <w:szCs w:val="24"/>
                  <w:vertAlign w:val="subscript"/>
                </w:rPr>
                <w:t>rec1</w:t>
              </w:r>
            </w:ins>
          </w:p>
        </w:tc>
        <w:tc>
          <w:tcPr>
            <w:tcW w:w="3071" w:type="dxa"/>
          </w:tcPr>
          <w:p w14:paraId="77994790" w14:textId="6D404159" w:rsidR="00EA0EB7" w:rsidRPr="005B3720" w:rsidRDefault="00EA0EB7" w:rsidP="00663E71">
            <w:pPr>
              <w:spacing w:after="0" w:line="259" w:lineRule="auto"/>
              <w:ind w:left="38" w:firstLine="0"/>
              <w:jc w:val="center"/>
              <w:rPr>
                <w:ins w:id="2976" w:author="Author"/>
                <w:rFonts w:ascii="inherit" w:hAnsi="inherit"/>
                <w:sz w:val="24"/>
                <w:szCs w:val="24"/>
              </w:rPr>
            </w:pPr>
            <w:commentRangeStart w:id="2977"/>
            <w:ins w:id="2978" w:author="Author">
              <w:r>
                <w:rPr>
                  <w:rFonts w:ascii="inherit" w:hAnsi="inherit"/>
                  <w:sz w:val="24"/>
                  <w:szCs w:val="24"/>
                </w:rPr>
                <w:t>1</w:t>
              </w:r>
              <w:r w:rsidRPr="005B3720">
                <w:rPr>
                  <w:rFonts w:ascii="inherit" w:hAnsi="inherit"/>
                  <w:sz w:val="24"/>
                  <w:szCs w:val="24"/>
                </w:rPr>
                <w:t>,5-</w:t>
              </w:r>
              <w:del w:id="2979" w:author="Author">
                <w:r w:rsidDel="00F41E3D">
                  <w:rPr>
                    <w:rFonts w:ascii="inherit" w:hAnsi="inherit"/>
                    <w:sz w:val="24"/>
                    <w:szCs w:val="24"/>
                  </w:rPr>
                  <w:delText>2</w:delText>
                </w:r>
                <w:r w:rsidRPr="005B3720" w:rsidDel="00F41E3D">
                  <w:rPr>
                    <w:rFonts w:ascii="inherit" w:hAnsi="inherit"/>
                    <w:sz w:val="24"/>
                    <w:szCs w:val="24"/>
                  </w:rPr>
                  <w:delText>,5</w:delText>
                </w:r>
              </w:del>
              <w:r w:rsidR="00F41E3D">
                <w:rPr>
                  <w:rFonts w:ascii="inherit" w:hAnsi="inherit"/>
                  <w:sz w:val="24"/>
                  <w:szCs w:val="24"/>
                </w:rPr>
                <w:t>3</w:t>
              </w:r>
              <w:r w:rsidR="00962946">
                <w:rPr>
                  <w:rFonts w:ascii="inherit" w:hAnsi="inherit"/>
                  <w:sz w:val="24"/>
                  <w:szCs w:val="24"/>
                </w:rPr>
                <w:t>,0</w:t>
              </w:r>
            </w:ins>
            <w:commentRangeEnd w:id="2977"/>
            <w:r w:rsidR="00D75495">
              <w:rPr>
                <w:rStyle w:val="CommentReference"/>
              </w:rPr>
              <w:commentReference w:id="2977"/>
            </w:r>
          </w:p>
        </w:tc>
      </w:tr>
      <w:tr w:rsidR="00EA0EB7" w:rsidRPr="005B3720" w14:paraId="320B1BE6" w14:textId="77777777" w:rsidTr="0089225B">
        <w:trPr>
          <w:trHeight w:val="392"/>
          <w:jc w:val="center"/>
          <w:ins w:id="2980" w:author="Author"/>
        </w:trPr>
        <w:tc>
          <w:tcPr>
            <w:tcW w:w="1530" w:type="dxa"/>
          </w:tcPr>
          <w:p w14:paraId="0B766243" w14:textId="5D21A4B9" w:rsidR="00EA0EB7" w:rsidRPr="005B3720" w:rsidRDefault="00EA0EB7" w:rsidP="00663E71">
            <w:pPr>
              <w:spacing w:after="0" w:line="259" w:lineRule="auto"/>
              <w:ind w:left="34" w:firstLine="0"/>
              <w:jc w:val="center"/>
              <w:rPr>
                <w:ins w:id="2981" w:author="Author"/>
                <w:rFonts w:ascii="inherit" w:hAnsi="inherit"/>
                <w:sz w:val="24"/>
                <w:szCs w:val="24"/>
              </w:rPr>
            </w:pPr>
            <w:ins w:id="2982" w:author="Author">
              <w:r w:rsidRPr="00EA0EB7">
                <w:rPr>
                  <w:rFonts w:ascii="inherit" w:hAnsi="inherit"/>
                  <w:sz w:val="24"/>
                  <w:szCs w:val="24"/>
                </w:rPr>
                <w:t>t</w:t>
              </w:r>
              <w:r w:rsidRPr="005B3720">
                <w:rPr>
                  <w:rFonts w:ascii="inherit" w:hAnsi="inherit"/>
                  <w:sz w:val="24"/>
                  <w:szCs w:val="24"/>
                  <w:vertAlign w:val="subscript"/>
                </w:rPr>
                <w:t xml:space="preserve">rec2 </w:t>
              </w:r>
            </w:ins>
          </w:p>
        </w:tc>
        <w:tc>
          <w:tcPr>
            <w:tcW w:w="3071" w:type="dxa"/>
          </w:tcPr>
          <w:p w14:paraId="57A45844" w14:textId="1D01AFFC" w:rsidR="00EA0EB7" w:rsidRPr="005B3720" w:rsidRDefault="00EA0EB7" w:rsidP="00663E71">
            <w:pPr>
              <w:spacing w:after="0" w:line="259" w:lineRule="auto"/>
              <w:ind w:left="38" w:firstLine="0"/>
              <w:jc w:val="center"/>
              <w:rPr>
                <w:ins w:id="2983" w:author="Author"/>
                <w:rFonts w:ascii="inherit" w:hAnsi="inherit"/>
                <w:sz w:val="24"/>
                <w:szCs w:val="24"/>
              </w:rPr>
            </w:pPr>
            <w:ins w:id="2984" w:author="Author">
              <w:r>
                <w:rPr>
                  <w:rFonts w:ascii="inherit" w:hAnsi="inherit"/>
                  <w:sz w:val="24"/>
                  <w:szCs w:val="24"/>
                </w:rPr>
                <w:t>t</w:t>
              </w:r>
              <w:r w:rsidRPr="005448D6">
                <w:rPr>
                  <w:rFonts w:ascii="inherit" w:hAnsi="inherit"/>
                  <w:sz w:val="24"/>
                  <w:szCs w:val="24"/>
                  <w:vertAlign w:val="subscript"/>
                </w:rPr>
                <w:t>rec1</w:t>
              </w:r>
              <w:r w:rsidRPr="005B3720">
                <w:rPr>
                  <w:rFonts w:ascii="inherit" w:hAnsi="inherit"/>
                  <w:sz w:val="24"/>
                  <w:szCs w:val="24"/>
                </w:rPr>
                <w:t>-</w:t>
              </w:r>
              <w:r>
                <w:rPr>
                  <w:rFonts w:ascii="inherit" w:hAnsi="inherit"/>
                  <w:sz w:val="24"/>
                  <w:szCs w:val="24"/>
                </w:rPr>
                <w:t>10</w:t>
              </w:r>
              <w:r w:rsidRPr="005B3720">
                <w:rPr>
                  <w:rFonts w:ascii="inherit" w:hAnsi="inherit"/>
                  <w:sz w:val="24"/>
                  <w:szCs w:val="24"/>
                </w:rPr>
                <w:t>,0</w:t>
              </w:r>
            </w:ins>
          </w:p>
        </w:tc>
      </w:tr>
      <w:tr w:rsidR="00EA0EB7" w:rsidRPr="005B3720" w14:paraId="1F54B9A8" w14:textId="77777777" w:rsidTr="0089225B">
        <w:trPr>
          <w:trHeight w:val="392"/>
          <w:jc w:val="center"/>
          <w:ins w:id="2985" w:author="Author"/>
        </w:trPr>
        <w:tc>
          <w:tcPr>
            <w:tcW w:w="1530" w:type="dxa"/>
          </w:tcPr>
          <w:p w14:paraId="6F3A238A" w14:textId="2E86AC7D" w:rsidR="00EA0EB7" w:rsidRPr="005B3720" w:rsidRDefault="00EA0EB7" w:rsidP="00663E71">
            <w:pPr>
              <w:spacing w:after="0" w:line="259" w:lineRule="auto"/>
              <w:ind w:left="34" w:firstLine="0"/>
              <w:jc w:val="center"/>
              <w:rPr>
                <w:ins w:id="2986" w:author="Author"/>
                <w:rFonts w:ascii="inherit" w:hAnsi="inherit"/>
                <w:sz w:val="24"/>
                <w:szCs w:val="24"/>
              </w:rPr>
            </w:pPr>
            <w:ins w:id="2987" w:author="Author">
              <w:r>
                <w:rPr>
                  <w:rFonts w:ascii="inherit" w:hAnsi="inherit"/>
                  <w:sz w:val="24"/>
                  <w:szCs w:val="24"/>
                </w:rPr>
                <w:t>t</w:t>
              </w:r>
              <w:r w:rsidRPr="005B3720">
                <w:rPr>
                  <w:rFonts w:ascii="inherit" w:hAnsi="inherit"/>
                  <w:sz w:val="24"/>
                  <w:szCs w:val="24"/>
                  <w:vertAlign w:val="subscript"/>
                </w:rPr>
                <w:t>rec</w:t>
              </w:r>
              <w:r>
                <w:rPr>
                  <w:rFonts w:ascii="inherit" w:hAnsi="inherit"/>
                  <w:sz w:val="24"/>
                  <w:szCs w:val="24"/>
                  <w:vertAlign w:val="subscript"/>
                </w:rPr>
                <w:t>3</w:t>
              </w:r>
            </w:ins>
          </w:p>
        </w:tc>
        <w:tc>
          <w:tcPr>
            <w:tcW w:w="3071" w:type="dxa"/>
          </w:tcPr>
          <w:p w14:paraId="24724EEF" w14:textId="7EB87435" w:rsidR="00EA0EB7" w:rsidRPr="005B3720" w:rsidRDefault="00EA0EB7" w:rsidP="00663E71">
            <w:pPr>
              <w:spacing w:after="0" w:line="259" w:lineRule="auto"/>
              <w:ind w:left="38" w:firstLine="0"/>
              <w:jc w:val="center"/>
              <w:rPr>
                <w:ins w:id="2988" w:author="Author"/>
                <w:rFonts w:ascii="inherit" w:hAnsi="inherit"/>
                <w:sz w:val="24"/>
                <w:szCs w:val="24"/>
              </w:rPr>
            </w:pPr>
            <w:ins w:id="2989" w:author="Author">
              <w:r>
                <w:rPr>
                  <w:rFonts w:ascii="inherit" w:hAnsi="inherit"/>
                  <w:sz w:val="24"/>
                  <w:szCs w:val="24"/>
                </w:rPr>
                <w:t xml:space="preserve">To be specified by each TSO and </w:t>
              </w:r>
              <w:r>
                <w:rPr>
                  <w:rFonts w:ascii="Cambria" w:hAnsi="Cambria"/>
                  <w:sz w:val="24"/>
                  <w:szCs w:val="24"/>
                </w:rPr>
                <w:t>≥</w:t>
              </w:r>
              <w:r>
                <w:rPr>
                  <w:rFonts w:ascii="inherit" w:hAnsi="inherit"/>
                  <w:sz w:val="24"/>
                  <w:szCs w:val="24"/>
                </w:rPr>
                <w:t xml:space="preserve"> </w:t>
              </w:r>
              <w:r w:rsidRPr="005448D6">
                <w:rPr>
                  <w:rFonts w:ascii="inherit" w:hAnsi="inherit"/>
                  <w:sz w:val="24"/>
                  <w:szCs w:val="24"/>
                </w:rPr>
                <w:t>t</w:t>
              </w:r>
              <w:r w:rsidRPr="005B3720">
                <w:rPr>
                  <w:rFonts w:ascii="inherit" w:hAnsi="inherit"/>
                  <w:sz w:val="24"/>
                  <w:szCs w:val="24"/>
                  <w:vertAlign w:val="subscript"/>
                </w:rPr>
                <w:t>rec2</w:t>
              </w:r>
            </w:ins>
          </w:p>
        </w:tc>
      </w:tr>
    </w:tbl>
    <w:p w14:paraId="7E9EC421" w14:textId="69D4B923" w:rsidR="00AE476A" w:rsidRDefault="00AE476A" w:rsidP="00EA0EB7">
      <w:pPr>
        <w:spacing w:after="0" w:line="259" w:lineRule="auto"/>
        <w:ind w:left="0" w:firstLine="0"/>
        <w:jc w:val="left"/>
        <w:rPr>
          <w:ins w:id="2990" w:author="Author"/>
          <w:rFonts w:ascii="inherit" w:hAnsi="inherit"/>
          <w:sz w:val="24"/>
          <w:szCs w:val="24"/>
        </w:rPr>
      </w:pPr>
    </w:p>
    <w:p w14:paraId="73557242" w14:textId="3CEE8A5C" w:rsidR="00EA0EB7" w:rsidRPr="005B3720" w:rsidRDefault="00EA0EB7" w:rsidP="00EA0EB7">
      <w:pPr>
        <w:spacing w:after="0" w:line="259" w:lineRule="auto"/>
        <w:ind w:left="0" w:firstLine="0"/>
        <w:jc w:val="left"/>
        <w:rPr>
          <w:rFonts w:ascii="inherit" w:hAnsi="inherit"/>
          <w:sz w:val="24"/>
          <w:szCs w:val="24"/>
        </w:rPr>
      </w:pPr>
      <w:ins w:id="2991" w:author="Author">
        <w:r w:rsidRPr="005B3720">
          <w:rPr>
            <w:rFonts w:ascii="inherit" w:hAnsi="inherit"/>
            <w:b/>
            <w:sz w:val="24"/>
            <w:szCs w:val="24"/>
          </w:rPr>
          <w:t>Table 7</w:t>
        </w:r>
        <w:r>
          <w:rPr>
            <w:rFonts w:ascii="inherit" w:hAnsi="inherit"/>
            <w:b/>
            <w:sz w:val="24"/>
            <w:szCs w:val="24"/>
          </w:rPr>
          <w:t>.2</w:t>
        </w:r>
        <w:r w:rsidRPr="005B3720">
          <w:rPr>
            <w:rFonts w:ascii="inherit" w:hAnsi="inherit"/>
            <w:sz w:val="24"/>
            <w:szCs w:val="24"/>
          </w:rPr>
          <w:t xml:space="preserve">: </w:t>
        </w:r>
        <w:r>
          <w:rPr>
            <w:rFonts w:ascii="inherit" w:hAnsi="inherit"/>
            <w:sz w:val="24"/>
            <w:szCs w:val="24"/>
          </w:rPr>
          <w:t>Time p</w:t>
        </w:r>
        <w:r w:rsidRPr="005B3720">
          <w:rPr>
            <w:rFonts w:ascii="inherit" w:hAnsi="inherit"/>
            <w:sz w:val="24"/>
            <w:szCs w:val="24"/>
          </w:rPr>
          <w:t>arameters for Figure 6 for the fault-ride-through capability of an HVDC converter station.</w:t>
        </w:r>
      </w:ins>
    </w:p>
    <w:p w14:paraId="510C36A3" w14:textId="77777777" w:rsidR="00E43D40" w:rsidRDefault="00E43D40">
      <w:pPr>
        <w:spacing w:after="160" w:line="259" w:lineRule="auto"/>
        <w:ind w:left="0" w:firstLine="0"/>
        <w:jc w:val="left"/>
        <w:rPr>
          <w:rFonts w:ascii="inherit" w:hAnsi="inherit"/>
          <w:i/>
          <w:sz w:val="24"/>
          <w:szCs w:val="24"/>
        </w:rPr>
      </w:pPr>
      <w:r>
        <w:rPr>
          <w:rFonts w:ascii="inherit" w:hAnsi="inherit"/>
          <w:i/>
          <w:sz w:val="24"/>
          <w:szCs w:val="24"/>
        </w:rPr>
        <w:br w:type="page"/>
      </w:r>
    </w:p>
    <w:p w14:paraId="2BD725F8" w14:textId="0E01ED0F" w:rsidR="00AE476A" w:rsidRPr="005B3720" w:rsidRDefault="00BF5202" w:rsidP="00E43D40">
      <w:pPr>
        <w:pStyle w:val="Heading2"/>
      </w:pPr>
      <w:r w:rsidRPr="005B3720">
        <w:t>ANNEX VI</w:t>
      </w:r>
    </w:p>
    <w:p w14:paraId="77D857DC" w14:textId="1638030E" w:rsidR="00AE476A" w:rsidRPr="00E43D40" w:rsidRDefault="00BF5202" w:rsidP="00E43D40">
      <w:pPr>
        <w:jc w:val="center"/>
        <w:rPr>
          <w:rFonts w:ascii="inherit" w:hAnsi="inherit"/>
          <w:b/>
          <w:bCs/>
          <w:sz w:val="24"/>
          <w:szCs w:val="24"/>
        </w:rPr>
      </w:pPr>
      <w:r w:rsidRPr="00E43D40">
        <w:rPr>
          <w:rFonts w:ascii="inherit" w:hAnsi="inherit"/>
          <w:b/>
          <w:bCs/>
          <w:sz w:val="24"/>
          <w:szCs w:val="24"/>
        </w:rPr>
        <w:t xml:space="preserve">Frequency ranges and time periods referred to </w:t>
      </w:r>
      <w:r w:rsidRPr="009E743C">
        <w:rPr>
          <w:rFonts w:ascii="inherit" w:hAnsi="inherit"/>
          <w:b/>
          <w:bCs/>
          <w:sz w:val="24"/>
          <w:szCs w:val="24"/>
        </w:rPr>
        <w:t xml:space="preserve">in </w:t>
      </w:r>
      <w:r w:rsidR="008766E2" w:rsidRPr="009E743C">
        <w:rPr>
          <w:rFonts w:ascii="inherit" w:hAnsi="inherit"/>
          <w:b/>
          <w:bCs/>
          <w:sz w:val="24"/>
          <w:szCs w:val="24"/>
        </w:rPr>
        <w:fldChar w:fldCharType="begin"/>
      </w:r>
      <w:r w:rsidR="008766E2" w:rsidRPr="009E743C">
        <w:rPr>
          <w:rFonts w:ascii="inherit" w:hAnsi="inherit"/>
          <w:b/>
          <w:bCs/>
          <w:sz w:val="24"/>
          <w:szCs w:val="24"/>
        </w:rPr>
        <w:instrText xml:space="preserve"> REF _Ref153263925 \h </w:instrText>
      </w:r>
      <w:r w:rsidR="009E743C" w:rsidRPr="009E743C">
        <w:rPr>
          <w:rFonts w:ascii="inherit" w:hAnsi="inherit"/>
          <w:b/>
          <w:bCs/>
          <w:sz w:val="24"/>
          <w:szCs w:val="24"/>
        </w:rPr>
        <w:instrText xml:space="preserve"> \* MERGEFORMAT </w:instrText>
      </w:r>
      <w:r w:rsidR="008766E2" w:rsidRPr="009E743C">
        <w:rPr>
          <w:rFonts w:ascii="inherit" w:hAnsi="inherit"/>
          <w:b/>
          <w:bCs/>
          <w:sz w:val="24"/>
          <w:szCs w:val="24"/>
        </w:rPr>
      </w:r>
      <w:r w:rsidR="008766E2" w:rsidRPr="009E743C">
        <w:rPr>
          <w:rFonts w:ascii="inherit" w:hAnsi="inherit"/>
          <w:b/>
          <w:bCs/>
          <w:sz w:val="24"/>
          <w:szCs w:val="24"/>
        </w:rPr>
        <w:fldChar w:fldCharType="separate"/>
      </w:r>
      <w:r w:rsidR="000830C9" w:rsidRPr="000830C9">
        <w:rPr>
          <w:rFonts w:ascii="inherit" w:hAnsi="inherit"/>
          <w:b/>
          <w:bCs/>
          <w:sz w:val="24"/>
          <w:szCs w:val="24"/>
        </w:rPr>
        <w:t>Article 39</w:t>
      </w:r>
      <w:r w:rsidR="008766E2" w:rsidRPr="009E743C">
        <w:rPr>
          <w:rFonts w:ascii="inherit" w:hAnsi="inherit"/>
          <w:b/>
          <w:bCs/>
          <w:sz w:val="24"/>
          <w:szCs w:val="24"/>
        </w:rPr>
        <w:fldChar w:fldCharType="end"/>
      </w:r>
      <w:r w:rsidRPr="009E743C">
        <w:rPr>
          <w:rFonts w:ascii="inherit" w:hAnsi="inherit"/>
          <w:b/>
          <w:bCs/>
          <w:sz w:val="24"/>
          <w:szCs w:val="24"/>
        </w:rPr>
        <w:t>(</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_Ref153276480 \r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Pr>
          <w:rFonts w:ascii="inherit" w:hAnsi="inherit"/>
          <w:b/>
          <w:bCs/>
          <w:sz w:val="24"/>
          <w:szCs w:val="24"/>
        </w:rPr>
        <w:t>2</w:t>
      </w:r>
      <w:r w:rsidR="009E743C" w:rsidRPr="009E743C">
        <w:rPr>
          <w:rFonts w:ascii="inherit" w:hAnsi="inherit"/>
          <w:b/>
          <w:bCs/>
          <w:sz w:val="24"/>
          <w:szCs w:val="24"/>
        </w:rPr>
        <w:fldChar w:fldCharType="end"/>
      </w:r>
      <w:r w:rsidRPr="009E743C">
        <w:rPr>
          <w:rFonts w:ascii="inherit" w:hAnsi="inherit"/>
          <w:b/>
          <w:bCs/>
          <w:sz w:val="24"/>
          <w:szCs w:val="24"/>
        </w:rPr>
        <w:t>)</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_Ref153276493 \r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Pr>
          <w:rFonts w:ascii="inherit" w:hAnsi="inherit"/>
          <w:b/>
          <w:bCs/>
          <w:sz w:val="24"/>
          <w:szCs w:val="24"/>
        </w:rPr>
        <w:t>(a)</w:t>
      </w:r>
      <w:r w:rsidR="009E743C" w:rsidRPr="009E743C">
        <w:rPr>
          <w:rFonts w:ascii="inherit" w:hAnsi="inherit"/>
          <w:b/>
          <w:bCs/>
          <w:sz w:val="24"/>
          <w:szCs w:val="24"/>
        </w:rPr>
        <w:fldChar w:fldCharType="end"/>
      </w:r>
    </w:p>
    <w:tbl>
      <w:tblPr>
        <w:tblStyle w:val="Tabellenraster1"/>
        <w:tblW w:w="9212" w:type="dxa"/>
        <w:tblInd w:w="0" w:type="dxa"/>
        <w:tblCellMar>
          <w:top w:w="103" w:type="dxa"/>
          <w:left w:w="90" w:type="dxa"/>
          <w:right w:w="115" w:type="dxa"/>
        </w:tblCellMar>
        <w:tblLook w:val="04A0" w:firstRow="1" w:lastRow="0" w:firstColumn="1" w:lastColumn="0" w:noHBand="0" w:noVBand="1"/>
      </w:tblPr>
      <w:tblGrid>
        <w:gridCol w:w="4601"/>
        <w:gridCol w:w="4611"/>
      </w:tblGrid>
      <w:tr w:rsidR="00AE476A" w:rsidRPr="005B3720" w14:paraId="5E1B6D56" w14:textId="77777777">
        <w:trPr>
          <w:trHeight w:val="369"/>
        </w:trPr>
        <w:tc>
          <w:tcPr>
            <w:tcW w:w="4601" w:type="dxa"/>
            <w:tcBorders>
              <w:top w:val="single" w:sz="4" w:space="0" w:color="050004"/>
              <w:left w:val="nil"/>
              <w:bottom w:val="single" w:sz="4" w:space="0" w:color="050004"/>
              <w:right w:val="single" w:sz="4" w:space="0" w:color="050004"/>
            </w:tcBorders>
          </w:tcPr>
          <w:p w14:paraId="41AF78AD" w14:textId="77777777" w:rsidR="00AE476A" w:rsidRPr="005B3720" w:rsidRDefault="00BF5202">
            <w:pPr>
              <w:spacing w:after="0" w:line="259" w:lineRule="auto"/>
              <w:ind w:left="22" w:firstLine="0"/>
              <w:jc w:val="center"/>
              <w:rPr>
                <w:rFonts w:ascii="inherit" w:hAnsi="inherit"/>
                <w:sz w:val="24"/>
                <w:szCs w:val="24"/>
              </w:rPr>
            </w:pPr>
            <w:r w:rsidRPr="005B3720">
              <w:rPr>
                <w:rFonts w:ascii="inherit" w:hAnsi="inherit"/>
                <w:sz w:val="24"/>
                <w:szCs w:val="24"/>
              </w:rPr>
              <w:t xml:space="preserve">Frequency range </w:t>
            </w:r>
          </w:p>
        </w:tc>
        <w:tc>
          <w:tcPr>
            <w:tcW w:w="4611" w:type="dxa"/>
            <w:tcBorders>
              <w:top w:val="single" w:sz="4" w:space="0" w:color="050004"/>
              <w:left w:val="single" w:sz="4" w:space="0" w:color="050004"/>
              <w:bottom w:val="single" w:sz="4" w:space="0" w:color="050004"/>
              <w:right w:val="nil"/>
            </w:tcBorders>
          </w:tcPr>
          <w:p w14:paraId="03B5521A" w14:textId="77777777" w:rsidR="00AE476A" w:rsidRPr="005B3720" w:rsidRDefault="00BF5202">
            <w:pPr>
              <w:spacing w:after="0" w:line="259" w:lineRule="auto"/>
              <w:ind w:left="31" w:firstLine="0"/>
              <w:jc w:val="center"/>
              <w:rPr>
                <w:rFonts w:ascii="inherit" w:hAnsi="inherit"/>
                <w:sz w:val="24"/>
                <w:szCs w:val="24"/>
              </w:rPr>
            </w:pPr>
            <w:r w:rsidRPr="005B3720">
              <w:rPr>
                <w:rFonts w:ascii="inherit" w:hAnsi="inherit"/>
                <w:sz w:val="24"/>
                <w:szCs w:val="24"/>
              </w:rPr>
              <w:t xml:space="preserve">Time period for operation </w:t>
            </w:r>
          </w:p>
        </w:tc>
      </w:tr>
      <w:tr w:rsidR="00AE476A" w:rsidRPr="005B3720" w14:paraId="74F21664" w14:textId="77777777">
        <w:trPr>
          <w:trHeight w:val="435"/>
        </w:trPr>
        <w:tc>
          <w:tcPr>
            <w:tcW w:w="4601" w:type="dxa"/>
            <w:tcBorders>
              <w:top w:val="single" w:sz="4" w:space="0" w:color="050004"/>
              <w:left w:val="nil"/>
              <w:bottom w:val="single" w:sz="4" w:space="0" w:color="050004"/>
              <w:right w:val="single" w:sz="4" w:space="0" w:color="050004"/>
            </w:tcBorders>
          </w:tcPr>
          <w:p w14:paraId="5D3E576E" w14:textId="77777777" w:rsidR="00AE476A" w:rsidRPr="005B3720" w:rsidRDefault="00BF5202">
            <w:pPr>
              <w:spacing w:after="0" w:line="259" w:lineRule="auto"/>
              <w:ind w:left="19" w:firstLine="0"/>
              <w:jc w:val="center"/>
              <w:rPr>
                <w:rFonts w:ascii="inherit" w:hAnsi="inherit"/>
                <w:sz w:val="24"/>
                <w:szCs w:val="24"/>
              </w:rPr>
            </w:pPr>
            <w:commentRangeStart w:id="2992"/>
            <w:r w:rsidRPr="005B3720">
              <w:rPr>
                <w:rFonts w:ascii="inherit" w:hAnsi="inherit"/>
                <w:sz w:val="24"/>
                <w:szCs w:val="24"/>
              </w:rPr>
              <w:t xml:space="preserve">47,0 Hz-47,5 Hz </w:t>
            </w:r>
          </w:p>
        </w:tc>
        <w:tc>
          <w:tcPr>
            <w:tcW w:w="4611" w:type="dxa"/>
            <w:tcBorders>
              <w:top w:val="single" w:sz="4" w:space="0" w:color="050004"/>
              <w:left w:val="single" w:sz="4" w:space="0" w:color="050004"/>
              <w:bottom w:val="single" w:sz="4" w:space="0" w:color="050004"/>
              <w:right w:val="nil"/>
            </w:tcBorders>
          </w:tcPr>
          <w:p w14:paraId="3BACF2F9" w14:textId="062E90A7" w:rsidR="00AE476A" w:rsidRPr="005B3720" w:rsidRDefault="00BF5202">
            <w:pPr>
              <w:spacing w:after="0" w:line="259" w:lineRule="auto"/>
              <w:ind w:left="0" w:firstLine="0"/>
              <w:jc w:val="left"/>
              <w:rPr>
                <w:rFonts w:ascii="inherit" w:hAnsi="inherit"/>
                <w:sz w:val="24"/>
                <w:szCs w:val="24"/>
              </w:rPr>
            </w:pPr>
            <w:del w:id="2993" w:author="Author">
              <w:r w:rsidRPr="005B3720" w:rsidDel="00426AE9">
                <w:rPr>
                  <w:rFonts w:ascii="inherit" w:hAnsi="inherit"/>
                  <w:sz w:val="24"/>
                  <w:szCs w:val="24"/>
                </w:rPr>
                <w:delText xml:space="preserve">20 </w:delText>
              </w:r>
            </w:del>
            <w:ins w:id="2994" w:author="Author">
              <w:r w:rsidR="00426AE9">
                <w:rPr>
                  <w:rFonts w:ascii="inherit" w:hAnsi="inherit"/>
                  <w:sz w:val="24"/>
                  <w:szCs w:val="24"/>
                </w:rPr>
                <w:t>60</w:t>
              </w:r>
              <w:r w:rsidR="00426AE9" w:rsidRPr="005B3720">
                <w:rPr>
                  <w:rFonts w:ascii="inherit" w:hAnsi="inherit"/>
                  <w:sz w:val="24"/>
                  <w:szCs w:val="24"/>
                </w:rPr>
                <w:t xml:space="preserve"> </w:t>
              </w:r>
            </w:ins>
            <w:r w:rsidRPr="005B3720">
              <w:rPr>
                <w:rFonts w:ascii="inherit" w:hAnsi="inherit"/>
                <w:sz w:val="24"/>
                <w:szCs w:val="24"/>
              </w:rPr>
              <w:t xml:space="preserve">seconds </w:t>
            </w:r>
            <w:commentRangeEnd w:id="2992"/>
            <w:r w:rsidR="00D75495">
              <w:rPr>
                <w:rStyle w:val="CommentReference"/>
              </w:rPr>
              <w:commentReference w:id="2992"/>
            </w:r>
          </w:p>
        </w:tc>
      </w:tr>
      <w:tr w:rsidR="00AE476A" w:rsidRPr="005B3720" w14:paraId="65C58680" w14:textId="77777777">
        <w:trPr>
          <w:trHeight w:val="392"/>
        </w:trPr>
        <w:tc>
          <w:tcPr>
            <w:tcW w:w="4601" w:type="dxa"/>
            <w:tcBorders>
              <w:top w:val="single" w:sz="4" w:space="0" w:color="050004"/>
              <w:left w:val="nil"/>
              <w:bottom w:val="single" w:sz="4" w:space="0" w:color="050004"/>
              <w:right w:val="single" w:sz="4" w:space="0" w:color="050004"/>
            </w:tcBorders>
          </w:tcPr>
          <w:p w14:paraId="0651F5AA"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47,5 Hz-49,0 Hz </w:t>
            </w:r>
          </w:p>
        </w:tc>
        <w:tc>
          <w:tcPr>
            <w:tcW w:w="4611" w:type="dxa"/>
            <w:tcBorders>
              <w:top w:val="single" w:sz="4" w:space="0" w:color="050004"/>
              <w:left w:val="single" w:sz="4" w:space="0" w:color="050004"/>
              <w:bottom w:val="single" w:sz="4" w:space="0" w:color="050004"/>
              <w:right w:val="nil"/>
            </w:tcBorders>
          </w:tcPr>
          <w:p w14:paraId="114A2DA3"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90 minutes </w:t>
            </w:r>
          </w:p>
        </w:tc>
      </w:tr>
      <w:tr w:rsidR="00AE476A" w:rsidRPr="005B3720" w14:paraId="66F776BA" w14:textId="77777777">
        <w:trPr>
          <w:trHeight w:val="392"/>
        </w:trPr>
        <w:tc>
          <w:tcPr>
            <w:tcW w:w="4601" w:type="dxa"/>
            <w:tcBorders>
              <w:top w:val="single" w:sz="4" w:space="0" w:color="050004"/>
              <w:left w:val="nil"/>
              <w:bottom w:val="single" w:sz="4" w:space="0" w:color="050004"/>
              <w:right w:val="single" w:sz="4" w:space="0" w:color="050004"/>
            </w:tcBorders>
          </w:tcPr>
          <w:p w14:paraId="65C5D6DB"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49,0 Hz-51,0 Hz </w:t>
            </w:r>
          </w:p>
        </w:tc>
        <w:tc>
          <w:tcPr>
            <w:tcW w:w="4611" w:type="dxa"/>
            <w:tcBorders>
              <w:top w:val="single" w:sz="4" w:space="0" w:color="050004"/>
              <w:left w:val="single" w:sz="4" w:space="0" w:color="050004"/>
              <w:bottom w:val="single" w:sz="4" w:space="0" w:color="050004"/>
              <w:right w:val="nil"/>
            </w:tcBorders>
          </w:tcPr>
          <w:p w14:paraId="71D08126"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AE476A" w:rsidRPr="005B3720" w14:paraId="79137ED5" w14:textId="77777777">
        <w:trPr>
          <w:trHeight w:val="392"/>
        </w:trPr>
        <w:tc>
          <w:tcPr>
            <w:tcW w:w="4601" w:type="dxa"/>
            <w:tcBorders>
              <w:top w:val="single" w:sz="4" w:space="0" w:color="050004"/>
              <w:left w:val="nil"/>
              <w:bottom w:val="single" w:sz="4" w:space="0" w:color="050004"/>
              <w:right w:val="single" w:sz="4" w:space="0" w:color="050004"/>
            </w:tcBorders>
          </w:tcPr>
          <w:p w14:paraId="3E92BB60"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51,0 Hz-51,5 Hz </w:t>
            </w:r>
          </w:p>
        </w:tc>
        <w:tc>
          <w:tcPr>
            <w:tcW w:w="4611" w:type="dxa"/>
            <w:tcBorders>
              <w:top w:val="single" w:sz="4" w:space="0" w:color="050004"/>
              <w:left w:val="single" w:sz="4" w:space="0" w:color="050004"/>
              <w:bottom w:val="single" w:sz="4" w:space="0" w:color="050004"/>
              <w:right w:val="nil"/>
            </w:tcBorders>
          </w:tcPr>
          <w:p w14:paraId="1E2B2ABE"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90 minutes </w:t>
            </w:r>
          </w:p>
        </w:tc>
      </w:tr>
      <w:tr w:rsidR="00AE476A" w:rsidRPr="005B3720" w14:paraId="445EB061" w14:textId="77777777">
        <w:trPr>
          <w:trHeight w:val="392"/>
        </w:trPr>
        <w:tc>
          <w:tcPr>
            <w:tcW w:w="4601" w:type="dxa"/>
            <w:tcBorders>
              <w:top w:val="single" w:sz="4" w:space="0" w:color="050004"/>
              <w:left w:val="nil"/>
              <w:bottom w:val="single" w:sz="4" w:space="0" w:color="050004"/>
              <w:right w:val="single" w:sz="4" w:space="0" w:color="050004"/>
            </w:tcBorders>
          </w:tcPr>
          <w:p w14:paraId="7BF599FA"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51,5 Hz-52,0 Hz </w:t>
            </w:r>
          </w:p>
        </w:tc>
        <w:tc>
          <w:tcPr>
            <w:tcW w:w="4611" w:type="dxa"/>
            <w:tcBorders>
              <w:top w:val="single" w:sz="4" w:space="0" w:color="050004"/>
              <w:left w:val="single" w:sz="4" w:space="0" w:color="050004"/>
              <w:bottom w:val="single" w:sz="4" w:space="0" w:color="050004"/>
              <w:right w:val="nil"/>
            </w:tcBorders>
          </w:tcPr>
          <w:p w14:paraId="1820FB8B"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15 minutes  </w:t>
            </w:r>
          </w:p>
        </w:tc>
      </w:tr>
    </w:tbl>
    <w:p w14:paraId="7FA14B82" w14:textId="7AFC83F6" w:rsidR="00AE476A" w:rsidRPr="005B3720" w:rsidRDefault="00BF5202" w:rsidP="00E43D40">
      <w:pPr>
        <w:spacing w:before="240" w:after="321"/>
        <w:ind w:left="0" w:hanging="11"/>
        <w:rPr>
          <w:rFonts w:ascii="inherit" w:hAnsi="inherit"/>
          <w:sz w:val="24"/>
          <w:szCs w:val="24"/>
        </w:rPr>
      </w:pPr>
      <w:r w:rsidRPr="005B3720">
        <w:rPr>
          <w:rFonts w:ascii="inherit" w:hAnsi="inherit"/>
          <w:b/>
          <w:sz w:val="24"/>
          <w:szCs w:val="24"/>
        </w:rPr>
        <w:t>Table 8</w:t>
      </w:r>
      <w:r w:rsidRPr="005B3720">
        <w:rPr>
          <w:rFonts w:ascii="inherit" w:hAnsi="inherit"/>
          <w:sz w:val="24"/>
          <w:szCs w:val="24"/>
        </w:rPr>
        <w:t xml:space="preserve">: Minimum time periods for the 50 Hz nominal system for which </w:t>
      </w:r>
      <w:commentRangeStart w:id="2995"/>
      <w:r w:rsidRPr="005B3720">
        <w:rPr>
          <w:rFonts w:ascii="inherit" w:hAnsi="inherit"/>
          <w:sz w:val="24"/>
          <w:szCs w:val="24"/>
        </w:rPr>
        <w:t xml:space="preserve">a </w:t>
      </w:r>
      <w:ins w:id="2996" w:author="Author">
        <w:r w:rsidR="00B82199">
          <w:rPr>
            <w:rFonts w:ascii="inherit" w:hAnsi="inherit"/>
            <w:sz w:val="24"/>
            <w:szCs w:val="24"/>
          </w:rPr>
          <w:t>A-</w:t>
        </w:r>
      </w:ins>
      <w:r w:rsidRPr="005B3720">
        <w:rPr>
          <w:rFonts w:ascii="inherit" w:hAnsi="inherit"/>
          <w:sz w:val="24"/>
          <w:szCs w:val="24"/>
        </w:rPr>
        <w:t>PPM</w:t>
      </w:r>
      <w:ins w:id="2997" w:author="Author">
        <w:r w:rsidR="00B82199">
          <w:rPr>
            <w:rFonts w:ascii="inherit" w:hAnsi="inherit"/>
            <w:sz w:val="24"/>
            <w:szCs w:val="24"/>
          </w:rPr>
          <w:t>, A-ESM, A-PtG DU</w:t>
        </w:r>
      </w:ins>
      <w:r w:rsidRPr="005B3720">
        <w:rPr>
          <w:rFonts w:ascii="inherit" w:hAnsi="inherit"/>
          <w:sz w:val="24"/>
          <w:szCs w:val="24"/>
        </w:rPr>
        <w:t xml:space="preserve"> </w:t>
      </w:r>
      <w:commentRangeEnd w:id="2995"/>
      <w:r w:rsidR="00D75495">
        <w:rPr>
          <w:rStyle w:val="CommentReference"/>
        </w:rPr>
        <w:commentReference w:id="2995"/>
      </w:r>
      <w:r w:rsidRPr="005B3720">
        <w:rPr>
          <w:rFonts w:ascii="inherit" w:hAnsi="inherit"/>
          <w:sz w:val="24"/>
          <w:szCs w:val="24"/>
        </w:rPr>
        <w:t xml:space="preserve">shall be capable of operating for different frequencies deviating from a nominal value without disconnecting from the network.  </w:t>
      </w:r>
    </w:p>
    <w:p w14:paraId="69DAA4FF" w14:textId="74AB485B" w:rsidR="00AE476A" w:rsidRPr="005B3720" w:rsidRDefault="00BF5202">
      <w:pPr>
        <w:spacing w:after="0" w:line="259" w:lineRule="auto"/>
        <w:ind w:left="4349" w:firstLine="0"/>
        <w:jc w:val="left"/>
        <w:rPr>
          <w:rFonts w:ascii="inherit" w:hAnsi="inherit"/>
          <w:sz w:val="24"/>
          <w:szCs w:val="24"/>
        </w:rPr>
      </w:pPr>
      <w:r w:rsidRPr="005B3720">
        <w:rPr>
          <w:rFonts w:ascii="inherit" w:hAnsi="inherit"/>
          <w:sz w:val="24"/>
          <w:szCs w:val="24"/>
        </w:rPr>
        <w:br w:type="page"/>
      </w:r>
    </w:p>
    <w:p w14:paraId="03F8C4B3" w14:textId="6A03CE7B" w:rsidR="00AE476A" w:rsidRPr="005B3720" w:rsidRDefault="00BF5202" w:rsidP="00EB2CD4">
      <w:pPr>
        <w:pStyle w:val="Heading2"/>
      </w:pPr>
      <w:commentRangeStart w:id="2998"/>
      <w:r w:rsidRPr="005B3720">
        <w:t>ANNEX VII</w:t>
      </w:r>
      <w:commentRangeEnd w:id="2998"/>
      <w:r w:rsidR="00D75495">
        <w:rPr>
          <w:rStyle w:val="CommentReference"/>
          <w:rFonts w:ascii="Calibri" w:hAnsi="Calibri"/>
          <w:bCs w:val="0"/>
          <w:i w:val="0"/>
          <w:iCs w:val="0"/>
        </w:rPr>
        <w:commentReference w:id="2998"/>
      </w:r>
    </w:p>
    <w:p w14:paraId="799EB661" w14:textId="5A8C0474" w:rsidR="00AE476A" w:rsidRPr="00EB2CD4" w:rsidRDefault="00BF5202" w:rsidP="00EB2CD4">
      <w:pPr>
        <w:jc w:val="center"/>
        <w:rPr>
          <w:rFonts w:ascii="inherit" w:hAnsi="inherit"/>
          <w:b/>
          <w:bCs/>
          <w:sz w:val="24"/>
          <w:szCs w:val="24"/>
        </w:rPr>
      </w:pPr>
      <w:r w:rsidRPr="00EB2CD4">
        <w:rPr>
          <w:rFonts w:ascii="inherit" w:hAnsi="inherit"/>
          <w:b/>
          <w:bCs/>
          <w:sz w:val="24"/>
          <w:szCs w:val="24"/>
        </w:rPr>
        <w:t xml:space="preserve">Voltage ranges and time periods referred </w:t>
      </w:r>
      <w:r w:rsidRPr="009E743C">
        <w:rPr>
          <w:rFonts w:ascii="inherit" w:hAnsi="inherit"/>
          <w:b/>
          <w:bCs/>
          <w:sz w:val="24"/>
          <w:szCs w:val="24"/>
        </w:rPr>
        <w:t xml:space="preserve">to in </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_Ref153269113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sidRPr="000830C9">
        <w:rPr>
          <w:rFonts w:ascii="inherit" w:hAnsi="inherit"/>
          <w:b/>
          <w:bCs/>
          <w:sz w:val="24"/>
          <w:szCs w:val="24"/>
        </w:rPr>
        <w:t>Article 40</w:t>
      </w:r>
      <w:r w:rsidR="009E743C" w:rsidRPr="009E743C">
        <w:rPr>
          <w:rFonts w:ascii="inherit" w:hAnsi="inherit"/>
          <w:b/>
          <w:bCs/>
          <w:sz w:val="24"/>
          <w:szCs w:val="24"/>
        </w:rPr>
        <w:fldChar w:fldCharType="end"/>
      </w:r>
    </w:p>
    <w:tbl>
      <w:tblPr>
        <w:tblStyle w:val="Tabellenraster1"/>
        <w:tblW w:w="9214" w:type="dxa"/>
        <w:tblInd w:w="0" w:type="dxa"/>
        <w:tblCellMar>
          <w:top w:w="103" w:type="dxa"/>
          <w:left w:w="90" w:type="dxa"/>
        </w:tblCellMar>
        <w:tblLook w:val="04A0" w:firstRow="1" w:lastRow="0" w:firstColumn="1" w:lastColumn="0" w:noHBand="0" w:noVBand="1"/>
      </w:tblPr>
      <w:tblGrid>
        <w:gridCol w:w="2482"/>
        <w:gridCol w:w="2788"/>
        <w:gridCol w:w="3944"/>
      </w:tblGrid>
      <w:tr w:rsidR="006E1BA2" w:rsidRPr="005B3720" w14:paraId="46EC4CD7" w14:textId="77777777" w:rsidTr="00DC4EBD">
        <w:trPr>
          <w:trHeight w:val="369"/>
        </w:trPr>
        <w:tc>
          <w:tcPr>
            <w:tcW w:w="2482" w:type="dxa"/>
            <w:tcBorders>
              <w:top w:val="single" w:sz="4" w:space="0" w:color="050004"/>
              <w:left w:val="nil"/>
              <w:bottom w:val="single" w:sz="4" w:space="0" w:color="050004"/>
              <w:right w:val="single" w:sz="4" w:space="0" w:color="050004"/>
            </w:tcBorders>
          </w:tcPr>
          <w:p w14:paraId="6B713F47" w14:textId="173AB718" w:rsidR="006E1BA2" w:rsidRPr="005B3720" w:rsidRDefault="006E1BA2">
            <w:pPr>
              <w:spacing w:after="0" w:line="259" w:lineRule="auto"/>
              <w:ind w:left="0" w:right="95" w:firstLine="0"/>
              <w:jc w:val="center"/>
              <w:rPr>
                <w:rFonts w:ascii="inherit" w:hAnsi="inherit"/>
                <w:sz w:val="24"/>
                <w:szCs w:val="24"/>
              </w:rPr>
            </w:pPr>
            <w:ins w:id="2999" w:author="Author">
              <w:r>
                <w:rPr>
                  <w:rFonts w:ascii="inherit" w:hAnsi="inherit"/>
                  <w:sz w:val="24"/>
                  <w:szCs w:val="24"/>
                </w:rPr>
                <w:t>Rated Voltage</w:t>
              </w:r>
            </w:ins>
          </w:p>
        </w:tc>
        <w:tc>
          <w:tcPr>
            <w:tcW w:w="2788" w:type="dxa"/>
            <w:tcBorders>
              <w:top w:val="single" w:sz="4" w:space="0" w:color="050004"/>
              <w:left w:val="nil"/>
              <w:bottom w:val="single" w:sz="4" w:space="0" w:color="050004"/>
              <w:right w:val="single" w:sz="4" w:space="0" w:color="050004"/>
            </w:tcBorders>
          </w:tcPr>
          <w:p w14:paraId="58C79FA6" w14:textId="23B82BB3"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Voltage Range </w:t>
            </w:r>
          </w:p>
        </w:tc>
        <w:tc>
          <w:tcPr>
            <w:tcW w:w="3944" w:type="dxa"/>
            <w:tcBorders>
              <w:top w:val="single" w:sz="4" w:space="0" w:color="050004"/>
              <w:left w:val="single" w:sz="4" w:space="0" w:color="050004"/>
              <w:bottom w:val="single" w:sz="4" w:space="0" w:color="050004"/>
              <w:right w:val="nil"/>
            </w:tcBorders>
          </w:tcPr>
          <w:p w14:paraId="7D44793E" w14:textId="77777777" w:rsidR="006E1BA2" w:rsidRPr="005B3720" w:rsidRDefault="006E1BA2">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6E1BA2" w:rsidRPr="005B3720" w14:paraId="269971A6" w14:textId="77777777" w:rsidTr="00663E71">
        <w:trPr>
          <w:trHeight w:val="536"/>
        </w:trPr>
        <w:tc>
          <w:tcPr>
            <w:tcW w:w="2482" w:type="dxa"/>
            <w:vMerge w:val="restart"/>
            <w:tcBorders>
              <w:top w:val="single" w:sz="4" w:space="0" w:color="050004"/>
              <w:left w:val="nil"/>
              <w:right w:val="single" w:sz="4" w:space="0" w:color="050004"/>
            </w:tcBorders>
          </w:tcPr>
          <w:p w14:paraId="2B1BEE9A" w14:textId="22923A49" w:rsidR="006E1BA2" w:rsidRPr="005B3720" w:rsidRDefault="006E1BA2">
            <w:pPr>
              <w:spacing w:after="0" w:line="259" w:lineRule="auto"/>
              <w:ind w:left="0" w:right="95" w:firstLine="0"/>
              <w:jc w:val="center"/>
              <w:rPr>
                <w:rFonts w:ascii="inherit" w:hAnsi="inherit"/>
                <w:sz w:val="24"/>
                <w:szCs w:val="24"/>
              </w:rPr>
            </w:pPr>
            <w:ins w:id="3000" w:author="Author">
              <w:r>
                <w:rPr>
                  <w:rFonts w:ascii="inherit" w:hAnsi="inherit"/>
                  <w:sz w:val="24"/>
                  <w:szCs w:val="24"/>
                </w:rPr>
                <w:t>110 kV</w:t>
              </w:r>
            </w:ins>
          </w:p>
        </w:tc>
        <w:tc>
          <w:tcPr>
            <w:tcW w:w="2788" w:type="dxa"/>
            <w:tcBorders>
              <w:top w:val="single" w:sz="4" w:space="0" w:color="050004"/>
              <w:left w:val="nil"/>
              <w:bottom w:val="single" w:sz="4" w:space="0" w:color="050004"/>
              <w:right w:val="single" w:sz="4" w:space="0" w:color="050004"/>
            </w:tcBorders>
            <w:vAlign w:val="center"/>
          </w:tcPr>
          <w:p w14:paraId="724C9DC2" w14:textId="389444B0"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vAlign w:val="center"/>
          </w:tcPr>
          <w:p w14:paraId="004D0A86" w14:textId="23CA806B" w:rsidR="006E1BA2" w:rsidRPr="005B3720" w:rsidRDefault="0074110B">
            <w:pPr>
              <w:spacing w:after="0" w:line="259" w:lineRule="auto"/>
              <w:ind w:left="0" w:firstLine="0"/>
              <w:jc w:val="left"/>
              <w:rPr>
                <w:rFonts w:ascii="inherit" w:hAnsi="inherit"/>
                <w:sz w:val="24"/>
                <w:szCs w:val="24"/>
              </w:rPr>
            </w:pPr>
            <w:ins w:id="3001" w:author="Author">
              <w:r>
                <w:rPr>
                  <w:rFonts w:ascii="inherit" w:hAnsi="inherit"/>
                  <w:sz w:val="24"/>
                  <w:szCs w:val="24"/>
                </w:rPr>
                <w:t>60min</w:t>
              </w:r>
              <w:r w:rsidRPr="005B3720">
                <w:rPr>
                  <w:rFonts w:ascii="inherit" w:hAnsi="inherit"/>
                  <w:sz w:val="24"/>
                  <w:szCs w:val="24"/>
                </w:rPr>
                <w:t xml:space="preserve">, unless specified otherwise by the relevant system operator, in coordination with the relevant TSO. </w:t>
              </w:r>
              <w:r w:rsidRPr="005C2736">
                <w:rPr>
                  <w:rFonts w:ascii="inherit" w:hAnsi="inherit"/>
                  <w:sz w:val="24"/>
                  <w:szCs w:val="24"/>
                </w:rPr>
                <w:t>Various sub-ranges of voltage withstand capability may be specified</w:t>
              </w:r>
              <w:r>
                <w:rPr>
                  <w:rFonts w:ascii="inherit" w:hAnsi="inherit"/>
                  <w:sz w:val="24"/>
                  <w:szCs w:val="24"/>
                </w:rPr>
                <w:t xml:space="preserve"> by the relevant TSO</w:t>
              </w:r>
              <w:r w:rsidRPr="005C2736">
                <w:rPr>
                  <w:rFonts w:ascii="inherit" w:hAnsi="inherit"/>
                  <w:sz w:val="24"/>
                  <w:szCs w:val="24"/>
                </w:rPr>
                <w:t>.</w:t>
              </w:r>
            </w:ins>
            <w:del w:id="3002" w:author="Author">
              <w:r w:rsidR="006E1BA2" w:rsidRPr="005B3720" w:rsidDel="0074110B">
                <w:rPr>
                  <w:rFonts w:ascii="inherit" w:hAnsi="inherit"/>
                  <w:sz w:val="24"/>
                  <w:szCs w:val="24"/>
                </w:rPr>
                <w:delText xml:space="preserve">60 minutes </w:delText>
              </w:r>
            </w:del>
          </w:p>
        </w:tc>
      </w:tr>
      <w:tr w:rsidR="006E1BA2" w:rsidRPr="005B3720" w14:paraId="1D0AC9D4" w14:textId="77777777" w:rsidTr="00663E71">
        <w:trPr>
          <w:trHeight w:val="593"/>
        </w:trPr>
        <w:tc>
          <w:tcPr>
            <w:tcW w:w="2482" w:type="dxa"/>
            <w:vMerge/>
            <w:tcBorders>
              <w:left w:val="nil"/>
              <w:right w:val="single" w:sz="4" w:space="0" w:color="050004"/>
            </w:tcBorders>
          </w:tcPr>
          <w:p w14:paraId="1C15C039"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67A9C545" w14:textId="150742B6"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0,90 pu-1,</w:t>
            </w:r>
            <w:del w:id="3003" w:author="Author">
              <w:r w:rsidRPr="005B3720" w:rsidDel="00193398">
                <w:rPr>
                  <w:rFonts w:ascii="inherit" w:hAnsi="inherit"/>
                  <w:sz w:val="24"/>
                  <w:szCs w:val="24"/>
                </w:rPr>
                <w:delText xml:space="preserve">10 </w:delText>
              </w:r>
            </w:del>
            <w:ins w:id="3004" w:author="Author">
              <w:r w:rsidR="00193398" w:rsidRPr="005B3720">
                <w:rPr>
                  <w:rFonts w:ascii="inherit" w:hAnsi="inherit"/>
                  <w:sz w:val="24"/>
                  <w:szCs w:val="24"/>
                </w:rPr>
                <w:t>1</w:t>
              </w:r>
              <w:r w:rsidR="009A436A">
                <w:rPr>
                  <w:rFonts w:ascii="inherit" w:hAnsi="inherit"/>
                  <w:sz w:val="24"/>
                  <w:szCs w:val="24"/>
                </w:rPr>
                <w:t>1</w:t>
              </w:r>
              <w:r w:rsidR="00193398">
                <w:rPr>
                  <w:rFonts w:ascii="inherit" w:hAnsi="inherit"/>
                  <w:sz w:val="24"/>
                  <w:szCs w:val="24"/>
                </w:rPr>
                <w:t>8</w:t>
              </w:r>
              <w:r w:rsidR="00193398" w:rsidRPr="005B3720">
                <w:rPr>
                  <w:rFonts w:ascii="inherit" w:hAnsi="inherit"/>
                  <w:sz w:val="24"/>
                  <w:szCs w:val="24"/>
                </w:rPr>
                <w:t xml:space="preserve"> </w:t>
              </w:r>
            </w:ins>
            <w:r w:rsidRPr="005B3720">
              <w:rPr>
                <w:rFonts w:ascii="inherit" w:hAnsi="inherit"/>
                <w:sz w:val="24"/>
                <w:szCs w:val="24"/>
              </w:rPr>
              <w:t xml:space="preserve">pu </w:t>
            </w:r>
          </w:p>
        </w:tc>
        <w:tc>
          <w:tcPr>
            <w:tcW w:w="3944" w:type="dxa"/>
            <w:tcBorders>
              <w:top w:val="single" w:sz="4" w:space="0" w:color="050004"/>
              <w:left w:val="single" w:sz="4" w:space="0" w:color="050004"/>
              <w:bottom w:val="single" w:sz="4" w:space="0" w:color="050004"/>
              <w:right w:val="nil"/>
            </w:tcBorders>
            <w:vAlign w:val="center"/>
          </w:tcPr>
          <w:p w14:paraId="7701D9BB" w14:textId="77777777" w:rsidR="006E1BA2" w:rsidRPr="005B3720" w:rsidRDefault="006E1BA2">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6E1BA2" w:rsidRPr="005B3720" w14:paraId="2A937C72" w14:textId="77777777" w:rsidTr="00663E71">
        <w:trPr>
          <w:trHeight w:val="804"/>
        </w:trPr>
        <w:tc>
          <w:tcPr>
            <w:tcW w:w="2482" w:type="dxa"/>
            <w:vMerge/>
            <w:tcBorders>
              <w:left w:val="nil"/>
              <w:right w:val="single" w:sz="4" w:space="0" w:color="050004"/>
            </w:tcBorders>
          </w:tcPr>
          <w:p w14:paraId="7100B6D5"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41ED9D43" w14:textId="3096E98B" w:rsidR="006E1BA2" w:rsidRPr="005B3720" w:rsidRDefault="006E1BA2">
            <w:pPr>
              <w:spacing w:after="0" w:line="259" w:lineRule="auto"/>
              <w:ind w:left="0" w:right="95" w:firstLine="0"/>
              <w:jc w:val="center"/>
              <w:rPr>
                <w:rFonts w:ascii="inherit" w:hAnsi="inherit"/>
                <w:sz w:val="24"/>
                <w:szCs w:val="24"/>
              </w:rPr>
            </w:pPr>
            <w:del w:id="3005" w:author="Author">
              <w:r w:rsidRPr="005B3720" w:rsidDel="008802CA">
                <w:rPr>
                  <w:rFonts w:ascii="inherit" w:hAnsi="inherit"/>
                  <w:sz w:val="24"/>
                  <w:szCs w:val="24"/>
                </w:rPr>
                <w:delText>1,</w:delText>
              </w:r>
              <w:r w:rsidRPr="005B3720" w:rsidDel="00172E83">
                <w:rPr>
                  <w:rFonts w:ascii="inherit" w:hAnsi="inherit"/>
                  <w:sz w:val="24"/>
                  <w:szCs w:val="24"/>
                </w:rPr>
                <w:delText xml:space="preserve">10 </w:delText>
              </w:r>
              <w:r w:rsidRPr="005B3720" w:rsidDel="008802CA">
                <w:rPr>
                  <w:rFonts w:ascii="inherit" w:hAnsi="inherit"/>
                  <w:sz w:val="24"/>
                  <w:szCs w:val="24"/>
                </w:rPr>
                <w:delText>pu-1,</w:delText>
              </w:r>
              <w:r w:rsidRPr="005B3720" w:rsidDel="00172E83">
                <w:rPr>
                  <w:rFonts w:ascii="inherit" w:hAnsi="inherit"/>
                  <w:sz w:val="24"/>
                  <w:szCs w:val="24"/>
                </w:rPr>
                <w:delText xml:space="preserve">118 </w:delText>
              </w:r>
              <w:r w:rsidRPr="005B3720" w:rsidDel="008802CA">
                <w:rPr>
                  <w:rFonts w:ascii="inherit" w:hAnsi="inherit"/>
                  <w:sz w:val="24"/>
                  <w:szCs w:val="24"/>
                </w:rPr>
                <w:delText xml:space="preserve">pu </w:delText>
              </w:r>
            </w:del>
          </w:p>
        </w:tc>
        <w:tc>
          <w:tcPr>
            <w:tcW w:w="3944" w:type="dxa"/>
            <w:tcBorders>
              <w:top w:val="single" w:sz="4" w:space="0" w:color="050004"/>
              <w:left w:val="single" w:sz="4" w:space="0" w:color="050004"/>
              <w:bottom w:val="single" w:sz="4" w:space="0" w:color="050004"/>
              <w:right w:val="nil"/>
            </w:tcBorders>
            <w:vAlign w:val="center"/>
          </w:tcPr>
          <w:p w14:paraId="53B6E59C" w14:textId="77777777" w:rsidR="006E1BA2" w:rsidRPr="005B3720" w:rsidRDefault="006E1BA2">
            <w:pPr>
              <w:spacing w:after="0" w:line="259" w:lineRule="auto"/>
              <w:ind w:left="0" w:right="-1" w:firstLine="0"/>
              <w:jc w:val="left"/>
              <w:rPr>
                <w:rFonts w:ascii="inherit" w:hAnsi="inherit"/>
                <w:sz w:val="24"/>
                <w:szCs w:val="24"/>
              </w:rPr>
            </w:pPr>
            <w:del w:id="3006" w:author="Author">
              <w:r w:rsidRPr="005B3720" w:rsidDel="008802CA">
                <w:rPr>
                  <w:rFonts w:ascii="inherit" w:hAnsi="inherit"/>
                  <w:sz w:val="24"/>
                  <w:szCs w:val="24"/>
                </w:rPr>
                <w:delText xml:space="preserve">Unlimited, unless specified otherwise by the relevant system operator, in coordination with the relevant TSO. </w:delText>
              </w:r>
            </w:del>
          </w:p>
        </w:tc>
      </w:tr>
      <w:tr w:rsidR="006E1BA2" w:rsidRPr="005B3720" w14:paraId="01647B10" w14:textId="77777777" w:rsidTr="00663E71">
        <w:trPr>
          <w:trHeight w:val="805"/>
        </w:trPr>
        <w:tc>
          <w:tcPr>
            <w:tcW w:w="2482" w:type="dxa"/>
            <w:vMerge/>
            <w:tcBorders>
              <w:left w:val="nil"/>
              <w:bottom w:val="single" w:sz="4" w:space="0" w:color="050004"/>
              <w:right w:val="single" w:sz="4" w:space="0" w:color="050004"/>
            </w:tcBorders>
          </w:tcPr>
          <w:p w14:paraId="48B35AB8"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7719F508" w14:textId="7E2EE320"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1,118 pu-1,15 pu </w:t>
            </w:r>
          </w:p>
        </w:tc>
        <w:tc>
          <w:tcPr>
            <w:tcW w:w="3944" w:type="dxa"/>
            <w:tcBorders>
              <w:top w:val="single" w:sz="4" w:space="0" w:color="050004"/>
              <w:left w:val="single" w:sz="4" w:space="0" w:color="050004"/>
              <w:bottom w:val="single" w:sz="4" w:space="0" w:color="050004"/>
              <w:right w:val="nil"/>
            </w:tcBorders>
            <w:vAlign w:val="center"/>
          </w:tcPr>
          <w:p w14:paraId="39DA2905" w14:textId="4D71A636" w:rsidR="006E1BA2" w:rsidRPr="005B3720" w:rsidRDefault="006E1BA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ins w:id="3007" w:author="Author">
              <w:r w:rsidR="0065471D">
                <w:rPr>
                  <w:rFonts w:ascii="inherit" w:hAnsi="inherit"/>
                  <w:sz w:val="24"/>
                  <w:szCs w:val="24"/>
                </w:rPr>
                <w:t>Various sub-ranges of voltage withstand capability may be specified by the relevant TSO. </w:t>
              </w:r>
            </w:ins>
          </w:p>
        </w:tc>
      </w:tr>
      <w:tr w:rsidR="00DC4EBD" w:rsidRPr="005B3720" w14:paraId="1F1FFD89" w14:textId="77777777" w:rsidTr="00663E71">
        <w:trPr>
          <w:trHeight w:val="805"/>
          <w:ins w:id="3008" w:author="Author"/>
        </w:trPr>
        <w:tc>
          <w:tcPr>
            <w:tcW w:w="2482" w:type="dxa"/>
            <w:vMerge w:val="restart"/>
            <w:tcBorders>
              <w:top w:val="single" w:sz="4" w:space="0" w:color="050004"/>
              <w:left w:val="nil"/>
              <w:right w:val="single" w:sz="4" w:space="0" w:color="050004"/>
            </w:tcBorders>
          </w:tcPr>
          <w:p w14:paraId="6197F099" w14:textId="015604CF" w:rsidR="00DC4EBD" w:rsidRPr="005B3720" w:rsidRDefault="00DC4EBD" w:rsidP="00DC4EBD">
            <w:pPr>
              <w:spacing w:after="0" w:line="259" w:lineRule="auto"/>
              <w:ind w:left="0" w:right="95" w:firstLine="0"/>
              <w:jc w:val="center"/>
              <w:rPr>
                <w:ins w:id="3009" w:author="Author"/>
                <w:rFonts w:ascii="inherit" w:hAnsi="inherit"/>
                <w:sz w:val="24"/>
                <w:szCs w:val="24"/>
              </w:rPr>
            </w:pPr>
            <w:ins w:id="3010" w:author="Author">
              <w:r>
                <w:rPr>
                  <w:rFonts w:ascii="inherit" w:hAnsi="inherit"/>
                  <w:sz w:val="24"/>
                  <w:szCs w:val="24"/>
                </w:rPr>
                <w:t>132 kV</w:t>
              </w:r>
            </w:ins>
          </w:p>
        </w:tc>
        <w:tc>
          <w:tcPr>
            <w:tcW w:w="2788" w:type="dxa"/>
            <w:tcBorders>
              <w:top w:val="single" w:sz="4" w:space="0" w:color="050004"/>
              <w:left w:val="nil"/>
              <w:bottom w:val="single" w:sz="4" w:space="0" w:color="050004"/>
              <w:right w:val="single" w:sz="4" w:space="0" w:color="050004"/>
            </w:tcBorders>
            <w:vAlign w:val="center"/>
          </w:tcPr>
          <w:p w14:paraId="1CF5FAF2" w14:textId="10A99076" w:rsidR="00DC4EBD" w:rsidRPr="005B3720" w:rsidRDefault="00DC4EBD" w:rsidP="00DC4EBD">
            <w:pPr>
              <w:spacing w:after="0" w:line="259" w:lineRule="auto"/>
              <w:ind w:left="0" w:right="95" w:firstLine="0"/>
              <w:jc w:val="center"/>
              <w:rPr>
                <w:ins w:id="3011" w:author="Author"/>
                <w:rFonts w:ascii="inherit" w:hAnsi="inherit"/>
                <w:sz w:val="24"/>
                <w:szCs w:val="24"/>
              </w:rPr>
            </w:pPr>
            <w:ins w:id="3012" w:author="Author">
              <w:r w:rsidRPr="005B3720">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vAlign w:val="center"/>
          </w:tcPr>
          <w:p w14:paraId="23A8D5D4" w14:textId="46CE18A6" w:rsidR="00DC4EBD" w:rsidRPr="005B3720" w:rsidRDefault="0074110B" w:rsidP="00DC4EBD">
            <w:pPr>
              <w:spacing w:after="0" w:line="259" w:lineRule="auto"/>
              <w:ind w:left="0" w:firstLine="0"/>
              <w:rPr>
                <w:ins w:id="3013" w:author="Author"/>
                <w:rFonts w:ascii="inherit" w:hAnsi="inherit"/>
                <w:sz w:val="24"/>
                <w:szCs w:val="24"/>
              </w:rPr>
            </w:pPr>
            <w:ins w:id="3014" w:author="Author">
              <w:r>
                <w:rPr>
                  <w:rFonts w:ascii="inherit" w:hAnsi="inherit"/>
                  <w:sz w:val="24"/>
                  <w:szCs w:val="24"/>
                </w:rPr>
                <w:t>60min</w:t>
              </w:r>
              <w:r w:rsidRPr="005B3720">
                <w:rPr>
                  <w:rFonts w:ascii="inherit" w:hAnsi="inherit"/>
                  <w:sz w:val="24"/>
                  <w:szCs w:val="24"/>
                </w:rPr>
                <w:t xml:space="preserve">, unless specified otherwise by the relevant system operator, in coordination with the relevant TSO. </w:t>
              </w:r>
              <w:r w:rsidRPr="005C2736">
                <w:rPr>
                  <w:rFonts w:ascii="inherit" w:hAnsi="inherit"/>
                  <w:sz w:val="24"/>
                  <w:szCs w:val="24"/>
                </w:rPr>
                <w:t>Various sub-ranges of voltage withstand capability may be specified</w:t>
              </w:r>
              <w:r>
                <w:rPr>
                  <w:rFonts w:ascii="inherit" w:hAnsi="inherit"/>
                  <w:sz w:val="24"/>
                  <w:szCs w:val="24"/>
                </w:rPr>
                <w:t xml:space="preserve"> by the relevant TSO</w:t>
              </w:r>
              <w:r w:rsidRPr="005C2736">
                <w:rPr>
                  <w:rFonts w:ascii="inherit" w:hAnsi="inherit"/>
                  <w:sz w:val="24"/>
                  <w:szCs w:val="24"/>
                </w:rPr>
                <w:t>.</w:t>
              </w:r>
              <w:del w:id="3015" w:author="Author">
                <w:r w:rsidR="00DC4EBD" w:rsidRPr="005B3720" w:rsidDel="0074110B">
                  <w:rPr>
                    <w:rFonts w:ascii="inherit" w:hAnsi="inherit"/>
                    <w:sz w:val="24"/>
                    <w:szCs w:val="24"/>
                  </w:rPr>
                  <w:delText xml:space="preserve">60 minutes </w:delText>
                </w:r>
              </w:del>
            </w:ins>
          </w:p>
        </w:tc>
      </w:tr>
      <w:tr w:rsidR="00DC4EBD" w:rsidRPr="005B3720" w14:paraId="320C1352" w14:textId="77777777" w:rsidTr="00663E71">
        <w:trPr>
          <w:trHeight w:val="805"/>
          <w:ins w:id="3016" w:author="Author"/>
        </w:trPr>
        <w:tc>
          <w:tcPr>
            <w:tcW w:w="2482" w:type="dxa"/>
            <w:vMerge/>
            <w:tcBorders>
              <w:left w:val="nil"/>
              <w:right w:val="single" w:sz="4" w:space="0" w:color="050004"/>
            </w:tcBorders>
          </w:tcPr>
          <w:p w14:paraId="73FD46F7" w14:textId="77777777" w:rsidR="00DC4EBD" w:rsidRPr="005B3720" w:rsidRDefault="00DC4EBD" w:rsidP="00DC4EBD">
            <w:pPr>
              <w:spacing w:after="0" w:line="259" w:lineRule="auto"/>
              <w:ind w:left="0" w:right="95" w:firstLine="0"/>
              <w:jc w:val="center"/>
              <w:rPr>
                <w:ins w:id="3017"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56985742" w14:textId="5CDA3534" w:rsidR="00DC4EBD" w:rsidRPr="005B3720" w:rsidRDefault="00DC4EBD" w:rsidP="00DC4EBD">
            <w:pPr>
              <w:spacing w:after="0" w:line="259" w:lineRule="auto"/>
              <w:ind w:left="0" w:right="95" w:firstLine="0"/>
              <w:jc w:val="center"/>
              <w:rPr>
                <w:ins w:id="3018" w:author="Author"/>
                <w:rFonts w:ascii="inherit" w:hAnsi="inherit"/>
                <w:sz w:val="24"/>
                <w:szCs w:val="24"/>
              </w:rPr>
            </w:pPr>
            <w:ins w:id="3019" w:author="Author">
              <w:r w:rsidRPr="005B3720">
                <w:rPr>
                  <w:rFonts w:ascii="inherit" w:hAnsi="inherit"/>
                  <w:sz w:val="24"/>
                  <w:szCs w:val="24"/>
                </w:rPr>
                <w:t>0,90 pu-1,</w:t>
              </w:r>
              <w:r w:rsidR="002710A2">
                <w:rPr>
                  <w:rFonts w:ascii="inherit" w:hAnsi="inherit"/>
                  <w:sz w:val="24"/>
                  <w:szCs w:val="24"/>
                </w:rPr>
                <w:t>098</w:t>
              </w:r>
              <w:del w:id="3020" w:author="Author">
                <w:r w:rsidRPr="005B3720" w:rsidDel="002710A2">
                  <w:rPr>
                    <w:rFonts w:ascii="inherit" w:hAnsi="inherit"/>
                    <w:sz w:val="24"/>
                    <w:szCs w:val="24"/>
                  </w:rPr>
                  <w:delText>10</w:delText>
                </w:r>
              </w:del>
              <w:r w:rsidRPr="005B3720">
                <w:rPr>
                  <w:rFonts w:ascii="inherit" w:hAnsi="inherit"/>
                  <w:sz w:val="24"/>
                  <w:szCs w:val="24"/>
                </w:rPr>
                <w:t xml:space="preserve"> pu </w:t>
              </w:r>
            </w:ins>
          </w:p>
        </w:tc>
        <w:tc>
          <w:tcPr>
            <w:tcW w:w="3944" w:type="dxa"/>
            <w:tcBorders>
              <w:top w:val="single" w:sz="4" w:space="0" w:color="050004"/>
              <w:left w:val="single" w:sz="4" w:space="0" w:color="050004"/>
              <w:bottom w:val="single" w:sz="4" w:space="0" w:color="050004"/>
              <w:right w:val="nil"/>
            </w:tcBorders>
            <w:vAlign w:val="center"/>
          </w:tcPr>
          <w:p w14:paraId="2D585D9D" w14:textId="51FF8F9C" w:rsidR="00DC4EBD" w:rsidRPr="005B3720" w:rsidRDefault="002710A2" w:rsidP="00DC4EBD">
            <w:pPr>
              <w:spacing w:after="0" w:line="259" w:lineRule="auto"/>
              <w:ind w:left="0" w:firstLine="0"/>
              <w:rPr>
                <w:ins w:id="3021" w:author="Author"/>
                <w:rFonts w:ascii="inherit" w:hAnsi="inherit"/>
                <w:sz w:val="24"/>
                <w:szCs w:val="24"/>
              </w:rPr>
            </w:pPr>
            <w:ins w:id="3022" w:author="Author">
              <w:r w:rsidRPr="005B3720">
                <w:rPr>
                  <w:rFonts w:ascii="inherit" w:hAnsi="inherit"/>
                  <w:sz w:val="24"/>
                  <w:szCs w:val="24"/>
                </w:rPr>
                <w:t>Unlimited</w:t>
              </w:r>
            </w:ins>
          </w:p>
        </w:tc>
      </w:tr>
      <w:tr w:rsidR="00DC4EBD" w:rsidRPr="005B3720" w14:paraId="6E7040FD" w14:textId="77777777" w:rsidTr="00663E71">
        <w:trPr>
          <w:trHeight w:val="805"/>
          <w:ins w:id="3023" w:author="Author"/>
        </w:trPr>
        <w:tc>
          <w:tcPr>
            <w:tcW w:w="2482" w:type="dxa"/>
            <w:vMerge/>
            <w:tcBorders>
              <w:left w:val="nil"/>
              <w:right w:val="single" w:sz="4" w:space="0" w:color="050004"/>
            </w:tcBorders>
          </w:tcPr>
          <w:p w14:paraId="132738DE" w14:textId="77777777" w:rsidR="00DC4EBD" w:rsidRPr="005B3720" w:rsidRDefault="00DC4EBD" w:rsidP="00DC4EBD">
            <w:pPr>
              <w:spacing w:after="0" w:line="259" w:lineRule="auto"/>
              <w:ind w:left="0" w:right="95" w:firstLine="0"/>
              <w:jc w:val="center"/>
              <w:rPr>
                <w:ins w:id="3024"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2BD62A1" w14:textId="63C99962" w:rsidR="00DC4EBD" w:rsidRPr="005B3720" w:rsidRDefault="00DC4EBD" w:rsidP="00DC4EBD">
            <w:pPr>
              <w:spacing w:after="0" w:line="259" w:lineRule="auto"/>
              <w:ind w:left="0" w:right="95" w:firstLine="0"/>
              <w:jc w:val="center"/>
              <w:rPr>
                <w:ins w:id="3025" w:author="Author"/>
                <w:rFonts w:ascii="inherit" w:hAnsi="inherit"/>
                <w:sz w:val="24"/>
                <w:szCs w:val="24"/>
              </w:rPr>
            </w:pPr>
            <w:ins w:id="3026" w:author="Author">
              <w:del w:id="3027" w:author="Author">
                <w:r w:rsidRPr="005B3720" w:rsidDel="002710A2">
                  <w:rPr>
                    <w:rFonts w:ascii="inherit" w:hAnsi="inherit"/>
                    <w:sz w:val="24"/>
                    <w:szCs w:val="24"/>
                  </w:rPr>
                  <w:delText>1,10 pu-1,</w:delText>
                </w:r>
                <w:r w:rsidRPr="005B3720" w:rsidDel="00D60B11">
                  <w:rPr>
                    <w:rFonts w:ascii="inherit" w:hAnsi="inherit"/>
                    <w:sz w:val="24"/>
                    <w:szCs w:val="24"/>
                  </w:rPr>
                  <w:delText>118</w:delText>
                </w:r>
                <w:r w:rsidRPr="005B3720" w:rsidDel="002710A2">
                  <w:rPr>
                    <w:rFonts w:ascii="inherit" w:hAnsi="inherit"/>
                    <w:sz w:val="24"/>
                    <w:szCs w:val="24"/>
                  </w:rPr>
                  <w:delText xml:space="preserve"> pu </w:delText>
                </w:r>
              </w:del>
            </w:ins>
          </w:p>
        </w:tc>
        <w:tc>
          <w:tcPr>
            <w:tcW w:w="3944" w:type="dxa"/>
            <w:tcBorders>
              <w:top w:val="single" w:sz="4" w:space="0" w:color="050004"/>
              <w:left w:val="single" w:sz="4" w:space="0" w:color="050004"/>
              <w:bottom w:val="single" w:sz="4" w:space="0" w:color="050004"/>
              <w:right w:val="nil"/>
            </w:tcBorders>
            <w:vAlign w:val="center"/>
          </w:tcPr>
          <w:p w14:paraId="167DAD5B" w14:textId="1360712E" w:rsidR="00DC4EBD" w:rsidRPr="005B3720" w:rsidRDefault="00DC4EBD" w:rsidP="00DC4EBD">
            <w:pPr>
              <w:spacing w:after="0" w:line="259" w:lineRule="auto"/>
              <w:ind w:left="0" w:firstLine="0"/>
              <w:rPr>
                <w:ins w:id="3028" w:author="Author"/>
                <w:rFonts w:ascii="inherit" w:hAnsi="inherit"/>
                <w:sz w:val="24"/>
                <w:szCs w:val="24"/>
              </w:rPr>
            </w:pPr>
            <w:ins w:id="3029" w:author="Author">
              <w:del w:id="3030" w:author="Author">
                <w:r w:rsidRPr="005B3720" w:rsidDel="002710A2">
                  <w:rPr>
                    <w:rFonts w:ascii="inherit" w:hAnsi="inherit"/>
                    <w:sz w:val="24"/>
                    <w:szCs w:val="24"/>
                  </w:rPr>
                  <w:delText xml:space="preserve">Unlimited, unless specified otherwise by the relevant system operator, in coordination with the relevant TSO. </w:delText>
                </w:r>
              </w:del>
            </w:ins>
          </w:p>
        </w:tc>
      </w:tr>
      <w:tr w:rsidR="00DC4EBD" w:rsidRPr="005B3720" w14:paraId="2434E612" w14:textId="77777777" w:rsidTr="00663E71">
        <w:trPr>
          <w:trHeight w:val="805"/>
          <w:ins w:id="3031" w:author="Author"/>
        </w:trPr>
        <w:tc>
          <w:tcPr>
            <w:tcW w:w="2482" w:type="dxa"/>
            <w:vMerge/>
            <w:tcBorders>
              <w:left w:val="nil"/>
              <w:bottom w:val="single" w:sz="4" w:space="0" w:color="050004"/>
              <w:right w:val="single" w:sz="4" w:space="0" w:color="050004"/>
            </w:tcBorders>
          </w:tcPr>
          <w:p w14:paraId="4D78BDAC" w14:textId="77777777" w:rsidR="00DC4EBD" w:rsidRPr="005B3720" w:rsidRDefault="00DC4EBD" w:rsidP="00DC4EBD">
            <w:pPr>
              <w:spacing w:after="0" w:line="259" w:lineRule="auto"/>
              <w:ind w:left="0" w:right="95" w:firstLine="0"/>
              <w:jc w:val="center"/>
              <w:rPr>
                <w:ins w:id="3032"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C114115" w14:textId="097543EE" w:rsidR="00DC4EBD" w:rsidRPr="005B3720" w:rsidRDefault="00DC4EBD" w:rsidP="00DC4EBD">
            <w:pPr>
              <w:spacing w:after="0" w:line="259" w:lineRule="auto"/>
              <w:ind w:left="0" w:right="95" w:firstLine="0"/>
              <w:jc w:val="center"/>
              <w:rPr>
                <w:ins w:id="3033" w:author="Author"/>
                <w:rFonts w:ascii="inherit" w:hAnsi="inherit"/>
                <w:sz w:val="24"/>
                <w:szCs w:val="24"/>
              </w:rPr>
            </w:pPr>
            <w:ins w:id="3034" w:author="Author">
              <w:r w:rsidRPr="005B3720">
                <w:rPr>
                  <w:rFonts w:ascii="inherit" w:hAnsi="inherit"/>
                  <w:sz w:val="24"/>
                  <w:szCs w:val="24"/>
                </w:rPr>
                <w:t>1,</w:t>
              </w:r>
              <w:del w:id="3035" w:author="Author">
                <w:r w:rsidRPr="005B3720" w:rsidDel="00D60B11">
                  <w:rPr>
                    <w:rFonts w:ascii="inherit" w:hAnsi="inherit"/>
                    <w:sz w:val="24"/>
                    <w:szCs w:val="24"/>
                  </w:rPr>
                  <w:delText>118</w:delText>
                </w:r>
              </w:del>
              <w:r w:rsidR="00D60B11">
                <w:rPr>
                  <w:rFonts w:ascii="inherit" w:hAnsi="inherit"/>
                  <w:sz w:val="24"/>
                  <w:szCs w:val="24"/>
                </w:rPr>
                <w:t>098</w:t>
              </w:r>
              <w:r w:rsidRPr="005B3720">
                <w:rPr>
                  <w:rFonts w:ascii="inherit" w:hAnsi="inherit"/>
                  <w:sz w:val="24"/>
                  <w:szCs w:val="24"/>
                </w:rPr>
                <w:t xml:space="preserve"> pu-1,15 pu </w:t>
              </w:r>
            </w:ins>
          </w:p>
        </w:tc>
        <w:tc>
          <w:tcPr>
            <w:tcW w:w="3944" w:type="dxa"/>
            <w:tcBorders>
              <w:top w:val="single" w:sz="4" w:space="0" w:color="050004"/>
              <w:left w:val="single" w:sz="4" w:space="0" w:color="050004"/>
              <w:bottom w:val="single" w:sz="4" w:space="0" w:color="050004"/>
              <w:right w:val="nil"/>
            </w:tcBorders>
            <w:vAlign w:val="center"/>
          </w:tcPr>
          <w:p w14:paraId="2CFA950D" w14:textId="0CE18B49" w:rsidR="00DC4EBD" w:rsidRPr="005B3720" w:rsidRDefault="00DC4EBD" w:rsidP="00DC4EBD">
            <w:pPr>
              <w:spacing w:after="0" w:line="259" w:lineRule="auto"/>
              <w:ind w:left="0" w:firstLine="0"/>
              <w:rPr>
                <w:ins w:id="3036" w:author="Author"/>
                <w:rFonts w:ascii="inherit" w:hAnsi="inherit"/>
                <w:sz w:val="24"/>
                <w:szCs w:val="24"/>
              </w:rPr>
            </w:pPr>
            <w:ins w:id="3037" w:author="Author">
              <w:r w:rsidRPr="005B3720">
                <w:rPr>
                  <w:rFonts w:ascii="inherit" w:hAnsi="inherit"/>
                  <w:sz w:val="24"/>
                  <w:szCs w:val="24"/>
                </w:rPr>
                <w:t xml:space="preserve">To be specified by the relevant system operator, in coordination with the relevant TSO.  </w:t>
              </w:r>
              <w:r w:rsidR="006C4773">
                <w:rPr>
                  <w:rFonts w:ascii="inherit" w:hAnsi="inherit"/>
                  <w:sz w:val="24"/>
                  <w:szCs w:val="24"/>
                </w:rPr>
                <w:t>Various sub-ranges of voltage withstand capability may be specified</w:t>
              </w:r>
              <w:r w:rsidR="0065471D">
                <w:rPr>
                  <w:rFonts w:ascii="inherit" w:hAnsi="inherit"/>
                  <w:sz w:val="24"/>
                  <w:szCs w:val="24"/>
                </w:rPr>
                <w:t xml:space="preserve"> by the relevant TSO</w:t>
              </w:r>
              <w:r w:rsidR="006C4773">
                <w:rPr>
                  <w:rFonts w:ascii="inherit" w:hAnsi="inherit"/>
                  <w:sz w:val="24"/>
                  <w:szCs w:val="24"/>
                </w:rPr>
                <w:t>. </w:t>
              </w:r>
            </w:ins>
          </w:p>
        </w:tc>
      </w:tr>
      <w:tr w:rsidR="00DC4EBD" w:rsidRPr="005B3720" w14:paraId="4A266C3F" w14:textId="77777777" w:rsidTr="00663E71">
        <w:trPr>
          <w:trHeight w:val="805"/>
          <w:ins w:id="3038" w:author="Author"/>
        </w:trPr>
        <w:tc>
          <w:tcPr>
            <w:tcW w:w="2482" w:type="dxa"/>
            <w:vMerge w:val="restart"/>
            <w:tcBorders>
              <w:top w:val="single" w:sz="4" w:space="0" w:color="050004"/>
              <w:left w:val="nil"/>
              <w:right w:val="single" w:sz="4" w:space="0" w:color="050004"/>
            </w:tcBorders>
          </w:tcPr>
          <w:p w14:paraId="23F5D0A6" w14:textId="52656870" w:rsidR="00DC4EBD" w:rsidRPr="00DC4EBD" w:rsidRDefault="00DC4EBD" w:rsidP="00DC4EBD">
            <w:pPr>
              <w:spacing w:after="0" w:line="259" w:lineRule="auto"/>
              <w:ind w:left="0" w:right="95" w:firstLine="0"/>
              <w:jc w:val="center"/>
              <w:rPr>
                <w:ins w:id="3039" w:author="Author"/>
                <w:rFonts w:ascii="inherit" w:hAnsi="inherit"/>
                <w:sz w:val="24"/>
                <w:szCs w:val="24"/>
              </w:rPr>
            </w:pPr>
            <w:ins w:id="3040" w:author="Author">
              <w:r>
                <w:rPr>
                  <w:rFonts w:ascii="inherit" w:hAnsi="inherit"/>
                  <w:sz w:val="24"/>
                  <w:szCs w:val="24"/>
                </w:rPr>
                <w:t>150 kV</w:t>
              </w:r>
            </w:ins>
          </w:p>
        </w:tc>
        <w:tc>
          <w:tcPr>
            <w:tcW w:w="2788" w:type="dxa"/>
            <w:tcBorders>
              <w:top w:val="single" w:sz="4" w:space="0" w:color="050004"/>
              <w:left w:val="nil"/>
              <w:bottom w:val="single" w:sz="4" w:space="0" w:color="050004"/>
              <w:right w:val="single" w:sz="4" w:space="0" w:color="050004"/>
            </w:tcBorders>
            <w:vAlign w:val="center"/>
          </w:tcPr>
          <w:p w14:paraId="28523B89" w14:textId="5FB9A863" w:rsidR="00DC4EBD" w:rsidRPr="005B3720" w:rsidRDefault="00DC4EBD" w:rsidP="00DC4EBD">
            <w:pPr>
              <w:spacing w:after="0" w:line="259" w:lineRule="auto"/>
              <w:ind w:left="0" w:right="95" w:firstLine="0"/>
              <w:jc w:val="center"/>
              <w:rPr>
                <w:ins w:id="3041" w:author="Author"/>
                <w:rFonts w:ascii="inherit" w:hAnsi="inherit"/>
                <w:sz w:val="24"/>
                <w:szCs w:val="24"/>
              </w:rPr>
            </w:pPr>
            <w:ins w:id="3042" w:author="Author">
              <w:r w:rsidRPr="005B3720">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vAlign w:val="center"/>
          </w:tcPr>
          <w:p w14:paraId="75C2B854" w14:textId="51B04150" w:rsidR="00DC4EBD" w:rsidRPr="005B3720" w:rsidRDefault="0074110B" w:rsidP="00DC4EBD">
            <w:pPr>
              <w:spacing w:after="0" w:line="259" w:lineRule="auto"/>
              <w:ind w:left="0" w:firstLine="0"/>
              <w:rPr>
                <w:ins w:id="3043" w:author="Author"/>
                <w:rFonts w:ascii="inherit" w:hAnsi="inherit"/>
                <w:sz w:val="24"/>
                <w:szCs w:val="24"/>
              </w:rPr>
            </w:pPr>
            <w:ins w:id="3044" w:author="Author">
              <w:r>
                <w:rPr>
                  <w:rFonts w:ascii="inherit" w:hAnsi="inherit"/>
                  <w:sz w:val="24"/>
                  <w:szCs w:val="24"/>
                </w:rPr>
                <w:t>60min</w:t>
              </w:r>
              <w:r w:rsidRPr="005B3720">
                <w:rPr>
                  <w:rFonts w:ascii="inherit" w:hAnsi="inherit"/>
                  <w:sz w:val="24"/>
                  <w:szCs w:val="24"/>
                </w:rPr>
                <w:t xml:space="preserve">, unless specified otherwise by the relevant system operator, in coordination with the relevant TSO. </w:t>
              </w:r>
              <w:r w:rsidRPr="005C2736">
                <w:rPr>
                  <w:rFonts w:ascii="inherit" w:hAnsi="inherit"/>
                  <w:sz w:val="24"/>
                  <w:szCs w:val="24"/>
                </w:rPr>
                <w:t>Various sub-ranges of voltage withstand capability may be specified</w:t>
              </w:r>
              <w:r>
                <w:rPr>
                  <w:rFonts w:ascii="inherit" w:hAnsi="inherit"/>
                  <w:sz w:val="24"/>
                  <w:szCs w:val="24"/>
                </w:rPr>
                <w:t xml:space="preserve"> by the relevant TSO</w:t>
              </w:r>
              <w:r w:rsidRPr="005C2736">
                <w:rPr>
                  <w:rFonts w:ascii="inherit" w:hAnsi="inherit"/>
                  <w:sz w:val="24"/>
                  <w:szCs w:val="24"/>
                </w:rPr>
                <w:t>.</w:t>
              </w:r>
              <w:del w:id="3045" w:author="Author">
                <w:r w:rsidR="00DC4EBD" w:rsidRPr="005B3720" w:rsidDel="0074110B">
                  <w:rPr>
                    <w:rFonts w:ascii="inherit" w:hAnsi="inherit"/>
                    <w:sz w:val="24"/>
                    <w:szCs w:val="24"/>
                  </w:rPr>
                  <w:delText xml:space="preserve">60 minutes </w:delText>
                </w:r>
              </w:del>
            </w:ins>
          </w:p>
        </w:tc>
      </w:tr>
      <w:tr w:rsidR="00DC4EBD" w:rsidRPr="005B3720" w14:paraId="3B169762" w14:textId="77777777" w:rsidTr="00663E71">
        <w:trPr>
          <w:trHeight w:val="805"/>
          <w:ins w:id="3046" w:author="Author"/>
        </w:trPr>
        <w:tc>
          <w:tcPr>
            <w:tcW w:w="2482" w:type="dxa"/>
            <w:vMerge/>
            <w:tcBorders>
              <w:left w:val="nil"/>
              <w:right w:val="single" w:sz="4" w:space="0" w:color="050004"/>
            </w:tcBorders>
          </w:tcPr>
          <w:p w14:paraId="028AF6FA" w14:textId="77777777" w:rsidR="00DC4EBD" w:rsidRPr="005B3720" w:rsidRDefault="00DC4EBD" w:rsidP="00DC4EBD">
            <w:pPr>
              <w:spacing w:after="0" w:line="259" w:lineRule="auto"/>
              <w:ind w:left="0" w:right="95" w:firstLine="0"/>
              <w:jc w:val="center"/>
              <w:rPr>
                <w:ins w:id="3047"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283177F7" w14:textId="025EDA03" w:rsidR="00DC4EBD" w:rsidRPr="005B3720" w:rsidRDefault="00DC4EBD" w:rsidP="00DC4EBD">
            <w:pPr>
              <w:spacing w:after="0" w:line="259" w:lineRule="auto"/>
              <w:ind w:left="0" w:right="95" w:firstLine="0"/>
              <w:jc w:val="center"/>
              <w:rPr>
                <w:ins w:id="3048" w:author="Author"/>
                <w:rFonts w:ascii="inherit" w:hAnsi="inherit"/>
                <w:sz w:val="24"/>
                <w:szCs w:val="24"/>
              </w:rPr>
            </w:pPr>
            <w:ins w:id="3049" w:author="Author">
              <w:r w:rsidRPr="005B3720">
                <w:rPr>
                  <w:rFonts w:ascii="inherit" w:hAnsi="inherit"/>
                  <w:sz w:val="24"/>
                  <w:szCs w:val="24"/>
                </w:rPr>
                <w:t>0,90 pu-1,1</w:t>
              </w:r>
              <w:del w:id="3050" w:author="Author">
                <w:r w:rsidRPr="005B3720" w:rsidDel="00C67BA0">
                  <w:rPr>
                    <w:rFonts w:ascii="inherit" w:hAnsi="inherit"/>
                    <w:sz w:val="24"/>
                    <w:szCs w:val="24"/>
                  </w:rPr>
                  <w:delText>0</w:delText>
                </w:r>
              </w:del>
              <w:r w:rsidR="00C67BA0">
                <w:rPr>
                  <w:rFonts w:ascii="inherit" w:hAnsi="inherit"/>
                  <w:sz w:val="24"/>
                  <w:szCs w:val="24"/>
                </w:rPr>
                <w:t>18</w:t>
              </w:r>
              <w:r w:rsidRPr="005B3720">
                <w:rPr>
                  <w:rFonts w:ascii="inherit" w:hAnsi="inherit"/>
                  <w:sz w:val="24"/>
                  <w:szCs w:val="24"/>
                </w:rPr>
                <w:t xml:space="preserve"> pu </w:t>
              </w:r>
            </w:ins>
          </w:p>
        </w:tc>
        <w:tc>
          <w:tcPr>
            <w:tcW w:w="3944" w:type="dxa"/>
            <w:tcBorders>
              <w:top w:val="single" w:sz="4" w:space="0" w:color="050004"/>
              <w:left w:val="single" w:sz="4" w:space="0" w:color="050004"/>
              <w:bottom w:val="single" w:sz="4" w:space="0" w:color="050004"/>
              <w:right w:val="nil"/>
            </w:tcBorders>
            <w:vAlign w:val="center"/>
          </w:tcPr>
          <w:p w14:paraId="0CD3F97B" w14:textId="19D6EF16" w:rsidR="00DC4EBD" w:rsidRPr="005B3720" w:rsidRDefault="00DC4EBD" w:rsidP="00DC4EBD">
            <w:pPr>
              <w:spacing w:after="0" w:line="259" w:lineRule="auto"/>
              <w:ind w:left="0" w:firstLine="0"/>
              <w:rPr>
                <w:ins w:id="3051" w:author="Author"/>
                <w:rFonts w:ascii="inherit" w:hAnsi="inherit"/>
                <w:sz w:val="24"/>
                <w:szCs w:val="24"/>
              </w:rPr>
            </w:pPr>
            <w:ins w:id="3052" w:author="Author">
              <w:r w:rsidRPr="005B3720">
                <w:rPr>
                  <w:rFonts w:ascii="inherit" w:hAnsi="inherit"/>
                  <w:sz w:val="24"/>
                  <w:szCs w:val="24"/>
                </w:rPr>
                <w:t xml:space="preserve">Unlimited </w:t>
              </w:r>
            </w:ins>
          </w:p>
        </w:tc>
      </w:tr>
      <w:tr w:rsidR="00DC4EBD" w:rsidRPr="005B3720" w14:paraId="0BD774B1" w14:textId="77777777" w:rsidTr="00663E71">
        <w:trPr>
          <w:trHeight w:val="805"/>
          <w:ins w:id="3053" w:author="Author"/>
        </w:trPr>
        <w:tc>
          <w:tcPr>
            <w:tcW w:w="2482" w:type="dxa"/>
            <w:vMerge/>
            <w:tcBorders>
              <w:left w:val="nil"/>
              <w:right w:val="single" w:sz="4" w:space="0" w:color="050004"/>
            </w:tcBorders>
          </w:tcPr>
          <w:p w14:paraId="5B1A8552" w14:textId="77777777" w:rsidR="00DC4EBD" w:rsidRPr="005B3720" w:rsidRDefault="00DC4EBD" w:rsidP="00DC4EBD">
            <w:pPr>
              <w:spacing w:after="0" w:line="259" w:lineRule="auto"/>
              <w:ind w:left="0" w:right="95" w:firstLine="0"/>
              <w:jc w:val="center"/>
              <w:rPr>
                <w:ins w:id="3054"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3797CB9" w14:textId="4173973F" w:rsidR="00DC4EBD" w:rsidRPr="005B3720" w:rsidRDefault="00DC4EBD" w:rsidP="00DC4EBD">
            <w:pPr>
              <w:spacing w:after="0" w:line="259" w:lineRule="auto"/>
              <w:ind w:left="0" w:right="95" w:firstLine="0"/>
              <w:jc w:val="center"/>
              <w:rPr>
                <w:ins w:id="3055" w:author="Author"/>
                <w:rFonts w:ascii="inherit" w:hAnsi="inherit"/>
                <w:sz w:val="24"/>
                <w:szCs w:val="24"/>
              </w:rPr>
            </w:pPr>
            <w:ins w:id="3056" w:author="Author">
              <w:del w:id="3057" w:author="Author">
                <w:r w:rsidRPr="005B3720" w:rsidDel="00C67BA0">
                  <w:rPr>
                    <w:rFonts w:ascii="inherit" w:hAnsi="inherit"/>
                    <w:sz w:val="24"/>
                    <w:szCs w:val="24"/>
                  </w:rPr>
                  <w:delText xml:space="preserve">1,10 pu-1,118 pu </w:delText>
                </w:r>
              </w:del>
            </w:ins>
          </w:p>
        </w:tc>
        <w:tc>
          <w:tcPr>
            <w:tcW w:w="3944" w:type="dxa"/>
            <w:tcBorders>
              <w:top w:val="single" w:sz="4" w:space="0" w:color="050004"/>
              <w:left w:val="single" w:sz="4" w:space="0" w:color="050004"/>
              <w:bottom w:val="single" w:sz="4" w:space="0" w:color="050004"/>
              <w:right w:val="nil"/>
            </w:tcBorders>
            <w:vAlign w:val="center"/>
          </w:tcPr>
          <w:p w14:paraId="06B293A9" w14:textId="07361941" w:rsidR="00DC4EBD" w:rsidRPr="005B3720" w:rsidRDefault="00DC4EBD" w:rsidP="00DC4EBD">
            <w:pPr>
              <w:spacing w:after="0" w:line="259" w:lineRule="auto"/>
              <w:ind w:left="0" w:firstLine="0"/>
              <w:rPr>
                <w:ins w:id="3058" w:author="Author"/>
                <w:rFonts w:ascii="inherit" w:hAnsi="inherit"/>
                <w:sz w:val="24"/>
                <w:szCs w:val="24"/>
              </w:rPr>
            </w:pPr>
            <w:ins w:id="3059" w:author="Author">
              <w:del w:id="3060" w:author="Author">
                <w:r w:rsidRPr="005B3720" w:rsidDel="00C67BA0">
                  <w:rPr>
                    <w:rFonts w:ascii="inherit" w:hAnsi="inherit"/>
                    <w:sz w:val="24"/>
                    <w:szCs w:val="24"/>
                  </w:rPr>
                  <w:delText xml:space="preserve">Unlimited, unless specified otherwise by the relevant system operator, in coordination with the relevant TSO. </w:delText>
                </w:r>
              </w:del>
            </w:ins>
          </w:p>
        </w:tc>
      </w:tr>
      <w:tr w:rsidR="00DC4EBD" w:rsidRPr="005B3720" w14:paraId="76467ED6" w14:textId="77777777" w:rsidTr="00663E71">
        <w:trPr>
          <w:trHeight w:val="805"/>
          <w:ins w:id="3061" w:author="Author"/>
        </w:trPr>
        <w:tc>
          <w:tcPr>
            <w:tcW w:w="2482" w:type="dxa"/>
            <w:vMerge/>
            <w:tcBorders>
              <w:left w:val="nil"/>
              <w:bottom w:val="single" w:sz="4" w:space="0" w:color="050004"/>
              <w:right w:val="single" w:sz="4" w:space="0" w:color="050004"/>
            </w:tcBorders>
          </w:tcPr>
          <w:p w14:paraId="7A172439" w14:textId="77777777" w:rsidR="00DC4EBD" w:rsidRPr="005B3720" w:rsidRDefault="00DC4EBD" w:rsidP="00DC4EBD">
            <w:pPr>
              <w:spacing w:after="0" w:line="259" w:lineRule="auto"/>
              <w:ind w:left="0" w:right="95" w:firstLine="0"/>
              <w:jc w:val="center"/>
              <w:rPr>
                <w:ins w:id="3062"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4D59C0F" w14:textId="65AD5844" w:rsidR="00DC4EBD" w:rsidRPr="005B3720" w:rsidRDefault="00DC4EBD" w:rsidP="00DC4EBD">
            <w:pPr>
              <w:spacing w:after="0" w:line="259" w:lineRule="auto"/>
              <w:ind w:left="0" w:right="95" w:firstLine="0"/>
              <w:jc w:val="center"/>
              <w:rPr>
                <w:ins w:id="3063" w:author="Author"/>
                <w:rFonts w:ascii="inherit" w:hAnsi="inherit"/>
                <w:sz w:val="24"/>
                <w:szCs w:val="24"/>
              </w:rPr>
            </w:pPr>
            <w:ins w:id="3064" w:author="Author">
              <w:r w:rsidRPr="005B3720">
                <w:rPr>
                  <w:rFonts w:ascii="inherit" w:hAnsi="inherit"/>
                  <w:sz w:val="24"/>
                  <w:szCs w:val="24"/>
                </w:rPr>
                <w:t xml:space="preserve">1,118 pu-1,15 pu </w:t>
              </w:r>
            </w:ins>
          </w:p>
        </w:tc>
        <w:tc>
          <w:tcPr>
            <w:tcW w:w="3944" w:type="dxa"/>
            <w:tcBorders>
              <w:top w:val="single" w:sz="4" w:space="0" w:color="050004"/>
              <w:left w:val="single" w:sz="4" w:space="0" w:color="050004"/>
              <w:bottom w:val="single" w:sz="4" w:space="0" w:color="050004"/>
              <w:right w:val="nil"/>
            </w:tcBorders>
            <w:vAlign w:val="center"/>
          </w:tcPr>
          <w:p w14:paraId="71D0E74E" w14:textId="27E48A21" w:rsidR="00DC4EBD" w:rsidRPr="005B3720" w:rsidRDefault="00DC4EBD" w:rsidP="00DC4EBD">
            <w:pPr>
              <w:spacing w:after="0" w:line="259" w:lineRule="auto"/>
              <w:ind w:left="0" w:firstLine="0"/>
              <w:rPr>
                <w:ins w:id="3065" w:author="Author"/>
                <w:rFonts w:ascii="inherit" w:hAnsi="inherit"/>
                <w:sz w:val="24"/>
                <w:szCs w:val="24"/>
              </w:rPr>
            </w:pPr>
            <w:ins w:id="3066" w:author="Author">
              <w:r w:rsidRPr="005B3720">
                <w:rPr>
                  <w:rFonts w:ascii="inherit" w:hAnsi="inherit"/>
                  <w:sz w:val="24"/>
                  <w:szCs w:val="24"/>
                </w:rPr>
                <w:t xml:space="preserve">To be specified by the relevant system operator, in coordination with the relevant TSO.  </w:t>
              </w:r>
              <w:r w:rsidR="0065471D">
                <w:rPr>
                  <w:rFonts w:ascii="inherit" w:hAnsi="inherit"/>
                  <w:sz w:val="24"/>
                  <w:szCs w:val="24"/>
                </w:rPr>
                <w:t>Various sub-ranges of voltage withstand capability may be specified by the relevant TSO. </w:t>
              </w:r>
            </w:ins>
          </w:p>
        </w:tc>
      </w:tr>
      <w:tr w:rsidR="00DC4EBD" w:rsidRPr="005B3720" w14:paraId="7DC15AAB" w14:textId="77777777" w:rsidTr="00663E71">
        <w:trPr>
          <w:trHeight w:val="805"/>
          <w:ins w:id="3067" w:author="Author"/>
        </w:trPr>
        <w:tc>
          <w:tcPr>
            <w:tcW w:w="2482" w:type="dxa"/>
            <w:vMerge w:val="restart"/>
            <w:tcBorders>
              <w:top w:val="single" w:sz="4" w:space="0" w:color="050004"/>
              <w:left w:val="nil"/>
              <w:right w:val="single" w:sz="4" w:space="0" w:color="050004"/>
            </w:tcBorders>
          </w:tcPr>
          <w:p w14:paraId="368C7AC7" w14:textId="2ABF1A0F" w:rsidR="00DC4EBD" w:rsidRPr="005B3720" w:rsidRDefault="00DC4EBD" w:rsidP="00DC4EBD">
            <w:pPr>
              <w:spacing w:after="0" w:line="259" w:lineRule="auto"/>
              <w:ind w:left="0" w:right="95" w:firstLine="0"/>
              <w:jc w:val="center"/>
              <w:rPr>
                <w:ins w:id="3068" w:author="Author"/>
                <w:rFonts w:ascii="inherit" w:hAnsi="inherit"/>
                <w:sz w:val="24"/>
                <w:szCs w:val="24"/>
              </w:rPr>
            </w:pPr>
            <w:ins w:id="3069" w:author="Author">
              <w:r>
                <w:rPr>
                  <w:rFonts w:ascii="inherit" w:hAnsi="inherit"/>
                  <w:sz w:val="24"/>
                  <w:szCs w:val="24"/>
                </w:rPr>
                <w:t>220 kV</w:t>
              </w:r>
            </w:ins>
          </w:p>
        </w:tc>
        <w:tc>
          <w:tcPr>
            <w:tcW w:w="2788" w:type="dxa"/>
            <w:tcBorders>
              <w:top w:val="single" w:sz="4" w:space="0" w:color="050004"/>
              <w:left w:val="nil"/>
              <w:bottom w:val="single" w:sz="4" w:space="0" w:color="050004"/>
              <w:right w:val="single" w:sz="4" w:space="0" w:color="050004"/>
            </w:tcBorders>
            <w:vAlign w:val="center"/>
          </w:tcPr>
          <w:p w14:paraId="464EEFAC" w14:textId="3215FAA9" w:rsidR="00DC4EBD" w:rsidRPr="005B3720" w:rsidRDefault="00DC4EBD" w:rsidP="00DC4EBD">
            <w:pPr>
              <w:spacing w:after="0" w:line="259" w:lineRule="auto"/>
              <w:ind w:left="0" w:right="95" w:firstLine="0"/>
              <w:jc w:val="center"/>
              <w:rPr>
                <w:ins w:id="3070" w:author="Author"/>
                <w:rFonts w:ascii="inherit" w:hAnsi="inherit"/>
                <w:sz w:val="24"/>
                <w:szCs w:val="24"/>
              </w:rPr>
            </w:pPr>
            <w:ins w:id="3071" w:author="Author">
              <w:r w:rsidRPr="005B3720">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vAlign w:val="center"/>
          </w:tcPr>
          <w:p w14:paraId="5D4D68FB" w14:textId="4D0F74B1" w:rsidR="00DC4EBD" w:rsidRPr="005B3720" w:rsidRDefault="0074110B" w:rsidP="00DC4EBD">
            <w:pPr>
              <w:spacing w:after="0" w:line="259" w:lineRule="auto"/>
              <w:ind w:left="0" w:firstLine="0"/>
              <w:rPr>
                <w:ins w:id="3072" w:author="Author"/>
                <w:rFonts w:ascii="inherit" w:hAnsi="inherit"/>
                <w:sz w:val="24"/>
                <w:szCs w:val="24"/>
              </w:rPr>
            </w:pPr>
            <w:ins w:id="3073" w:author="Author">
              <w:r>
                <w:rPr>
                  <w:rFonts w:ascii="inherit" w:hAnsi="inherit"/>
                  <w:sz w:val="24"/>
                  <w:szCs w:val="24"/>
                </w:rPr>
                <w:t>60min</w:t>
              </w:r>
              <w:r w:rsidRPr="005B3720">
                <w:rPr>
                  <w:rFonts w:ascii="inherit" w:hAnsi="inherit"/>
                  <w:sz w:val="24"/>
                  <w:szCs w:val="24"/>
                </w:rPr>
                <w:t xml:space="preserve">, unless specified otherwise by the relevant system operator, in coordination with the relevant TSO. </w:t>
              </w:r>
              <w:r w:rsidRPr="005C2736">
                <w:rPr>
                  <w:rFonts w:ascii="inherit" w:hAnsi="inherit"/>
                  <w:sz w:val="24"/>
                  <w:szCs w:val="24"/>
                </w:rPr>
                <w:t>Various sub-ranges of voltage withstand capability may be specified</w:t>
              </w:r>
              <w:r>
                <w:rPr>
                  <w:rFonts w:ascii="inherit" w:hAnsi="inherit"/>
                  <w:sz w:val="24"/>
                  <w:szCs w:val="24"/>
                </w:rPr>
                <w:t xml:space="preserve"> by the relevant TSO</w:t>
              </w:r>
              <w:r w:rsidRPr="005C2736">
                <w:rPr>
                  <w:rFonts w:ascii="inherit" w:hAnsi="inherit"/>
                  <w:sz w:val="24"/>
                  <w:szCs w:val="24"/>
                </w:rPr>
                <w:t>.</w:t>
              </w:r>
              <w:del w:id="3074" w:author="Author">
                <w:r w:rsidR="00DC4EBD" w:rsidRPr="005B3720" w:rsidDel="0074110B">
                  <w:rPr>
                    <w:rFonts w:ascii="inherit" w:hAnsi="inherit"/>
                    <w:sz w:val="24"/>
                    <w:szCs w:val="24"/>
                  </w:rPr>
                  <w:delText xml:space="preserve">60 minutes </w:delText>
                </w:r>
              </w:del>
            </w:ins>
          </w:p>
        </w:tc>
      </w:tr>
      <w:tr w:rsidR="00DC4EBD" w:rsidRPr="005B3720" w14:paraId="36807798" w14:textId="77777777" w:rsidTr="00663E71">
        <w:trPr>
          <w:trHeight w:val="805"/>
          <w:ins w:id="3075" w:author="Author"/>
        </w:trPr>
        <w:tc>
          <w:tcPr>
            <w:tcW w:w="2482" w:type="dxa"/>
            <w:vMerge/>
            <w:tcBorders>
              <w:left w:val="nil"/>
              <w:right w:val="single" w:sz="4" w:space="0" w:color="050004"/>
            </w:tcBorders>
          </w:tcPr>
          <w:p w14:paraId="5DAD9A1D" w14:textId="77777777" w:rsidR="00DC4EBD" w:rsidRPr="005B3720" w:rsidRDefault="00DC4EBD" w:rsidP="00DC4EBD">
            <w:pPr>
              <w:spacing w:after="0" w:line="259" w:lineRule="auto"/>
              <w:ind w:left="0" w:right="95" w:firstLine="0"/>
              <w:jc w:val="center"/>
              <w:rPr>
                <w:ins w:id="3076"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67FE24D2" w14:textId="3CE98C7B" w:rsidR="00DC4EBD" w:rsidRPr="005B3720" w:rsidRDefault="00DC4EBD" w:rsidP="00DC4EBD">
            <w:pPr>
              <w:spacing w:after="0" w:line="259" w:lineRule="auto"/>
              <w:ind w:left="0" w:right="95" w:firstLine="0"/>
              <w:jc w:val="center"/>
              <w:rPr>
                <w:ins w:id="3077" w:author="Author"/>
                <w:rFonts w:ascii="inherit" w:hAnsi="inherit"/>
                <w:sz w:val="24"/>
                <w:szCs w:val="24"/>
              </w:rPr>
            </w:pPr>
            <w:ins w:id="3078" w:author="Author">
              <w:r w:rsidRPr="005B3720">
                <w:rPr>
                  <w:rFonts w:ascii="inherit" w:hAnsi="inherit"/>
                  <w:sz w:val="24"/>
                  <w:szCs w:val="24"/>
                </w:rPr>
                <w:t>0,90 pu-1,1</w:t>
              </w:r>
              <w:del w:id="3079" w:author="Author">
                <w:r w:rsidRPr="005B3720" w:rsidDel="003B1B36">
                  <w:rPr>
                    <w:rFonts w:ascii="inherit" w:hAnsi="inherit"/>
                    <w:sz w:val="24"/>
                    <w:szCs w:val="24"/>
                  </w:rPr>
                  <w:delText>0</w:delText>
                </w:r>
              </w:del>
              <w:r w:rsidR="003B1B36">
                <w:rPr>
                  <w:rFonts w:ascii="inherit" w:hAnsi="inherit"/>
                  <w:sz w:val="24"/>
                  <w:szCs w:val="24"/>
                </w:rPr>
                <w:t>136</w:t>
              </w:r>
              <w:r w:rsidRPr="005B3720">
                <w:rPr>
                  <w:rFonts w:ascii="inherit" w:hAnsi="inherit"/>
                  <w:sz w:val="24"/>
                  <w:szCs w:val="24"/>
                </w:rPr>
                <w:t xml:space="preserve"> pu </w:t>
              </w:r>
            </w:ins>
          </w:p>
        </w:tc>
        <w:tc>
          <w:tcPr>
            <w:tcW w:w="3944" w:type="dxa"/>
            <w:tcBorders>
              <w:top w:val="single" w:sz="4" w:space="0" w:color="050004"/>
              <w:left w:val="single" w:sz="4" w:space="0" w:color="050004"/>
              <w:bottom w:val="single" w:sz="4" w:space="0" w:color="050004"/>
              <w:right w:val="nil"/>
            </w:tcBorders>
            <w:vAlign w:val="center"/>
          </w:tcPr>
          <w:p w14:paraId="1BD787C6" w14:textId="2B4EE730" w:rsidR="00DC4EBD" w:rsidRPr="005B3720" w:rsidRDefault="00DC4EBD" w:rsidP="00DC4EBD">
            <w:pPr>
              <w:spacing w:after="0" w:line="259" w:lineRule="auto"/>
              <w:ind w:left="0" w:firstLine="0"/>
              <w:rPr>
                <w:ins w:id="3080" w:author="Author"/>
                <w:rFonts w:ascii="inherit" w:hAnsi="inherit"/>
                <w:sz w:val="24"/>
                <w:szCs w:val="24"/>
              </w:rPr>
            </w:pPr>
            <w:ins w:id="3081" w:author="Author">
              <w:r w:rsidRPr="005B3720">
                <w:rPr>
                  <w:rFonts w:ascii="inherit" w:hAnsi="inherit"/>
                  <w:sz w:val="24"/>
                  <w:szCs w:val="24"/>
                </w:rPr>
                <w:t xml:space="preserve">Unlimited </w:t>
              </w:r>
            </w:ins>
          </w:p>
        </w:tc>
      </w:tr>
      <w:tr w:rsidR="00DC4EBD" w:rsidRPr="005B3720" w14:paraId="0F0D9E67" w14:textId="77777777" w:rsidTr="00663E71">
        <w:trPr>
          <w:trHeight w:val="805"/>
          <w:ins w:id="3082" w:author="Author"/>
        </w:trPr>
        <w:tc>
          <w:tcPr>
            <w:tcW w:w="2482" w:type="dxa"/>
            <w:vMerge/>
            <w:tcBorders>
              <w:left w:val="nil"/>
              <w:right w:val="single" w:sz="4" w:space="0" w:color="050004"/>
            </w:tcBorders>
          </w:tcPr>
          <w:p w14:paraId="38C12E10" w14:textId="77777777" w:rsidR="00DC4EBD" w:rsidRPr="005B3720" w:rsidRDefault="00DC4EBD" w:rsidP="00DC4EBD">
            <w:pPr>
              <w:spacing w:after="0" w:line="259" w:lineRule="auto"/>
              <w:ind w:left="0" w:right="95" w:firstLine="0"/>
              <w:jc w:val="center"/>
              <w:rPr>
                <w:ins w:id="3083"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610F400" w14:textId="0C743F61" w:rsidR="00DC4EBD" w:rsidRPr="005B3720" w:rsidRDefault="00DC4EBD" w:rsidP="00DC4EBD">
            <w:pPr>
              <w:spacing w:after="0" w:line="259" w:lineRule="auto"/>
              <w:ind w:left="0" w:right="95" w:firstLine="0"/>
              <w:jc w:val="center"/>
              <w:rPr>
                <w:ins w:id="3084" w:author="Author"/>
                <w:rFonts w:ascii="inherit" w:hAnsi="inherit"/>
                <w:sz w:val="24"/>
                <w:szCs w:val="24"/>
              </w:rPr>
            </w:pPr>
            <w:ins w:id="3085" w:author="Author">
              <w:del w:id="3086" w:author="Author">
                <w:r w:rsidRPr="005B3720" w:rsidDel="003B1B36">
                  <w:rPr>
                    <w:rFonts w:ascii="inherit" w:hAnsi="inherit"/>
                    <w:sz w:val="24"/>
                    <w:szCs w:val="24"/>
                  </w:rPr>
                  <w:delText>1,10 pu-1,11</w:delText>
                </w:r>
                <w:r w:rsidR="00E35FE9" w:rsidDel="003B1B36">
                  <w:rPr>
                    <w:rFonts w:ascii="inherit" w:hAnsi="inherit"/>
                    <w:sz w:val="24"/>
                    <w:szCs w:val="24"/>
                  </w:rPr>
                  <w:delText>3</w:delText>
                </w:r>
                <w:r w:rsidRPr="005B3720" w:rsidDel="003B1B36">
                  <w:rPr>
                    <w:rFonts w:ascii="inherit" w:hAnsi="inherit"/>
                    <w:sz w:val="24"/>
                    <w:szCs w:val="24"/>
                  </w:rPr>
                  <w:delText xml:space="preserve">8 pu </w:delText>
                </w:r>
              </w:del>
            </w:ins>
          </w:p>
        </w:tc>
        <w:tc>
          <w:tcPr>
            <w:tcW w:w="3944" w:type="dxa"/>
            <w:tcBorders>
              <w:top w:val="single" w:sz="4" w:space="0" w:color="050004"/>
              <w:left w:val="single" w:sz="4" w:space="0" w:color="050004"/>
              <w:bottom w:val="single" w:sz="4" w:space="0" w:color="050004"/>
              <w:right w:val="nil"/>
            </w:tcBorders>
            <w:vAlign w:val="center"/>
          </w:tcPr>
          <w:p w14:paraId="336D9C30" w14:textId="0BA2EEB5" w:rsidR="00DC4EBD" w:rsidRPr="005B3720" w:rsidRDefault="00DC4EBD" w:rsidP="00DC4EBD">
            <w:pPr>
              <w:spacing w:after="0" w:line="259" w:lineRule="auto"/>
              <w:ind w:left="0" w:firstLine="0"/>
              <w:rPr>
                <w:ins w:id="3087" w:author="Author"/>
                <w:rFonts w:ascii="inherit" w:hAnsi="inherit"/>
                <w:sz w:val="24"/>
                <w:szCs w:val="24"/>
              </w:rPr>
            </w:pPr>
            <w:ins w:id="3088" w:author="Author">
              <w:del w:id="3089" w:author="Author">
                <w:r w:rsidRPr="005B3720" w:rsidDel="003B1B36">
                  <w:rPr>
                    <w:rFonts w:ascii="inherit" w:hAnsi="inherit"/>
                    <w:sz w:val="24"/>
                    <w:szCs w:val="24"/>
                  </w:rPr>
                  <w:delText xml:space="preserve">Unlimited, unless specified otherwise by the relevant system operator, in coordination with the relevant TSO. </w:delText>
                </w:r>
              </w:del>
            </w:ins>
          </w:p>
        </w:tc>
      </w:tr>
      <w:tr w:rsidR="00DC4EBD" w:rsidRPr="005B3720" w14:paraId="18F5BA28" w14:textId="77777777" w:rsidTr="00663E71">
        <w:trPr>
          <w:trHeight w:val="805"/>
          <w:ins w:id="3090" w:author="Author"/>
        </w:trPr>
        <w:tc>
          <w:tcPr>
            <w:tcW w:w="2482" w:type="dxa"/>
            <w:vMerge/>
            <w:tcBorders>
              <w:left w:val="nil"/>
              <w:bottom w:val="single" w:sz="4" w:space="0" w:color="050004"/>
              <w:right w:val="single" w:sz="4" w:space="0" w:color="050004"/>
            </w:tcBorders>
          </w:tcPr>
          <w:p w14:paraId="4E77CCC0" w14:textId="77777777" w:rsidR="00DC4EBD" w:rsidRPr="005B3720" w:rsidRDefault="00DC4EBD" w:rsidP="00DC4EBD">
            <w:pPr>
              <w:spacing w:after="0" w:line="259" w:lineRule="auto"/>
              <w:ind w:left="0" w:right="95" w:firstLine="0"/>
              <w:jc w:val="center"/>
              <w:rPr>
                <w:ins w:id="3091"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4F6BDD6" w14:textId="50A9E21D" w:rsidR="00DC4EBD" w:rsidRPr="005B3720" w:rsidRDefault="00DC4EBD" w:rsidP="00DC4EBD">
            <w:pPr>
              <w:spacing w:after="0" w:line="259" w:lineRule="auto"/>
              <w:ind w:left="0" w:right="95" w:firstLine="0"/>
              <w:jc w:val="center"/>
              <w:rPr>
                <w:ins w:id="3092" w:author="Author"/>
                <w:rFonts w:ascii="inherit" w:hAnsi="inherit"/>
                <w:sz w:val="24"/>
                <w:szCs w:val="24"/>
              </w:rPr>
            </w:pPr>
            <w:ins w:id="3093" w:author="Author">
              <w:r w:rsidRPr="005B3720">
                <w:rPr>
                  <w:rFonts w:ascii="inherit" w:hAnsi="inherit"/>
                  <w:sz w:val="24"/>
                  <w:szCs w:val="24"/>
                </w:rPr>
                <w:t>1,11</w:t>
              </w:r>
              <w:r w:rsidR="00E35FE9">
                <w:rPr>
                  <w:rFonts w:ascii="inherit" w:hAnsi="inherit"/>
                  <w:sz w:val="24"/>
                  <w:szCs w:val="24"/>
                </w:rPr>
                <w:t>3</w:t>
              </w:r>
              <w:r w:rsidR="003B1B36">
                <w:rPr>
                  <w:rFonts w:ascii="inherit" w:hAnsi="inherit"/>
                  <w:sz w:val="24"/>
                  <w:szCs w:val="24"/>
                </w:rPr>
                <w:t>6</w:t>
              </w:r>
              <w:del w:id="3094" w:author="Author">
                <w:r w:rsidRPr="005B3720" w:rsidDel="00E35FE9">
                  <w:rPr>
                    <w:rFonts w:ascii="inherit" w:hAnsi="inherit"/>
                    <w:sz w:val="24"/>
                    <w:szCs w:val="24"/>
                  </w:rPr>
                  <w:delText>8</w:delText>
                </w:r>
              </w:del>
              <w:r w:rsidRPr="005B3720">
                <w:rPr>
                  <w:rFonts w:ascii="inherit" w:hAnsi="inherit"/>
                  <w:sz w:val="24"/>
                  <w:szCs w:val="24"/>
                </w:rPr>
                <w:t xml:space="preserve"> pu-1,15 pu </w:t>
              </w:r>
            </w:ins>
          </w:p>
        </w:tc>
        <w:tc>
          <w:tcPr>
            <w:tcW w:w="3944" w:type="dxa"/>
            <w:tcBorders>
              <w:top w:val="single" w:sz="4" w:space="0" w:color="050004"/>
              <w:left w:val="single" w:sz="4" w:space="0" w:color="050004"/>
              <w:bottom w:val="single" w:sz="4" w:space="0" w:color="050004"/>
              <w:right w:val="nil"/>
            </w:tcBorders>
            <w:vAlign w:val="center"/>
          </w:tcPr>
          <w:p w14:paraId="68DD9DA5" w14:textId="3B1A271E" w:rsidR="00DC4EBD" w:rsidRPr="005B3720" w:rsidRDefault="00DC4EBD" w:rsidP="00DC4EBD">
            <w:pPr>
              <w:spacing w:after="0" w:line="259" w:lineRule="auto"/>
              <w:ind w:left="0" w:firstLine="0"/>
              <w:rPr>
                <w:ins w:id="3095" w:author="Author"/>
                <w:rFonts w:ascii="inherit" w:hAnsi="inherit"/>
                <w:sz w:val="24"/>
                <w:szCs w:val="24"/>
              </w:rPr>
            </w:pPr>
            <w:ins w:id="3096" w:author="Author">
              <w:r w:rsidRPr="005B3720">
                <w:rPr>
                  <w:rFonts w:ascii="inherit" w:hAnsi="inherit"/>
                  <w:sz w:val="24"/>
                  <w:szCs w:val="24"/>
                </w:rPr>
                <w:t xml:space="preserve">To be specified by the relevant system operator, in coordination with the relevant TSO.  </w:t>
              </w:r>
              <w:r w:rsidR="0065471D">
                <w:rPr>
                  <w:rFonts w:ascii="inherit" w:hAnsi="inherit"/>
                  <w:sz w:val="24"/>
                  <w:szCs w:val="24"/>
                </w:rPr>
                <w:t>Various sub-ranges of voltage withstand capability may be specified by the relevant TSO. </w:t>
              </w:r>
            </w:ins>
          </w:p>
        </w:tc>
      </w:tr>
    </w:tbl>
    <w:p w14:paraId="06D1CAEA" w14:textId="4EEE83C1" w:rsidR="00AE476A" w:rsidRPr="005B3720" w:rsidRDefault="00BF5202" w:rsidP="00EB2CD4">
      <w:pPr>
        <w:spacing w:before="240" w:after="240"/>
        <w:ind w:left="0" w:hanging="11"/>
        <w:rPr>
          <w:rFonts w:ascii="inherit" w:hAnsi="inherit"/>
          <w:sz w:val="24"/>
          <w:szCs w:val="24"/>
        </w:rPr>
      </w:pPr>
      <w:r w:rsidRPr="005B3720">
        <w:rPr>
          <w:rFonts w:ascii="inherit" w:hAnsi="inherit"/>
          <w:b/>
          <w:sz w:val="24"/>
          <w:szCs w:val="24"/>
        </w:rPr>
        <w:t>Table 9</w:t>
      </w:r>
      <w:r w:rsidRPr="005B3720">
        <w:rPr>
          <w:rFonts w:ascii="inherit" w:hAnsi="inherit"/>
          <w:sz w:val="24"/>
          <w:szCs w:val="24"/>
        </w:rPr>
        <w:t>: Minimum time periods for which a</w:t>
      </w:r>
      <w:ins w:id="3097" w:author="Author">
        <w:r w:rsidR="002022EE">
          <w:rPr>
            <w:rFonts w:ascii="inherit" w:hAnsi="inherit"/>
            <w:sz w:val="24"/>
            <w:szCs w:val="24"/>
          </w:rPr>
          <w:t>n</w:t>
        </w:r>
      </w:ins>
      <w:r w:rsidRPr="005B3720">
        <w:rPr>
          <w:rFonts w:ascii="inherit" w:hAnsi="inherit"/>
          <w:sz w:val="24"/>
          <w:szCs w:val="24"/>
        </w:rPr>
        <w:t xml:space="preserve"> </w:t>
      </w:r>
      <w:del w:id="3098" w:author="Author">
        <w:r w:rsidRPr="005B3720" w:rsidDel="002022EE">
          <w:rPr>
            <w:rFonts w:ascii="inherit" w:hAnsi="inherit"/>
            <w:sz w:val="24"/>
            <w:szCs w:val="24"/>
          </w:rPr>
          <w:delText>DC-</w:delText>
        </w:r>
      </w:del>
      <w:ins w:id="3099" w:author="Author">
        <w:r w:rsidR="002022EE">
          <w:rPr>
            <w:rFonts w:ascii="inherit" w:hAnsi="inherit"/>
            <w:sz w:val="24"/>
            <w:szCs w:val="24"/>
          </w:rPr>
          <w:t xml:space="preserve">asynchronously </w:t>
        </w:r>
      </w:ins>
      <w:r w:rsidRPr="005B3720">
        <w:rPr>
          <w:rFonts w:ascii="inherit" w:hAnsi="inherit"/>
          <w:sz w:val="24"/>
          <w:szCs w:val="24"/>
        </w:rPr>
        <w:t>connected power park module</w:t>
      </w:r>
      <w:ins w:id="3100" w:author="Author">
        <w:r w:rsidR="002022EE" w:rsidRPr="002022EE">
          <w:rPr>
            <w:rFonts w:ascii="inherit" w:hAnsi="inherit"/>
            <w:sz w:val="24"/>
            <w:szCs w:val="24"/>
          </w:rPr>
          <w:t>,</w:t>
        </w:r>
        <w:r w:rsidR="002022EE">
          <w:rPr>
            <w:rFonts w:ascii="inherit" w:hAnsi="inherit"/>
            <w:sz w:val="24"/>
            <w:szCs w:val="24"/>
          </w:rPr>
          <w:t xml:space="preserve"> an</w:t>
        </w:r>
        <w:r w:rsidR="002022EE" w:rsidRPr="002022EE">
          <w:rPr>
            <w:rFonts w:ascii="inherit" w:hAnsi="inherit"/>
            <w:sz w:val="24"/>
            <w:szCs w:val="24"/>
          </w:rPr>
          <w:t xml:space="preserve"> asynchronously connected </w:t>
        </w:r>
        <w:r w:rsidR="002022EE">
          <w:rPr>
            <w:rFonts w:ascii="inherit" w:hAnsi="inherit"/>
            <w:sz w:val="24"/>
            <w:szCs w:val="24"/>
          </w:rPr>
          <w:t>e</w:t>
        </w:r>
        <w:r w:rsidR="002022EE" w:rsidRPr="002022EE">
          <w:rPr>
            <w:rFonts w:ascii="inherit" w:hAnsi="inherit"/>
            <w:sz w:val="24"/>
            <w:szCs w:val="24"/>
          </w:rPr>
          <w:t xml:space="preserve">lectricity </w:t>
        </w:r>
        <w:r w:rsidR="002022EE">
          <w:rPr>
            <w:rFonts w:ascii="inherit" w:hAnsi="inherit"/>
            <w:sz w:val="24"/>
            <w:szCs w:val="24"/>
          </w:rPr>
          <w:t>s</w:t>
        </w:r>
        <w:r w:rsidR="002022EE" w:rsidRPr="002022EE">
          <w:rPr>
            <w:rFonts w:ascii="inherit" w:hAnsi="inherit"/>
            <w:sz w:val="24"/>
            <w:szCs w:val="24"/>
          </w:rPr>
          <w:t xml:space="preserve">torage </w:t>
        </w:r>
        <w:r w:rsidR="002022EE">
          <w:rPr>
            <w:rFonts w:ascii="inherit" w:hAnsi="inherit"/>
            <w:sz w:val="24"/>
            <w:szCs w:val="24"/>
          </w:rPr>
          <w:t>m</w:t>
        </w:r>
        <w:r w:rsidR="002022EE" w:rsidRPr="002022EE">
          <w:rPr>
            <w:rFonts w:ascii="inherit" w:hAnsi="inherit"/>
            <w:sz w:val="24"/>
            <w:szCs w:val="24"/>
          </w:rPr>
          <w:t>odule</w:t>
        </w:r>
        <w:r w:rsidR="002022EE">
          <w:rPr>
            <w:rFonts w:ascii="inherit" w:hAnsi="inherit"/>
            <w:sz w:val="24"/>
            <w:szCs w:val="24"/>
          </w:rPr>
          <w:t>, an asynchronously connected power-to-gas demand unit</w:t>
        </w:r>
        <w:r w:rsidR="002022EE" w:rsidRPr="002022EE">
          <w:rPr>
            <w:rFonts w:ascii="inherit" w:hAnsi="inherit"/>
            <w:sz w:val="24"/>
            <w:szCs w:val="24"/>
          </w:rPr>
          <w:t xml:space="preserve"> and </w:t>
        </w:r>
        <w:r w:rsidR="002022EE">
          <w:rPr>
            <w:rFonts w:ascii="inherit" w:hAnsi="inherit"/>
            <w:sz w:val="24"/>
            <w:szCs w:val="24"/>
          </w:rPr>
          <w:t xml:space="preserve">an </w:t>
        </w:r>
        <w:r w:rsidR="002022EE" w:rsidRPr="002022EE">
          <w:rPr>
            <w:rFonts w:ascii="inherit" w:hAnsi="inherit"/>
            <w:sz w:val="24"/>
            <w:szCs w:val="24"/>
          </w:rPr>
          <w:t xml:space="preserve">asynchronously connected </w:t>
        </w:r>
        <w:r w:rsidR="002022EE">
          <w:rPr>
            <w:rFonts w:ascii="inherit" w:hAnsi="inherit"/>
            <w:sz w:val="24"/>
            <w:szCs w:val="24"/>
          </w:rPr>
          <w:t>d</w:t>
        </w:r>
        <w:r w:rsidR="002022EE" w:rsidRPr="002022EE">
          <w:rPr>
            <w:rFonts w:ascii="inherit" w:hAnsi="inherit"/>
            <w:sz w:val="24"/>
            <w:szCs w:val="24"/>
          </w:rPr>
          <w:t xml:space="preserve">emand </w:t>
        </w:r>
        <w:r w:rsidR="002022EE">
          <w:rPr>
            <w:rFonts w:ascii="inherit" w:hAnsi="inherit"/>
            <w:sz w:val="24"/>
            <w:szCs w:val="24"/>
          </w:rPr>
          <w:t>f</w:t>
        </w:r>
        <w:r w:rsidR="002022EE" w:rsidRPr="002022EE">
          <w:rPr>
            <w:rFonts w:ascii="inherit" w:hAnsi="inherit"/>
            <w:sz w:val="24"/>
            <w:szCs w:val="24"/>
          </w:rPr>
          <w:t>acility</w:t>
        </w:r>
        <w:r w:rsidR="002022EE">
          <w:rPr>
            <w:rFonts w:ascii="inherit" w:hAnsi="inherit"/>
            <w:sz w:val="24"/>
            <w:szCs w:val="24"/>
          </w:rPr>
          <w:t xml:space="preserve"> </w:t>
        </w:r>
      </w:ins>
      <w:r w:rsidRPr="005B3720">
        <w:rPr>
          <w:rFonts w:ascii="inherit" w:hAnsi="inherit"/>
          <w:sz w:val="24"/>
          <w:szCs w:val="24"/>
        </w:rPr>
        <w:t xml:space="preserve"> shall be capable of operating for different voltages deviating from a reference 1 pu value without disconnecting from the network</w:t>
      </w:r>
      <w:del w:id="3101" w:author="Author">
        <w:r w:rsidRPr="005B3720" w:rsidDel="002022EE">
          <w:rPr>
            <w:rFonts w:ascii="inherit" w:hAnsi="inherit"/>
            <w:sz w:val="24"/>
            <w:szCs w:val="24"/>
          </w:rPr>
          <w:delText xml:space="preserve"> where the voltage base for pu values is from 110 kV to (not including) 300 kV</w:delText>
        </w:r>
      </w:del>
      <w:r w:rsidRPr="005B3720">
        <w:rPr>
          <w:rFonts w:ascii="inherit" w:hAnsi="inherit"/>
          <w:sz w:val="24"/>
          <w:szCs w:val="24"/>
        </w:rPr>
        <w:t xml:space="preserve">. </w:t>
      </w:r>
    </w:p>
    <w:tbl>
      <w:tblPr>
        <w:tblStyle w:val="Tabellenraster1"/>
        <w:tblW w:w="9214" w:type="dxa"/>
        <w:tblInd w:w="0" w:type="dxa"/>
        <w:tblCellMar>
          <w:top w:w="104" w:type="dxa"/>
          <w:left w:w="90" w:type="dxa"/>
        </w:tblCellMar>
        <w:tblLook w:val="04A0" w:firstRow="1" w:lastRow="0" w:firstColumn="1" w:lastColumn="0" w:noHBand="0" w:noVBand="1"/>
      </w:tblPr>
      <w:tblGrid>
        <w:gridCol w:w="2482"/>
        <w:gridCol w:w="2788"/>
        <w:gridCol w:w="3944"/>
      </w:tblGrid>
      <w:tr w:rsidR="006E1BA2" w:rsidRPr="005B3720" w14:paraId="5EE62840" w14:textId="77777777" w:rsidTr="006E1BA2">
        <w:trPr>
          <w:trHeight w:val="369"/>
        </w:trPr>
        <w:tc>
          <w:tcPr>
            <w:tcW w:w="2482" w:type="dxa"/>
            <w:tcBorders>
              <w:top w:val="single" w:sz="4" w:space="0" w:color="050004"/>
              <w:left w:val="nil"/>
              <w:bottom w:val="single" w:sz="4" w:space="0" w:color="050004"/>
              <w:right w:val="single" w:sz="4" w:space="0" w:color="050004"/>
            </w:tcBorders>
          </w:tcPr>
          <w:p w14:paraId="0415CD24" w14:textId="624B618E" w:rsidR="006E1BA2" w:rsidRPr="005B3720" w:rsidRDefault="006E1BA2">
            <w:pPr>
              <w:spacing w:after="0" w:line="259" w:lineRule="auto"/>
              <w:ind w:left="0" w:right="95" w:firstLine="0"/>
              <w:jc w:val="center"/>
              <w:rPr>
                <w:rFonts w:ascii="inherit" w:hAnsi="inherit"/>
                <w:sz w:val="24"/>
                <w:szCs w:val="24"/>
              </w:rPr>
            </w:pPr>
            <w:ins w:id="3102" w:author="Author">
              <w:r>
                <w:rPr>
                  <w:rFonts w:ascii="inherit" w:hAnsi="inherit"/>
                  <w:sz w:val="24"/>
                  <w:szCs w:val="24"/>
                </w:rPr>
                <w:t>Rated Voltage</w:t>
              </w:r>
            </w:ins>
          </w:p>
        </w:tc>
        <w:tc>
          <w:tcPr>
            <w:tcW w:w="2788" w:type="dxa"/>
            <w:tcBorders>
              <w:top w:val="single" w:sz="4" w:space="0" w:color="050004"/>
              <w:left w:val="nil"/>
              <w:bottom w:val="single" w:sz="4" w:space="0" w:color="050004"/>
              <w:right w:val="single" w:sz="4" w:space="0" w:color="050004"/>
            </w:tcBorders>
          </w:tcPr>
          <w:p w14:paraId="39622C08" w14:textId="6D76DD54"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Voltage Range </w:t>
            </w:r>
          </w:p>
        </w:tc>
        <w:tc>
          <w:tcPr>
            <w:tcW w:w="3944" w:type="dxa"/>
            <w:tcBorders>
              <w:top w:val="single" w:sz="4" w:space="0" w:color="050004"/>
              <w:left w:val="single" w:sz="4" w:space="0" w:color="050004"/>
              <w:bottom w:val="single" w:sz="4" w:space="0" w:color="050004"/>
              <w:right w:val="nil"/>
            </w:tcBorders>
          </w:tcPr>
          <w:p w14:paraId="063FF6A7" w14:textId="77777777" w:rsidR="006E1BA2" w:rsidRPr="005B3720" w:rsidRDefault="006E1BA2">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6E1BA2" w:rsidRPr="005B3720" w14:paraId="5B1EF7EB" w14:textId="77777777" w:rsidTr="00663E71">
        <w:trPr>
          <w:trHeight w:val="536"/>
        </w:trPr>
        <w:tc>
          <w:tcPr>
            <w:tcW w:w="2482" w:type="dxa"/>
            <w:vMerge w:val="restart"/>
            <w:tcBorders>
              <w:top w:val="single" w:sz="4" w:space="0" w:color="050004"/>
              <w:left w:val="nil"/>
              <w:right w:val="single" w:sz="4" w:space="0" w:color="050004"/>
            </w:tcBorders>
          </w:tcPr>
          <w:p w14:paraId="6DAEA89B" w14:textId="6E0315AD" w:rsidR="006E1BA2" w:rsidRPr="005B3720" w:rsidRDefault="006E1BA2">
            <w:pPr>
              <w:spacing w:after="0" w:line="259" w:lineRule="auto"/>
              <w:ind w:left="0" w:right="95" w:firstLine="0"/>
              <w:jc w:val="center"/>
              <w:rPr>
                <w:rFonts w:ascii="inherit" w:hAnsi="inherit"/>
                <w:sz w:val="24"/>
                <w:szCs w:val="24"/>
              </w:rPr>
            </w:pPr>
            <w:ins w:id="3103" w:author="Author">
              <w:r>
                <w:rPr>
                  <w:rFonts w:ascii="inherit" w:hAnsi="inherit"/>
                  <w:sz w:val="24"/>
                  <w:szCs w:val="24"/>
                </w:rPr>
                <w:t>330 kV</w:t>
              </w:r>
            </w:ins>
          </w:p>
        </w:tc>
        <w:tc>
          <w:tcPr>
            <w:tcW w:w="2788" w:type="dxa"/>
            <w:tcBorders>
              <w:top w:val="single" w:sz="4" w:space="0" w:color="050004"/>
              <w:left w:val="nil"/>
              <w:bottom w:val="single" w:sz="4" w:space="0" w:color="050004"/>
              <w:right w:val="single" w:sz="4" w:space="0" w:color="050004"/>
            </w:tcBorders>
            <w:vAlign w:val="center"/>
          </w:tcPr>
          <w:p w14:paraId="3EA3194F" w14:textId="426311CC"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vAlign w:val="center"/>
          </w:tcPr>
          <w:p w14:paraId="120EC16C" w14:textId="6228B1F7" w:rsidR="006E1BA2" w:rsidRPr="005B3720" w:rsidRDefault="0074110B">
            <w:pPr>
              <w:spacing w:after="0" w:line="259" w:lineRule="auto"/>
              <w:ind w:left="0" w:firstLine="0"/>
              <w:jc w:val="left"/>
              <w:rPr>
                <w:rFonts w:ascii="inherit" w:hAnsi="inherit"/>
                <w:sz w:val="24"/>
                <w:szCs w:val="24"/>
              </w:rPr>
            </w:pPr>
            <w:ins w:id="3104" w:author="Author">
              <w:r>
                <w:rPr>
                  <w:rFonts w:ascii="inherit" w:hAnsi="inherit"/>
                  <w:sz w:val="24"/>
                  <w:szCs w:val="24"/>
                </w:rPr>
                <w:t>60min</w:t>
              </w:r>
              <w:r w:rsidRPr="005B3720">
                <w:rPr>
                  <w:rFonts w:ascii="inherit" w:hAnsi="inherit"/>
                  <w:sz w:val="24"/>
                  <w:szCs w:val="24"/>
                </w:rPr>
                <w:t xml:space="preserve">, unless specified otherwise by the relevant system operator, in coordination with the relevant TSO. </w:t>
              </w:r>
              <w:r w:rsidRPr="005C2736">
                <w:rPr>
                  <w:rFonts w:ascii="inherit" w:hAnsi="inherit"/>
                  <w:sz w:val="24"/>
                  <w:szCs w:val="24"/>
                </w:rPr>
                <w:t>Various sub-ranges of voltage withstand capability may be specified</w:t>
              </w:r>
              <w:r>
                <w:rPr>
                  <w:rFonts w:ascii="inherit" w:hAnsi="inherit"/>
                  <w:sz w:val="24"/>
                  <w:szCs w:val="24"/>
                </w:rPr>
                <w:t xml:space="preserve"> by the relevant TSO</w:t>
              </w:r>
              <w:r w:rsidRPr="005C2736">
                <w:rPr>
                  <w:rFonts w:ascii="inherit" w:hAnsi="inherit"/>
                  <w:sz w:val="24"/>
                  <w:szCs w:val="24"/>
                </w:rPr>
                <w:t>.</w:t>
              </w:r>
            </w:ins>
            <w:del w:id="3105" w:author="Author">
              <w:r w:rsidR="006E1BA2" w:rsidRPr="005B3720" w:rsidDel="0074110B">
                <w:rPr>
                  <w:rFonts w:ascii="inherit" w:hAnsi="inherit"/>
                  <w:sz w:val="24"/>
                  <w:szCs w:val="24"/>
                </w:rPr>
                <w:delText xml:space="preserve">60 minutes </w:delText>
              </w:r>
            </w:del>
          </w:p>
        </w:tc>
      </w:tr>
      <w:tr w:rsidR="006E1BA2" w:rsidRPr="005B3720" w14:paraId="498FD511" w14:textId="77777777" w:rsidTr="00663E71">
        <w:trPr>
          <w:trHeight w:val="593"/>
        </w:trPr>
        <w:tc>
          <w:tcPr>
            <w:tcW w:w="2482" w:type="dxa"/>
            <w:vMerge/>
            <w:tcBorders>
              <w:left w:val="nil"/>
              <w:right w:val="single" w:sz="4" w:space="0" w:color="050004"/>
            </w:tcBorders>
          </w:tcPr>
          <w:p w14:paraId="22DF3019"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4E19C83D" w14:textId="07AD6A99"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pu-1,05 pu </w:t>
            </w:r>
          </w:p>
        </w:tc>
        <w:tc>
          <w:tcPr>
            <w:tcW w:w="3944" w:type="dxa"/>
            <w:tcBorders>
              <w:top w:val="single" w:sz="4" w:space="0" w:color="050004"/>
              <w:left w:val="single" w:sz="4" w:space="0" w:color="050004"/>
              <w:bottom w:val="single" w:sz="4" w:space="0" w:color="050004"/>
              <w:right w:val="nil"/>
            </w:tcBorders>
            <w:vAlign w:val="center"/>
          </w:tcPr>
          <w:p w14:paraId="4E23AC25" w14:textId="77777777" w:rsidR="006E1BA2" w:rsidRPr="005B3720" w:rsidRDefault="006E1BA2">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6E1BA2" w:rsidRPr="005B3720" w14:paraId="22BDD0F5" w14:textId="77777777" w:rsidTr="00663E71">
        <w:trPr>
          <w:trHeight w:val="1016"/>
        </w:trPr>
        <w:tc>
          <w:tcPr>
            <w:tcW w:w="2482" w:type="dxa"/>
            <w:vMerge/>
            <w:tcBorders>
              <w:left w:val="nil"/>
              <w:bottom w:val="single" w:sz="4" w:space="0" w:color="050004"/>
              <w:right w:val="single" w:sz="4" w:space="0" w:color="050004"/>
            </w:tcBorders>
          </w:tcPr>
          <w:p w14:paraId="324D5926"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DEDCDE9" w14:textId="626839B9"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1,05 pu-1,15 pu </w:t>
            </w:r>
          </w:p>
        </w:tc>
        <w:tc>
          <w:tcPr>
            <w:tcW w:w="3944" w:type="dxa"/>
            <w:tcBorders>
              <w:top w:val="single" w:sz="4" w:space="0" w:color="050004"/>
              <w:left w:val="single" w:sz="4" w:space="0" w:color="050004"/>
              <w:bottom w:val="single" w:sz="4" w:space="0" w:color="050004"/>
              <w:right w:val="nil"/>
            </w:tcBorders>
            <w:vAlign w:val="center"/>
          </w:tcPr>
          <w:p w14:paraId="17012A3B" w14:textId="08B64CD9" w:rsidR="006E1BA2" w:rsidRPr="005B3720" w:rsidRDefault="006E1BA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Various sub-ranges of voltage withstand capability can be specified. </w:t>
            </w:r>
          </w:p>
        </w:tc>
      </w:tr>
      <w:tr w:rsidR="006E1BA2" w:rsidRPr="005B3720" w14:paraId="5E7DB6A8" w14:textId="77777777" w:rsidTr="00663E71">
        <w:trPr>
          <w:trHeight w:val="1016"/>
          <w:ins w:id="3106" w:author="Author"/>
        </w:trPr>
        <w:tc>
          <w:tcPr>
            <w:tcW w:w="2482" w:type="dxa"/>
            <w:vMerge w:val="restart"/>
            <w:tcBorders>
              <w:top w:val="single" w:sz="4" w:space="0" w:color="050004"/>
              <w:left w:val="nil"/>
              <w:right w:val="single" w:sz="4" w:space="0" w:color="050004"/>
            </w:tcBorders>
          </w:tcPr>
          <w:p w14:paraId="257F4D5E" w14:textId="70050A20" w:rsidR="006E1BA2" w:rsidRPr="005B3720" w:rsidRDefault="006E1BA2" w:rsidP="006E1BA2">
            <w:pPr>
              <w:spacing w:after="0" w:line="259" w:lineRule="auto"/>
              <w:ind w:left="0" w:right="95" w:firstLine="0"/>
              <w:jc w:val="center"/>
              <w:rPr>
                <w:ins w:id="3107" w:author="Author"/>
                <w:rFonts w:ascii="inherit" w:hAnsi="inherit"/>
                <w:sz w:val="24"/>
                <w:szCs w:val="24"/>
              </w:rPr>
            </w:pPr>
            <w:ins w:id="3108" w:author="Author">
              <w:r>
                <w:rPr>
                  <w:rFonts w:ascii="inherit" w:hAnsi="inherit"/>
                  <w:sz w:val="24"/>
                  <w:szCs w:val="24"/>
                </w:rPr>
                <w:t>400 kV</w:t>
              </w:r>
            </w:ins>
          </w:p>
        </w:tc>
        <w:tc>
          <w:tcPr>
            <w:tcW w:w="2788" w:type="dxa"/>
            <w:tcBorders>
              <w:top w:val="single" w:sz="4" w:space="0" w:color="050004"/>
              <w:left w:val="nil"/>
              <w:bottom w:val="single" w:sz="4" w:space="0" w:color="050004"/>
              <w:right w:val="single" w:sz="4" w:space="0" w:color="050004"/>
            </w:tcBorders>
            <w:vAlign w:val="center"/>
          </w:tcPr>
          <w:p w14:paraId="1FC7C95F" w14:textId="261CEAD9" w:rsidR="006E1BA2" w:rsidRPr="005B3720" w:rsidRDefault="006E1BA2" w:rsidP="006E1BA2">
            <w:pPr>
              <w:spacing w:after="0" w:line="259" w:lineRule="auto"/>
              <w:ind w:left="0" w:right="95" w:firstLine="0"/>
              <w:jc w:val="center"/>
              <w:rPr>
                <w:ins w:id="3109" w:author="Author"/>
                <w:rFonts w:ascii="inherit" w:hAnsi="inherit"/>
                <w:sz w:val="24"/>
                <w:szCs w:val="24"/>
              </w:rPr>
            </w:pPr>
            <w:ins w:id="3110" w:author="Author">
              <w:r w:rsidRPr="005B3720">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vAlign w:val="center"/>
          </w:tcPr>
          <w:p w14:paraId="4E84FA28" w14:textId="7023E171" w:rsidR="006E1BA2" w:rsidRPr="005B3720" w:rsidRDefault="0074110B" w:rsidP="006E1BA2">
            <w:pPr>
              <w:spacing w:after="0" w:line="259" w:lineRule="auto"/>
              <w:ind w:left="0" w:firstLine="0"/>
              <w:rPr>
                <w:ins w:id="3111" w:author="Author"/>
                <w:rFonts w:ascii="inherit" w:hAnsi="inherit"/>
                <w:sz w:val="24"/>
                <w:szCs w:val="24"/>
              </w:rPr>
            </w:pPr>
            <w:ins w:id="3112" w:author="Author">
              <w:r>
                <w:rPr>
                  <w:rFonts w:ascii="inherit" w:hAnsi="inherit"/>
                  <w:sz w:val="24"/>
                  <w:szCs w:val="24"/>
                </w:rPr>
                <w:t>60min</w:t>
              </w:r>
              <w:r w:rsidRPr="005B3720">
                <w:rPr>
                  <w:rFonts w:ascii="inherit" w:hAnsi="inherit"/>
                  <w:sz w:val="24"/>
                  <w:szCs w:val="24"/>
                </w:rPr>
                <w:t xml:space="preserve">, unless specified otherwise by the relevant system operator, in coordination with the relevant TSO. </w:t>
              </w:r>
              <w:r w:rsidRPr="005C2736">
                <w:rPr>
                  <w:rFonts w:ascii="inherit" w:hAnsi="inherit"/>
                  <w:sz w:val="24"/>
                  <w:szCs w:val="24"/>
                </w:rPr>
                <w:t>Various sub-ranges of voltage withstand capability may be specified</w:t>
              </w:r>
              <w:r>
                <w:rPr>
                  <w:rFonts w:ascii="inherit" w:hAnsi="inherit"/>
                  <w:sz w:val="24"/>
                  <w:szCs w:val="24"/>
                </w:rPr>
                <w:t xml:space="preserve"> by the relevant TSO</w:t>
              </w:r>
              <w:r w:rsidRPr="005C2736">
                <w:rPr>
                  <w:rFonts w:ascii="inherit" w:hAnsi="inherit"/>
                  <w:sz w:val="24"/>
                  <w:szCs w:val="24"/>
                </w:rPr>
                <w:t>.</w:t>
              </w:r>
              <w:del w:id="3113" w:author="Author">
                <w:r w:rsidR="006E1BA2" w:rsidRPr="005B3720" w:rsidDel="0074110B">
                  <w:rPr>
                    <w:rFonts w:ascii="inherit" w:hAnsi="inherit"/>
                    <w:sz w:val="24"/>
                    <w:szCs w:val="24"/>
                  </w:rPr>
                  <w:delText xml:space="preserve">60 minutes </w:delText>
                </w:r>
              </w:del>
            </w:ins>
          </w:p>
        </w:tc>
      </w:tr>
      <w:tr w:rsidR="006E1BA2" w:rsidRPr="005B3720" w14:paraId="0A072C42" w14:textId="77777777" w:rsidTr="00663E71">
        <w:trPr>
          <w:trHeight w:val="1016"/>
          <w:ins w:id="3114" w:author="Author"/>
        </w:trPr>
        <w:tc>
          <w:tcPr>
            <w:tcW w:w="2482" w:type="dxa"/>
            <w:vMerge/>
            <w:tcBorders>
              <w:left w:val="nil"/>
              <w:right w:val="single" w:sz="4" w:space="0" w:color="050004"/>
            </w:tcBorders>
          </w:tcPr>
          <w:p w14:paraId="262FFC41" w14:textId="77777777" w:rsidR="006E1BA2" w:rsidRPr="005B3720" w:rsidRDefault="006E1BA2" w:rsidP="006E1BA2">
            <w:pPr>
              <w:spacing w:after="0" w:line="259" w:lineRule="auto"/>
              <w:ind w:left="0" w:right="95" w:firstLine="0"/>
              <w:jc w:val="center"/>
              <w:rPr>
                <w:ins w:id="3115"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19ED0F60" w14:textId="0F50F796" w:rsidR="006E1BA2" w:rsidRPr="005B3720" w:rsidRDefault="006E1BA2" w:rsidP="006E1BA2">
            <w:pPr>
              <w:spacing w:after="0" w:line="259" w:lineRule="auto"/>
              <w:ind w:left="0" w:right="95" w:firstLine="0"/>
              <w:jc w:val="center"/>
              <w:rPr>
                <w:ins w:id="3116" w:author="Author"/>
                <w:rFonts w:ascii="inherit" w:hAnsi="inherit"/>
                <w:sz w:val="24"/>
                <w:szCs w:val="24"/>
              </w:rPr>
            </w:pPr>
            <w:ins w:id="3117" w:author="Author">
              <w:r w:rsidRPr="005B3720">
                <w:rPr>
                  <w:rFonts w:ascii="inherit" w:hAnsi="inherit"/>
                  <w:sz w:val="24"/>
                  <w:szCs w:val="24"/>
                </w:rPr>
                <w:t xml:space="preserve">0,90 pu-1,05 pu </w:t>
              </w:r>
            </w:ins>
          </w:p>
        </w:tc>
        <w:tc>
          <w:tcPr>
            <w:tcW w:w="3944" w:type="dxa"/>
            <w:tcBorders>
              <w:top w:val="single" w:sz="4" w:space="0" w:color="050004"/>
              <w:left w:val="single" w:sz="4" w:space="0" w:color="050004"/>
              <w:bottom w:val="single" w:sz="4" w:space="0" w:color="050004"/>
              <w:right w:val="nil"/>
            </w:tcBorders>
            <w:vAlign w:val="center"/>
          </w:tcPr>
          <w:p w14:paraId="36738D79" w14:textId="3036EC7E" w:rsidR="006E1BA2" w:rsidRPr="005B3720" w:rsidRDefault="006E1BA2" w:rsidP="006E1BA2">
            <w:pPr>
              <w:spacing w:after="0" w:line="259" w:lineRule="auto"/>
              <w:ind w:left="0" w:firstLine="0"/>
              <w:rPr>
                <w:ins w:id="3118" w:author="Author"/>
                <w:rFonts w:ascii="inherit" w:hAnsi="inherit"/>
                <w:sz w:val="24"/>
                <w:szCs w:val="24"/>
              </w:rPr>
            </w:pPr>
            <w:ins w:id="3119" w:author="Author">
              <w:r w:rsidRPr="005B3720">
                <w:rPr>
                  <w:rFonts w:ascii="inherit" w:hAnsi="inherit"/>
                  <w:sz w:val="24"/>
                  <w:szCs w:val="24"/>
                </w:rPr>
                <w:t xml:space="preserve">Unlimited </w:t>
              </w:r>
            </w:ins>
          </w:p>
        </w:tc>
      </w:tr>
      <w:tr w:rsidR="006E1BA2" w:rsidRPr="005B3720" w14:paraId="52F2939B" w14:textId="77777777" w:rsidTr="00663E71">
        <w:trPr>
          <w:trHeight w:val="1016"/>
          <w:ins w:id="3120" w:author="Author"/>
        </w:trPr>
        <w:tc>
          <w:tcPr>
            <w:tcW w:w="2482" w:type="dxa"/>
            <w:vMerge/>
            <w:tcBorders>
              <w:left w:val="nil"/>
              <w:bottom w:val="single" w:sz="4" w:space="0" w:color="050004"/>
              <w:right w:val="single" w:sz="4" w:space="0" w:color="050004"/>
            </w:tcBorders>
          </w:tcPr>
          <w:p w14:paraId="531121B1" w14:textId="77777777" w:rsidR="006E1BA2" w:rsidRPr="005B3720" w:rsidRDefault="006E1BA2" w:rsidP="006E1BA2">
            <w:pPr>
              <w:spacing w:after="0" w:line="259" w:lineRule="auto"/>
              <w:ind w:left="0" w:right="95" w:firstLine="0"/>
              <w:jc w:val="center"/>
              <w:rPr>
                <w:ins w:id="3121"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3465964" w14:textId="5377B719" w:rsidR="006E1BA2" w:rsidRPr="005B3720" w:rsidRDefault="006E1BA2" w:rsidP="006E1BA2">
            <w:pPr>
              <w:spacing w:after="0" w:line="259" w:lineRule="auto"/>
              <w:ind w:left="0" w:right="95" w:firstLine="0"/>
              <w:jc w:val="center"/>
              <w:rPr>
                <w:ins w:id="3122" w:author="Author"/>
                <w:rFonts w:ascii="inherit" w:hAnsi="inherit"/>
                <w:sz w:val="24"/>
                <w:szCs w:val="24"/>
              </w:rPr>
            </w:pPr>
            <w:ins w:id="3123" w:author="Author">
              <w:r w:rsidRPr="005B3720">
                <w:rPr>
                  <w:rFonts w:ascii="inherit" w:hAnsi="inherit"/>
                  <w:sz w:val="24"/>
                  <w:szCs w:val="24"/>
                </w:rPr>
                <w:t>1,05 pu-</w:t>
              </w:r>
              <w:commentRangeStart w:id="3124"/>
              <w:r w:rsidRPr="005B3720">
                <w:rPr>
                  <w:rFonts w:ascii="inherit" w:hAnsi="inherit"/>
                  <w:sz w:val="24"/>
                  <w:szCs w:val="24"/>
                </w:rPr>
                <w:t xml:space="preserve">1,15 pu </w:t>
              </w:r>
            </w:ins>
            <w:commentRangeEnd w:id="3124"/>
            <w:r w:rsidR="00961046">
              <w:rPr>
                <w:rStyle w:val="CommentReference"/>
              </w:rPr>
              <w:commentReference w:id="3124"/>
            </w:r>
          </w:p>
        </w:tc>
        <w:tc>
          <w:tcPr>
            <w:tcW w:w="3944" w:type="dxa"/>
            <w:tcBorders>
              <w:top w:val="single" w:sz="4" w:space="0" w:color="050004"/>
              <w:left w:val="single" w:sz="4" w:space="0" w:color="050004"/>
              <w:bottom w:val="single" w:sz="4" w:space="0" w:color="050004"/>
              <w:right w:val="nil"/>
            </w:tcBorders>
            <w:vAlign w:val="center"/>
          </w:tcPr>
          <w:p w14:paraId="4CE04637" w14:textId="23DD6952" w:rsidR="006E1BA2" w:rsidRPr="005B3720" w:rsidRDefault="006E1BA2" w:rsidP="006E1BA2">
            <w:pPr>
              <w:spacing w:after="0" w:line="259" w:lineRule="auto"/>
              <w:ind w:left="0" w:firstLine="0"/>
              <w:rPr>
                <w:ins w:id="3125" w:author="Author"/>
                <w:rFonts w:ascii="inherit" w:hAnsi="inherit"/>
                <w:sz w:val="24"/>
                <w:szCs w:val="24"/>
              </w:rPr>
            </w:pPr>
            <w:ins w:id="3126" w:author="Author">
              <w:r w:rsidRPr="005B3720">
                <w:rPr>
                  <w:rFonts w:ascii="inherit" w:hAnsi="inherit"/>
                  <w:sz w:val="24"/>
                  <w:szCs w:val="24"/>
                </w:rPr>
                <w:t xml:space="preserve">To be specified by the relevant system operator, in coordination with the relevant TSO. Various sub-ranges of voltage withstand capability can be specified.  </w:t>
              </w:r>
            </w:ins>
          </w:p>
        </w:tc>
      </w:tr>
    </w:tbl>
    <w:p w14:paraId="67061155" w14:textId="4B6BFC76" w:rsidR="00AE476A" w:rsidRPr="005B3720" w:rsidRDefault="00BF5202" w:rsidP="00EB2CD4">
      <w:pPr>
        <w:spacing w:before="240" w:after="240"/>
        <w:ind w:left="0" w:hanging="11"/>
        <w:rPr>
          <w:rFonts w:ascii="inherit" w:hAnsi="inherit"/>
          <w:sz w:val="24"/>
          <w:szCs w:val="24"/>
        </w:rPr>
      </w:pPr>
      <w:r w:rsidRPr="005B3720">
        <w:rPr>
          <w:rFonts w:ascii="inherit" w:hAnsi="inherit"/>
          <w:b/>
          <w:sz w:val="24"/>
          <w:szCs w:val="24"/>
        </w:rPr>
        <w:t>Table 10</w:t>
      </w:r>
      <w:r w:rsidRPr="005B3720">
        <w:rPr>
          <w:rFonts w:ascii="inherit" w:hAnsi="inherit"/>
          <w:sz w:val="24"/>
          <w:szCs w:val="24"/>
        </w:rPr>
        <w:t>: Minimum time periods for which a</w:t>
      </w:r>
      <w:ins w:id="3127" w:author="Author">
        <w:r w:rsidR="006E1BA2">
          <w:rPr>
            <w:rFonts w:ascii="inherit" w:hAnsi="inherit"/>
            <w:sz w:val="24"/>
            <w:szCs w:val="24"/>
          </w:rPr>
          <w:t>n</w:t>
        </w:r>
      </w:ins>
      <w:r w:rsidRPr="005B3720">
        <w:rPr>
          <w:rFonts w:ascii="inherit" w:hAnsi="inherit"/>
          <w:sz w:val="24"/>
          <w:szCs w:val="24"/>
        </w:rPr>
        <w:t xml:space="preserve"> </w:t>
      </w:r>
      <w:del w:id="3128" w:author="Author">
        <w:r w:rsidRPr="005B3720" w:rsidDel="006E1BA2">
          <w:rPr>
            <w:rFonts w:ascii="inherit" w:hAnsi="inherit"/>
            <w:sz w:val="24"/>
            <w:szCs w:val="24"/>
          </w:rPr>
          <w:delText>DC-</w:delText>
        </w:r>
      </w:del>
      <w:ins w:id="3129" w:author="Author">
        <w:r w:rsidR="006E1BA2">
          <w:rPr>
            <w:rFonts w:ascii="inherit" w:hAnsi="inherit"/>
            <w:sz w:val="24"/>
            <w:szCs w:val="24"/>
          </w:rPr>
          <w:t xml:space="preserve">asynchronously </w:t>
        </w:r>
      </w:ins>
      <w:r w:rsidRPr="005B3720">
        <w:rPr>
          <w:rFonts w:ascii="inherit" w:hAnsi="inherit"/>
          <w:sz w:val="24"/>
          <w:szCs w:val="24"/>
        </w:rPr>
        <w:t>connected power park module</w:t>
      </w:r>
      <w:ins w:id="3130" w:author="Author">
        <w:r w:rsidR="006E1BA2">
          <w:rPr>
            <w:rFonts w:ascii="inherit" w:hAnsi="inherit"/>
            <w:sz w:val="24"/>
            <w:szCs w:val="24"/>
          </w:rPr>
          <w:t>, an</w:t>
        </w:r>
        <w:r w:rsidR="006E1BA2" w:rsidRPr="002022EE">
          <w:rPr>
            <w:rFonts w:ascii="inherit" w:hAnsi="inherit"/>
            <w:sz w:val="24"/>
            <w:szCs w:val="24"/>
          </w:rPr>
          <w:t xml:space="preserve"> asynchronously connected </w:t>
        </w:r>
        <w:r w:rsidR="006E1BA2">
          <w:rPr>
            <w:rFonts w:ascii="inherit" w:hAnsi="inherit"/>
            <w:sz w:val="24"/>
            <w:szCs w:val="24"/>
          </w:rPr>
          <w:t>e</w:t>
        </w:r>
        <w:r w:rsidR="006E1BA2" w:rsidRPr="002022EE">
          <w:rPr>
            <w:rFonts w:ascii="inherit" w:hAnsi="inherit"/>
            <w:sz w:val="24"/>
            <w:szCs w:val="24"/>
          </w:rPr>
          <w:t xml:space="preserve">lectricity </w:t>
        </w:r>
        <w:r w:rsidR="006E1BA2">
          <w:rPr>
            <w:rFonts w:ascii="inherit" w:hAnsi="inherit"/>
            <w:sz w:val="24"/>
            <w:szCs w:val="24"/>
          </w:rPr>
          <w:t>s</w:t>
        </w:r>
        <w:r w:rsidR="006E1BA2" w:rsidRPr="002022EE">
          <w:rPr>
            <w:rFonts w:ascii="inherit" w:hAnsi="inherit"/>
            <w:sz w:val="24"/>
            <w:szCs w:val="24"/>
          </w:rPr>
          <w:t xml:space="preserve">torage </w:t>
        </w:r>
        <w:r w:rsidR="006E1BA2">
          <w:rPr>
            <w:rFonts w:ascii="inherit" w:hAnsi="inherit"/>
            <w:sz w:val="24"/>
            <w:szCs w:val="24"/>
          </w:rPr>
          <w:t>m</w:t>
        </w:r>
        <w:r w:rsidR="006E1BA2" w:rsidRPr="002022EE">
          <w:rPr>
            <w:rFonts w:ascii="inherit" w:hAnsi="inherit"/>
            <w:sz w:val="24"/>
            <w:szCs w:val="24"/>
          </w:rPr>
          <w:t>odule</w:t>
        </w:r>
        <w:r w:rsidR="006E1BA2">
          <w:rPr>
            <w:rFonts w:ascii="inherit" w:hAnsi="inherit"/>
            <w:sz w:val="24"/>
            <w:szCs w:val="24"/>
          </w:rPr>
          <w:t>, an asynchronously connected power-to-gas demand unit</w:t>
        </w:r>
        <w:r w:rsidR="006E1BA2" w:rsidRPr="002022EE">
          <w:rPr>
            <w:rFonts w:ascii="inherit" w:hAnsi="inherit"/>
            <w:sz w:val="24"/>
            <w:szCs w:val="24"/>
          </w:rPr>
          <w:t xml:space="preserve"> and </w:t>
        </w:r>
        <w:r w:rsidR="006E1BA2">
          <w:rPr>
            <w:rFonts w:ascii="inherit" w:hAnsi="inherit"/>
            <w:sz w:val="24"/>
            <w:szCs w:val="24"/>
          </w:rPr>
          <w:t xml:space="preserve">an </w:t>
        </w:r>
        <w:r w:rsidR="006E1BA2" w:rsidRPr="002022EE">
          <w:rPr>
            <w:rFonts w:ascii="inherit" w:hAnsi="inherit"/>
            <w:sz w:val="24"/>
            <w:szCs w:val="24"/>
          </w:rPr>
          <w:t xml:space="preserve">asynchronously connected </w:t>
        </w:r>
        <w:r w:rsidR="006E1BA2">
          <w:rPr>
            <w:rFonts w:ascii="inherit" w:hAnsi="inherit"/>
            <w:sz w:val="24"/>
            <w:szCs w:val="24"/>
          </w:rPr>
          <w:t>d</w:t>
        </w:r>
        <w:r w:rsidR="006E1BA2" w:rsidRPr="002022EE">
          <w:rPr>
            <w:rFonts w:ascii="inherit" w:hAnsi="inherit"/>
            <w:sz w:val="24"/>
            <w:szCs w:val="24"/>
          </w:rPr>
          <w:t xml:space="preserve">emand </w:t>
        </w:r>
        <w:r w:rsidR="006E1BA2">
          <w:rPr>
            <w:rFonts w:ascii="inherit" w:hAnsi="inherit"/>
            <w:sz w:val="24"/>
            <w:szCs w:val="24"/>
          </w:rPr>
          <w:t>f</w:t>
        </w:r>
        <w:r w:rsidR="006E1BA2" w:rsidRPr="002022EE">
          <w:rPr>
            <w:rFonts w:ascii="inherit" w:hAnsi="inherit"/>
            <w:sz w:val="24"/>
            <w:szCs w:val="24"/>
          </w:rPr>
          <w:t>acility</w:t>
        </w:r>
      </w:ins>
      <w:r w:rsidRPr="005B3720">
        <w:rPr>
          <w:rFonts w:ascii="inherit" w:hAnsi="inherit"/>
          <w:sz w:val="24"/>
          <w:szCs w:val="24"/>
        </w:rPr>
        <w:t xml:space="preserve"> shall be capable of operating for different voltages deviating from a reference 1 pu value without disconnecting from the network</w:t>
      </w:r>
      <w:del w:id="3131" w:author="Author">
        <w:r w:rsidRPr="005B3720" w:rsidDel="006E1BA2">
          <w:rPr>
            <w:rFonts w:ascii="inherit" w:hAnsi="inherit"/>
            <w:sz w:val="24"/>
            <w:szCs w:val="24"/>
          </w:rPr>
          <w:delText xml:space="preserve"> where the voltage base for pu values is from 300 kV to 400 kV (included)</w:delText>
        </w:r>
      </w:del>
      <w:r w:rsidRPr="005B3720">
        <w:rPr>
          <w:rFonts w:ascii="inherit" w:hAnsi="inherit"/>
          <w:sz w:val="24"/>
          <w:szCs w:val="24"/>
        </w:rPr>
        <w:t xml:space="preserve">. </w:t>
      </w:r>
    </w:p>
    <w:p w14:paraId="6ED3CAE9" w14:textId="77777777" w:rsidR="00AE476A" w:rsidRPr="005B3720" w:rsidRDefault="00BF5202">
      <w:pPr>
        <w:spacing w:after="0" w:line="259" w:lineRule="auto"/>
        <w:ind w:left="374" w:firstLine="0"/>
        <w:jc w:val="left"/>
        <w:rPr>
          <w:rFonts w:ascii="inherit" w:hAnsi="inherit"/>
          <w:sz w:val="24"/>
          <w:szCs w:val="24"/>
        </w:rPr>
      </w:pPr>
      <w:r w:rsidRPr="005B3720">
        <w:rPr>
          <w:rFonts w:ascii="inherit" w:hAnsi="inherit"/>
          <w:noProof/>
          <w:sz w:val="24"/>
          <w:szCs w:val="24"/>
        </w:rPr>
        <w:drawing>
          <wp:inline distT="0" distB="0" distL="0" distR="0" wp14:anchorId="5613FF0D" wp14:editId="582C710F">
            <wp:extent cx="5373360" cy="3144241"/>
            <wp:effectExtent l="0" t="0" r="0" b="0"/>
            <wp:docPr id="11954" name="Picture 11954"/>
            <wp:cNvGraphicFramePr/>
            <a:graphic xmlns:a="http://schemas.openxmlformats.org/drawingml/2006/main">
              <a:graphicData uri="http://schemas.openxmlformats.org/drawingml/2006/picture">
                <pic:pic xmlns:pic="http://schemas.openxmlformats.org/drawingml/2006/picture">
                  <pic:nvPicPr>
                    <pic:cNvPr id="11954" name="Picture 11954"/>
                    <pic:cNvPicPr/>
                  </pic:nvPicPr>
                  <pic:blipFill>
                    <a:blip r:embed="rId21"/>
                    <a:stretch>
                      <a:fillRect/>
                    </a:stretch>
                  </pic:blipFill>
                  <pic:spPr>
                    <a:xfrm>
                      <a:off x="0" y="0"/>
                      <a:ext cx="5373360" cy="3144241"/>
                    </a:xfrm>
                    <a:prstGeom prst="rect">
                      <a:avLst/>
                    </a:prstGeom>
                  </pic:spPr>
                </pic:pic>
              </a:graphicData>
            </a:graphic>
          </wp:inline>
        </w:drawing>
      </w:r>
    </w:p>
    <w:p w14:paraId="4E1C2F1A" w14:textId="15B8AB85" w:rsidR="00AE476A" w:rsidRPr="005B3720" w:rsidRDefault="00BF5202" w:rsidP="00EB2CD4">
      <w:pPr>
        <w:spacing w:before="240" w:after="240"/>
        <w:ind w:left="0" w:hanging="11"/>
        <w:rPr>
          <w:rFonts w:ascii="inherit" w:hAnsi="inherit"/>
          <w:sz w:val="24"/>
          <w:szCs w:val="24"/>
        </w:rPr>
      </w:pPr>
      <w:r w:rsidRPr="005B3720">
        <w:rPr>
          <w:rFonts w:ascii="inherit" w:hAnsi="inherit"/>
          <w:b/>
          <w:sz w:val="24"/>
          <w:szCs w:val="24"/>
        </w:rPr>
        <w:t>Figure 7</w:t>
      </w:r>
      <w:r w:rsidRPr="005B3720">
        <w:rPr>
          <w:rFonts w:ascii="inherit" w:hAnsi="inherit"/>
          <w:sz w:val="24"/>
          <w:szCs w:val="24"/>
        </w:rPr>
        <w:t>: U-Q/Pmax-profile of a</w:t>
      </w:r>
      <w:ins w:id="3132" w:author="Author">
        <w:r w:rsidR="0063377C">
          <w:rPr>
            <w:rFonts w:ascii="inherit" w:hAnsi="inherit"/>
            <w:sz w:val="24"/>
            <w:szCs w:val="24"/>
          </w:rPr>
          <w:t>n</w:t>
        </w:r>
      </w:ins>
      <w:r w:rsidRPr="005B3720">
        <w:rPr>
          <w:rFonts w:ascii="inherit" w:hAnsi="inherit"/>
          <w:sz w:val="24"/>
          <w:szCs w:val="24"/>
        </w:rPr>
        <w:t xml:space="preserve"> </w:t>
      </w:r>
      <w:del w:id="3133" w:author="Author">
        <w:r w:rsidRPr="005B3720" w:rsidDel="0063377C">
          <w:rPr>
            <w:rFonts w:ascii="inherit" w:hAnsi="inherit"/>
            <w:sz w:val="24"/>
            <w:szCs w:val="24"/>
          </w:rPr>
          <w:delText>DC-</w:delText>
        </w:r>
      </w:del>
      <w:ins w:id="3134" w:author="Author">
        <w:r w:rsidR="0063377C">
          <w:rPr>
            <w:rFonts w:ascii="inherit" w:hAnsi="inherit"/>
            <w:sz w:val="24"/>
            <w:szCs w:val="24"/>
          </w:rPr>
          <w:t xml:space="preserve">asynchronously </w:t>
        </w:r>
      </w:ins>
      <w:r w:rsidRPr="005B3720">
        <w:rPr>
          <w:rFonts w:ascii="inherit" w:hAnsi="inherit"/>
          <w:sz w:val="24"/>
          <w:szCs w:val="24"/>
        </w:rPr>
        <w:t>connected power park module</w:t>
      </w:r>
      <w:ins w:id="3135" w:author="Author">
        <w:r w:rsidR="0063377C">
          <w:rPr>
            <w:rFonts w:ascii="inherit" w:hAnsi="inherit"/>
            <w:sz w:val="24"/>
            <w:szCs w:val="24"/>
          </w:rPr>
          <w:t xml:space="preserve"> and asynchronously </w:t>
        </w:r>
        <w:r w:rsidR="0063377C" w:rsidRPr="005B3720">
          <w:rPr>
            <w:rFonts w:ascii="inherit" w:hAnsi="inherit"/>
            <w:sz w:val="24"/>
            <w:szCs w:val="24"/>
          </w:rPr>
          <w:t xml:space="preserve">connected </w:t>
        </w:r>
        <w:r w:rsidR="0063377C">
          <w:rPr>
            <w:rFonts w:ascii="inherit" w:hAnsi="inherit"/>
            <w:sz w:val="24"/>
            <w:szCs w:val="24"/>
          </w:rPr>
          <w:t>electricity storage</w:t>
        </w:r>
        <w:r w:rsidR="0063377C" w:rsidRPr="005B3720">
          <w:rPr>
            <w:rFonts w:ascii="inherit" w:hAnsi="inherit"/>
            <w:sz w:val="24"/>
            <w:szCs w:val="24"/>
          </w:rPr>
          <w:t xml:space="preserve"> module</w:t>
        </w:r>
      </w:ins>
      <w:r w:rsidRPr="005B3720">
        <w:rPr>
          <w:rFonts w:ascii="inherit" w:hAnsi="inherit"/>
          <w:sz w:val="24"/>
          <w:szCs w:val="24"/>
        </w:rPr>
        <w:t xml:space="preserve"> at the connection point. The diagram represents boundaries of a U-Q/Pmax-profile of the voltage at the connection point[s], expressed by the ratio of its actual value to its reference 1 pu value in per unit, against the ratio of the reactive power (Q) to the maximum capacity (Pmax). The position, size and shape of the inner envelope are indicative and other than rectangular may be used within the </w:t>
      </w:r>
      <w:commentRangeStart w:id="3136"/>
      <w:del w:id="3137" w:author="Author">
        <w:r w:rsidRPr="005B3720" w:rsidDel="00F41E3D">
          <w:rPr>
            <w:rFonts w:ascii="inherit" w:hAnsi="inherit"/>
            <w:sz w:val="24"/>
            <w:szCs w:val="24"/>
          </w:rPr>
          <w:delText xml:space="preserve">inner </w:delText>
        </w:r>
      </w:del>
      <w:ins w:id="3138" w:author="Author">
        <w:r w:rsidR="00F41E3D">
          <w:rPr>
            <w:rFonts w:ascii="inherit" w:hAnsi="inherit"/>
            <w:sz w:val="24"/>
            <w:szCs w:val="24"/>
          </w:rPr>
          <w:t>fixed outer</w:t>
        </w:r>
        <w:r w:rsidR="00F41E3D" w:rsidRPr="005B3720">
          <w:rPr>
            <w:rFonts w:ascii="inherit" w:hAnsi="inherit"/>
            <w:sz w:val="24"/>
            <w:szCs w:val="24"/>
          </w:rPr>
          <w:t xml:space="preserve"> </w:t>
        </w:r>
      </w:ins>
      <w:commentRangeEnd w:id="3136"/>
      <w:r w:rsidR="00BC575D">
        <w:rPr>
          <w:rStyle w:val="CommentReference"/>
        </w:rPr>
        <w:commentReference w:id="3136"/>
      </w:r>
      <w:r w:rsidRPr="005B3720">
        <w:rPr>
          <w:rFonts w:ascii="inherit" w:hAnsi="inherit"/>
          <w:sz w:val="24"/>
          <w:szCs w:val="24"/>
        </w:rPr>
        <w:t xml:space="preserve">envelope. For profile shapes other than rectangular, the voltage range represents the highest and lowest voltage points. Such a profile would not give rise to the full reactive power range being available across the range of steady-state voltages. </w:t>
      </w:r>
    </w:p>
    <w:tbl>
      <w:tblPr>
        <w:tblStyle w:val="Tabellenraster1"/>
        <w:tblW w:w="9212" w:type="dxa"/>
        <w:tblInd w:w="0" w:type="dxa"/>
        <w:tblCellMar>
          <w:top w:w="104" w:type="dxa"/>
          <w:left w:w="115" w:type="dxa"/>
          <w:right w:w="115" w:type="dxa"/>
        </w:tblCellMar>
        <w:tblLook w:val="04A0" w:firstRow="1" w:lastRow="0" w:firstColumn="1" w:lastColumn="0" w:noHBand="0" w:noVBand="1"/>
      </w:tblPr>
      <w:tblGrid>
        <w:gridCol w:w="4601"/>
        <w:gridCol w:w="4611"/>
      </w:tblGrid>
      <w:tr w:rsidR="00AE476A" w:rsidRPr="005B3720" w14:paraId="3AD3B71F" w14:textId="77777777">
        <w:trPr>
          <w:trHeight w:val="369"/>
        </w:trPr>
        <w:tc>
          <w:tcPr>
            <w:tcW w:w="4601" w:type="dxa"/>
            <w:tcBorders>
              <w:top w:val="single" w:sz="4" w:space="0" w:color="050004"/>
              <w:left w:val="nil"/>
              <w:bottom w:val="single" w:sz="4" w:space="0" w:color="050004"/>
              <w:right w:val="single" w:sz="4" w:space="0" w:color="050004"/>
            </w:tcBorders>
          </w:tcPr>
          <w:p w14:paraId="2A47C5FF" w14:textId="77777777" w:rsidR="00AE476A" w:rsidRPr="005B3720" w:rsidRDefault="00BF5202">
            <w:pPr>
              <w:spacing w:after="0" w:line="259" w:lineRule="auto"/>
              <w:ind w:left="0" w:right="7" w:firstLine="0"/>
              <w:jc w:val="center"/>
              <w:rPr>
                <w:rFonts w:ascii="inherit" w:hAnsi="inherit"/>
                <w:sz w:val="24"/>
                <w:szCs w:val="24"/>
              </w:rPr>
            </w:pPr>
            <w:r w:rsidRPr="005B3720">
              <w:rPr>
                <w:rFonts w:ascii="inherit" w:hAnsi="inherit"/>
                <w:sz w:val="24"/>
                <w:szCs w:val="24"/>
              </w:rPr>
              <w:t xml:space="preserve">Range of width of Q/Pmax profile </w:t>
            </w:r>
          </w:p>
        </w:tc>
        <w:tc>
          <w:tcPr>
            <w:tcW w:w="4611" w:type="dxa"/>
            <w:tcBorders>
              <w:top w:val="single" w:sz="4" w:space="0" w:color="050004"/>
              <w:left w:val="single" w:sz="4" w:space="0" w:color="050004"/>
              <w:bottom w:val="single" w:sz="4" w:space="0" w:color="050004"/>
              <w:right w:val="nil"/>
            </w:tcBorders>
          </w:tcPr>
          <w:p w14:paraId="1E83A167" w14:textId="77777777" w:rsidR="00AE476A" w:rsidRPr="005B3720" w:rsidRDefault="00BF5202">
            <w:pPr>
              <w:spacing w:after="0" w:line="259" w:lineRule="auto"/>
              <w:ind w:left="6" w:firstLine="0"/>
              <w:jc w:val="center"/>
              <w:rPr>
                <w:rFonts w:ascii="inherit" w:hAnsi="inherit"/>
                <w:sz w:val="24"/>
                <w:szCs w:val="24"/>
              </w:rPr>
            </w:pPr>
            <w:r w:rsidRPr="005B3720">
              <w:rPr>
                <w:rFonts w:ascii="inherit" w:hAnsi="inherit"/>
                <w:sz w:val="24"/>
                <w:szCs w:val="24"/>
              </w:rPr>
              <w:t xml:space="preserve">Range of steady-state Voltage level in pu </w:t>
            </w:r>
          </w:p>
        </w:tc>
      </w:tr>
      <w:tr w:rsidR="00AE476A" w:rsidRPr="005B3720" w14:paraId="556261EE" w14:textId="77777777">
        <w:trPr>
          <w:trHeight w:val="435"/>
        </w:trPr>
        <w:tc>
          <w:tcPr>
            <w:tcW w:w="4601" w:type="dxa"/>
            <w:tcBorders>
              <w:top w:val="single" w:sz="4" w:space="0" w:color="050004"/>
              <w:left w:val="nil"/>
              <w:bottom w:val="single" w:sz="4" w:space="0" w:color="050004"/>
              <w:right w:val="single" w:sz="4" w:space="0" w:color="050004"/>
            </w:tcBorders>
          </w:tcPr>
          <w:p w14:paraId="6724FDC5" w14:textId="77777777" w:rsidR="00AE476A" w:rsidRPr="005B3720" w:rsidRDefault="00BF5202">
            <w:pPr>
              <w:spacing w:after="0" w:line="259" w:lineRule="auto"/>
              <w:ind w:left="0" w:right="5" w:firstLine="0"/>
              <w:jc w:val="center"/>
              <w:rPr>
                <w:rFonts w:ascii="inherit" w:hAnsi="inherit"/>
                <w:sz w:val="24"/>
                <w:szCs w:val="24"/>
              </w:rPr>
            </w:pPr>
            <w:r w:rsidRPr="005B3720">
              <w:rPr>
                <w:rFonts w:ascii="inherit" w:hAnsi="inherit"/>
                <w:sz w:val="24"/>
                <w:szCs w:val="24"/>
              </w:rPr>
              <w:t xml:space="preserve">0-0,95 </w:t>
            </w:r>
          </w:p>
        </w:tc>
        <w:tc>
          <w:tcPr>
            <w:tcW w:w="4611" w:type="dxa"/>
            <w:tcBorders>
              <w:top w:val="single" w:sz="4" w:space="0" w:color="050004"/>
              <w:left w:val="single" w:sz="4" w:space="0" w:color="050004"/>
              <w:bottom w:val="single" w:sz="4" w:space="0" w:color="050004"/>
              <w:right w:val="nil"/>
            </w:tcBorders>
          </w:tcPr>
          <w:p w14:paraId="112862C9" w14:textId="77777777" w:rsidR="00AE476A" w:rsidRPr="005B3720" w:rsidRDefault="00BF5202">
            <w:pPr>
              <w:spacing w:after="0" w:line="259" w:lineRule="auto"/>
              <w:ind w:left="5" w:firstLine="0"/>
              <w:jc w:val="center"/>
              <w:rPr>
                <w:rFonts w:ascii="inherit" w:hAnsi="inherit"/>
                <w:sz w:val="24"/>
                <w:szCs w:val="24"/>
              </w:rPr>
            </w:pPr>
            <w:r w:rsidRPr="005B3720">
              <w:rPr>
                <w:rFonts w:ascii="inherit" w:hAnsi="inherit"/>
                <w:sz w:val="24"/>
                <w:szCs w:val="24"/>
              </w:rPr>
              <w:t xml:space="preserve">0,1-0,225  </w:t>
            </w:r>
          </w:p>
        </w:tc>
      </w:tr>
    </w:tbl>
    <w:p w14:paraId="3A53C80B" w14:textId="2300CC7F" w:rsidR="00AE476A" w:rsidRPr="005B3720" w:rsidRDefault="00BF5202" w:rsidP="00EB2CD4">
      <w:pPr>
        <w:spacing w:before="240" w:after="240"/>
        <w:ind w:left="0" w:hanging="11"/>
        <w:rPr>
          <w:rFonts w:ascii="inherit" w:hAnsi="inherit"/>
          <w:sz w:val="24"/>
          <w:szCs w:val="24"/>
        </w:rPr>
      </w:pPr>
      <w:r w:rsidRPr="005B3720">
        <w:rPr>
          <w:rFonts w:ascii="inherit" w:hAnsi="inherit"/>
          <w:b/>
          <w:sz w:val="24"/>
          <w:szCs w:val="24"/>
        </w:rPr>
        <w:t>Table 11</w:t>
      </w:r>
      <w:r w:rsidRPr="005B3720">
        <w:rPr>
          <w:rFonts w:ascii="inherit" w:hAnsi="inherit"/>
          <w:sz w:val="24"/>
          <w:szCs w:val="24"/>
        </w:rPr>
        <w:t>: Maximum and minimum range of both Q/Pmax and steady-state voltage for a</w:t>
      </w:r>
      <w:ins w:id="3139" w:author="Author">
        <w:r w:rsidR="0063377C">
          <w:rPr>
            <w:rFonts w:ascii="inherit" w:hAnsi="inherit"/>
            <w:sz w:val="24"/>
            <w:szCs w:val="24"/>
          </w:rPr>
          <w:t>n</w:t>
        </w:r>
      </w:ins>
      <w:r w:rsidRPr="005B3720">
        <w:rPr>
          <w:rFonts w:ascii="inherit" w:hAnsi="inherit"/>
          <w:sz w:val="24"/>
          <w:szCs w:val="24"/>
        </w:rPr>
        <w:t xml:space="preserve"> </w:t>
      </w:r>
      <w:del w:id="3140" w:author="Author">
        <w:r w:rsidRPr="005B3720" w:rsidDel="0063377C">
          <w:rPr>
            <w:rFonts w:ascii="inherit" w:hAnsi="inherit"/>
            <w:sz w:val="24"/>
            <w:szCs w:val="24"/>
          </w:rPr>
          <w:delText>DC-connected</w:delText>
        </w:r>
      </w:del>
      <w:ins w:id="3141" w:author="Author">
        <w:r w:rsidR="0063377C">
          <w:rPr>
            <w:rFonts w:ascii="inherit" w:hAnsi="inherit"/>
            <w:sz w:val="24"/>
            <w:szCs w:val="24"/>
          </w:rPr>
          <w:t>A-</w:t>
        </w:r>
      </w:ins>
      <w:del w:id="3142" w:author="Author">
        <w:r w:rsidRPr="005B3720" w:rsidDel="0063377C">
          <w:rPr>
            <w:rFonts w:ascii="inherit" w:hAnsi="inherit"/>
            <w:sz w:val="24"/>
            <w:szCs w:val="24"/>
          </w:rPr>
          <w:delText xml:space="preserve"> </w:delText>
        </w:r>
      </w:del>
      <w:r w:rsidRPr="005B3720">
        <w:rPr>
          <w:rFonts w:ascii="inherit" w:hAnsi="inherit"/>
          <w:sz w:val="24"/>
          <w:szCs w:val="24"/>
        </w:rPr>
        <w:t>PPM</w:t>
      </w:r>
      <w:ins w:id="3143" w:author="Author">
        <w:r w:rsidR="0063377C">
          <w:rPr>
            <w:rFonts w:ascii="inherit" w:hAnsi="inherit"/>
            <w:sz w:val="24"/>
            <w:szCs w:val="24"/>
          </w:rPr>
          <w:t xml:space="preserve"> and an A-ESM</w:t>
        </w:r>
      </w:ins>
      <w:r w:rsidRPr="005B3720">
        <w:rPr>
          <w:rFonts w:ascii="inherit" w:hAnsi="inherit"/>
          <w:sz w:val="24"/>
          <w:szCs w:val="24"/>
        </w:rPr>
        <w:t xml:space="preserve">  </w:t>
      </w:r>
    </w:p>
    <w:p w14:paraId="3B2E2D01" w14:textId="7960BBE8" w:rsidR="00AE476A" w:rsidRPr="005B3720" w:rsidRDefault="00BF5202">
      <w:pPr>
        <w:spacing w:after="0" w:line="259" w:lineRule="auto"/>
        <w:ind w:left="4349" w:firstLine="0"/>
        <w:jc w:val="left"/>
        <w:rPr>
          <w:rFonts w:ascii="inherit" w:hAnsi="inherit"/>
          <w:sz w:val="24"/>
          <w:szCs w:val="24"/>
        </w:rPr>
      </w:pPr>
      <w:r w:rsidRPr="005B3720">
        <w:rPr>
          <w:rFonts w:ascii="inherit" w:hAnsi="inherit"/>
          <w:sz w:val="24"/>
          <w:szCs w:val="24"/>
        </w:rPr>
        <w:br w:type="page"/>
      </w:r>
    </w:p>
    <w:p w14:paraId="7581657D" w14:textId="1A11E3C3" w:rsidR="00AE476A" w:rsidRPr="005B3720" w:rsidRDefault="00BF5202" w:rsidP="00411EF0">
      <w:pPr>
        <w:pStyle w:val="Heading2"/>
      </w:pPr>
      <w:r w:rsidRPr="005B3720">
        <w:t>ANNEX VIII</w:t>
      </w:r>
    </w:p>
    <w:p w14:paraId="001F5C5B" w14:textId="74EDA322" w:rsidR="00AE476A" w:rsidRPr="00411EF0" w:rsidRDefault="00BF5202" w:rsidP="00411EF0">
      <w:pPr>
        <w:jc w:val="center"/>
        <w:rPr>
          <w:rFonts w:ascii="inherit" w:hAnsi="inherit"/>
          <w:b/>
          <w:bCs/>
          <w:sz w:val="24"/>
          <w:szCs w:val="24"/>
        </w:rPr>
      </w:pPr>
      <w:commentRangeStart w:id="3144"/>
      <w:r w:rsidRPr="00411EF0">
        <w:rPr>
          <w:rFonts w:ascii="inherit" w:hAnsi="inherit"/>
          <w:b/>
          <w:bCs/>
          <w:sz w:val="24"/>
          <w:szCs w:val="24"/>
        </w:rPr>
        <w:t xml:space="preserve">Reactive power and voltage requirements referred </w:t>
      </w:r>
      <w:r w:rsidRPr="009E743C">
        <w:rPr>
          <w:rFonts w:ascii="inherit" w:hAnsi="inherit"/>
          <w:b/>
          <w:bCs/>
          <w:sz w:val="24"/>
          <w:szCs w:val="24"/>
        </w:rPr>
        <w:t xml:space="preserve">to in </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_Ref153268850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sidRPr="000830C9">
        <w:rPr>
          <w:rFonts w:ascii="inherit" w:hAnsi="inherit"/>
          <w:b/>
          <w:bCs/>
          <w:sz w:val="24"/>
          <w:szCs w:val="24"/>
        </w:rPr>
        <w:t>Article 48</w:t>
      </w:r>
      <w:r w:rsidR="009E743C" w:rsidRPr="009E743C">
        <w:rPr>
          <w:rFonts w:ascii="inherit" w:hAnsi="inherit"/>
          <w:b/>
          <w:bCs/>
          <w:sz w:val="24"/>
          <w:szCs w:val="24"/>
        </w:rPr>
        <w:fldChar w:fldCharType="end"/>
      </w:r>
      <w:commentRangeEnd w:id="3144"/>
      <w:r w:rsidR="00BC575D">
        <w:rPr>
          <w:rStyle w:val="CommentReference"/>
        </w:rPr>
        <w:commentReference w:id="3144"/>
      </w:r>
    </w:p>
    <w:tbl>
      <w:tblPr>
        <w:tblStyle w:val="Tabellenraster1"/>
        <w:tblW w:w="9214" w:type="dxa"/>
        <w:tblInd w:w="0" w:type="dxa"/>
        <w:tblCellMar>
          <w:top w:w="103" w:type="dxa"/>
          <w:left w:w="90" w:type="dxa"/>
        </w:tblCellMar>
        <w:tblLook w:val="04A0" w:firstRow="1" w:lastRow="0" w:firstColumn="1" w:lastColumn="0" w:noHBand="0" w:noVBand="1"/>
      </w:tblPr>
      <w:tblGrid>
        <w:gridCol w:w="2482"/>
        <w:gridCol w:w="2788"/>
        <w:gridCol w:w="3944"/>
      </w:tblGrid>
      <w:tr w:rsidR="00694CAF" w:rsidRPr="005B3720" w14:paraId="55E8E8D5" w14:textId="77777777" w:rsidTr="00694CAF">
        <w:trPr>
          <w:trHeight w:val="369"/>
        </w:trPr>
        <w:tc>
          <w:tcPr>
            <w:tcW w:w="2482" w:type="dxa"/>
            <w:tcBorders>
              <w:top w:val="single" w:sz="4" w:space="0" w:color="050004"/>
              <w:left w:val="nil"/>
              <w:bottom w:val="single" w:sz="4" w:space="0" w:color="050004"/>
              <w:right w:val="single" w:sz="4" w:space="0" w:color="050004"/>
            </w:tcBorders>
          </w:tcPr>
          <w:p w14:paraId="17432F36" w14:textId="20EB4B5A" w:rsidR="00694CAF" w:rsidRPr="005B3720" w:rsidRDefault="00694CAF">
            <w:pPr>
              <w:spacing w:after="0" w:line="259" w:lineRule="auto"/>
              <w:ind w:left="0" w:right="95" w:firstLine="0"/>
              <w:jc w:val="center"/>
              <w:rPr>
                <w:rFonts w:ascii="inherit" w:hAnsi="inherit"/>
                <w:sz w:val="24"/>
                <w:szCs w:val="24"/>
              </w:rPr>
            </w:pPr>
            <w:ins w:id="3145" w:author="Author">
              <w:r>
                <w:rPr>
                  <w:rFonts w:ascii="inherit" w:hAnsi="inherit"/>
                  <w:sz w:val="24"/>
                  <w:szCs w:val="24"/>
                </w:rPr>
                <w:t>Rated Voltage</w:t>
              </w:r>
            </w:ins>
          </w:p>
        </w:tc>
        <w:tc>
          <w:tcPr>
            <w:tcW w:w="2788" w:type="dxa"/>
            <w:tcBorders>
              <w:top w:val="single" w:sz="4" w:space="0" w:color="050004"/>
              <w:left w:val="nil"/>
              <w:bottom w:val="single" w:sz="4" w:space="0" w:color="050004"/>
              <w:right w:val="single" w:sz="4" w:space="0" w:color="050004"/>
            </w:tcBorders>
          </w:tcPr>
          <w:p w14:paraId="4E26D0EC" w14:textId="21A021F3" w:rsidR="00694CAF" w:rsidRPr="005B3720" w:rsidRDefault="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Voltage range </w:t>
            </w:r>
          </w:p>
        </w:tc>
        <w:tc>
          <w:tcPr>
            <w:tcW w:w="3944" w:type="dxa"/>
            <w:tcBorders>
              <w:top w:val="single" w:sz="4" w:space="0" w:color="050004"/>
              <w:left w:val="single" w:sz="4" w:space="0" w:color="050004"/>
              <w:bottom w:val="single" w:sz="4" w:space="0" w:color="050004"/>
              <w:right w:val="nil"/>
            </w:tcBorders>
          </w:tcPr>
          <w:p w14:paraId="4229BA9D" w14:textId="77777777" w:rsidR="00694CAF" w:rsidRPr="005B3720" w:rsidRDefault="00694CAF">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694CAF" w:rsidRPr="005B3720" w14:paraId="7626FECD" w14:textId="77777777" w:rsidTr="00663E71">
        <w:trPr>
          <w:trHeight w:val="435"/>
        </w:trPr>
        <w:tc>
          <w:tcPr>
            <w:tcW w:w="2482" w:type="dxa"/>
            <w:vMerge w:val="restart"/>
            <w:tcBorders>
              <w:top w:val="single" w:sz="4" w:space="0" w:color="050004"/>
              <w:left w:val="nil"/>
              <w:right w:val="single" w:sz="4" w:space="0" w:color="050004"/>
            </w:tcBorders>
          </w:tcPr>
          <w:p w14:paraId="00067914" w14:textId="5C597473" w:rsidR="00694CAF" w:rsidRPr="005B3720" w:rsidRDefault="00694CAF">
            <w:pPr>
              <w:spacing w:after="0" w:line="259" w:lineRule="auto"/>
              <w:ind w:left="0" w:right="95" w:firstLine="0"/>
              <w:jc w:val="center"/>
              <w:rPr>
                <w:rFonts w:ascii="inherit" w:hAnsi="inherit"/>
                <w:sz w:val="24"/>
                <w:szCs w:val="24"/>
              </w:rPr>
            </w:pPr>
            <w:ins w:id="3146" w:author="Author">
              <w:r>
                <w:rPr>
                  <w:rFonts w:ascii="inherit" w:hAnsi="inherit"/>
                  <w:sz w:val="24"/>
                  <w:szCs w:val="24"/>
                </w:rPr>
                <w:t>110 kV</w:t>
              </w:r>
            </w:ins>
          </w:p>
        </w:tc>
        <w:tc>
          <w:tcPr>
            <w:tcW w:w="2788" w:type="dxa"/>
            <w:tcBorders>
              <w:top w:val="single" w:sz="4" w:space="0" w:color="050004"/>
              <w:left w:val="nil"/>
              <w:bottom w:val="single" w:sz="4" w:space="0" w:color="050004"/>
              <w:right w:val="single" w:sz="4" w:space="0" w:color="050004"/>
            </w:tcBorders>
          </w:tcPr>
          <w:p w14:paraId="63391E60" w14:textId="54D810B9" w:rsidR="00694CAF" w:rsidRPr="005B3720" w:rsidRDefault="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tcPr>
          <w:p w14:paraId="214F3167" w14:textId="0F0E58DF" w:rsidR="00694CAF" w:rsidRPr="005B3720" w:rsidRDefault="00AF10C3">
            <w:pPr>
              <w:spacing w:after="0" w:line="259" w:lineRule="auto"/>
              <w:ind w:left="0" w:right="-1" w:firstLine="0"/>
              <w:jc w:val="left"/>
              <w:rPr>
                <w:rFonts w:ascii="inherit" w:hAnsi="inherit"/>
                <w:sz w:val="24"/>
                <w:szCs w:val="24"/>
              </w:rPr>
              <w:pPrChange w:id="3147" w:author="Author">
                <w:pPr>
                  <w:spacing w:after="0" w:line="259" w:lineRule="auto"/>
                  <w:ind w:left="0" w:firstLine="0"/>
                  <w:jc w:val="left"/>
                </w:pPr>
              </w:pPrChange>
            </w:pPr>
            <w:ins w:id="3148" w:author="Author">
              <w:r>
                <w:rPr>
                  <w:rFonts w:ascii="inherit" w:hAnsi="inherit"/>
                  <w:sz w:val="24"/>
                  <w:szCs w:val="24"/>
                </w:rPr>
                <w:t>60min</w:t>
              </w:r>
              <w:r w:rsidRPr="005B3720">
                <w:rPr>
                  <w:rFonts w:ascii="inherit" w:hAnsi="inherit"/>
                  <w:sz w:val="24"/>
                  <w:szCs w:val="24"/>
                </w:rPr>
                <w:t xml:space="preserve">, unless specified otherwise by the relevant system operator, in coordination with the relevant TSO. </w:t>
              </w:r>
              <w:r w:rsidRPr="0036209E">
                <w:rPr>
                  <w:rFonts w:ascii="inherit" w:hAnsi="inherit"/>
                  <w:sz w:val="24"/>
                  <w:szCs w:val="24"/>
                  <w:rPrChange w:id="3149" w:author="Author">
                    <w:rPr>
                      <w:rStyle w:val="ui-provider"/>
                    </w:rPr>
                  </w:rPrChange>
                </w:rPr>
                <w:t>Various sub-ranges of voltage withstand capability may be specified</w:t>
              </w:r>
              <w:r>
                <w:rPr>
                  <w:rFonts w:ascii="inherit" w:hAnsi="inherit"/>
                  <w:sz w:val="24"/>
                  <w:szCs w:val="24"/>
                </w:rPr>
                <w:t xml:space="preserve"> by the relevant TSO</w:t>
              </w:r>
              <w:r w:rsidRPr="0036209E">
                <w:rPr>
                  <w:rFonts w:ascii="inherit" w:hAnsi="inherit"/>
                  <w:sz w:val="24"/>
                  <w:szCs w:val="24"/>
                  <w:rPrChange w:id="3150" w:author="Author">
                    <w:rPr>
                      <w:rStyle w:val="ui-provider"/>
                    </w:rPr>
                  </w:rPrChange>
                </w:rPr>
                <w:t>.</w:t>
              </w:r>
            </w:ins>
            <w:del w:id="3151" w:author="Author">
              <w:r w:rsidR="00694CAF" w:rsidRPr="005B3720" w:rsidDel="00AF10C3">
                <w:rPr>
                  <w:rFonts w:ascii="inherit" w:hAnsi="inherit"/>
                  <w:sz w:val="24"/>
                  <w:szCs w:val="24"/>
                </w:rPr>
                <w:delText xml:space="preserve">60 minutes </w:delText>
              </w:r>
            </w:del>
          </w:p>
        </w:tc>
      </w:tr>
      <w:tr w:rsidR="00694CAF" w:rsidRPr="005B3720" w14:paraId="166F0B4C" w14:textId="77777777" w:rsidTr="00663E71">
        <w:trPr>
          <w:trHeight w:val="392"/>
        </w:trPr>
        <w:tc>
          <w:tcPr>
            <w:tcW w:w="2482" w:type="dxa"/>
            <w:vMerge/>
            <w:tcBorders>
              <w:left w:val="nil"/>
              <w:right w:val="single" w:sz="4" w:space="0" w:color="050004"/>
            </w:tcBorders>
          </w:tcPr>
          <w:p w14:paraId="5DA83664" w14:textId="77777777" w:rsidR="00694CAF" w:rsidRPr="005B3720" w:rsidRDefault="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109FC20" w14:textId="0765D17B" w:rsidR="00694CAF" w:rsidRPr="005B3720" w:rsidRDefault="00694CAF">
            <w:pPr>
              <w:spacing w:after="0" w:line="259" w:lineRule="auto"/>
              <w:ind w:left="0" w:right="95" w:firstLine="0"/>
              <w:jc w:val="center"/>
              <w:rPr>
                <w:rFonts w:ascii="inherit" w:hAnsi="inherit"/>
                <w:sz w:val="24"/>
                <w:szCs w:val="24"/>
              </w:rPr>
            </w:pPr>
            <w:r w:rsidRPr="005B3720">
              <w:rPr>
                <w:rFonts w:ascii="inherit" w:hAnsi="inherit"/>
                <w:sz w:val="24"/>
                <w:szCs w:val="24"/>
              </w:rPr>
              <w:t>0,90 pu-1,</w:t>
            </w:r>
            <w:del w:id="3152" w:author="Author">
              <w:r w:rsidRPr="005B3720" w:rsidDel="009634AD">
                <w:rPr>
                  <w:rFonts w:ascii="inherit" w:hAnsi="inherit"/>
                  <w:sz w:val="24"/>
                  <w:szCs w:val="24"/>
                </w:rPr>
                <w:delText xml:space="preserve">10 </w:delText>
              </w:r>
            </w:del>
            <w:ins w:id="3153" w:author="Author">
              <w:r w:rsidR="009634AD">
                <w:rPr>
                  <w:rFonts w:ascii="inherit" w:hAnsi="inherit"/>
                  <w:sz w:val="24"/>
                  <w:szCs w:val="24"/>
                </w:rPr>
                <w:t>118</w:t>
              </w:r>
              <w:r w:rsidR="009634AD" w:rsidRPr="005B3720">
                <w:rPr>
                  <w:rFonts w:ascii="inherit" w:hAnsi="inherit"/>
                  <w:sz w:val="24"/>
                  <w:szCs w:val="24"/>
                </w:rPr>
                <w:t xml:space="preserve"> </w:t>
              </w:r>
            </w:ins>
            <w:r w:rsidRPr="005B3720">
              <w:rPr>
                <w:rFonts w:ascii="inherit" w:hAnsi="inherit"/>
                <w:sz w:val="24"/>
                <w:szCs w:val="24"/>
              </w:rPr>
              <w:t xml:space="preserve">pu </w:t>
            </w:r>
          </w:p>
        </w:tc>
        <w:tc>
          <w:tcPr>
            <w:tcW w:w="3944" w:type="dxa"/>
            <w:tcBorders>
              <w:top w:val="single" w:sz="4" w:space="0" w:color="050004"/>
              <w:left w:val="single" w:sz="4" w:space="0" w:color="050004"/>
              <w:bottom w:val="single" w:sz="4" w:space="0" w:color="050004"/>
              <w:right w:val="nil"/>
            </w:tcBorders>
          </w:tcPr>
          <w:p w14:paraId="071A48FF" w14:textId="7B7E8485" w:rsidR="00694CAF" w:rsidRPr="005B3720" w:rsidRDefault="00694CAF">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694CAF" w:rsidRPr="005B3720" w14:paraId="2A45BBB7" w14:textId="77777777" w:rsidTr="00663E71">
        <w:trPr>
          <w:trHeight w:val="603"/>
        </w:trPr>
        <w:tc>
          <w:tcPr>
            <w:tcW w:w="2482" w:type="dxa"/>
            <w:vMerge/>
            <w:tcBorders>
              <w:left w:val="nil"/>
              <w:right w:val="single" w:sz="4" w:space="0" w:color="050004"/>
            </w:tcBorders>
          </w:tcPr>
          <w:p w14:paraId="3CA20364" w14:textId="77777777" w:rsidR="00694CAF" w:rsidRPr="005B3720" w:rsidRDefault="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3D111FFA" w14:textId="3C5AC718" w:rsidR="00694CAF" w:rsidRPr="005B3720" w:rsidRDefault="00694CAF">
            <w:pPr>
              <w:spacing w:after="0" w:line="259" w:lineRule="auto"/>
              <w:ind w:left="0" w:right="95" w:firstLine="0"/>
              <w:jc w:val="center"/>
              <w:rPr>
                <w:rFonts w:ascii="inherit" w:hAnsi="inherit"/>
                <w:sz w:val="24"/>
                <w:szCs w:val="24"/>
              </w:rPr>
            </w:pPr>
            <w:del w:id="3154" w:author="Author">
              <w:r w:rsidRPr="005B3720" w:rsidDel="00946AE1">
                <w:rPr>
                  <w:rFonts w:ascii="inherit" w:hAnsi="inherit"/>
                  <w:sz w:val="24"/>
                  <w:szCs w:val="24"/>
                </w:rPr>
                <w:delText>1,1</w:delText>
              </w:r>
            </w:del>
            <w:ins w:id="3155" w:author="Author">
              <w:del w:id="3156" w:author="Author">
                <w:r w:rsidR="009634AD" w:rsidDel="00946AE1">
                  <w:rPr>
                    <w:rFonts w:ascii="inherit" w:hAnsi="inherit"/>
                    <w:sz w:val="24"/>
                    <w:szCs w:val="24"/>
                  </w:rPr>
                  <w:delText>18</w:delText>
                </w:r>
              </w:del>
            </w:ins>
            <w:del w:id="3157" w:author="Author">
              <w:r w:rsidRPr="005B3720" w:rsidDel="00946AE1">
                <w:rPr>
                  <w:rFonts w:ascii="inherit" w:hAnsi="inherit"/>
                  <w:sz w:val="24"/>
                  <w:szCs w:val="24"/>
                </w:rPr>
                <w:delText xml:space="preserve">0 pu-1,12 pu </w:delText>
              </w:r>
            </w:del>
          </w:p>
        </w:tc>
        <w:tc>
          <w:tcPr>
            <w:tcW w:w="3944" w:type="dxa"/>
            <w:tcBorders>
              <w:top w:val="single" w:sz="4" w:space="0" w:color="050004"/>
              <w:left w:val="single" w:sz="4" w:space="0" w:color="050004"/>
              <w:bottom w:val="single" w:sz="4" w:space="0" w:color="050004"/>
              <w:right w:val="nil"/>
            </w:tcBorders>
          </w:tcPr>
          <w:p w14:paraId="55048A98" w14:textId="7FBE57CB" w:rsidR="00694CAF" w:rsidRPr="005B3720" w:rsidRDefault="00694CAF">
            <w:pPr>
              <w:spacing w:after="0" w:line="259" w:lineRule="auto"/>
              <w:ind w:left="0" w:right="-1" w:firstLine="0"/>
              <w:jc w:val="left"/>
              <w:rPr>
                <w:rFonts w:ascii="inherit" w:hAnsi="inherit"/>
                <w:sz w:val="24"/>
                <w:szCs w:val="24"/>
              </w:rPr>
            </w:pPr>
            <w:del w:id="3158" w:author="Author">
              <w:r w:rsidRPr="005B3720" w:rsidDel="00946AE1">
                <w:rPr>
                  <w:rFonts w:ascii="inherit" w:hAnsi="inherit"/>
                  <w:sz w:val="24"/>
                  <w:szCs w:val="24"/>
                </w:rPr>
                <w:delText xml:space="preserve">Unlimited, unless specified otherwise by the relevant system operator, in coordination with the relevant TSO. </w:delText>
              </w:r>
            </w:del>
          </w:p>
        </w:tc>
      </w:tr>
      <w:tr w:rsidR="00694CAF" w:rsidRPr="005B3720" w14:paraId="60140F05" w14:textId="77777777" w:rsidTr="00663E71">
        <w:trPr>
          <w:trHeight w:val="603"/>
        </w:trPr>
        <w:tc>
          <w:tcPr>
            <w:tcW w:w="2482" w:type="dxa"/>
            <w:vMerge/>
            <w:tcBorders>
              <w:left w:val="nil"/>
              <w:bottom w:val="single" w:sz="4" w:space="0" w:color="050004"/>
              <w:right w:val="single" w:sz="4" w:space="0" w:color="050004"/>
            </w:tcBorders>
          </w:tcPr>
          <w:p w14:paraId="127873C9" w14:textId="77777777" w:rsidR="00694CAF" w:rsidRPr="005B3720" w:rsidRDefault="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03F34CB" w14:textId="591EB07B" w:rsidR="00694CAF" w:rsidRPr="005B3720" w:rsidRDefault="00694CAF">
            <w:pPr>
              <w:spacing w:after="0" w:line="259" w:lineRule="auto"/>
              <w:ind w:left="0" w:right="95" w:firstLine="0"/>
              <w:jc w:val="center"/>
              <w:rPr>
                <w:rFonts w:ascii="inherit" w:hAnsi="inherit"/>
                <w:sz w:val="24"/>
                <w:szCs w:val="24"/>
              </w:rPr>
            </w:pPr>
            <w:r w:rsidRPr="005B3720">
              <w:rPr>
                <w:rFonts w:ascii="inherit" w:hAnsi="inherit"/>
                <w:sz w:val="24"/>
                <w:szCs w:val="24"/>
              </w:rPr>
              <w:t>1,</w:t>
            </w:r>
            <w:del w:id="3159" w:author="Author">
              <w:r w:rsidRPr="005B3720" w:rsidDel="00946AE1">
                <w:rPr>
                  <w:rFonts w:ascii="inherit" w:hAnsi="inherit"/>
                  <w:sz w:val="24"/>
                  <w:szCs w:val="24"/>
                </w:rPr>
                <w:delText xml:space="preserve">12 </w:delText>
              </w:r>
            </w:del>
            <w:ins w:id="3160" w:author="Author">
              <w:r w:rsidR="00946AE1" w:rsidRPr="005B3720">
                <w:rPr>
                  <w:rFonts w:ascii="inherit" w:hAnsi="inherit"/>
                  <w:sz w:val="24"/>
                  <w:szCs w:val="24"/>
                </w:rPr>
                <w:t>1</w:t>
              </w:r>
              <w:r w:rsidR="00946AE1">
                <w:rPr>
                  <w:rFonts w:ascii="inherit" w:hAnsi="inherit"/>
                  <w:sz w:val="24"/>
                  <w:szCs w:val="24"/>
                </w:rPr>
                <w:t>18</w:t>
              </w:r>
              <w:r w:rsidR="00946AE1" w:rsidRPr="005B3720">
                <w:rPr>
                  <w:rFonts w:ascii="inherit" w:hAnsi="inherit"/>
                  <w:sz w:val="24"/>
                  <w:szCs w:val="24"/>
                </w:rPr>
                <w:t xml:space="preserve"> </w:t>
              </w:r>
            </w:ins>
            <w:r w:rsidRPr="005B3720">
              <w:rPr>
                <w:rFonts w:ascii="inherit" w:hAnsi="inherit"/>
                <w:sz w:val="24"/>
                <w:szCs w:val="24"/>
              </w:rPr>
              <w:t xml:space="preserve">pu-1,15 pu </w:t>
            </w:r>
          </w:p>
        </w:tc>
        <w:tc>
          <w:tcPr>
            <w:tcW w:w="3944" w:type="dxa"/>
            <w:tcBorders>
              <w:top w:val="single" w:sz="4" w:space="0" w:color="050004"/>
              <w:left w:val="single" w:sz="4" w:space="0" w:color="050004"/>
              <w:bottom w:val="single" w:sz="4" w:space="0" w:color="050004"/>
              <w:right w:val="nil"/>
            </w:tcBorders>
          </w:tcPr>
          <w:p w14:paraId="23D93D5E" w14:textId="49410E82" w:rsidR="00694CAF" w:rsidRPr="005B3720" w:rsidRDefault="00694CAF">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ins w:id="3161" w:author="Author">
              <w:r w:rsidR="00AF2B5D" w:rsidRPr="005B3720">
                <w:rPr>
                  <w:rFonts w:ascii="inherit" w:hAnsi="inherit"/>
                  <w:sz w:val="24"/>
                  <w:szCs w:val="24"/>
                </w:rPr>
                <w:t xml:space="preserve">Various sub-ranges of voltage withstand capability may be specified.  </w:t>
              </w:r>
            </w:ins>
          </w:p>
        </w:tc>
      </w:tr>
      <w:tr w:rsidR="00694CAF" w:rsidRPr="005B3720" w14:paraId="501D1C10" w14:textId="77777777" w:rsidTr="00663E71">
        <w:trPr>
          <w:trHeight w:val="603"/>
          <w:ins w:id="3162" w:author="Author"/>
        </w:trPr>
        <w:tc>
          <w:tcPr>
            <w:tcW w:w="2482" w:type="dxa"/>
            <w:vMerge w:val="restart"/>
            <w:tcBorders>
              <w:top w:val="single" w:sz="4" w:space="0" w:color="050004"/>
              <w:left w:val="nil"/>
              <w:right w:val="single" w:sz="4" w:space="0" w:color="050004"/>
            </w:tcBorders>
          </w:tcPr>
          <w:p w14:paraId="44C63417" w14:textId="0855AC1A" w:rsidR="00694CAF" w:rsidRPr="005B3720" w:rsidRDefault="00694CAF" w:rsidP="00694CAF">
            <w:pPr>
              <w:spacing w:after="0" w:line="259" w:lineRule="auto"/>
              <w:ind w:left="0" w:right="95" w:firstLine="0"/>
              <w:jc w:val="center"/>
              <w:rPr>
                <w:ins w:id="3163" w:author="Author"/>
                <w:rFonts w:ascii="inherit" w:hAnsi="inherit"/>
                <w:sz w:val="24"/>
                <w:szCs w:val="24"/>
              </w:rPr>
            </w:pPr>
            <w:ins w:id="3164" w:author="Author">
              <w:r>
                <w:rPr>
                  <w:rFonts w:ascii="inherit" w:hAnsi="inherit"/>
                  <w:sz w:val="24"/>
                  <w:szCs w:val="24"/>
                </w:rPr>
                <w:t>132 kV</w:t>
              </w:r>
            </w:ins>
          </w:p>
        </w:tc>
        <w:tc>
          <w:tcPr>
            <w:tcW w:w="2788" w:type="dxa"/>
            <w:tcBorders>
              <w:top w:val="single" w:sz="4" w:space="0" w:color="050004"/>
              <w:left w:val="nil"/>
              <w:bottom w:val="single" w:sz="4" w:space="0" w:color="050004"/>
              <w:right w:val="single" w:sz="4" w:space="0" w:color="050004"/>
            </w:tcBorders>
          </w:tcPr>
          <w:p w14:paraId="02C93B37" w14:textId="16A6E0D5" w:rsidR="00694CAF" w:rsidRPr="005B3720" w:rsidRDefault="00694CAF" w:rsidP="00694CAF">
            <w:pPr>
              <w:spacing w:after="0" w:line="259" w:lineRule="auto"/>
              <w:ind w:left="0" w:right="95" w:firstLine="0"/>
              <w:jc w:val="center"/>
              <w:rPr>
                <w:ins w:id="3165" w:author="Author"/>
                <w:rFonts w:ascii="inherit" w:hAnsi="inherit"/>
                <w:sz w:val="24"/>
                <w:szCs w:val="24"/>
              </w:rPr>
            </w:pPr>
            <w:ins w:id="3166" w:author="Author">
              <w:r w:rsidRPr="005B3720">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tcPr>
          <w:p w14:paraId="7CF14CD2" w14:textId="50605151" w:rsidR="00694CAF" w:rsidRPr="005B3720" w:rsidRDefault="008E6E8E" w:rsidP="00694CAF">
            <w:pPr>
              <w:spacing w:after="0" w:line="259" w:lineRule="auto"/>
              <w:ind w:left="0" w:firstLine="0"/>
              <w:rPr>
                <w:ins w:id="3167" w:author="Author"/>
                <w:rFonts w:ascii="inherit" w:hAnsi="inherit"/>
                <w:sz w:val="24"/>
                <w:szCs w:val="24"/>
              </w:rPr>
            </w:pPr>
            <w:ins w:id="3168" w:author="Author">
              <w:r>
                <w:rPr>
                  <w:rFonts w:ascii="inherit" w:hAnsi="inherit"/>
                  <w:sz w:val="24"/>
                  <w:szCs w:val="24"/>
                </w:rPr>
                <w:t>60min</w:t>
              </w:r>
              <w:r w:rsidRPr="005B3720">
                <w:rPr>
                  <w:rFonts w:ascii="inherit" w:hAnsi="inherit"/>
                  <w:sz w:val="24"/>
                  <w:szCs w:val="24"/>
                </w:rPr>
                <w:t xml:space="preserve">, unless specified otherwise by the relevant system operator, in coordination with the relevant TSO. </w:t>
              </w:r>
              <w:r w:rsidRPr="005C2736">
                <w:rPr>
                  <w:rFonts w:ascii="inherit" w:hAnsi="inherit"/>
                  <w:sz w:val="24"/>
                  <w:szCs w:val="24"/>
                </w:rPr>
                <w:t>Various sub-ranges of voltage withstand capability may be specified</w:t>
              </w:r>
              <w:r>
                <w:rPr>
                  <w:rFonts w:ascii="inherit" w:hAnsi="inherit"/>
                  <w:sz w:val="24"/>
                  <w:szCs w:val="24"/>
                </w:rPr>
                <w:t xml:space="preserve"> by the relevant TSO</w:t>
              </w:r>
              <w:r w:rsidR="00AF10C3" w:rsidRPr="005C2736">
                <w:rPr>
                  <w:rFonts w:ascii="inherit" w:hAnsi="inherit"/>
                  <w:sz w:val="24"/>
                  <w:szCs w:val="24"/>
                </w:rPr>
                <w:t>.</w:t>
              </w:r>
              <w:del w:id="3169" w:author="Author">
                <w:r w:rsidR="00694CAF" w:rsidRPr="005B3720" w:rsidDel="00AF10C3">
                  <w:rPr>
                    <w:rFonts w:ascii="inherit" w:hAnsi="inherit"/>
                    <w:sz w:val="24"/>
                    <w:szCs w:val="24"/>
                  </w:rPr>
                  <w:delText xml:space="preserve">60 minutes </w:delText>
                </w:r>
              </w:del>
            </w:ins>
          </w:p>
        </w:tc>
      </w:tr>
      <w:tr w:rsidR="00694CAF" w:rsidRPr="005B3720" w14:paraId="095794C5" w14:textId="77777777" w:rsidTr="00663E71">
        <w:trPr>
          <w:trHeight w:val="603"/>
          <w:ins w:id="3170" w:author="Author"/>
        </w:trPr>
        <w:tc>
          <w:tcPr>
            <w:tcW w:w="2482" w:type="dxa"/>
            <w:vMerge/>
            <w:tcBorders>
              <w:left w:val="nil"/>
              <w:right w:val="single" w:sz="4" w:space="0" w:color="050004"/>
            </w:tcBorders>
          </w:tcPr>
          <w:p w14:paraId="1951CC9D" w14:textId="77777777" w:rsidR="00694CAF" w:rsidRPr="005B3720" w:rsidRDefault="00694CAF" w:rsidP="00694CAF">
            <w:pPr>
              <w:spacing w:after="0" w:line="259" w:lineRule="auto"/>
              <w:ind w:left="0" w:right="95" w:firstLine="0"/>
              <w:jc w:val="center"/>
              <w:rPr>
                <w:ins w:id="3171"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72236173" w14:textId="35046B8E" w:rsidR="00694CAF" w:rsidRPr="005B3720" w:rsidRDefault="00694CAF" w:rsidP="00694CAF">
            <w:pPr>
              <w:spacing w:after="0" w:line="259" w:lineRule="auto"/>
              <w:ind w:left="0" w:right="95" w:firstLine="0"/>
              <w:jc w:val="center"/>
              <w:rPr>
                <w:ins w:id="3172" w:author="Author"/>
                <w:rFonts w:ascii="inherit" w:hAnsi="inherit"/>
                <w:sz w:val="24"/>
                <w:szCs w:val="24"/>
              </w:rPr>
            </w:pPr>
            <w:ins w:id="3173" w:author="Author">
              <w:r w:rsidRPr="005B3720">
                <w:rPr>
                  <w:rFonts w:ascii="inherit" w:hAnsi="inherit"/>
                  <w:sz w:val="24"/>
                  <w:szCs w:val="24"/>
                </w:rPr>
                <w:t>0,90 pu-</w:t>
              </w:r>
              <w:commentRangeStart w:id="3174"/>
              <w:r w:rsidRPr="005B3720">
                <w:rPr>
                  <w:rFonts w:ascii="inherit" w:hAnsi="inherit"/>
                  <w:sz w:val="24"/>
                  <w:szCs w:val="24"/>
                </w:rPr>
                <w:t>1,</w:t>
              </w:r>
              <w:del w:id="3175" w:author="Author">
                <w:r w:rsidRPr="005B3720" w:rsidDel="0074110B">
                  <w:rPr>
                    <w:rFonts w:ascii="inherit" w:hAnsi="inherit"/>
                    <w:sz w:val="24"/>
                    <w:szCs w:val="24"/>
                  </w:rPr>
                  <w:delText>1</w:delText>
                </w:r>
              </w:del>
              <w:r w:rsidR="0074110B">
                <w:rPr>
                  <w:rFonts w:ascii="inherit" w:hAnsi="inherit"/>
                  <w:sz w:val="24"/>
                  <w:szCs w:val="24"/>
                </w:rPr>
                <w:t>098</w:t>
              </w:r>
              <w:del w:id="3176" w:author="Author">
                <w:r w:rsidRPr="005B3720" w:rsidDel="009634AD">
                  <w:rPr>
                    <w:rFonts w:ascii="inherit" w:hAnsi="inherit"/>
                    <w:sz w:val="24"/>
                    <w:szCs w:val="24"/>
                  </w:rPr>
                  <w:delText>0</w:delText>
                </w:r>
              </w:del>
              <w:r w:rsidRPr="005B3720">
                <w:rPr>
                  <w:rFonts w:ascii="inherit" w:hAnsi="inherit"/>
                  <w:sz w:val="24"/>
                  <w:szCs w:val="24"/>
                </w:rPr>
                <w:t xml:space="preserve"> pu </w:t>
              </w:r>
            </w:ins>
            <w:commentRangeEnd w:id="3174"/>
            <w:r w:rsidR="00BC575D">
              <w:rPr>
                <w:rStyle w:val="CommentReference"/>
              </w:rPr>
              <w:commentReference w:id="3174"/>
            </w:r>
          </w:p>
        </w:tc>
        <w:tc>
          <w:tcPr>
            <w:tcW w:w="3944" w:type="dxa"/>
            <w:tcBorders>
              <w:top w:val="single" w:sz="4" w:space="0" w:color="050004"/>
              <w:left w:val="single" w:sz="4" w:space="0" w:color="050004"/>
              <w:bottom w:val="single" w:sz="4" w:space="0" w:color="050004"/>
              <w:right w:val="nil"/>
            </w:tcBorders>
          </w:tcPr>
          <w:p w14:paraId="525E5E61" w14:textId="4444F796" w:rsidR="00694CAF" w:rsidRPr="005B3720" w:rsidRDefault="00694CAF" w:rsidP="00694CAF">
            <w:pPr>
              <w:spacing w:after="0" w:line="259" w:lineRule="auto"/>
              <w:ind w:left="0" w:firstLine="0"/>
              <w:rPr>
                <w:ins w:id="3177" w:author="Author"/>
                <w:rFonts w:ascii="inherit" w:hAnsi="inherit"/>
                <w:sz w:val="24"/>
                <w:szCs w:val="24"/>
              </w:rPr>
            </w:pPr>
            <w:ins w:id="3178" w:author="Author">
              <w:r w:rsidRPr="005B3720">
                <w:rPr>
                  <w:rFonts w:ascii="inherit" w:hAnsi="inherit"/>
                  <w:sz w:val="24"/>
                  <w:szCs w:val="24"/>
                </w:rPr>
                <w:t xml:space="preserve">Unlimited </w:t>
              </w:r>
            </w:ins>
          </w:p>
        </w:tc>
      </w:tr>
      <w:tr w:rsidR="00694CAF" w:rsidRPr="005B3720" w14:paraId="2E030EAC" w14:textId="77777777" w:rsidTr="00663E71">
        <w:trPr>
          <w:trHeight w:val="603"/>
          <w:ins w:id="3179" w:author="Author"/>
        </w:trPr>
        <w:tc>
          <w:tcPr>
            <w:tcW w:w="2482" w:type="dxa"/>
            <w:vMerge/>
            <w:tcBorders>
              <w:left w:val="nil"/>
              <w:right w:val="single" w:sz="4" w:space="0" w:color="050004"/>
            </w:tcBorders>
          </w:tcPr>
          <w:p w14:paraId="7FBBBE77" w14:textId="77777777" w:rsidR="00694CAF" w:rsidRPr="005B3720" w:rsidRDefault="00694CAF" w:rsidP="00694CAF">
            <w:pPr>
              <w:spacing w:after="0" w:line="259" w:lineRule="auto"/>
              <w:ind w:left="0" w:right="95" w:firstLine="0"/>
              <w:jc w:val="center"/>
              <w:rPr>
                <w:ins w:id="3180"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086DF1A" w14:textId="2D3CB377" w:rsidR="00694CAF" w:rsidRPr="005B3720" w:rsidRDefault="00694CAF" w:rsidP="00694CAF">
            <w:pPr>
              <w:spacing w:after="0" w:line="259" w:lineRule="auto"/>
              <w:ind w:left="0" w:right="95" w:firstLine="0"/>
              <w:jc w:val="center"/>
              <w:rPr>
                <w:ins w:id="3181" w:author="Author"/>
                <w:rFonts w:ascii="inherit" w:hAnsi="inherit"/>
                <w:sz w:val="24"/>
                <w:szCs w:val="24"/>
              </w:rPr>
            </w:pPr>
            <w:ins w:id="3182" w:author="Author">
              <w:del w:id="3183" w:author="Author">
                <w:r w:rsidRPr="005B3720" w:rsidDel="002710A2">
                  <w:rPr>
                    <w:rFonts w:ascii="inherit" w:hAnsi="inherit"/>
                    <w:sz w:val="24"/>
                    <w:szCs w:val="24"/>
                  </w:rPr>
                  <w:delText>1,</w:delText>
                </w:r>
                <w:r w:rsidRPr="005B3720" w:rsidDel="009634AD">
                  <w:rPr>
                    <w:rFonts w:ascii="inherit" w:hAnsi="inherit"/>
                    <w:sz w:val="24"/>
                    <w:szCs w:val="24"/>
                  </w:rPr>
                  <w:delText xml:space="preserve">10 </w:delText>
                </w:r>
                <w:r w:rsidRPr="005B3720" w:rsidDel="002710A2">
                  <w:rPr>
                    <w:rFonts w:ascii="inherit" w:hAnsi="inherit"/>
                    <w:sz w:val="24"/>
                    <w:szCs w:val="24"/>
                  </w:rPr>
                  <w:delText xml:space="preserve">pu-1,12 pu </w:delText>
                </w:r>
              </w:del>
            </w:ins>
          </w:p>
        </w:tc>
        <w:tc>
          <w:tcPr>
            <w:tcW w:w="3944" w:type="dxa"/>
            <w:tcBorders>
              <w:top w:val="single" w:sz="4" w:space="0" w:color="050004"/>
              <w:left w:val="single" w:sz="4" w:space="0" w:color="050004"/>
              <w:bottom w:val="single" w:sz="4" w:space="0" w:color="050004"/>
              <w:right w:val="nil"/>
            </w:tcBorders>
          </w:tcPr>
          <w:p w14:paraId="3129DCA9" w14:textId="57F964DA" w:rsidR="00694CAF" w:rsidRPr="005B3720" w:rsidRDefault="00694CAF" w:rsidP="00694CAF">
            <w:pPr>
              <w:spacing w:after="0" w:line="259" w:lineRule="auto"/>
              <w:ind w:left="0" w:firstLine="0"/>
              <w:rPr>
                <w:ins w:id="3184" w:author="Author"/>
                <w:rFonts w:ascii="inherit" w:hAnsi="inherit"/>
                <w:sz w:val="24"/>
                <w:szCs w:val="24"/>
              </w:rPr>
            </w:pPr>
            <w:ins w:id="3185" w:author="Author">
              <w:del w:id="3186" w:author="Author">
                <w:r w:rsidRPr="005B3720" w:rsidDel="002710A2">
                  <w:rPr>
                    <w:rFonts w:ascii="inherit" w:hAnsi="inherit"/>
                    <w:sz w:val="24"/>
                    <w:szCs w:val="24"/>
                  </w:rPr>
                  <w:delText>Unlimited, unless specified otherwise by the relevant system operator, in coordination with the relevant TSO</w:delText>
                </w:r>
              </w:del>
              <w:r w:rsidRPr="005B3720">
                <w:rPr>
                  <w:rFonts w:ascii="inherit" w:hAnsi="inherit"/>
                  <w:sz w:val="24"/>
                  <w:szCs w:val="24"/>
                </w:rPr>
                <w:t xml:space="preserve">. </w:t>
              </w:r>
            </w:ins>
          </w:p>
        </w:tc>
      </w:tr>
      <w:tr w:rsidR="00694CAF" w:rsidRPr="005B3720" w14:paraId="397286FF" w14:textId="77777777" w:rsidTr="00663E71">
        <w:trPr>
          <w:trHeight w:val="603"/>
          <w:ins w:id="3187" w:author="Author"/>
        </w:trPr>
        <w:tc>
          <w:tcPr>
            <w:tcW w:w="2482" w:type="dxa"/>
            <w:vMerge/>
            <w:tcBorders>
              <w:left w:val="nil"/>
              <w:bottom w:val="single" w:sz="4" w:space="0" w:color="050004"/>
              <w:right w:val="single" w:sz="4" w:space="0" w:color="050004"/>
            </w:tcBorders>
          </w:tcPr>
          <w:p w14:paraId="3B9BEBAF" w14:textId="77777777" w:rsidR="00694CAF" w:rsidRPr="005B3720" w:rsidRDefault="00694CAF" w:rsidP="00694CAF">
            <w:pPr>
              <w:spacing w:after="0" w:line="259" w:lineRule="auto"/>
              <w:ind w:left="0" w:right="95" w:firstLine="0"/>
              <w:jc w:val="center"/>
              <w:rPr>
                <w:ins w:id="3188"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7AD7748" w14:textId="4F767101" w:rsidR="00694CAF" w:rsidRPr="005B3720" w:rsidRDefault="00694CAF" w:rsidP="00694CAF">
            <w:pPr>
              <w:spacing w:after="0" w:line="259" w:lineRule="auto"/>
              <w:ind w:left="0" w:right="95" w:firstLine="0"/>
              <w:jc w:val="center"/>
              <w:rPr>
                <w:ins w:id="3189" w:author="Author"/>
                <w:rFonts w:ascii="inherit" w:hAnsi="inherit"/>
                <w:sz w:val="24"/>
                <w:szCs w:val="24"/>
              </w:rPr>
            </w:pPr>
            <w:ins w:id="3190" w:author="Author">
              <w:r w:rsidRPr="005B3720">
                <w:rPr>
                  <w:rFonts w:ascii="inherit" w:hAnsi="inherit"/>
                  <w:sz w:val="24"/>
                  <w:szCs w:val="24"/>
                </w:rPr>
                <w:t>1,</w:t>
              </w:r>
              <w:r w:rsidR="002710A2">
                <w:rPr>
                  <w:rFonts w:ascii="inherit" w:hAnsi="inherit"/>
                  <w:sz w:val="24"/>
                  <w:szCs w:val="24"/>
                </w:rPr>
                <w:t>098</w:t>
              </w:r>
              <w:del w:id="3191" w:author="Author">
                <w:r w:rsidRPr="005B3720" w:rsidDel="002710A2">
                  <w:rPr>
                    <w:rFonts w:ascii="inherit" w:hAnsi="inherit"/>
                    <w:sz w:val="24"/>
                    <w:szCs w:val="24"/>
                  </w:rPr>
                  <w:delText>12</w:delText>
                </w:r>
              </w:del>
              <w:r w:rsidRPr="005B3720">
                <w:rPr>
                  <w:rFonts w:ascii="inherit" w:hAnsi="inherit"/>
                  <w:sz w:val="24"/>
                  <w:szCs w:val="24"/>
                </w:rPr>
                <w:t xml:space="preserve"> pu-1,15 pu </w:t>
              </w:r>
            </w:ins>
          </w:p>
        </w:tc>
        <w:tc>
          <w:tcPr>
            <w:tcW w:w="3944" w:type="dxa"/>
            <w:tcBorders>
              <w:top w:val="single" w:sz="4" w:space="0" w:color="050004"/>
              <w:left w:val="single" w:sz="4" w:space="0" w:color="050004"/>
              <w:bottom w:val="single" w:sz="4" w:space="0" w:color="050004"/>
              <w:right w:val="nil"/>
            </w:tcBorders>
          </w:tcPr>
          <w:p w14:paraId="04C5F5C7" w14:textId="249479BC" w:rsidR="00694CAF" w:rsidRPr="005B3720" w:rsidRDefault="00694CAF" w:rsidP="00694CAF">
            <w:pPr>
              <w:spacing w:after="0" w:line="259" w:lineRule="auto"/>
              <w:ind w:left="0" w:firstLine="0"/>
              <w:rPr>
                <w:ins w:id="3192" w:author="Author"/>
                <w:rFonts w:ascii="inherit" w:hAnsi="inherit"/>
                <w:sz w:val="24"/>
                <w:szCs w:val="24"/>
              </w:rPr>
            </w:pPr>
            <w:ins w:id="3193" w:author="Author">
              <w:r w:rsidRPr="005B3720">
                <w:rPr>
                  <w:rFonts w:ascii="inherit" w:hAnsi="inherit"/>
                  <w:sz w:val="24"/>
                  <w:szCs w:val="24"/>
                </w:rPr>
                <w:t xml:space="preserve">To be specified by the relevant system operator, in coordination with the relevant TSO.  </w:t>
              </w:r>
              <w:r w:rsidR="00AF2B5D" w:rsidRPr="005B3720">
                <w:rPr>
                  <w:rFonts w:ascii="inherit" w:hAnsi="inherit"/>
                  <w:sz w:val="24"/>
                  <w:szCs w:val="24"/>
                </w:rPr>
                <w:t xml:space="preserve">Various sub-ranges of voltage withstand capability may be specified.  </w:t>
              </w:r>
            </w:ins>
          </w:p>
        </w:tc>
      </w:tr>
      <w:tr w:rsidR="00694CAF" w:rsidRPr="005B3720" w14:paraId="36C6B542" w14:textId="77777777" w:rsidTr="00663E71">
        <w:trPr>
          <w:trHeight w:val="603"/>
          <w:ins w:id="3194" w:author="Author"/>
        </w:trPr>
        <w:tc>
          <w:tcPr>
            <w:tcW w:w="2482" w:type="dxa"/>
            <w:vMerge w:val="restart"/>
            <w:tcBorders>
              <w:top w:val="single" w:sz="4" w:space="0" w:color="050004"/>
              <w:left w:val="nil"/>
              <w:right w:val="single" w:sz="4" w:space="0" w:color="050004"/>
            </w:tcBorders>
          </w:tcPr>
          <w:p w14:paraId="3F2CCF8A" w14:textId="635F3B40" w:rsidR="00694CAF" w:rsidRPr="005B3720" w:rsidRDefault="00694CAF" w:rsidP="00694CAF">
            <w:pPr>
              <w:spacing w:after="0" w:line="259" w:lineRule="auto"/>
              <w:ind w:left="0" w:right="95" w:firstLine="0"/>
              <w:jc w:val="center"/>
              <w:rPr>
                <w:ins w:id="3195" w:author="Author"/>
                <w:rFonts w:ascii="inherit" w:hAnsi="inherit"/>
                <w:sz w:val="24"/>
                <w:szCs w:val="24"/>
              </w:rPr>
            </w:pPr>
            <w:ins w:id="3196" w:author="Author">
              <w:r>
                <w:rPr>
                  <w:rFonts w:ascii="inherit" w:hAnsi="inherit"/>
                  <w:sz w:val="24"/>
                  <w:szCs w:val="24"/>
                </w:rPr>
                <w:t>150 kV</w:t>
              </w:r>
            </w:ins>
          </w:p>
        </w:tc>
        <w:tc>
          <w:tcPr>
            <w:tcW w:w="2788" w:type="dxa"/>
            <w:tcBorders>
              <w:top w:val="single" w:sz="4" w:space="0" w:color="050004"/>
              <w:left w:val="nil"/>
              <w:bottom w:val="single" w:sz="4" w:space="0" w:color="050004"/>
              <w:right w:val="single" w:sz="4" w:space="0" w:color="050004"/>
            </w:tcBorders>
          </w:tcPr>
          <w:p w14:paraId="3522A7DE" w14:textId="2AF9ADAA" w:rsidR="00694CAF" w:rsidRPr="005B3720" w:rsidRDefault="00694CAF" w:rsidP="00694CAF">
            <w:pPr>
              <w:spacing w:after="0" w:line="259" w:lineRule="auto"/>
              <w:ind w:left="0" w:right="95" w:firstLine="0"/>
              <w:jc w:val="center"/>
              <w:rPr>
                <w:ins w:id="3197" w:author="Author"/>
                <w:rFonts w:ascii="inherit" w:hAnsi="inherit"/>
                <w:sz w:val="24"/>
                <w:szCs w:val="24"/>
              </w:rPr>
            </w:pPr>
            <w:ins w:id="3198" w:author="Author">
              <w:r w:rsidRPr="005B3720">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tcPr>
          <w:p w14:paraId="0D8EB51C" w14:textId="51B4D3C3" w:rsidR="00694CAF" w:rsidRPr="005B3720" w:rsidRDefault="008E6E8E" w:rsidP="00694CAF">
            <w:pPr>
              <w:spacing w:after="0" w:line="259" w:lineRule="auto"/>
              <w:ind w:left="0" w:firstLine="0"/>
              <w:rPr>
                <w:ins w:id="3199" w:author="Author"/>
                <w:rFonts w:ascii="inherit" w:hAnsi="inherit"/>
                <w:sz w:val="24"/>
                <w:szCs w:val="24"/>
              </w:rPr>
            </w:pPr>
            <w:ins w:id="3200" w:author="Author">
              <w:r>
                <w:rPr>
                  <w:rFonts w:ascii="inherit" w:hAnsi="inherit"/>
                  <w:sz w:val="24"/>
                  <w:szCs w:val="24"/>
                </w:rPr>
                <w:t>60min</w:t>
              </w:r>
              <w:r w:rsidRPr="005B3720">
                <w:rPr>
                  <w:rFonts w:ascii="inherit" w:hAnsi="inherit"/>
                  <w:sz w:val="24"/>
                  <w:szCs w:val="24"/>
                </w:rPr>
                <w:t xml:space="preserve">, unless specified otherwise by the relevant system operator, in coordination with the relevant TSO. </w:t>
              </w:r>
              <w:r w:rsidRPr="005C2736">
                <w:rPr>
                  <w:rFonts w:ascii="inherit" w:hAnsi="inherit"/>
                  <w:sz w:val="24"/>
                  <w:szCs w:val="24"/>
                </w:rPr>
                <w:t>Various sub-ranges of voltage withstand capability may be specified</w:t>
              </w:r>
              <w:r>
                <w:rPr>
                  <w:rFonts w:ascii="inherit" w:hAnsi="inherit"/>
                  <w:sz w:val="24"/>
                  <w:szCs w:val="24"/>
                </w:rPr>
                <w:t xml:space="preserve"> by the relevant TSO</w:t>
              </w:r>
              <w:r w:rsidR="00AF10C3" w:rsidRPr="005C2736">
                <w:rPr>
                  <w:rFonts w:ascii="inherit" w:hAnsi="inherit"/>
                  <w:sz w:val="24"/>
                  <w:szCs w:val="24"/>
                </w:rPr>
                <w:t>.</w:t>
              </w:r>
              <w:del w:id="3201" w:author="Author">
                <w:r w:rsidR="00694CAF" w:rsidRPr="005B3720" w:rsidDel="00AF10C3">
                  <w:rPr>
                    <w:rFonts w:ascii="inherit" w:hAnsi="inherit"/>
                    <w:sz w:val="24"/>
                    <w:szCs w:val="24"/>
                  </w:rPr>
                  <w:delText xml:space="preserve">60 minutes </w:delText>
                </w:r>
              </w:del>
            </w:ins>
          </w:p>
        </w:tc>
      </w:tr>
      <w:tr w:rsidR="00694CAF" w:rsidRPr="005B3720" w14:paraId="655C8B00" w14:textId="77777777" w:rsidTr="00663E71">
        <w:trPr>
          <w:trHeight w:val="603"/>
          <w:ins w:id="3202" w:author="Author"/>
        </w:trPr>
        <w:tc>
          <w:tcPr>
            <w:tcW w:w="2482" w:type="dxa"/>
            <w:vMerge/>
            <w:tcBorders>
              <w:left w:val="nil"/>
              <w:right w:val="single" w:sz="4" w:space="0" w:color="050004"/>
            </w:tcBorders>
          </w:tcPr>
          <w:p w14:paraId="2EF647D3" w14:textId="77777777" w:rsidR="00694CAF" w:rsidRPr="005B3720" w:rsidRDefault="00694CAF" w:rsidP="00694CAF">
            <w:pPr>
              <w:spacing w:after="0" w:line="259" w:lineRule="auto"/>
              <w:ind w:left="0" w:right="95" w:firstLine="0"/>
              <w:jc w:val="center"/>
              <w:rPr>
                <w:ins w:id="3203"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392E3DDF" w14:textId="7DBC095E" w:rsidR="00694CAF" w:rsidRPr="005B3720" w:rsidRDefault="00694CAF" w:rsidP="00694CAF">
            <w:pPr>
              <w:spacing w:after="0" w:line="259" w:lineRule="auto"/>
              <w:ind w:left="0" w:right="95" w:firstLine="0"/>
              <w:jc w:val="center"/>
              <w:rPr>
                <w:ins w:id="3204" w:author="Author"/>
                <w:rFonts w:ascii="inherit" w:hAnsi="inherit"/>
                <w:sz w:val="24"/>
                <w:szCs w:val="24"/>
              </w:rPr>
            </w:pPr>
            <w:ins w:id="3205" w:author="Author">
              <w:r w:rsidRPr="005B3720">
                <w:rPr>
                  <w:rFonts w:ascii="inherit" w:hAnsi="inherit"/>
                  <w:sz w:val="24"/>
                  <w:szCs w:val="24"/>
                </w:rPr>
                <w:t>0,90 pu-1,1</w:t>
              </w:r>
              <w:r w:rsidR="009634AD">
                <w:rPr>
                  <w:rFonts w:ascii="inherit" w:hAnsi="inherit"/>
                  <w:sz w:val="24"/>
                  <w:szCs w:val="24"/>
                </w:rPr>
                <w:t>18</w:t>
              </w:r>
              <w:del w:id="3206" w:author="Author">
                <w:r w:rsidRPr="005B3720" w:rsidDel="009634AD">
                  <w:rPr>
                    <w:rFonts w:ascii="inherit" w:hAnsi="inherit"/>
                    <w:sz w:val="24"/>
                    <w:szCs w:val="24"/>
                  </w:rPr>
                  <w:delText>0</w:delText>
                </w:r>
              </w:del>
              <w:r w:rsidRPr="005B3720">
                <w:rPr>
                  <w:rFonts w:ascii="inherit" w:hAnsi="inherit"/>
                  <w:sz w:val="24"/>
                  <w:szCs w:val="24"/>
                </w:rPr>
                <w:t xml:space="preserve"> pu </w:t>
              </w:r>
            </w:ins>
          </w:p>
        </w:tc>
        <w:tc>
          <w:tcPr>
            <w:tcW w:w="3944" w:type="dxa"/>
            <w:tcBorders>
              <w:top w:val="single" w:sz="4" w:space="0" w:color="050004"/>
              <w:left w:val="single" w:sz="4" w:space="0" w:color="050004"/>
              <w:bottom w:val="single" w:sz="4" w:space="0" w:color="050004"/>
              <w:right w:val="nil"/>
            </w:tcBorders>
          </w:tcPr>
          <w:p w14:paraId="3E087425" w14:textId="3A19EFE5" w:rsidR="00694CAF" w:rsidRPr="005B3720" w:rsidRDefault="00694CAF" w:rsidP="00694CAF">
            <w:pPr>
              <w:spacing w:after="0" w:line="259" w:lineRule="auto"/>
              <w:ind w:left="0" w:firstLine="0"/>
              <w:rPr>
                <w:ins w:id="3207" w:author="Author"/>
                <w:rFonts w:ascii="inherit" w:hAnsi="inherit"/>
                <w:sz w:val="24"/>
                <w:szCs w:val="24"/>
              </w:rPr>
            </w:pPr>
            <w:ins w:id="3208" w:author="Author">
              <w:r w:rsidRPr="005B3720">
                <w:rPr>
                  <w:rFonts w:ascii="inherit" w:hAnsi="inherit"/>
                  <w:sz w:val="24"/>
                  <w:szCs w:val="24"/>
                </w:rPr>
                <w:t xml:space="preserve">Unlimited </w:t>
              </w:r>
            </w:ins>
          </w:p>
        </w:tc>
      </w:tr>
      <w:tr w:rsidR="00694CAF" w:rsidRPr="005B3720" w14:paraId="5AB46452" w14:textId="77777777" w:rsidTr="00663E71">
        <w:trPr>
          <w:trHeight w:val="603"/>
          <w:ins w:id="3209" w:author="Author"/>
        </w:trPr>
        <w:tc>
          <w:tcPr>
            <w:tcW w:w="2482" w:type="dxa"/>
            <w:vMerge/>
            <w:tcBorders>
              <w:left w:val="nil"/>
              <w:right w:val="single" w:sz="4" w:space="0" w:color="050004"/>
            </w:tcBorders>
          </w:tcPr>
          <w:p w14:paraId="7E54E6CB" w14:textId="77777777" w:rsidR="00694CAF" w:rsidRPr="005B3720" w:rsidRDefault="00694CAF" w:rsidP="00694CAF">
            <w:pPr>
              <w:spacing w:after="0" w:line="259" w:lineRule="auto"/>
              <w:ind w:left="0" w:right="95" w:firstLine="0"/>
              <w:jc w:val="center"/>
              <w:rPr>
                <w:ins w:id="3210"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1A26ECFD" w14:textId="2B6FF0D2" w:rsidR="00694CAF" w:rsidRPr="005B3720" w:rsidRDefault="00694CAF" w:rsidP="00694CAF">
            <w:pPr>
              <w:spacing w:after="0" w:line="259" w:lineRule="auto"/>
              <w:ind w:left="0" w:right="95" w:firstLine="0"/>
              <w:jc w:val="center"/>
              <w:rPr>
                <w:ins w:id="3211" w:author="Author"/>
                <w:rFonts w:ascii="inherit" w:hAnsi="inherit"/>
                <w:sz w:val="24"/>
                <w:szCs w:val="24"/>
              </w:rPr>
            </w:pPr>
            <w:ins w:id="3212" w:author="Author">
              <w:del w:id="3213" w:author="Author">
                <w:r w:rsidRPr="005B3720" w:rsidDel="00F73FAD">
                  <w:rPr>
                    <w:rFonts w:ascii="inherit" w:hAnsi="inherit"/>
                    <w:sz w:val="24"/>
                    <w:szCs w:val="24"/>
                  </w:rPr>
                  <w:delText>1,1</w:delText>
                </w:r>
                <w:r w:rsidR="009634AD" w:rsidDel="00F73FAD">
                  <w:rPr>
                    <w:rFonts w:ascii="inherit" w:hAnsi="inherit"/>
                    <w:sz w:val="24"/>
                    <w:szCs w:val="24"/>
                  </w:rPr>
                  <w:delText>18</w:delText>
                </w:r>
                <w:r w:rsidRPr="005B3720" w:rsidDel="00F73FAD">
                  <w:rPr>
                    <w:rFonts w:ascii="inherit" w:hAnsi="inherit"/>
                    <w:sz w:val="24"/>
                    <w:szCs w:val="24"/>
                  </w:rPr>
                  <w:delText xml:space="preserve">0 pu-1,12 pu </w:delText>
                </w:r>
              </w:del>
            </w:ins>
          </w:p>
        </w:tc>
        <w:tc>
          <w:tcPr>
            <w:tcW w:w="3944" w:type="dxa"/>
            <w:tcBorders>
              <w:top w:val="single" w:sz="4" w:space="0" w:color="050004"/>
              <w:left w:val="single" w:sz="4" w:space="0" w:color="050004"/>
              <w:bottom w:val="single" w:sz="4" w:space="0" w:color="050004"/>
              <w:right w:val="nil"/>
            </w:tcBorders>
          </w:tcPr>
          <w:p w14:paraId="625E6778" w14:textId="0EB31DFB" w:rsidR="00694CAF" w:rsidRPr="005B3720" w:rsidRDefault="00694CAF" w:rsidP="00694CAF">
            <w:pPr>
              <w:spacing w:after="0" w:line="259" w:lineRule="auto"/>
              <w:ind w:left="0" w:firstLine="0"/>
              <w:rPr>
                <w:ins w:id="3214" w:author="Author"/>
                <w:rFonts w:ascii="inherit" w:hAnsi="inherit"/>
                <w:sz w:val="24"/>
                <w:szCs w:val="24"/>
              </w:rPr>
            </w:pPr>
            <w:ins w:id="3215" w:author="Author">
              <w:del w:id="3216" w:author="Author">
                <w:r w:rsidRPr="005B3720" w:rsidDel="00F73FAD">
                  <w:rPr>
                    <w:rFonts w:ascii="inherit" w:hAnsi="inherit"/>
                    <w:sz w:val="24"/>
                    <w:szCs w:val="24"/>
                  </w:rPr>
                  <w:delText xml:space="preserve">Unlimited, unless specified otherwise by the relevant system operator, in coordination with the relevant TSO. </w:delText>
                </w:r>
              </w:del>
            </w:ins>
          </w:p>
        </w:tc>
      </w:tr>
      <w:tr w:rsidR="00694CAF" w:rsidRPr="005B3720" w14:paraId="6CC452DD" w14:textId="77777777" w:rsidTr="00663E71">
        <w:trPr>
          <w:trHeight w:val="603"/>
          <w:ins w:id="3217" w:author="Author"/>
        </w:trPr>
        <w:tc>
          <w:tcPr>
            <w:tcW w:w="2482" w:type="dxa"/>
            <w:vMerge/>
            <w:tcBorders>
              <w:left w:val="nil"/>
              <w:bottom w:val="single" w:sz="4" w:space="0" w:color="050004"/>
              <w:right w:val="single" w:sz="4" w:space="0" w:color="050004"/>
            </w:tcBorders>
          </w:tcPr>
          <w:p w14:paraId="15DFF89A" w14:textId="77777777" w:rsidR="00694CAF" w:rsidRPr="005B3720" w:rsidRDefault="00694CAF" w:rsidP="00694CAF">
            <w:pPr>
              <w:spacing w:after="0" w:line="259" w:lineRule="auto"/>
              <w:ind w:left="0" w:right="95" w:firstLine="0"/>
              <w:jc w:val="center"/>
              <w:rPr>
                <w:ins w:id="3218"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4C50F11B" w14:textId="1C4D792C" w:rsidR="00694CAF" w:rsidRPr="005B3720" w:rsidRDefault="00694CAF" w:rsidP="00694CAF">
            <w:pPr>
              <w:spacing w:after="0" w:line="259" w:lineRule="auto"/>
              <w:ind w:left="0" w:right="95" w:firstLine="0"/>
              <w:jc w:val="center"/>
              <w:rPr>
                <w:ins w:id="3219" w:author="Author"/>
                <w:rFonts w:ascii="inherit" w:hAnsi="inherit"/>
                <w:sz w:val="24"/>
                <w:szCs w:val="24"/>
              </w:rPr>
            </w:pPr>
            <w:ins w:id="3220" w:author="Author">
              <w:r w:rsidRPr="005B3720">
                <w:rPr>
                  <w:rFonts w:ascii="inherit" w:hAnsi="inherit"/>
                  <w:sz w:val="24"/>
                  <w:szCs w:val="24"/>
                </w:rPr>
                <w:t>1,1</w:t>
              </w:r>
              <w:del w:id="3221" w:author="Author">
                <w:r w:rsidRPr="005B3720" w:rsidDel="00F73FAD">
                  <w:rPr>
                    <w:rFonts w:ascii="inherit" w:hAnsi="inherit"/>
                    <w:sz w:val="24"/>
                    <w:szCs w:val="24"/>
                  </w:rPr>
                  <w:delText>2</w:delText>
                </w:r>
              </w:del>
              <w:r w:rsidR="00F73FAD">
                <w:rPr>
                  <w:rFonts w:ascii="inherit" w:hAnsi="inherit"/>
                  <w:sz w:val="24"/>
                  <w:szCs w:val="24"/>
                </w:rPr>
                <w:t>18</w:t>
              </w:r>
              <w:r w:rsidRPr="005B3720">
                <w:rPr>
                  <w:rFonts w:ascii="inherit" w:hAnsi="inherit"/>
                  <w:sz w:val="24"/>
                  <w:szCs w:val="24"/>
                </w:rPr>
                <w:t xml:space="preserve"> pu-1,15 pu </w:t>
              </w:r>
            </w:ins>
          </w:p>
        </w:tc>
        <w:tc>
          <w:tcPr>
            <w:tcW w:w="3944" w:type="dxa"/>
            <w:tcBorders>
              <w:top w:val="single" w:sz="4" w:space="0" w:color="050004"/>
              <w:left w:val="single" w:sz="4" w:space="0" w:color="050004"/>
              <w:bottom w:val="single" w:sz="4" w:space="0" w:color="050004"/>
              <w:right w:val="nil"/>
            </w:tcBorders>
          </w:tcPr>
          <w:p w14:paraId="583E6562" w14:textId="4090859F" w:rsidR="00694CAF" w:rsidRPr="005B3720" w:rsidRDefault="00694CAF" w:rsidP="00694CAF">
            <w:pPr>
              <w:spacing w:after="0" w:line="259" w:lineRule="auto"/>
              <w:ind w:left="0" w:firstLine="0"/>
              <w:rPr>
                <w:ins w:id="3222" w:author="Author"/>
                <w:rFonts w:ascii="inherit" w:hAnsi="inherit"/>
                <w:sz w:val="24"/>
                <w:szCs w:val="24"/>
              </w:rPr>
            </w:pPr>
            <w:ins w:id="3223" w:author="Author">
              <w:r w:rsidRPr="005B3720">
                <w:rPr>
                  <w:rFonts w:ascii="inherit" w:hAnsi="inherit"/>
                  <w:sz w:val="24"/>
                  <w:szCs w:val="24"/>
                </w:rPr>
                <w:t xml:space="preserve">To be specified by the relevant system operator, in coordination with the relevant TSO.  </w:t>
              </w:r>
              <w:r w:rsidR="00AF2B5D" w:rsidRPr="005B3720">
                <w:rPr>
                  <w:rFonts w:ascii="inherit" w:hAnsi="inherit"/>
                  <w:sz w:val="24"/>
                  <w:szCs w:val="24"/>
                </w:rPr>
                <w:t xml:space="preserve">Various sub-ranges of voltage withstand capability may be specified.  </w:t>
              </w:r>
            </w:ins>
          </w:p>
        </w:tc>
      </w:tr>
      <w:tr w:rsidR="00694CAF" w:rsidRPr="005B3720" w14:paraId="407B63D1" w14:textId="77777777" w:rsidTr="00663E71">
        <w:trPr>
          <w:trHeight w:val="603"/>
          <w:ins w:id="3224" w:author="Author"/>
        </w:trPr>
        <w:tc>
          <w:tcPr>
            <w:tcW w:w="2482" w:type="dxa"/>
            <w:vMerge w:val="restart"/>
            <w:tcBorders>
              <w:top w:val="single" w:sz="4" w:space="0" w:color="050004"/>
              <w:left w:val="nil"/>
              <w:right w:val="single" w:sz="4" w:space="0" w:color="050004"/>
            </w:tcBorders>
          </w:tcPr>
          <w:p w14:paraId="443BD4C5" w14:textId="53C80AC6" w:rsidR="00694CAF" w:rsidRPr="005B3720" w:rsidRDefault="00694CAF" w:rsidP="00694CAF">
            <w:pPr>
              <w:spacing w:after="0" w:line="259" w:lineRule="auto"/>
              <w:ind w:left="0" w:right="95" w:firstLine="0"/>
              <w:jc w:val="center"/>
              <w:rPr>
                <w:ins w:id="3225" w:author="Author"/>
                <w:rFonts w:ascii="inherit" w:hAnsi="inherit"/>
                <w:sz w:val="24"/>
                <w:szCs w:val="24"/>
              </w:rPr>
            </w:pPr>
            <w:ins w:id="3226" w:author="Author">
              <w:r>
                <w:rPr>
                  <w:rFonts w:ascii="inherit" w:hAnsi="inherit"/>
                  <w:sz w:val="24"/>
                  <w:szCs w:val="24"/>
                </w:rPr>
                <w:t>220 kV</w:t>
              </w:r>
            </w:ins>
          </w:p>
        </w:tc>
        <w:tc>
          <w:tcPr>
            <w:tcW w:w="2788" w:type="dxa"/>
            <w:tcBorders>
              <w:top w:val="single" w:sz="4" w:space="0" w:color="050004"/>
              <w:left w:val="nil"/>
              <w:bottom w:val="single" w:sz="4" w:space="0" w:color="050004"/>
              <w:right w:val="single" w:sz="4" w:space="0" w:color="050004"/>
            </w:tcBorders>
          </w:tcPr>
          <w:p w14:paraId="465E6F8B" w14:textId="6369A076" w:rsidR="00694CAF" w:rsidRPr="005B3720" w:rsidRDefault="00694CAF" w:rsidP="00694CAF">
            <w:pPr>
              <w:spacing w:after="0" w:line="259" w:lineRule="auto"/>
              <w:ind w:left="0" w:right="95" w:firstLine="0"/>
              <w:jc w:val="center"/>
              <w:rPr>
                <w:ins w:id="3227" w:author="Author"/>
                <w:rFonts w:ascii="inherit" w:hAnsi="inherit"/>
                <w:sz w:val="24"/>
                <w:szCs w:val="24"/>
              </w:rPr>
            </w:pPr>
            <w:ins w:id="3228" w:author="Author">
              <w:r w:rsidRPr="005B3720">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tcPr>
          <w:p w14:paraId="2FEA0981" w14:textId="238285C8" w:rsidR="00694CAF" w:rsidRPr="005B3720" w:rsidRDefault="008E6E8E" w:rsidP="00694CAF">
            <w:pPr>
              <w:spacing w:after="0" w:line="259" w:lineRule="auto"/>
              <w:ind w:left="0" w:firstLine="0"/>
              <w:rPr>
                <w:ins w:id="3229" w:author="Author"/>
                <w:rFonts w:ascii="inherit" w:hAnsi="inherit"/>
                <w:sz w:val="24"/>
                <w:szCs w:val="24"/>
              </w:rPr>
            </w:pPr>
            <w:ins w:id="3230" w:author="Author">
              <w:r>
                <w:rPr>
                  <w:rFonts w:ascii="inherit" w:hAnsi="inherit"/>
                  <w:sz w:val="24"/>
                  <w:szCs w:val="24"/>
                </w:rPr>
                <w:t>60min</w:t>
              </w:r>
              <w:r w:rsidRPr="005B3720">
                <w:rPr>
                  <w:rFonts w:ascii="inherit" w:hAnsi="inherit"/>
                  <w:sz w:val="24"/>
                  <w:szCs w:val="24"/>
                </w:rPr>
                <w:t xml:space="preserve">, unless specified otherwise by the relevant system operator, in coordination with the relevant TSO. </w:t>
              </w:r>
              <w:r w:rsidRPr="005C2736">
                <w:rPr>
                  <w:rFonts w:ascii="inherit" w:hAnsi="inherit"/>
                  <w:sz w:val="24"/>
                  <w:szCs w:val="24"/>
                </w:rPr>
                <w:t>Various sub-ranges of voltage withstand capability may be specified</w:t>
              </w:r>
              <w:r>
                <w:rPr>
                  <w:rFonts w:ascii="inherit" w:hAnsi="inherit"/>
                  <w:sz w:val="24"/>
                  <w:szCs w:val="24"/>
                </w:rPr>
                <w:t xml:space="preserve"> by the relevant TSO</w:t>
              </w:r>
              <w:r w:rsidR="00AF10C3" w:rsidRPr="005C2736">
                <w:rPr>
                  <w:rFonts w:ascii="inherit" w:hAnsi="inherit"/>
                  <w:sz w:val="24"/>
                  <w:szCs w:val="24"/>
                </w:rPr>
                <w:t>.</w:t>
              </w:r>
              <w:del w:id="3231" w:author="Author">
                <w:r w:rsidR="00694CAF" w:rsidRPr="005B3720" w:rsidDel="00AF10C3">
                  <w:rPr>
                    <w:rFonts w:ascii="inherit" w:hAnsi="inherit"/>
                    <w:sz w:val="24"/>
                    <w:szCs w:val="24"/>
                  </w:rPr>
                  <w:delText xml:space="preserve">60 minutes </w:delText>
                </w:r>
              </w:del>
            </w:ins>
          </w:p>
        </w:tc>
      </w:tr>
      <w:tr w:rsidR="00694CAF" w:rsidRPr="005B3720" w14:paraId="0D4634FF" w14:textId="77777777" w:rsidTr="00663E71">
        <w:trPr>
          <w:trHeight w:val="603"/>
          <w:ins w:id="3232" w:author="Author"/>
        </w:trPr>
        <w:tc>
          <w:tcPr>
            <w:tcW w:w="2482" w:type="dxa"/>
            <w:vMerge/>
            <w:tcBorders>
              <w:left w:val="nil"/>
              <w:right w:val="single" w:sz="4" w:space="0" w:color="050004"/>
            </w:tcBorders>
          </w:tcPr>
          <w:p w14:paraId="095D7BFC" w14:textId="77777777" w:rsidR="00694CAF" w:rsidRPr="005B3720" w:rsidRDefault="00694CAF" w:rsidP="00694CAF">
            <w:pPr>
              <w:spacing w:after="0" w:line="259" w:lineRule="auto"/>
              <w:ind w:left="0" w:right="95" w:firstLine="0"/>
              <w:jc w:val="center"/>
              <w:rPr>
                <w:ins w:id="3233"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26A292B" w14:textId="35D4866C" w:rsidR="00694CAF" w:rsidRPr="005B3720" w:rsidRDefault="00694CAF" w:rsidP="00694CAF">
            <w:pPr>
              <w:spacing w:after="0" w:line="259" w:lineRule="auto"/>
              <w:ind w:left="0" w:right="95" w:firstLine="0"/>
              <w:jc w:val="center"/>
              <w:rPr>
                <w:ins w:id="3234" w:author="Author"/>
                <w:rFonts w:ascii="inherit" w:hAnsi="inherit"/>
                <w:sz w:val="24"/>
                <w:szCs w:val="24"/>
              </w:rPr>
            </w:pPr>
            <w:ins w:id="3235" w:author="Author">
              <w:r w:rsidRPr="005B3720">
                <w:rPr>
                  <w:rFonts w:ascii="inherit" w:hAnsi="inherit"/>
                  <w:sz w:val="24"/>
                  <w:szCs w:val="24"/>
                </w:rPr>
                <w:t>0,90 pu-1,1</w:t>
              </w:r>
              <w:r w:rsidR="009634AD">
                <w:rPr>
                  <w:rFonts w:ascii="inherit" w:hAnsi="inherit"/>
                  <w:sz w:val="24"/>
                  <w:szCs w:val="24"/>
                </w:rPr>
                <w:t>136</w:t>
              </w:r>
              <w:del w:id="3236" w:author="Author">
                <w:r w:rsidRPr="005B3720" w:rsidDel="009634AD">
                  <w:rPr>
                    <w:rFonts w:ascii="inherit" w:hAnsi="inherit"/>
                    <w:sz w:val="24"/>
                    <w:szCs w:val="24"/>
                  </w:rPr>
                  <w:delText>0</w:delText>
                </w:r>
              </w:del>
              <w:r w:rsidRPr="005B3720">
                <w:rPr>
                  <w:rFonts w:ascii="inherit" w:hAnsi="inherit"/>
                  <w:sz w:val="24"/>
                  <w:szCs w:val="24"/>
                </w:rPr>
                <w:t xml:space="preserve"> pu </w:t>
              </w:r>
            </w:ins>
          </w:p>
        </w:tc>
        <w:tc>
          <w:tcPr>
            <w:tcW w:w="3944" w:type="dxa"/>
            <w:tcBorders>
              <w:top w:val="single" w:sz="4" w:space="0" w:color="050004"/>
              <w:left w:val="single" w:sz="4" w:space="0" w:color="050004"/>
              <w:bottom w:val="single" w:sz="4" w:space="0" w:color="050004"/>
              <w:right w:val="nil"/>
            </w:tcBorders>
          </w:tcPr>
          <w:p w14:paraId="1DBA406C" w14:textId="03C4A07B" w:rsidR="00694CAF" w:rsidRPr="005B3720" w:rsidRDefault="00694CAF" w:rsidP="00694CAF">
            <w:pPr>
              <w:spacing w:after="0" w:line="259" w:lineRule="auto"/>
              <w:ind w:left="0" w:firstLine="0"/>
              <w:rPr>
                <w:ins w:id="3237" w:author="Author"/>
                <w:rFonts w:ascii="inherit" w:hAnsi="inherit"/>
                <w:sz w:val="24"/>
                <w:szCs w:val="24"/>
              </w:rPr>
            </w:pPr>
            <w:ins w:id="3238" w:author="Author">
              <w:r w:rsidRPr="005B3720">
                <w:rPr>
                  <w:rFonts w:ascii="inherit" w:hAnsi="inherit"/>
                  <w:sz w:val="24"/>
                  <w:szCs w:val="24"/>
                </w:rPr>
                <w:t xml:space="preserve">Unlimited </w:t>
              </w:r>
            </w:ins>
          </w:p>
        </w:tc>
      </w:tr>
      <w:tr w:rsidR="00694CAF" w:rsidRPr="005B3720" w14:paraId="4EFA86A3" w14:textId="77777777" w:rsidTr="00663E71">
        <w:trPr>
          <w:trHeight w:val="603"/>
          <w:ins w:id="3239" w:author="Author"/>
        </w:trPr>
        <w:tc>
          <w:tcPr>
            <w:tcW w:w="2482" w:type="dxa"/>
            <w:vMerge/>
            <w:tcBorders>
              <w:left w:val="nil"/>
              <w:right w:val="single" w:sz="4" w:space="0" w:color="050004"/>
            </w:tcBorders>
          </w:tcPr>
          <w:p w14:paraId="7BB7E36B" w14:textId="77777777" w:rsidR="00694CAF" w:rsidRPr="005B3720" w:rsidRDefault="00694CAF" w:rsidP="00694CAF">
            <w:pPr>
              <w:spacing w:after="0" w:line="259" w:lineRule="auto"/>
              <w:ind w:left="0" w:right="95" w:firstLine="0"/>
              <w:jc w:val="center"/>
              <w:rPr>
                <w:ins w:id="3240"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89C7668" w14:textId="1AB2C282" w:rsidR="00694CAF" w:rsidRPr="005B3720" w:rsidRDefault="00694CAF" w:rsidP="00694CAF">
            <w:pPr>
              <w:spacing w:after="0" w:line="259" w:lineRule="auto"/>
              <w:ind w:left="0" w:right="95" w:firstLine="0"/>
              <w:jc w:val="center"/>
              <w:rPr>
                <w:ins w:id="3241" w:author="Author"/>
                <w:rFonts w:ascii="inherit" w:hAnsi="inherit"/>
                <w:sz w:val="24"/>
                <w:szCs w:val="24"/>
              </w:rPr>
            </w:pPr>
            <w:ins w:id="3242" w:author="Author">
              <w:del w:id="3243" w:author="Author">
                <w:r w:rsidRPr="005B3720" w:rsidDel="009D4D38">
                  <w:rPr>
                    <w:rFonts w:ascii="inherit" w:hAnsi="inherit"/>
                    <w:sz w:val="24"/>
                    <w:szCs w:val="24"/>
                  </w:rPr>
                  <w:delText>1,1</w:delText>
                </w:r>
                <w:r w:rsidR="009634AD" w:rsidDel="009D4D38">
                  <w:rPr>
                    <w:rFonts w:ascii="inherit" w:hAnsi="inherit"/>
                    <w:sz w:val="24"/>
                    <w:szCs w:val="24"/>
                  </w:rPr>
                  <w:delText>136</w:delText>
                </w:r>
                <w:r w:rsidRPr="005B3720" w:rsidDel="009D4D38">
                  <w:rPr>
                    <w:rFonts w:ascii="inherit" w:hAnsi="inherit"/>
                    <w:sz w:val="24"/>
                    <w:szCs w:val="24"/>
                  </w:rPr>
                  <w:delText xml:space="preserve">0 pu-1,12 pu </w:delText>
                </w:r>
              </w:del>
            </w:ins>
          </w:p>
        </w:tc>
        <w:tc>
          <w:tcPr>
            <w:tcW w:w="3944" w:type="dxa"/>
            <w:tcBorders>
              <w:top w:val="single" w:sz="4" w:space="0" w:color="050004"/>
              <w:left w:val="single" w:sz="4" w:space="0" w:color="050004"/>
              <w:bottom w:val="single" w:sz="4" w:space="0" w:color="050004"/>
              <w:right w:val="nil"/>
            </w:tcBorders>
          </w:tcPr>
          <w:p w14:paraId="05775B69" w14:textId="0CA527F7" w:rsidR="00694CAF" w:rsidRPr="005B3720" w:rsidRDefault="00694CAF" w:rsidP="00694CAF">
            <w:pPr>
              <w:spacing w:after="0" w:line="259" w:lineRule="auto"/>
              <w:ind w:left="0" w:firstLine="0"/>
              <w:rPr>
                <w:ins w:id="3244" w:author="Author"/>
                <w:rFonts w:ascii="inherit" w:hAnsi="inherit"/>
                <w:sz w:val="24"/>
                <w:szCs w:val="24"/>
              </w:rPr>
            </w:pPr>
            <w:ins w:id="3245" w:author="Author">
              <w:del w:id="3246" w:author="Author">
                <w:r w:rsidRPr="005B3720" w:rsidDel="009D4D38">
                  <w:rPr>
                    <w:rFonts w:ascii="inherit" w:hAnsi="inherit"/>
                    <w:sz w:val="24"/>
                    <w:szCs w:val="24"/>
                  </w:rPr>
                  <w:delText xml:space="preserve">Unlimited, unless specified otherwise by the relevant system operator, in coordination with the relevant TSO. </w:delText>
                </w:r>
              </w:del>
            </w:ins>
          </w:p>
        </w:tc>
      </w:tr>
      <w:tr w:rsidR="00694CAF" w:rsidRPr="005B3720" w14:paraId="5836B8A9" w14:textId="77777777" w:rsidTr="00663E71">
        <w:trPr>
          <w:trHeight w:val="603"/>
          <w:ins w:id="3247" w:author="Author"/>
        </w:trPr>
        <w:tc>
          <w:tcPr>
            <w:tcW w:w="2482" w:type="dxa"/>
            <w:vMerge/>
            <w:tcBorders>
              <w:left w:val="nil"/>
              <w:bottom w:val="single" w:sz="4" w:space="0" w:color="050004"/>
              <w:right w:val="single" w:sz="4" w:space="0" w:color="050004"/>
            </w:tcBorders>
          </w:tcPr>
          <w:p w14:paraId="6BDD48B7" w14:textId="77777777" w:rsidR="00694CAF" w:rsidRPr="005B3720" w:rsidRDefault="00694CAF" w:rsidP="00694CAF">
            <w:pPr>
              <w:spacing w:after="0" w:line="259" w:lineRule="auto"/>
              <w:ind w:left="0" w:right="95" w:firstLine="0"/>
              <w:jc w:val="center"/>
              <w:rPr>
                <w:ins w:id="3248"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33B88C5" w14:textId="007FED27" w:rsidR="00694CAF" w:rsidRPr="005B3720" w:rsidRDefault="00694CAF" w:rsidP="00694CAF">
            <w:pPr>
              <w:spacing w:after="0" w:line="259" w:lineRule="auto"/>
              <w:ind w:left="0" w:right="95" w:firstLine="0"/>
              <w:jc w:val="center"/>
              <w:rPr>
                <w:ins w:id="3249" w:author="Author"/>
                <w:rFonts w:ascii="inherit" w:hAnsi="inherit"/>
                <w:sz w:val="24"/>
                <w:szCs w:val="24"/>
              </w:rPr>
            </w:pPr>
            <w:ins w:id="3250" w:author="Author">
              <w:r w:rsidRPr="005B3720">
                <w:rPr>
                  <w:rFonts w:ascii="inherit" w:hAnsi="inherit"/>
                  <w:sz w:val="24"/>
                  <w:szCs w:val="24"/>
                </w:rPr>
                <w:t>1,1</w:t>
              </w:r>
              <w:del w:id="3251" w:author="Author">
                <w:r w:rsidRPr="005B3720" w:rsidDel="009D4D38">
                  <w:rPr>
                    <w:rFonts w:ascii="inherit" w:hAnsi="inherit"/>
                    <w:sz w:val="24"/>
                    <w:szCs w:val="24"/>
                  </w:rPr>
                  <w:delText>2</w:delText>
                </w:r>
              </w:del>
              <w:r w:rsidR="009D4D38">
                <w:rPr>
                  <w:rFonts w:ascii="inherit" w:hAnsi="inherit"/>
                  <w:sz w:val="24"/>
                  <w:szCs w:val="24"/>
                </w:rPr>
                <w:t>136</w:t>
              </w:r>
              <w:r w:rsidRPr="005B3720">
                <w:rPr>
                  <w:rFonts w:ascii="inherit" w:hAnsi="inherit"/>
                  <w:sz w:val="24"/>
                  <w:szCs w:val="24"/>
                </w:rPr>
                <w:t xml:space="preserve"> pu-1,15 pu </w:t>
              </w:r>
            </w:ins>
          </w:p>
        </w:tc>
        <w:tc>
          <w:tcPr>
            <w:tcW w:w="3944" w:type="dxa"/>
            <w:tcBorders>
              <w:top w:val="single" w:sz="4" w:space="0" w:color="050004"/>
              <w:left w:val="single" w:sz="4" w:space="0" w:color="050004"/>
              <w:bottom w:val="single" w:sz="4" w:space="0" w:color="050004"/>
              <w:right w:val="nil"/>
            </w:tcBorders>
          </w:tcPr>
          <w:p w14:paraId="3DFAC3CF" w14:textId="1A155B50" w:rsidR="00694CAF" w:rsidRPr="005B3720" w:rsidRDefault="00694CAF" w:rsidP="00694CAF">
            <w:pPr>
              <w:spacing w:after="0" w:line="259" w:lineRule="auto"/>
              <w:ind w:left="0" w:firstLine="0"/>
              <w:rPr>
                <w:ins w:id="3252" w:author="Author"/>
                <w:rFonts w:ascii="inherit" w:hAnsi="inherit"/>
                <w:sz w:val="24"/>
                <w:szCs w:val="24"/>
              </w:rPr>
            </w:pPr>
            <w:ins w:id="3253" w:author="Author">
              <w:r w:rsidRPr="005B3720">
                <w:rPr>
                  <w:rFonts w:ascii="inherit" w:hAnsi="inherit"/>
                  <w:sz w:val="24"/>
                  <w:szCs w:val="24"/>
                </w:rPr>
                <w:t xml:space="preserve">To be specified by the relevant system operator, in coordination with the relevant TSO.  </w:t>
              </w:r>
              <w:r w:rsidR="00AF2B5D" w:rsidRPr="005B3720">
                <w:rPr>
                  <w:rFonts w:ascii="inherit" w:hAnsi="inherit"/>
                  <w:sz w:val="24"/>
                  <w:szCs w:val="24"/>
                </w:rPr>
                <w:t xml:space="preserve">Various sub-ranges of voltage withstand capability may be specified.  </w:t>
              </w:r>
            </w:ins>
          </w:p>
        </w:tc>
      </w:tr>
    </w:tbl>
    <w:p w14:paraId="7C9124C7" w14:textId="28A2FEAE" w:rsidR="00AE476A" w:rsidRPr="005B3720" w:rsidRDefault="00BF5202" w:rsidP="00411EF0">
      <w:pPr>
        <w:spacing w:before="240" w:after="240"/>
        <w:ind w:left="0" w:hanging="11"/>
        <w:rPr>
          <w:rFonts w:ascii="inherit" w:hAnsi="inherit"/>
          <w:sz w:val="24"/>
          <w:szCs w:val="24"/>
        </w:rPr>
      </w:pPr>
      <w:r w:rsidRPr="005B3720">
        <w:rPr>
          <w:rFonts w:ascii="inherit" w:hAnsi="inherit"/>
          <w:b/>
          <w:sz w:val="24"/>
          <w:szCs w:val="24"/>
        </w:rPr>
        <w:t>Table 12</w:t>
      </w:r>
      <w:r w:rsidRPr="005B3720">
        <w:rPr>
          <w:rFonts w:ascii="inherit" w:hAnsi="inherit"/>
          <w:sz w:val="24"/>
          <w:szCs w:val="24"/>
        </w:rPr>
        <w:t>: Minimum time periods for which a remote-end HVDC converter station shall be capable of operating for different voltages deviating from a reference 1 pu value without disconnecting from the network</w:t>
      </w:r>
      <w:del w:id="3254" w:author="Author">
        <w:r w:rsidRPr="005B3720" w:rsidDel="00694CAF">
          <w:rPr>
            <w:rFonts w:ascii="inherit" w:hAnsi="inherit"/>
            <w:sz w:val="24"/>
            <w:szCs w:val="24"/>
          </w:rPr>
          <w:delText xml:space="preserve"> where the voltage base for pu values is from 110 kV to (not including) 300 kV</w:delText>
        </w:r>
      </w:del>
      <w:r w:rsidRPr="005B3720">
        <w:rPr>
          <w:rFonts w:ascii="inherit" w:hAnsi="inherit"/>
          <w:sz w:val="24"/>
          <w:szCs w:val="24"/>
        </w:rPr>
        <w:t xml:space="preserve">. </w:t>
      </w:r>
    </w:p>
    <w:tbl>
      <w:tblPr>
        <w:tblStyle w:val="Tabellenraster1"/>
        <w:tblW w:w="9214" w:type="dxa"/>
        <w:tblInd w:w="0" w:type="dxa"/>
        <w:tblCellMar>
          <w:top w:w="104" w:type="dxa"/>
          <w:left w:w="90" w:type="dxa"/>
        </w:tblCellMar>
        <w:tblLook w:val="04A0" w:firstRow="1" w:lastRow="0" w:firstColumn="1" w:lastColumn="0" w:noHBand="0" w:noVBand="1"/>
      </w:tblPr>
      <w:tblGrid>
        <w:gridCol w:w="2482"/>
        <w:gridCol w:w="2788"/>
        <w:gridCol w:w="3944"/>
      </w:tblGrid>
      <w:tr w:rsidR="00FE5502" w:rsidRPr="005B3720" w14:paraId="0B5A9C2D" w14:textId="77777777" w:rsidTr="00FE5502">
        <w:trPr>
          <w:trHeight w:val="369"/>
        </w:trPr>
        <w:tc>
          <w:tcPr>
            <w:tcW w:w="2482" w:type="dxa"/>
            <w:tcBorders>
              <w:top w:val="single" w:sz="4" w:space="0" w:color="050004"/>
              <w:left w:val="nil"/>
              <w:bottom w:val="single" w:sz="4" w:space="0" w:color="050004"/>
              <w:right w:val="single" w:sz="4" w:space="0" w:color="050004"/>
            </w:tcBorders>
          </w:tcPr>
          <w:p w14:paraId="793A7687" w14:textId="74049340" w:rsidR="00FE5502" w:rsidRPr="005B3720" w:rsidRDefault="00FE5502">
            <w:pPr>
              <w:spacing w:after="0" w:line="259" w:lineRule="auto"/>
              <w:ind w:left="0" w:right="95" w:firstLine="0"/>
              <w:jc w:val="center"/>
              <w:rPr>
                <w:rFonts w:ascii="inherit" w:hAnsi="inherit"/>
                <w:sz w:val="24"/>
                <w:szCs w:val="24"/>
              </w:rPr>
            </w:pPr>
            <w:ins w:id="3255" w:author="Author">
              <w:r>
                <w:rPr>
                  <w:rFonts w:ascii="inherit" w:hAnsi="inherit"/>
                  <w:sz w:val="24"/>
                  <w:szCs w:val="24"/>
                </w:rPr>
                <w:t>Rated Voltage</w:t>
              </w:r>
            </w:ins>
          </w:p>
        </w:tc>
        <w:tc>
          <w:tcPr>
            <w:tcW w:w="2788" w:type="dxa"/>
            <w:tcBorders>
              <w:top w:val="single" w:sz="4" w:space="0" w:color="050004"/>
              <w:left w:val="nil"/>
              <w:bottom w:val="single" w:sz="4" w:space="0" w:color="050004"/>
              <w:right w:val="single" w:sz="4" w:space="0" w:color="050004"/>
            </w:tcBorders>
          </w:tcPr>
          <w:p w14:paraId="673CF10F" w14:textId="46CB1D93" w:rsidR="00FE5502" w:rsidRPr="005B3720" w:rsidRDefault="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Voltage range </w:t>
            </w:r>
          </w:p>
        </w:tc>
        <w:tc>
          <w:tcPr>
            <w:tcW w:w="3944" w:type="dxa"/>
            <w:tcBorders>
              <w:top w:val="single" w:sz="4" w:space="0" w:color="050004"/>
              <w:left w:val="single" w:sz="4" w:space="0" w:color="050004"/>
              <w:bottom w:val="single" w:sz="4" w:space="0" w:color="050004"/>
              <w:right w:val="nil"/>
            </w:tcBorders>
          </w:tcPr>
          <w:p w14:paraId="27F8B593" w14:textId="77777777" w:rsidR="00FE5502" w:rsidRPr="005B3720" w:rsidRDefault="00FE5502">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FE5502" w:rsidRPr="005B3720" w14:paraId="73A77662" w14:textId="77777777" w:rsidTr="00663E71">
        <w:trPr>
          <w:trHeight w:val="435"/>
        </w:trPr>
        <w:tc>
          <w:tcPr>
            <w:tcW w:w="2482" w:type="dxa"/>
            <w:vMerge w:val="restart"/>
            <w:tcBorders>
              <w:top w:val="single" w:sz="4" w:space="0" w:color="050004"/>
              <w:left w:val="nil"/>
              <w:right w:val="single" w:sz="4" w:space="0" w:color="050004"/>
            </w:tcBorders>
          </w:tcPr>
          <w:p w14:paraId="6C1AC99C" w14:textId="4413F466" w:rsidR="00FE5502" w:rsidRPr="005B3720" w:rsidRDefault="00FE5502">
            <w:pPr>
              <w:spacing w:after="0" w:line="259" w:lineRule="auto"/>
              <w:ind w:left="0" w:right="95" w:firstLine="0"/>
              <w:jc w:val="center"/>
              <w:rPr>
                <w:rFonts w:ascii="inherit" w:hAnsi="inherit"/>
                <w:sz w:val="24"/>
                <w:szCs w:val="24"/>
              </w:rPr>
            </w:pPr>
            <w:ins w:id="3256" w:author="Author">
              <w:r>
                <w:rPr>
                  <w:rFonts w:ascii="inherit" w:hAnsi="inherit"/>
                  <w:sz w:val="24"/>
                  <w:szCs w:val="24"/>
                </w:rPr>
                <w:t>330 kV</w:t>
              </w:r>
            </w:ins>
          </w:p>
        </w:tc>
        <w:tc>
          <w:tcPr>
            <w:tcW w:w="2788" w:type="dxa"/>
            <w:tcBorders>
              <w:top w:val="single" w:sz="4" w:space="0" w:color="050004"/>
              <w:left w:val="nil"/>
              <w:bottom w:val="single" w:sz="4" w:space="0" w:color="050004"/>
              <w:right w:val="single" w:sz="4" w:space="0" w:color="050004"/>
            </w:tcBorders>
          </w:tcPr>
          <w:p w14:paraId="2E2620AC" w14:textId="6D54DFCE" w:rsidR="00FE5502" w:rsidRPr="005B3720" w:rsidRDefault="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tcPr>
          <w:p w14:paraId="07C0346A" w14:textId="79D39BDF" w:rsidR="00FE5502" w:rsidRPr="005B3720" w:rsidRDefault="008E6E8E">
            <w:pPr>
              <w:spacing w:after="0" w:line="259" w:lineRule="auto"/>
              <w:ind w:left="0" w:firstLine="0"/>
              <w:jc w:val="left"/>
              <w:rPr>
                <w:rFonts w:ascii="inherit" w:hAnsi="inherit"/>
                <w:sz w:val="24"/>
                <w:szCs w:val="24"/>
              </w:rPr>
            </w:pPr>
            <w:ins w:id="3257" w:author="Author">
              <w:r>
                <w:rPr>
                  <w:rFonts w:ascii="inherit" w:hAnsi="inherit"/>
                  <w:sz w:val="24"/>
                  <w:szCs w:val="24"/>
                </w:rPr>
                <w:t>60min</w:t>
              </w:r>
              <w:r w:rsidRPr="005B3720">
                <w:rPr>
                  <w:rFonts w:ascii="inherit" w:hAnsi="inherit"/>
                  <w:sz w:val="24"/>
                  <w:szCs w:val="24"/>
                </w:rPr>
                <w:t xml:space="preserve">, unless specified otherwise by the relevant system operator, in coordination with the relevant TSO. </w:t>
              </w:r>
              <w:r w:rsidRPr="005C2736">
                <w:rPr>
                  <w:rFonts w:ascii="inherit" w:hAnsi="inherit"/>
                  <w:sz w:val="24"/>
                  <w:szCs w:val="24"/>
                </w:rPr>
                <w:t>Various sub-ranges of voltage withstand capability may be specified</w:t>
              </w:r>
              <w:r>
                <w:rPr>
                  <w:rFonts w:ascii="inherit" w:hAnsi="inherit"/>
                  <w:sz w:val="24"/>
                  <w:szCs w:val="24"/>
                </w:rPr>
                <w:t xml:space="preserve"> by the relevant TSO</w:t>
              </w:r>
            </w:ins>
            <w:del w:id="3258" w:author="Author">
              <w:r w:rsidR="00FE5502" w:rsidRPr="005B3720" w:rsidDel="008E6E8E">
                <w:rPr>
                  <w:rFonts w:ascii="inherit" w:hAnsi="inherit"/>
                  <w:sz w:val="24"/>
                  <w:szCs w:val="24"/>
                </w:rPr>
                <w:delText xml:space="preserve">60 minutes </w:delText>
              </w:r>
            </w:del>
          </w:p>
        </w:tc>
      </w:tr>
      <w:tr w:rsidR="00FE5502" w:rsidRPr="005B3720" w14:paraId="2C2A339B" w14:textId="77777777" w:rsidTr="00663E71">
        <w:trPr>
          <w:trHeight w:val="392"/>
        </w:trPr>
        <w:tc>
          <w:tcPr>
            <w:tcW w:w="2482" w:type="dxa"/>
            <w:vMerge/>
            <w:tcBorders>
              <w:left w:val="nil"/>
              <w:right w:val="single" w:sz="4" w:space="0" w:color="050004"/>
            </w:tcBorders>
          </w:tcPr>
          <w:p w14:paraId="6A3956A9" w14:textId="77777777" w:rsidR="00FE5502" w:rsidRPr="005B3720" w:rsidRDefault="00FE550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7A75906C" w14:textId="74A49D74" w:rsidR="00FE5502" w:rsidRPr="005B3720" w:rsidRDefault="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pu-1,05 pu </w:t>
            </w:r>
          </w:p>
        </w:tc>
        <w:tc>
          <w:tcPr>
            <w:tcW w:w="3944" w:type="dxa"/>
            <w:tcBorders>
              <w:top w:val="single" w:sz="4" w:space="0" w:color="050004"/>
              <w:left w:val="single" w:sz="4" w:space="0" w:color="050004"/>
              <w:bottom w:val="single" w:sz="4" w:space="0" w:color="050004"/>
              <w:right w:val="nil"/>
            </w:tcBorders>
          </w:tcPr>
          <w:p w14:paraId="0B328523" w14:textId="77777777" w:rsidR="00FE5502" w:rsidRPr="005B3720" w:rsidRDefault="00FE5502">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FE5502" w:rsidRPr="005B3720" w14:paraId="36E0A962" w14:textId="77777777" w:rsidTr="00663E71">
        <w:trPr>
          <w:trHeight w:val="815"/>
        </w:trPr>
        <w:tc>
          <w:tcPr>
            <w:tcW w:w="2482" w:type="dxa"/>
            <w:vMerge/>
            <w:tcBorders>
              <w:left w:val="nil"/>
              <w:bottom w:val="single" w:sz="4" w:space="0" w:color="050004"/>
              <w:right w:val="single" w:sz="4" w:space="0" w:color="050004"/>
            </w:tcBorders>
          </w:tcPr>
          <w:p w14:paraId="284977E7" w14:textId="77777777" w:rsidR="00FE5502" w:rsidRPr="005B3720" w:rsidRDefault="00FE550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A0A9B5F" w14:textId="121C4A1D" w:rsidR="00FE5502" w:rsidRPr="005B3720" w:rsidRDefault="00FE5502">
            <w:pPr>
              <w:spacing w:after="0" w:line="259" w:lineRule="auto"/>
              <w:ind w:left="0" w:right="95" w:firstLine="0"/>
              <w:jc w:val="center"/>
              <w:rPr>
                <w:rFonts w:ascii="inherit" w:hAnsi="inherit"/>
                <w:sz w:val="24"/>
                <w:szCs w:val="24"/>
              </w:rPr>
            </w:pPr>
            <w:r w:rsidRPr="005B3720">
              <w:rPr>
                <w:rFonts w:ascii="inherit" w:hAnsi="inherit"/>
                <w:sz w:val="24"/>
                <w:szCs w:val="24"/>
              </w:rPr>
              <w:t>1,05 pu-1,15</w:t>
            </w:r>
            <w:r w:rsidR="004712FB" w:rsidRPr="005B3720">
              <w:rPr>
                <w:rFonts w:ascii="inherit" w:hAnsi="inherit"/>
                <w:sz w:val="24"/>
                <w:szCs w:val="24"/>
              </w:rPr>
              <w:t xml:space="preserve"> </w:t>
            </w:r>
            <w:r w:rsidRPr="005B3720">
              <w:rPr>
                <w:rFonts w:ascii="inherit" w:hAnsi="inherit"/>
                <w:sz w:val="24"/>
                <w:szCs w:val="24"/>
              </w:rPr>
              <w:t xml:space="preserve">pu </w:t>
            </w:r>
          </w:p>
        </w:tc>
        <w:tc>
          <w:tcPr>
            <w:tcW w:w="3944" w:type="dxa"/>
            <w:tcBorders>
              <w:top w:val="single" w:sz="4" w:space="0" w:color="050004"/>
              <w:left w:val="single" w:sz="4" w:space="0" w:color="050004"/>
              <w:bottom w:val="single" w:sz="4" w:space="0" w:color="050004"/>
              <w:right w:val="nil"/>
            </w:tcBorders>
          </w:tcPr>
          <w:p w14:paraId="33F77217" w14:textId="77777777" w:rsidR="00FE5502" w:rsidRPr="005B3720" w:rsidRDefault="00FE550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Various sub-ranges of voltage withstand capability may be specified.  </w:t>
            </w:r>
          </w:p>
        </w:tc>
      </w:tr>
      <w:tr w:rsidR="00FE5502" w:rsidRPr="005B3720" w14:paraId="2B73D1BA" w14:textId="77777777" w:rsidTr="00663E71">
        <w:trPr>
          <w:trHeight w:val="815"/>
          <w:ins w:id="3259" w:author="Author"/>
        </w:trPr>
        <w:tc>
          <w:tcPr>
            <w:tcW w:w="2482" w:type="dxa"/>
            <w:vMerge w:val="restart"/>
            <w:tcBorders>
              <w:top w:val="single" w:sz="4" w:space="0" w:color="050004"/>
              <w:left w:val="nil"/>
              <w:right w:val="single" w:sz="4" w:space="0" w:color="050004"/>
            </w:tcBorders>
          </w:tcPr>
          <w:p w14:paraId="26C86971" w14:textId="7D16B33B" w:rsidR="00FE5502" w:rsidRPr="005B3720" w:rsidRDefault="00FE5502" w:rsidP="00FE5502">
            <w:pPr>
              <w:spacing w:after="0" w:line="259" w:lineRule="auto"/>
              <w:ind w:left="0" w:right="95" w:firstLine="0"/>
              <w:jc w:val="center"/>
              <w:rPr>
                <w:ins w:id="3260" w:author="Author"/>
                <w:rFonts w:ascii="inherit" w:hAnsi="inherit"/>
                <w:sz w:val="24"/>
                <w:szCs w:val="24"/>
              </w:rPr>
            </w:pPr>
            <w:ins w:id="3261" w:author="Author">
              <w:r>
                <w:rPr>
                  <w:rFonts w:ascii="inherit" w:hAnsi="inherit"/>
                  <w:sz w:val="24"/>
                  <w:szCs w:val="24"/>
                </w:rPr>
                <w:t>400 kV</w:t>
              </w:r>
            </w:ins>
          </w:p>
        </w:tc>
        <w:tc>
          <w:tcPr>
            <w:tcW w:w="2788" w:type="dxa"/>
            <w:tcBorders>
              <w:top w:val="single" w:sz="4" w:space="0" w:color="050004"/>
              <w:left w:val="nil"/>
              <w:bottom w:val="single" w:sz="4" w:space="0" w:color="050004"/>
              <w:right w:val="single" w:sz="4" w:space="0" w:color="050004"/>
            </w:tcBorders>
          </w:tcPr>
          <w:p w14:paraId="7181E3C6" w14:textId="796033DC" w:rsidR="00FE5502" w:rsidRPr="005B3720" w:rsidRDefault="00FE5502" w:rsidP="00FE5502">
            <w:pPr>
              <w:spacing w:after="0" w:line="259" w:lineRule="auto"/>
              <w:ind w:left="0" w:right="95" w:firstLine="0"/>
              <w:jc w:val="center"/>
              <w:rPr>
                <w:ins w:id="3262" w:author="Author"/>
                <w:rFonts w:ascii="inherit" w:hAnsi="inherit"/>
                <w:sz w:val="24"/>
                <w:szCs w:val="24"/>
              </w:rPr>
            </w:pPr>
            <w:ins w:id="3263" w:author="Author">
              <w:r w:rsidRPr="005B3720">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tcPr>
          <w:p w14:paraId="1F0C06F6" w14:textId="10155D41" w:rsidR="00FE5502" w:rsidRPr="005B3720" w:rsidRDefault="008E6E8E" w:rsidP="00FE5502">
            <w:pPr>
              <w:spacing w:after="0" w:line="259" w:lineRule="auto"/>
              <w:ind w:left="0" w:firstLine="0"/>
              <w:rPr>
                <w:ins w:id="3264" w:author="Author"/>
                <w:rFonts w:ascii="inherit" w:hAnsi="inherit"/>
                <w:sz w:val="24"/>
                <w:szCs w:val="24"/>
              </w:rPr>
            </w:pPr>
            <w:ins w:id="3265" w:author="Author">
              <w:r>
                <w:rPr>
                  <w:rFonts w:ascii="inherit" w:hAnsi="inherit"/>
                  <w:sz w:val="24"/>
                  <w:szCs w:val="24"/>
                </w:rPr>
                <w:t>60min</w:t>
              </w:r>
              <w:r w:rsidRPr="005B3720">
                <w:rPr>
                  <w:rFonts w:ascii="inherit" w:hAnsi="inherit"/>
                  <w:sz w:val="24"/>
                  <w:szCs w:val="24"/>
                </w:rPr>
                <w:t xml:space="preserve">, unless specified otherwise by the relevant system operator, in coordination with the relevant TSO. </w:t>
              </w:r>
              <w:r w:rsidRPr="005C2736">
                <w:rPr>
                  <w:rFonts w:ascii="inherit" w:hAnsi="inherit"/>
                  <w:sz w:val="24"/>
                  <w:szCs w:val="24"/>
                </w:rPr>
                <w:t>Various sub-ranges of voltage withstand capability may be specified</w:t>
              </w:r>
              <w:r>
                <w:rPr>
                  <w:rFonts w:ascii="inherit" w:hAnsi="inherit"/>
                  <w:sz w:val="24"/>
                  <w:szCs w:val="24"/>
                </w:rPr>
                <w:t xml:space="preserve"> by the relevant TSO</w:t>
              </w:r>
              <w:del w:id="3266" w:author="Author">
                <w:r w:rsidR="00FE5502" w:rsidRPr="005B3720" w:rsidDel="008E6E8E">
                  <w:rPr>
                    <w:rFonts w:ascii="inherit" w:hAnsi="inherit"/>
                    <w:sz w:val="24"/>
                    <w:szCs w:val="24"/>
                  </w:rPr>
                  <w:delText xml:space="preserve">60 minutes </w:delText>
                </w:r>
              </w:del>
            </w:ins>
          </w:p>
        </w:tc>
      </w:tr>
      <w:tr w:rsidR="00FE5502" w:rsidRPr="005B3720" w14:paraId="62DE0CDF" w14:textId="77777777" w:rsidTr="00663E71">
        <w:trPr>
          <w:trHeight w:val="815"/>
          <w:ins w:id="3267" w:author="Author"/>
        </w:trPr>
        <w:tc>
          <w:tcPr>
            <w:tcW w:w="2482" w:type="dxa"/>
            <w:vMerge/>
            <w:tcBorders>
              <w:left w:val="nil"/>
              <w:right w:val="single" w:sz="4" w:space="0" w:color="050004"/>
            </w:tcBorders>
          </w:tcPr>
          <w:p w14:paraId="5B74DCBD" w14:textId="77777777" w:rsidR="00FE5502" w:rsidRPr="005B3720" w:rsidRDefault="00FE5502" w:rsidP="00FE5502">
            <w:pPr>
              <w:spacing w:after="0" w:line="259" w:lineRule="auto"/>
              <w:ind w:left="0" w:right="95" w:firstLine="0"/>
              <w:jc w:val="center"/>
              <w:rPr>
                <w:ins w:id="3268"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D45161A" w14:textId="2AB2D82B" w:rsidR="00FE5502" w:rsidRPr="005B3720" w:rsidRDefault="00FE5502" w:rsidP="00FE5502">
            <w:pPr>
              <w:spacing w:after="0" w:line="259" w:lineRule="auto"/>
              <w:ind w:left="0" w:right="95" w:firstLine="0"/>
              <w:jc w:val="center"/>
              <w:rPr>
                <w:ins w:id="3269" w:author="Author"/>
                <w:rFonts w:ascii="inherit" w:hAnsi="inherit"/>
                <w:sz w:val="24"/>
                <w:szCs w:val="24"/>
              </w:rPr>
            </w:pPr>
            <w:ins w:id="3270" w:author="Author">
              <w:r w:rsidRPr="005B3720">
                <w:rPr>
                  <w:rFonts w:ascii="inherit" w:hAnsi="inherit"/>
                  <w:sz w:val="24"/>
                  <w:szCs w:val="24"/>
                </w:rPr>
                <w:t xml:space="preserve">0,90 pu-1,05 pu </w:t>
              </w:r>
            </w:ins>
          </w:p>
        </w:tc>
        <w:tc>
          <w:tcPr>
            <w:tcW w:w="3944" w:type="dxa"/>
            <w:tcBorders>
              <w:top w:val="single" w:sz="4" w:space="0" w:color="050004"/>
              <w:left w:val="single" w:sz="4" w:space="0" w:color="050004"/>
              <w:bottom w:val="single" w:sz="4" w:space="0" w:color="050004"/>
              <w:right w:val="nil"/>
            </w:tcBorders>
          </w:tcPr>
          <w:p w14:paraId="4E6DBC4F" w14:textId="2A1BC110" w:rsidR="00FE5502" w:rsidRPr="005B3720" w:rsidRDefault="00FE5502" w:rsidP="00FE5502">
            <w:pPr>
              <w:spacing w:after="0" w:line="259" w:lineRule="auto"/>
              <w:ind w:left="0" w:firstLine="0"/>
              <w:rPr>
                <w:ins w:id="3271" w:author="Author"/>
                <w:rFonts w:ascii="inherit" w:hAnsi="inherit"/>
                <w:sz w:val="24"/>
                <w:szCs w:val="24"/>
              </w:rPr>
            </w:pPr>
            <w:ins w:id="3272" w:author="Author">
              <w:r w:rsidRPr="005B3720">
                <w:rPr>
                  <w:rFonts w:ascii="inherit" w:hAnsi="inherit"/>
                  <w:sz w:val="24"/>
                  <w:szCs w:val="24"/>
                </w:rPr>
                <w:t xml:space="preserve">Unlimited </w:t>
              </w:r>
            </w:ins>
          </w:p>
        </w:tc>
      </w:tr>
      <w:tr w:rsidR="00FE5502" w:rsidRPr="005B3720" w14:paraId="14146D28" w14:textId="77777777" w:rsidTr="00663E71">
        <w:trPr>
          <w:trHeight w:val="815"/>
          <w:ins w:id="3273" w:author="Author"/>
        </w:trPr>
        <w:tc>
          <w:tcPr>
            <w:tcW w:w="2482" w:type="dxa"/>
            <w:vMerge/>
            <w:tcBorders>
              <w:left w:val="nil"/>
              <w:bottom w:val="single" w:sz="4" w:space="0" w:color="050004"/>
              <w:right w:val="single" w:sz="4" w:space="0" w:color="050004"/>
            </w:tcBorders>
          </w:tcPr>
          <w:p w14:paraId="0A21E0AF" w14:textId="77777777" w:rsidR="00FE5502" w:rsidRPr="005B3720" w:rsidRDefault="00FE5502" w:rsidP="00FE5502">
            <w:pPr>
              <w:spacing w:after="0" w:line="259" w:lineRule="auto"/>
              <w:ind w:left="0" w:right="95" w:firstLine="0"/>
              <w:jc w:val="center"/>
              <w:rPr>
                <w:ins w:id="3274"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0B562EE" w14:textId="2A6F0890" w:rsidR="00FE5502" w:rsidRPr="005B3720" w:rsidRDefault="00FE5502" w:rsidP="00FE5502">
            <w:pPr>
              <w:spacing w:after="0" w:line="259" w:lineRule="auto"/>
              <w:ind w:left="0" w:right="95" w:firstLine="0"/>
              <w:jc w:val="center"/>
              <w:rPr>
                <w:ins w:id="3275" w:author="Author"/>
                <w:rFonts w:ascii="inherit" w:hAnsi="inherit"/>
                <w:sz w:val="24"/>
                <w:szCs w:val="24"/>
              </w:rPr>
            </w:pPr>
            <w:ins w:id="3276" w:author="Author">
              <w:r w:rsidRPr="005B3720">
                <w:rPr>
                  <w:rFonts w:ascii="inherit" w:hAnsi="inherit"/>
                  <w:sz w:val="24"/>
                  <w:szCs w:val="24"/>
                </w:rPr>
                <w:t xml:space="preserve">1,05 pu-1,15 pu </w:t>
              </w:r>
            </w:ins>
          </w:p>
        </w:tc>
        <w:tc>
          <w:tcPr>
            <w:tcW w:w="3944" w:type="dxa"/>
            <w:tcBorders>
              <w:top w:val="single" w:sz="4" w:space="0" w:color="050004"/>
              <w:left w:val="single" w:sz="4" w:space="0" w:color="050004"/>
              <w:bottom w:val="single" w:sz="4" w:space="0" w:color="050004"/>
              <w:right w:val="nil"/>
            </w:tcBorders>
          </w:tcPr>
          <w:p w14:paraId="59A117A1" w14:textId="3F2BE605" w:rsidR="00FE5502" w:rsidRPr="005B3720" w:rsidRDefault="00FE5502" w:rsidP="00FE5502">
            <w:pPr>
              <w:spacing w:after="0" w:line="259" w:lineRule="auto"/>
              <w:ind w:left="0" w:firstLine="0"/>
              <w:rPr>
                <w:ins w:id="3277" w:author="Author"/>
                <w:rFonts w:ascii="inherit" w:hAnsi="inherit"/>
                <w:sz w:val="24"/>
                <w:szCs w:val="24"/>
              </w:rPr>
            </w:pPr>
            <w:ins w:id="3278" w:author="Author">
              <w:r w:rsidRPr="005B3720">
                <w:rPr>
                  <w:rFonts w:ascii="inherit" w:hAnsi="inherit"/>
                  <w:sz w:val="24"/>
                  <w:szCs w:val="24"/>
                </w:rPr>
                <w:t xml:space="preserve">To be specified by the relevant system operator, in coordination with the relevant TSO. Various sub-ranges of voltage withstand capability may be specified.  </w:t>
              </w:r>
            </w:ins>
          </w:p>
        </w:tc>
      </w:tr>
    </w:tbl>
    <w:p w14:paraId="63CEE3F3" w14:textId="6F1D1CB0" w:rsidR="00AE476A" w:rsidRPr="005B3720" w:rsidRDefault="00BF5202" w:rsidP="00411EF0">
      <w:pPr>
        <w:spacing w:before="240" w:after="240"/>
        <w:ind w:left="0" w:hanging="11"/>
        <w:rPr>
          <w:rFonts w:ascii="inherit" w:hAnsi="inherit"/>
          <w:sz w:val="24"/>
          <w:szCs w:val="24"/>
        </w:rPr>
      </w:pPr>
      <w:r w:rsidRPr="005B3720">
        <w:rPr>
          <w:rFonts w:ascii="inherit" w:hAnsi="inherit"/>
          <w:b/>
          <w:sz w:val="24"/>
          <w:szCs w:val="24"/>
        </w:rPr>
        <w:t>Table 13</w:t>
      </w:r>
      <w:r w:rsidRPr="005B3720">
        <w:rPr>
          <w:rFonts w:ascii="inherit" w:hAnsi="inherit"/>
          <w:sz w:val="24"/>
          <w:szCs w:val="24"/>
        </w:rPr>
        <w:t>: Minimum time periods for which a remote-end HVDC converter station shall be capable of operating for different voltages deviating from a reference 1 pu value without disconnecting from the network</w:t>
      </w:r>
      <w:del w:id="3279" w:author="Author">
        <w:r w:rsidRPr="005B3720" w:rsidDel="00FE5502">
          <w:rPr>
            <w:rFonts w:ascii="inherit" w:hAnsi="inherit"/>
            <w:sz w:val="24"/>
            <w:szCs w:val="24"/>
          </w:rPr>
          <w:delText xml:space="preserve"> where the voltage base for pu values is from 300 kV to 400 kV (included)</w:delText>
        </w:r>
      </w:del>
      <w:r w:rsidRPr="005B3720">
        <w:rPr>
          <w:rFonts w:ascii="inherit" w:hAnsi="inherit"/>
          <w:sz w:val="24"/>
          <w:szCs w:val="24"/>
        </w:rPr>
        <w:t xml:space="preserve">. </w:t>
      </w:r>
    </w:p>
    <w:tbl>
      <w:tblPr>
        <w:tblStyle w:val="Tabellenraster1"/>
        <w:tblW w:w="9212" w:type="dxa"/>
        <w:tblInd w:w="0" w:type="dxa"/>
        <w:tblCellMar>
          <w:top w:w="103" w:type="dxa"/>
          <w:left w:w="115" w:type="dxa"/>
          <w:right w:w="115" w:type="dxa"/>
        </w:tblCellMar>
        <w:tblLook w:val="04A0" w:firstRow="1" w:lastRow="0" w:firstColumn="1" w:lastColumn="0" w:noHBand="0" w:noVBand="1"/>
      </w:tblPr>
      <w:tblGrid>
        <w:gridCol w:w="4601"/>
        <w:gridCol w:w="4611"/>
      </w:tblGrid>
      <w:tr w:rsidR="00AE476A" w:rsidRPr="005B3720" w14:paraId="78E74F6B" w14:textId="77777777">
        <w:trPr>
          <w:trHeight w:val="369"/>
        </w:trPr>
        <w:tc>
          <w:tcPr>
            <w:tcW w:w="4601" w:type="dxa"/>
            <w:tcBorders>
              <w:top w:val="single" w:sz="4" w:space="0" w:color="050004"/>
              <w:left w:val="nil"/>
              <w:bottom w:val="single" w:sz="4" w:space="0" w:color="050004"/>
              <w:right w:val="single" w:sz="4" w:space="0" w:color="050004"/>
            </w:tcBorders>
          </w:tcPr>
          <w:p w14:paraId="130BC8D5" w14:textId="77777777" w:rsidR="00AE476A" w:rsidRPr="005B3720" w:rsidRDefault="00BF5202">
            <w:pPr>
              <w:spacing w:after="0" w:line="259" w:lineRule="auto"/>
              <w:ind w:left="0" w:right="6" w:firstLine="0"/>
              <w:jc w:val="center"/>
              <w:rPr>
                <w:rFonts w:ascii="inherit" w:hAnsi="inherit"/>
                <w:sz w:val="24"/>
                <w:szCs w:val="24"/>
              </w:rPr>
            </w:pPr>
            <w:r w:rsidRPr="005B3720">
              <w:rPr>
                <w:rFonts w:ascii="inherit" w:hAnsi="inherit"/>
                <w:sz w:val="24"/>
                <w:szCs w:val="24"/>
              </w:rPr>
              <w:t xml:space="preserve">Maximum range of Q/Pmax </w:t>
            </w:r>
          </w:p>
        </w:tc>
        <w:tc>
          <w:tcPr>
            <w:tcW w:w="4611" w:type="dxa"/>
            <w:tcBorders>
              <w:top w:val="single" w:sz="4" w:space="0" w:color="050004"/>
              <w:left w:val="single" w:sz="4" w:space="0" w:color="050004"/>
              <w:bottom w:val="single" w:sz="4" w:space="0" w:color="050004"/>
              <w:right w:val="nil"/>
            </w:tcBorders>
          </w:tcPr>
          <w:p w14:paraId="462447E7" w14:textId="77777777" w:rsidR="00AE476A" w:rsidRPr="005B3720" w:rsidRDefault="00BF5202">
            <w:pPr>
              <w:spacing w:after="0" w:line="259" w:lineRule="auto"/>
              <w:ind w:left="5" w:firstLine="0"/>
              <w:jc w:val="center"/>
              <w:rPr>
                <w:rFonts w:ascii="inherit" w:hAnsi="inherit"/>
                <w:sz w:val="24"/>
                <w:szCs w:val="24"/>
              </w:rPr>
            </w:pPr>
            <w:r w:rsidRPr="005B3720">
              <w:rPr>
                <w:rFonts w:ascii="inherit" w:hAnsi="inherit"/>
                <w:sz w:val="24"/>
                <w:szCs w:val="24"/>
              </w:rPr>
              <w:t xml:space="preserve">Maximum range of steady-state voltage level in PU </w:t>
            </w:r>
          </w:p>
        </w:tc>
      </w:tr>
      <w:tr w:rsidR="00AE476A" w:rsidRPr="005B3720" w14:paraId="2A22EB87" w14:textId="77777777">
        <w:trPr>
          <w:trHeight w:val="435"/>
        </w:trPr>
        <w:tc>
          <w:tcPr>
            <w:tcW w:w="4601" w:type="dxa"/>
            <w:tcBorders>
              <w:top w:val="single" w:sz="4" w:space="0" w:color="050004"/>
              <w:left w:val="nil"/>
              <w:bottom w:val="single" w:sz="4" w:space="0" w:color="050004"/>
              <w:right w:val="single" w:sz="4" w:space="0" w:color="050004"/>
            </w:tcBorders>
          </w:tcPr>
          <w:p w14:paraId="5CDEA84A" w14:textId="77777777" w:rsidR="00AE476A" w:rsidRPr="005B3720" w:rsidRDefault="00BF5202">
            <w:pPr>
              <w:spacing w:after="0" w:line="259" w:lineRule="auto"/>
              <w:ind w:left="0" w:right="4" w:firstLine="0"/>
              <w:jc w:val="center"/>
              <w:rPr>
                <w:rFonts w:ascii="inherit" w:hAnsi="inherit"/>
                <w:sz w:val="24"/>
                <w:szCs w:val="24"/>
              </w:rPr>
            </w:pPr>
            <w:r w:rsidRPr="005B3720">
              <w:rPr>
                <w:rFonts w:ascii="inherit" w:hAnsi="inherit"/>
                <w:sz w:val="24"/>
                <w:szCs w:val="24"/>
              </w:rPr>
              <w:t xml:space="preserve">0,95 </w:t>
            </w:r>
          </w:p>
        </w:tc>
        <w:tc>
          <w:tcPr>
            <w:tcW w:w="4611" w:type="dxa"/>
            <w:tcBorders>
              <w:top w:val="single" w:sz="4" w:space="0" w:color="050004"/>
              <w:left w:val="single" w:sz="4" w:space="0" w:color="050004"/>
              <w:bottom w:val="single" w:sz="4" w:space="0" w:color="050004"/>
              <w:right w:val="nil"/>
            </w:tcBorders>
          </w:tcPr>
          <w:p w14:paraId="64EB18CA" w14:textId="77777777" w:rsidR="00AE476A" w:rsidRPr="005B3720" w:rsidRDefault="00BF5202">
            <w:pPr>
              <w:spacing w:after="0" w:line="259" w:lineRule="auto"/>
              <w:ind w:left="5" w:firstLine="0"/>
              <w:jc w:val="center"/>
              <w:rPr>
                <w:rFonts w:ascii="inherit" w:hAnsi="inherit"/>
                <w:sz w:val="24"/>
                <w:szCs w:val="24"/>
              </w:rPr>
            </w:pPr>
            <w:r w:rsidRPr="005B3720">
              <w:rPr>
                <w:rFonts w:ascii="inherit" w:hAnsi="inherit"/>
                <w:sz w:val="24"/>
                <w:szCs w:val="24"/>
              </w:rPr>
              <w:t xml:space="preserve">0,225  </w:t>
            </w:r>
          </w:p>
        </w:tc>
      </w:tr>
    </w:tbl>
    <w:p w14:paraId="18B27456" w14:textId="686A4493" w:rsidR="00AE476A" w:rsidRPr="005B3720" w:rsidRDefault="00BF5202" w:rsidP="00411EF0">
      <w:pPr>
        <w:spacing w:before="240" w:after="480"/>
        <w:ind w:left="0" w:hanging="11"/>
        <w:rPr>
          <w:rFonts w:ascii="inherit" w:hAnsi="inherit"/>
          <w:sz w:val="24"/>
          <w:szCs w:val="24"/>
        </w:rPr>
      </w:pPr>
      <w:r w:rsidRPr="005B3720">
        <w:rPr>
          <w:rFonts w:ascii="inherit" w:hAnsi="inherit"/>
          <w:b/>
          <w:sz w:val="24"/>
          <w:szCs w:val="24"/>
        </w:rPr>
        <w:t>Table 14</w:t>
      </w:r>
      <w:r w:rsidRPr="005B3720">
        <w:rPr>
          <w:rFonts w:ascii="inherit" w:hAnsi="inherit"/>
          <w:sz w:val="24"/>
          <w:szCs w:val="24"/>
        </w:rPr>
        <w:t>: Maximum range of both Q/Pmax and steady-state voltage for a remote-end HVDC converter station.</w:t>
      </w:r>
    </w:p>
    <w:p w14:paraId="1125B600" w14:textId="4FD5A6D9" w:rsidR="00AE476A" w:rsidRPr="005B3720" w:rsidRDefault="00AE476A">
      <w:pPr>
        <w:spacing w:after="0" w:line="259" w:lineRule="auto"/>
        <w:ind w:left="3070" w:firstLine="0"/>
        <w:jc w:val="left"/>
        <w:rPr>
          <w:rFonts w:ascii="inherit" w:hAnsi="inherit"/>
          <w:sz w:val="24"/>
          <w:szCs w:val="24"/>
        </w:rPr>
      </w:pPr>
    </w:p>
    <w:sectPr w:rsidR="00AE476A" w:rsidRPr="005B3720">
      <w:headerReference w:type="even" r:id="rId24"/>
      <w:headerReference w:type="default" r:id="rId25"/>
      <w:headerReference w:type="first" r:id="rId26"/>
      <w:pgSz w:w="11906" w:h="16838"/>
      <w:pgMar w:top="1518" w:right="1345" w:bottom="921" w:left="1347" w:header="1001"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48" w:author="Author" w:initials="A">
    <w:p w14:paraId="2132D4F3" w14:textId="77777777" w:rsidR="005C3A83" w:rsidRDefault="005C3A83" w:rsidP="00D17693">
      <w:pPr>
        <w:pStyle w:val="CommentText"/>
        <w:ind w:left="0" w:firstLine="0"/>
        <w:jc w:val="left"/>
      </w:pPr>
      <w:r>
        <w:rPr>
          <w:rStyle w:val="CommentReference"/>
        </w:rPr>
        <w:annotationRef/>
      </w:r>
      <w:r>
        <w:t>ENTSO-E would propose for consistency to change "a demand facility" to "an asynchronously connected demand facility, an asynchronously connected power-to-gas demand unit"</w:t>
      </w:r>
    </w:p>
  </w:comment>
  <w:comment w:id="263" w:author="Author" w:initials="A">
    <w:p w14:paraId="405A7033" w14:textId="4D54C35A" w:rsidR="00BC575D" w:rsidRDefault="00BC575D">
      <w:pPr>
        <w:pStyle w:val="CommentText"/>
        <w:ind w:left="0" w:firstLine="0"/>
        <w:jc w:val="left"/>
      </w:pPr>
      <w:r>
        <w:rPr>
          <w:rStyle w:val="CommentReference"/>
        </w:rPr>
        <w:annotationRef/>
      </w:r>
      <w:r>
        <w:t xml:space="preserve">ENTSO-E believes that an </w:t>
      </w:r>
      <w:r>
        <w:rPr>
          <w:b/>
          <w:bCs/>
        </w:rPr>
        <w:t>isolated AC network</w:t>
      </w:r>
      <w:r>
        <w:t xml:space="preserve"> could be built on a physical member state island (and not synchronously connected to a synchronous), or on an </w:t>
      </w:r>
      <w:r>
        <w:rPr>
          <w:b/>
          <w:bCs/>
        </w:rPr>
        <w:t>artificial</w:t>
      </w:r>
      <w:r>
        <w:t xml:space="preserve"> member state island (like in Belgium case). </w:t>
      </w:r>
    </w:p>
    <w:p w14:paraId="688F254D" w14:textId="77777777" w:rsidR="00BC575D" w:rsidRDefault="00BC575D">
      <w:pPr>
        <w:pStyle w:val="CommentText"/>
        <w:ind w:left="0" w:firstLine="0"/>
        <w:jc w:val="left"/>
      </w:pPr>
    </w:p>
    <w:p w14:paraId="5696E478" w14:textId="77777777" w:rsidR="00BC575D" w:rsidRDefault="00BC575D">
      <w:pPr>
        <w:pStyle w:val="CommentText"/>
        <w:ind w:left="0" w:firstLine="0"/>
        <w:jc w:val="left"/>
      </w:pPr>
      <w:r>
        <w:t xml:space="preserve">Up to date there is the case of Danish Island Bornholm which is physical island and which Germany is also connected via HVDC. We may have also the Belgian or future Dutch of Danish artificial islands.  For those physical or artificial islands, two or three countries may be taping via HVDC, and a certain harmonization is required. </w:t>
      </w:r>
    </w:p>
    <w:p w14:paraId="75C7C634" w14:textId="77777777" w:rsidR="00BC575D" w:rsidRDefault="00BC575D">
      <w:pPr>
        <w:pStyle w:val="CommentText"/>
        <w:ind w:left="0" w:firstLine="0"/>
        <w:jc w:val="left"/>
      </w:pPr>
    </w:p>
    <w:p w14:paraId="0C0BA757" w14:textId="77777777" w:rsidR="00BC575D" w:rsidRDefault="00BC575D">
      <w:pPr>
        <w:pStyle w:val="CommentText"/>
        <w:ind w:left="0" w:firstLine="0"/>
        <w:jc w:val="left"/>
      </w:pPr>
      <w:r>
        <w:t xml:space="preserve">Therefore, we need NC HVDC 2.0 to regulate it as there cases would have cross border impact. The proposal of  ACER excludes that physical or artificial island will be called isolated AC network. </w:t>
      </w:r>
      <w:r>
        <w:rPr>
          <w:b/>
          <w:bCs/>
        </w:rPr>
        <w:t>It may create huge issue as stakeholders may not accept NC HVDC 2.0</w:t>
      </w:r>
      <w:r>
        <w:t xml:space="preserve"> applicability, advocating that they consider it as member state island possibly according to Art. 3 (7)(b). On the other hand, a member state island such as Sardinia, which is existing and has significant load, is excluded by Art. 3 (7). Therefore, we propose to delete this sentence. </w:t>
      </w:r>
    </w:p>
    <w:p w14:paraId="361F5E31" w14:textId="77777777" w:rsidR="00BC575D" w:rsidRDefault="00BC575D">
      <w:pPr>
        <w:pStyle w:val="CommentText"/>
        <w:ind w:left="0" w:firstLine="0"/>
        <w:jc w:val="left"/>
      </w:pPr>
    </w:p>
    <w:p w14:paraId="74220DC5" w14:textId="77777777" w:rsidR="00BC575D" w:rsidRDefault="00BC575D" w:rsidP="00D17693">
      <w:pPr>
        <w:pStyle w:val="CommentText"/>
        <w:ind w:left="0" w:firstLine="0"/>
        <w:jc w:val="left"/>
      </w:pPr>
      <w:r>
        <w:t xml:space="preserve">Due to limitations and time constraint from the summer consultation period, a legal text proposal improvement will be provided by 30.9.2024 for consideration of ACER. </w:t>
      </w:r>
    </w:p>
  </w:comment>
  <w:comment w:id="271" w:author="Author" w:initials="A">
    <w:p w14:paraId="5B35F258" w14:textId="77777777" w:rsidR="00460DE7" w:rsidRDefault="00651E19" w:rsidP="00EF47BD">
      <w:pPr>
        <w:pStyle w:val="CommentText"/>
        <w:ind w:left="0" w:firstLine="0"/>
        <w:jc w:val="left"/>
      </w:pPr>
      <w:r>
        <w:rPr>
          <w:rStyle w:val="CommentReference"/>
        </w:rPr>
        <w:annotationRef/>
      </w:r>
      <w:r w:rsidR="00460DE7">
        <w:t xml:space="preserve">ENTSO-E would recommend to introduce all abbreviations in the definitions and then use the abbreviations through the code in order to improve readability </w:t>
      </w:r>
    </w:p>
  </w:comment>
  <w:comment w:id="289" w:author="Author" w:initials="A">
    <w:p w14:paraId="2F9A852A" w14:textId="419A67F4" w:rsidR="00651E19" w:rsidRDefault="00651E19" w:rsidP="00D17693">
      <w:pPr>
        <w:pStyle w:val="CommentText"/>
        <w:ind w:left="0" w:firstLine="0"/>
        <w:jc w:val="left"/>
      </w:pPr>
      <w:r>
        <w:rPr>
          <w:rStyle w:val="CommentReference"/>
        </w:rPr>
        <w:annotationRef/>
      </w:r>
      <w:r>
        <w:t xml:space="preserve">ENTSO-E has proposed in following articles the term STATCOM which should be included in the definitions section accordingly. One such proposal is made in Art. 2 (19). </w:t>
      </w:r>
    </w:p>
  </w:comment>
  <w:comment w:id="296" w:author="Author" w:initials="A">
    <w:p w14:paraId="4C0FA48F" w14:textId="77777777" w:rsidR="008F68FA" w:rsidRDefault="008F68FA" w:rsidP="00D17693">
      <w:pPr>
        <w:pStyle w:val="CommentText"/>
        <w:ind w:left="0" w:firstLine="0"/>
        <w:jc w:val="left"/>
      </w:pPr>
      <w:r>
        <w:rPr>
          <w:rStyle w:val="CommentReference"/>
        </w:rPr>
        <w:annotationRef/>
      </w:r>
      <w:r>
        <w:t xml:space="preserve">ENTSO-E  would emphasize the importance of using the terms </w:t>
      </w:r>
      <w:r>
        <w:rPr>
          <w:u w:val="single"/>
        </w:rPr>
        <w:t xml:space="preserve">asynchronously </w:t>
      </w:r>
      <w:r>
        <w:t xml:space="preserve">connected power park modules, </w:t>
      </w:r>
      <w:r>
        <w:rPr>
          <w:u w:val="single"/>
        </w:rPr>
        <w:t xml:space="preserve">asynchronously </w:t>
      </w:r>
      <w:r>
        <w:t xml:space="preserve">connected demand facilities, </w:t>
      </w:r>
      <w:r>
        <w:rPr>
          <w:u w:val="single"/>
        </w:rPr>
        <w:t xml:space="preserve">asynchronously </w:t>
      </w:r>
      <w:r>
        <w:t xml:space="preserve">connected power-to-gas demand units and </w:t>
      </w:r>
      <w:r>
        <w:rPr>
          <w:u w:val="single"/>
        </w:rPr>
        <w:t xml:space="preserve">asynchronously </w:t>
      </w:r>
      <w:r>
        <w:t xml:space="preserve">connected electricity. </w:t>
      </w:r>
    </w:p>
  </w:comment>
  <w:comment w:id="311" w:author="Author" w:initials="A">
    <w:p w14:paraId="44F2E08D" w14:textId="77777777" w:rsidR="008F68FA" w:rsidRDefault="008F68FA" w:rsidP="00D17693">
      <w:pPr>
        <w:pStyle w:val="CommentText"/>
        <w:ind w:left="0" w:firstLine="0"/>
        <w:jc w:val="left"/>
      </w:pPr>
      <w:r>
        <w:rPr>
          <w:rStyle w:val="CommentReference"/>
        </w:rPr>
        <w:annotationRef/>
      </w:r>
      <w:r>
        <w:t>ENTSO-E would like to propose an editorial change. The term HVDC interface shall be removed from the code and replaced by interface point.</w:t>
      </w:r>
    </w:p>
  </w:comment>
  <w:comment w:id="332" w:author="Author" w:initials="A">
    <w:p w14:paraId="7E2064F7" w14:textId="77777777" w:rsidR="008F68FA" w:rsidRDefault="008F68FA" w:rsidP="00D17693">
      <w:pPr>
        <w:pStyle w:val="CommentText"/>
        <w:ind w:left="0" w:firstLine="0"/>
        <w:jc w:val="left"/>
      </w:pPr>
      <w:r>
        <w:rPr>
          <w:rStyle w:val="CommentReference"/>
        </w:rPr>
        <w:annotationRef/>
      </w:r>
      <w:r>
        <w:t xml:space="preserve">ENTSO-E proposes to check the wording due to the presence of three negations in the same sentence. </w:t>
      </w:r>
    </w:p>
  </w:comment>
  <w:comment w:id="356" w:author="Author" w:initials="A">
    <w:p w14:paraId="363087B2" w14:textId="77777777" w:rsidR="008F68FA" w:rsidRDefault="008F68FA" w:rsidP="00D17693">
      <w:pPr>
        <w:pStyle w:val="CommentText"/>
        <w:ind w:left="0" w:firstLine="0"/>
        <w:jc w:val="left"/>
      </w:pPr>
      <w:r>
        <w:rPr>
          <w:rStyle w:val="CommentReference"/>
        </w:rPr>
        <w:annotationRef/>
      </w:r>
      <w:r>
        <w:t>ENTSO-E proposes that this article shall be split between HVDC and A-PPM, A-DF, A-PtG-DU. For the case of A-PPM and A-ESM the same requirement shall apply in NC RfG 2.0. As in Article 4.a. Here, it shall be only refered and made applicable for A-PPM. For A-DF, Article 4.a of NC DC 2.0 shall apply.  For A-PtG-DU, the same as Article 4.a of NC DC 2.0. In this case, it shall be for all demand units.</w:t>
      </w:r>
    </w:p>
  </w:comment>
  <w:comment w:id="374" w:author="Author" w:initials="A">
    <w:p w14:paraId="2598A0D7" w14:textId="77777777" w:rsidR="00A047F9" w:rsidRDefault="008F68FA" w:rsidP="00EF60A8">
      <w:pPr>
        <w:pStyle w:val="CommentText"/>
        <w:ind w:left="0" w:firstLine="0"/>
        <w:jc w:val="left"/>
      </w:pPr>
      <w:r>
        <w:rPr>
          <w:rStyle w:val="CommentReference"/>
        </w:rPr>
        <w:annotationRef/>
      </w:r>
      <w:r w:rsidR="00A047F9">
        <w:rPr>
          <w:lang w:val="de-DE"/>
        </w:rPr>
        <w:t>ENTSO-E believes that the part (c) as in the document of ACER shall be deleted by ACER as it does not fit for the purpose of HVDC systems.</w:t>
      </w:r>
      <w:r w:rsidR="00A047F9">
        <w:t xml:space="preserve"> Instead of this, we proposed the following legal text. HVDC systems are transmission systems and are built with fixed transmission capacity, reactive power capability that cannot be changed during the lifecycle. Therefore, the legal text proposal aims to leave it for national regulations. </w:t>
      </w:r>
    </w:p>
  </w:comment>
  <w:comment w:id="393" w:author="Author" w:initials="A">
    <w:p w14:paraId="56609CF1" w14:textId="03352DE8" w:rsidR="008F68FA" w:rsidRDefault="008F68FA" w:rsidP="00D17693">
      <w:pPr>
        <w:pStyle w:val="CommentText"/>
        <w:ind w:left="0" w:firstLine="0"/>
        <w:jc w:val="left"/>
      </w:pPr>
      <w:r>
        <w:rPr>
          <w:rStyle w:val="CommentReference"/>
        </w:rPr>
        <w:annotationRef/>
      </w:r>
      <w:r>
        <w:t>ENTSO-E is of the view that the terms "a change of the underlying technology of the HVDC system" need more clarification. Therefore we propose to clearly state a change of LCC to VSC, or MCC as recommended in our legal text proposal.</w:t>
      </w:r>
    </w:p>
  </w:comment>
  <w:comment w:id="530" w:author="Author" w:initials="A">
    <w:p w14:paraId="1A5B7373" w14:textId="77777777" w:rsidR="00E940C6" w:rsidRDefault="00E940C6">
      <w:pPr>
        <w:pStyle w:val="CommentText"/>
        <w:ind w:left="0" w:firstLine="0"/>
        <w:jc w:val="left"/>
      </w:pPr>
      <w:r>
        <w:rPr>
          <w:rStyle w:val="CommentReference"/>
        </w:rPr>
        <w:annotationRef/>
      </w:r>
      <w:r>
        <w:t>ENTSO-E would like to emphasize that the withstand capability of the HVDC system to AC voltage phase angle jumps is not included in the existing version of NC HVDC but is considered a system need to limit the risks of trips of HVDC systems. Therefore a new legal text proposal for the  immunity of HVDC systems to voltage phase angle jumps is proposed for consideration.</w:t>
      </w:r>
    </w:p>
    <w:p w14:paraId="4168C311" w14:textId="77777777" w:rsidR="00E940C6" w:rsidRDefault="00E940C6" w:rsidP="00D17693">
      <w:pPr>
        <w:pStyle w:val="CommentText"/>
        <w:ind w:left="0" w:firstLine="0"/>
        <w:jc w:val="left"/>
      </w:pPr>
      <w:r>
        <w:t xml:space="preserve"> </w:t>
      </w:r>
    </w:p>
  </w:comment>
  <w:comment w:id="558" w:author="Author" w:initials="A">
    <w:p w14:paraId="2AF0D06B" w14:textId="322E62F0" w:rsidR="005140F8" w:rsidRDefault="002D531A" w:rsidP="00D17693">
      <w:pPr>
        <w:pStyle w:val="CommentText"/>
        <w:ind w:left="0" w:firstLine="0"/>
        <w:jc w:val="left"/>
      </w:pPr>
      <w:r>
        <w:rPr>
          <w:rStyle w:val="CommentReference"/>
        </w:rPr>
        <w:annotationRef/>
      </w:r>
      <w:r w:rsidR="005140F8">
        <w:t>ENTSO-E  proposes to include requirement for Freeze frequencies for LFSM-O/U.  There is a need on EU level to have a regulated approach on how LFSM would work in case that HVDC systems connecting two synchronous areas are both instantaneously saturated given that both sides reach max values of DP. Due to limited time, ENTSO-E would like to propose to ACER legal text solution by 30.9.2024 for further discussion in the framework of the NC HVDC amendment.</w:t>
      </w:r>
    </w:p>
  </w:comment>
  <w:comment w:id="624" w:author="Author" w:initials="A">
    <w:p w14:paraId="2E45B7CA" w14:textId="77777777" w:rsidR="008F68FA" w:rsidRDefault="008F68FA" w:rsidP="00D17693">
      <w:pPr>
        <w:pStyle w:val="CommentText"/>
        <w:ind w:left="0" w:firstLine="0"/>
        <w:jc w:val="left"/>
      </w:pPr>
      <w:r>
        <w:rPr>
          <w:rStyle w:val="CommentReference"/>
        </w:rPr>
        <w:annotationRef/>
      </w:r>
      <w:r>
        <w:t xml:space="preserve">ENTSO-E proposes that the use of the term synthetic inertia is done according to the NC RfG 2.0. Indeed, in NC RfG 2.0, synthetic inertia is specified also for grid forming. Please replace the term inertial response with synthetic inertia to align it with NC RfG 2.0. </w:t>
      </w:r>
    </w:p>
  </w:comment>
  <w:comment w:id="648" w:author="Author" w:initials="A">
    <w:p w14:paraId="3FCBD52D" w14:textId="77777777" w:rsidR="008F68FA" w:rsidRDefault="008F68FA" w:rsidP="00D17693">
      <w:pPr>
        <w:pStyle w:val="CommentText"/>
        <w:ind w:left="0" w:firstLine="0"/>
        <w:jc w:val="left"/>
      </w:pPr>
      <w:r>
        <w:rPr>
          <w:rStyle w:val="CommentReference"/>
        </w:rPr>
        <w:annotationRef/>
      </w:r>
      <w:r>
        <w:t>ENTSO-E would like to ask ACER to check article 52, fast frequency control and Article 35. We propose that the Article 14 (5) would be a separate article, termed as  fast frequency control. Moreover, ENTSO-E proposes the following changes to avoid restricting the ability to implement a Fast Frequency Control that accommodates the Nordic SA needs for damping of frequency oscillations. The proposed changes do not limit the capability initially intended applicable in CE SA, while also allowing Nordic SA to adapt the specification to their system needs. Overall it is a legal text proposal to make it fit for all SA.</w:t>
      </w:r>
    </w:p>
  </w:comment>
  <w:comment w:id="706" w:author="Author" w:initials="A">
    <w:p w14:paraId="27C6D975" w14:textId="77777777" w:rsidR="008F68FA" w:rsidRDefault="008F68FA" w:rsidP="00D17693">
      <w:pPr>
        <w:pStyle w:val="CommentText"/>
        <w:ind w:left="0" w:firstLine="0"/>
        <w:jc w:val="left"/>
      </w:pPr>
      <w:r>
        <w:rPr>
          <w:rStyle w:val="CommentReference"/>
        </w:rPr>
        <w:annotationRef/>
      </w:r>
      <w:r>
        <w:t>ENTSO-E would propose to either delete the word "converter" or change back to "fast fault current". In the (b) is also used "fast fault current so maintaining consistency would be good for reader.</w:t>
      </w:r>
    </w:p>
  </w:comment>
  <w:comment w:id="718" w:author="Author" w:initials="A">
    <w:p w14:paraId="14BC0356" w14:textId="1D38F4FD" w:rsidR="00050CD7" w:rsidRDefault="00050CD7" w:rsidP="00D17693">
      <w:pPr>
        <w:pStyle w:val="CommentText"/>
        <w:ind w:left="0" w:firstLine="0"/>
        <w:jc w:val="left"/>
      </w:pPr>
      <w:r>
        <w:rPr>
          <w:rStyle w:val="CommentReference"/>
        </w:rPr>
        <w:annotationRef/>
      </w:r>
      <w:r>
        <w:t>The interpretation of this article is not same for all TSOs. Some TSOs interpret that HVDC system shall have the three options as mandatory and other only one or two of them. Therefore, given that the power factor control is not commonly used, we recommend to add the word if applicable.</w:t>
      </w:r>
    </w:p>
  </w:comment>
  <w:comment w:id="724" w:author="Author" w:initials="A">
    <w:p w14:paraId="79856BF2" w14:textId="77777777" w:rsidR="008F68FA" w:rsidRDefault="008F68FA" w:rsidP="00D17693">
      <w:pPr>
        <w:pStyle w:val="CommentText"/>
        <w:ind w:left="0" w:firstLine="0"/>
        <w:jc w:val="left"/>
      </w:pPr>
      <w:r>
        <w:rPr>
          <w:rStyle w:val="CommentReference"/>
        </w:rPr>
        <w:annotationRef/>
      </w:r>
      <w:r>
        <w:t xml:space="preserve">ENTSO-E would like to ask ACER to check cross references. Need to add NC RfG 2.0 reference </w:t>
      </w:r>
    </w:p>
  </w:comment>
  <w:comment w:id="727" w:author="Author" w:initials="A">
    <w:p w14:paraId="18434D0A" w14:textId="77777777" w:rsidR="00050CD7" w:rsidRDefault="00050CD7" w:rsidP="00D17693">
      <w:pPr>
        <w:pStyle w:val="CommentText"/>
        <w:ind w:left="0" w:firstLine="0"/>
        <w:jc w:val="left"/>
      </w:pPr>
      <w:r>
        <w:rPr>
          <w:rStyle w:val="CommentReference"/>
        </w:rPr>
        <w:annotationRef/>
      </w:r>
      <w:r>
        <w:t>ENTSO-E proposes that since the article 25 applies also to Remote End HVDC station via article 46, the connection point shall be removed from here, given that for article 46  refers to the interface point.</w:t>
      </w:r>
    </w:p>
  </w:comment>
  <w:comment w:id="733" w:author="Author" w:initials="A">
    <w:p w14:paraId="1E0BFC2D" w14:textId="0765D832" w:rsidR="00050CD7" w:rsidRDefault="00050CD7" w:rsidP="00D17693">
      <w:pPr>
        <w:pStyle w:val="CommentText"/>
        <w:ind w:left="0" w:firstLine="0"/>
        <w:jc w:val="left"/>
      </w:pPr>
      <w:r>
        <w:rPr>
          <w:rStyle w:val="CommentReference"/>
        </w:rPr>
        <w:annotationRef/>
      </w:r>
      <w:r>
        <w:t>ENTSO-E would like to highlight that in the same way as in NC RfG 2.0. future system needs demand for overvoltage ride through capability of the HVDC system. Therefore, we propose to add a non-exhaustive requirement to be specified by the relevant TSO.</w:t>
      </w:r>
    </w:p>
  </w:comment>
  <w:comment w:id="749" w:author="Author" w:initials="A">
    <w:p w14:paraId="05F7E628" w14:textId="77777777" w:rsidR="009D5921" w:rsidRDefault="009D5921">
      <w:pPr>
        <w:pStyle w:val="CommentText"/>
        <w:ind w:left="0" w:firstLine="0"/>
        <w:jc w:val="left"/>
      </w:pPr>
      <w:r>
        <w:rPr>
          <w:rStyle w:val="CommentReference"/>
        </w:rPr>
        <w:annotationRef/>
      </w:r>
      <w:r>
        <w:rPr>
          <w:b/>
          <w:bCs/>
        </w:rPr>
        <w:t>Justification for new article on HVDC system Passivity</w:t>
      </w:r>
    </w:p>
    <w:p w14:paraId="124540FC" w14:textId="77777777" w:rsidR="009D5921" w:rsidRDefault="009D5921">
      <w:pPr>
        <w:pStyle w:val="CommentText"/>
        <w:ind w:left="0" w:firstLine="0"/>
        <w:jc w:val="left"/>
      </w:pPr>
    </w:p>
    <w:p w14:paraId="05DABCB9" w14:textId="77777777" w:rsidR="009D5921" w:rsidRDefault="009D5921">
      <w:pPr>
        <w:pStyle w:val="CommentText"/>
        <w:ind w:left="0" w:firstLine="0"/>
        <w:jc w:val="left"/>
      </w:pPr>
      <w:r>
        <w:t>Future standard HVDC system design trends at the moment in Europe go up to 2GW HVDC system capacity per connection point. This will be including also the potential of meshing on the DC side ending up with more than 3GW of HVDC transmission capacity embedded in a control area, connecting synchronous areas or being used for offshore wind connection of offshore isolated AC networks or energy hubs. Therefore, previously local harmonic stability and resonance stability issues of HVDC systems will in future become a cross border issue, therefore a EU level regulation is needed.</w:t>
      </w:r>
      <w:r>
        <w:rPr>
          <w:i/>
          <w:iCs/>
        </w:rPr>
        <w:t xml:space="preserve"> </w:t>
      </w:r>
    </w:p>
    <w:p w14:paraId="3386A906" w14:textId="77777777" w:rsidR="009D5921" w:rsidRDefault="009D5921">
      <w:pPr>
        <w:pStyle w:val="CommentText"/>
        <w:ind w:left="0" w:firstLine="0"/>
        <w:jc w:val="left"/>
      </w:pPr>
    </w:p>
    <w:p w14:paraId="500F1E46" w14:textId="77777777" w:rsidR="009D5921" w:rsidRDefault="009D5921">
      <w:pPr>
        <w:pStyle w:val="CommentText"/>
        <w:ind w:left="0" w:firstLine="0"/>
        <w:jc w:val="left"/>
      </w:pPr>
      <w:r>
        <w:t>This article shall aim to ensure that HVDC systems connected across various counties will not put into risk the security of supply of the CE SA while ensuring that evolved parties take the necessary mitigation measures beforehand in the project design and project specification phase following EU wide connection requirement on it. The article would set the framework in EU level and leaves open for further detail specification either on national or on project specific level.</w:t>
      </w:r>
    </w:p>
    <w:p w14:paraId="6F094E20" w14:textId="77777777" w:rsidR="009D5921" w:rsidRDefault="009D5921">
      <w:pPr>
        <w:pStyle w:val="CommentText"/>
        <w:ind w:left="0" w:firstLine="0"/>
        <w:jc w:val="left"/>
      </w:pPr>
    </w:p>
    <w:p w14:paraId="103C6695" w14:textId="77777777" w:rsidR="009D5921" w:rsidRDefault="009D5921" w:rsidP="00D17693">
      <w:pPr>
        <w:pStyle w:val="CommentText"/>
        <w:ind w:left="0" w:firstLine="0"/>
        <w:jc w:val="left"/>
      </w:pPr>
      <w:r>
        <w:rPr>
          <w:b/>
          <w:bCs/>
        </w:rPr>
        <w:t>Due to limited time and pending discussions, ENTSO-E would like to submit to ACER a legal text proposal as per 30.9.2024.</w:t>
      </w:r>
    </w:p>
  </w:comment>
  <w:comment w:id="767" w:author="Author" w:initials="A">
    <w:p w14:paraId="41A4AD03" w14:textId="77777777" w:rsidR="00B9392D" w:rsidRDefault="005B4B14" w:rsidP="00D17693">
      <w:pPr>
        <w:pStyle w:val="CommentText"/>
        <w:ind w:left="0" w:firstLine="0"/>
        <w:jc w:val="left"/>
      </w:pPr>
      <w:r>
        <w:rPr>
          <w:rStyle w:val="CommentReference"/>
        </w:rPr>
        <w:annotationRef/>
      </w:r>
      <w:r w:rsidR="00B9392D">
        <w:t xml:space="preserve">ENTSO-E would like to raise the attention that the word multi-terminal is used in the Art. 33 (2). However, this is not properly defined in NC HVDC as such definition. In addition, any HVDC system with more than two HVDC stations (therefore multiterminal) is actually included in the definition of the HVDC system as defined  in Art. 2 (1). Therefore, we propose to remove the part </w:t>
      </w:r>
      <w:r w:rsidR="00B9392D">
        <w:rPr>
          <w:i/>
          <w:iCs/>
        </w:rPr>
        <w:t>multiterminal or embedded</w:t>
      </w:r>
      <w:r w:rsidR="00B9392D">
        <w:t xml:space="preserve"> since this is covered from Art. 2 (1) and Art (3). The way it is written today, is understood that if an HVDC system is not multiterminal or not embedded, then this requirement isn’t relevant which it shall not be the case.</w:t>
      </w:r>
    </w:p>
  </w:comment>
  <w:comment w:id="768" w:author="Author" w:initials="A">
    <w:p w14:paraId="4505DA3E" w14:textId="77777777" w:rsidR="00472908" w:rsidRDefault="00472908" w:rsidP="00D17693">
      <w:pPr>
        <w:pStyle w:val="CommentText"/>
        <w:ind w:left="0" w:firstLine="0"/>
        <w:jc w:val="left"/>
      </w:pPr>
      <w:r>
        <w:rPr>
          <w:rStyle w:val="CommentReference"/>
        </w:rPr>
        <w:annotationRef/>
      </w:r>
      <w:r>
        <w:t>Future grid development scenarios foresee that HVDC systems with more than two HVDC converter stations, known else as multi-terminal will be developed across Europe. Those systems would be used either for grid connection of GW scale offshore wind power generation or for embedded in one or different control  zones. Therefore,  DC side disturbances would need, if specified by the relevant TSO, to ensure either continues operation of healthy part of the HVDC system  or at least continuously transition to STATCOM mode of the HVDC system. This would limit the impact on the AC voltage stability. The requirement is proposed as non-mandatory.</w:t>
      </w:r>
    </w:p>
  </w:comment>
  <w:comment w:id="792" w:author="Author" w:initials="A">
    <w:p w14:paraId="0E8B196E" w14:textId="77777777" w:rsidR="008323D5" w:rsidRDefault="00472908" w:rsidP="00D17693">
      <w:pPr>
        <w:pStyle w:val="CommentText"/>
        <w:ind w:left="0" w:firstLine="0"/>
        <w:jc w:val="left"/>
      </w:pPr>
      <w:r>
        <w:rPr>
          <w:rStyle w:val="CommentReference"/>
        </w:rPr>
        <w:annotationRef/>
      </w:r>
      <w:r w:rsidR="008323D5">
        <w:t>Please check the references to the articles. The Article 14 has been changed compared to the EG CROS, hence need to be checked the links. Also Art. 14b is added according to ENTSO-E proposal.</w:t>
      </w:r>
    </w:p>
  </w:comment>
  <w:comment w:id="806" w:author="Author" w:initials="A">
    <w:p w14:paraId="21A49F7A" w14:textId="77777777" w:rsidR="0065357C" w:rsidRDefault="0065357C" w:rsidP="00D17693">
      <w:pPr>
        <w:pStyle w:val="CommentText"/>
        <w:ind w:left="0" w:firstLine="0"/>
        <w:jc w:val="left"/>
      </w:pPr>
      <w:r>
        <w:rPr>
          <w:rStyle w:val="CommentReference"/>
        </w:rPr>
        <w:annotationRef/>
      </w:r>
      <w:r>
        <w:t>ENTSO-E believes this is a typo from ACER proposal. This is covered in Art. 35 (2) ( e)</w:t>
      </w:r>
    </w:p>
  </w:comment>
  <w:comment w:id="851" w:author="Author" w:initials="A">
    <w:p w14:paraId="3EED405E" w14:textId="77777777" w:rsidR="0065357C" w:rsidRDefault="0065357C" w:rsidP="00D17693">
      <w:pPr>
        <w:pStyle w:val="CommentText"/>
        <w:ind w:left="0" w:firstLine="0"/>
        <w:jc w:val="left"/>
      </w:pPr>
      <w:r>
        <w:rPr>
          <w:rStyle w:val="CommentReference"/>
        </w:rPr>
        <w:annotationRef/>
      </w:r>
      <w:r>
        <w:t>ENTSO-E would like to highlight a type error.</w:t>
      </w:r>
    </w:p>
  </w:comment>
  <w:comment w:id="852" w:author="Author" w:initials="A">
    <w:p w14:paraId="35D4DC90" w14:textId="77777777" w:rsidR="0065357C" w:rsidRDefault="0065357C" w:rsidP="00D17693">
      <w:pPr>
        <w:pStyle w:val="CommentText"/>
        <w:ind w:left="0" w:firstLine="0"/>
        <w:jc w:val="left"/>
      </w:pPr>
      <w:r>
        <w:rPr>
          <w:rStyle w:val="CommentReference"/>
        </w:rPr>
        <w:annotationRef/>
      </w:r>
      <w:r>
        <w:t xml:space="preserve">ENTSO-E would like to highlight that the overvoltage ride through requirements need to be specified in NC HVDC  separately. </w:t>
      </w:r>
    </w:p>
  </w:comment>
  <w:comment w:id="899" w:author="Author" w:initials="A">
    <w:p w14:paraId="132595F4" w14:textId="77777777" w:rsidR="00E47351" w:rsidRDefault="0065357C" w:rsidP="00D17693">
      <w:pPr>
        <w:pStyle w:val="CommentText"/>
        <w:ind w:left="0" w:firstLine="0"/>
        <w:jc w:val="left"/>
      </w:pPr>
      <w:r>
        <w:rPr>
          <w:rStyle w:val="CommentReference"/>
        </w:rPr>
        <w:annotationRef/>
      </w:r>
      <w:r w:rsidR="00E47351">
        <w:rPr>
          <w:lang w:val="de-DE"/>
        </w:rPr>
        <w:t>ENTSO-E would like to request ACER to check the use of Abbreviations as it would help readability. There is everywhere repetition of same text that with an Abbreviation would be more readable.</w:t>
      </w:r>
    </w:p>
  </w:comment>
  <w:comment w:id="975" w:author="Author" w:initials="A">
    <w:p w14:paraId="7EED4858" w14:textId="77777777" w:rsidR="00AF55BF" w:rsidRDefault="00AF55BF" w:rsidP="006627F2">
      <w:pPr>
        <w:pStyle w:val="CommentText"/>
        <w:ind w:left="0" w:firstLine="0"/>
        <w:jc w:val="left"/>
      </w:pPr>
      <w:r>
        <w:rPr>
          <w:rStyle w:val="CommentReference"/>
        </w:rPr>
        <w:annotationRef/>
      </w:r>
      <w:r>
        <w:rPr>
          <w:lang w:val="en-US"/>
        </w:rPr>
        <w:t xml:space="preserve">ENTSO-E would like to </w:t>
      </w:r>
      <w:r>
        <w:t>propose the inclusion of the Nordic threshold of 49.5 Hz for LFSM-UC activation.</w:t>
      </w:r>
    </w:p>
  </w:comment>
  <w:comment w:id="983" w:author="Author" w:initials="A">
    <w:p w14:paraId="666ADE63" w14:textId="572E0CDE" w:rsidR="00E47351" w:rsidRDefault="00E47351" w:rsidP="00D17693">
      <w:pPr>
        <w:pStyle w:val="CommentText"/>
        <w:ind w:left="0" w:firstLine="0"/>
        <w:jc w:val="left"/>
      </w:pPr>
      <w:r>
        <w:rPr>
          <w:rStyle w:val="CommentReference"/>
        </w:rPr>
        <w:annotationRef/>
      </w:r>
      <w:r>
        <w:t>ENTSO-E would like to emphasize that for isolated AC networks, there are risks if the limit is a lot higher than 20% or intentionally kept high.  This could lead to a high load disconnection and may exceed the ability of the remote End HVDC station to absorb this imbalance. Therefore, we propose some additions in the requirement applicable for PtG DU connected to isolated AC network.</w:t>
      </w:r>
    </w:p>
  </w:comment>
  <w:comment w:id="1050" w:author="Author" w:initials="A">
    <w:p w14:paraId="09DE929C" w14:textId="77777777" w:rsidR="00B97B23" w:rsidRDefault="00B97B23" w:rsidP="00D17693">
      <w:pPr>
        <w:pStyle w:val="CommentText"/>
        <w:ind w:left="0" w:firstLine="0"/>
        <w:jc w:val="left"/>
      </w:pPr>
      <w:r>
        <w:rPr>
          <w:rStyle w:val="CommentReference"/>
        </w:rPr>
        <w:annotationRef/>
      </w:r>
      <w:r>
        <w:t>Editorial!</w:t>
      </w:r>
    </w:p>
  </w:comment>
  <w:comment w:id="1166" w:author="Author" w:initials="A">
    <w:p w14:paraId="0D012865" w14:textId="77777777" w:rsidR="00B97B23" w:rsidRDefault="00B97B23" w:rsidP="00D17693">
      <w:pPr>
        <w:pStyle w:val="CommentText"/>
        <w:ind w:left="0" w:firstLine="0"/>
        <w:jc w:val="left"/>
      </w:pPr>
      <w:r>
        <w:rPr>
          <w:rStyle w:val="CommentReference"/>
        </w:rPr>
        <w:annotationRef/>
      </w:r>
      <w:r>
        <w:rPr>
          <w:lang w:val="de-DE"/>
        </w:rPr>
        <w:t>We would propose an editorial change. It should be isolated network.</w:t>
      </w:r>
    </w:p>
  </w:comment>
  <w:comment w:id="1237" w:author="Author" w:initials="A">
    <w:p w14:paraId="0588928A" w14:textId="77777777" w:rsidR="00B97B23" w:rsidRDefault="00B97B23" w:rsidP="00D17693">
      <w:pPr>
        <w:pStyle w:val="CommentText"/>
        <w:ind w:left="0" w:firstLine="0"/>
        <w:jc w:val="left"/>
      </w:pPr>
      <w:r>
        <w:rPr>
          <w:rStyle w:val="CommentReference"/>
        </w:rPr>
        <w:annotationRef/>
      </w:r>
      <w:r>
        <w:t>ETNSO-E would like to highlight that it should be 14.4 and not 14.5</w:t>
      </w:r>
    </w:p>
  </w:comment>
  <w:comment w:id="1240" w:author="Author" w:initials="A">
    <w:p w14:paraId="367D050D" w14:textId="77777777" w:rsidR="00B97B23" w:rsidRDefault="00B97B23" w:rsidP="00D17693">
      <w:pPr>
        <w:pStyle w:val="CommentText"/>
        <w:ind w:left="0" w:firstLine="0"/>
        <w:jc w:val="left"/>
      </w:pPr>
      <w:r>
        <w:rPr>
          <w:rStyle w:val="CommentReference"/>
        </w:rPr>
        <w:annotationRef/>
      </w:r>
      <w:r>
        <w:t xml:space="preserve">ENTSO-E would like propose to make a direct connection to the article 22 of NC RfG 2.0 and how synthetic inertia is specified by Type D PPM. This text on inherent energy is part of Art. Y (7) of NC RfG 2.0 and shall only be referred here. Keeping it, would mean we will have to define it parallel to NC RfG 2.0 in the national implementation. </w:t>
      </w:r>
    </w:p>
  </w:comment>
  <w:comment w:id="1244" w:author="Author" w:initials="A">
    <w:p w14:paraId="315EB5F5" w14:textId="77777777" w:rsidR="00232699" w:rsidRDefault="00B97B23" w:rsidP="00D17693">
      <w:pPr>
        <w:pStyle w:val="CommentText"/>
        <w:ind w:left="0" w:firstLine="0"/>
        <w:jc w:val="left"/>
      </w:pPr>
      <w:r>
        <w:rPr>
          <w:rStyle w:val="CommentReference"/>
        </w:rPr>
        <w:annotationRef/>
      </w:r>
      <w:r w:rsidR="00232699">
        <w:t>ENTSO-E would like to propose an overvoltage ride through profile for A-PtG DU. It is for us important that A-PtG-U have a clear requirement.</w:t>
      </w:r>
    </w:p>
  </w:comment>
  <w:comment w:id="1285" w:author="Author" w:initials="A">
    <w:p w14:paraId="79CC0B7D" w14:textId="77777777" w:rsidR="00232699" w:rsidRDefault="00232699" w:rsidP="00D17693">
      <w:pPr>
        <w:pStyle w:val="CommentText"/>
        <w:ind w:left="0" w:firstLine="0"/>
        <w:jc w:val="left"/>
      </w:pPr>
      <w:r>
        <w:rPr>
          <w:rStyle w:val="CommentReference"/>
        </w:rPr>
        <w:annotationRef/>
      </w:r>
      <w:r>
        <w:t>Editorial</w:t>
      </w:r>
    </w:p>
  </w:comment>
  <w:comment w:id="1329" w:author="Author" w:initials="A">
    <w:p w14:paraId="71699106" w14:textId="77777777" w:rsidR="00232699" w:rsidRDefault="00232699" w:rsidP="00D17693">
      <w:pPr>
        <w:pStyle w:val="CommentText"/>
        <w:ind w:left="0" w:firstLine="0"/>
        <w:jc w:val="left"/>
      </w:pPr>
      <w:r>
        <w:rPr>
          <w:rStyle w:val="CommentReference"/>
        </w:rPr>
        <w:annotationRef/>
      </w:r>
      <w:r>
        <w:t xml:space="preserve">ENTSO-E considers it important to have in the Art. 45 the inclusion of A-PtG-DU. </w:t>
      </w:r>
    </w:p>
  </w:comment>
  <w:comment w:id="1370" w:author="Author" w:initials="A">
    <w:p w14:paraId="51F57FE4" w14:textId="77777777" w:rsidR="00232699" w:rsidRDefault="00232699" w:rsidP="00D17693">
      <w:pPr>
        <w:pStyle w:val="CommentText"/>
        <w:ind w:left="0" w:firstLine="0"/>
        <w:jc w:val="left"/>
      </w:pPr>
      <w:r>
        <w:rPr>
          <w:rStyle w:val="CommentReference"/>
        </w:rPr>
        <w:annotationRef/>
      </w:r>
      <w:r>
        <w:t xml:space="preserve">ENTSO-E would like to highlight, that ACER should check if legally this accounts for configurations with more than one HVDC systems connected to the isolated AC network. And if so, should the other HVDC stations also contribute to the inertial response or is this allowed but not mandatory. Also, please check the Art. 14 (4), it is wrong reference. </w:t>
      </w:r>
    </w:p>
  </w:comment>
  <w:comment w:id="1427" w:author="Author" w:initials="A">
    <w:p w14:paraId="47F235A4" w14:textId="77777777" w:rsidR="00232699" w:rsidRDefault="00232699" w:rsidP="00D17693">
      <w:pPr>
        <w:pStyle w:val="CommentText"/>
        <w:ind w:left="0" w:firstLine="0"/>
        <w:jc w:val="left"/>
      </w:pPr>
      <w:r>
        <w:rPr>
          <w:rStyle w:val="CommentReference"/>
        </w:rPr>
        <w:annotationRef/>
      </w:r>
      <w:r>
        <w:t>ENTSO-E would like to highlight, that this need to be checked on project level and it may not be applicable. By adding the term if applicable, we can avoid derogations. As a proposal we have added if specified by the relevant TSO.</w:t>
      </w:r>
    </w:p>
  </w:comment>
  <w:comment w:id="1430" w:author="Author" w:initials="A">
    <w:p w14:paraId="0FC75D7E" w14:textId="77777777" w:rsidR="00232699" w:rsidRDefault="00232699" w:rsidP="00D17693">
      <w:pPr>
        <w:pStyle w:val="CommentText"/>
        <w:ind w:left="0" w:firstLine="0"/>
        <w:jc w:val="left"/>
      </w:pPr>
      <w:r>
        <w:rPr>
          <w:rStyle w:val="CommentReference"/>
        </w:rPr>
        <w:annotationRef/>
      </w:r>
      <w:r>
        <w:t xml:space="preserve">ENTSO-E would like to highlight, that this need to be checked on project level and it may not be applicable. By adding the term if applicable, we can avoid derogations. </w:t>
      </w:r>
    </w:p>
  </w:comment>
  <w:comment w:id="1438" w:author="Author" w:initials="A">
    <w:p w14:paraId="797B88A8" w14:textId="77777777" w:rsidR="00232699" w:rsidRDefault="00232699" w:rsidP="00D17693">
      <w:pPr>
        <w:pStyle w:val="CommentText"/>
        <w:ind w:left="0" w:firstLine="0"/>
        <w:jc w:val="left"/>
      </w:pPr>
      <w:r>
        <w:rPr>
          <w:rStyle w:val="CommentReference"/>
        </w:rPr>
        <w:annotationRef/>
      </w:r>
      <w:r>
        <w:t xml:space="preserve">ENTSO-E would like to highlight that the term fast frequency control is not defined in the NC HVDC 1.0. Therefore, we propose to have Article 14b with name fast frequency control. </w:t>
      </w:r>
    </w:p>
  </w:comment>
  <w:comment w:id="1477" w:author="Author" w:initials="A">
    <w:p w14:paraId="4BEFB467" w14:textId="77777777" w:rsidR="00092E4F" w:rsidRDefault="00092E4F" w:rsidP="00D17693">
      <w:pPr>
        <w:pStyle w:val="CommentText"/>
        <w:ind w:left="0" w:firstLine="0"/>
        <w:jc w:val="left"/>
      </w:pPr>
      <w:r>
        <w:rPr>
          <w:rStyle w:val="CommentReference"/>
        </w:rPr>
        <w:annotationRef/>
      </w:r>
      <w:r>
        <w:t xml:space="preserve">ENTSO-E would like to make a proposal for clarity and avoidance of doubt. </w:t>
      </w:r>
    </w:p>
  </w:comment>
  <w:comment w:id="1497" w:author="Author" w:initials="A">
    <w:p w14:paraId="4AE0832F" w14:textId="77777777" w:rsidR="00092E4F" w:rsidRDefault="00092E4F" w:rsidP="00D17693">
      <w:pPr>
        <w:pStyle w:val="CommentText"/>
        <w:ind w:left="0" w:firstLine="0"/>
        <w:jc w:val="left"/>
      </w:pPr>
      <w:r>
        <w:rPr>
          <w:rStyle w:val="CommentReference"/>
        </w:rPr>
        <w:annotationRef/>
      </w:r>
      <w:r>
        <w:t>ENTSO-E would like to add DC network disturbance into the requirement 3(c).The reason is that future HVDC systems with more than two HVDC stations, hence multi-terminal, would need to show by simulations response to DC network disturbance and how DC faults protection selectivity functions. See also relevant section in compliance.</w:t>
      </w:r>
    </w:p>
  </w:comment>
  <w:comment w:id="1503" w:author="Author" w:initials="A">
    <w:p w14:paraId="26397259" w14:textId="77777777" w:rsidR="00525936" w:rsidRDefault="00092E4F" w:rsidP="00EB3D9B">
      <w:pPr>
        <w:pStyle w:val="CommentText"/>
        <w:ind w:left="0" w:firstLine="0"/>
        <w:jc w:val="left"/>
      </w:pPr>
      <w:r>
        <w:rPr>
          <w:rStyle w:val="CommentReference"/>
        </w:rPr>
        <w:annotationRef/>
      </w:r>
      <w:r w:rsidR="00525936">
        <w:t xml:space="preserve">Need to cover all subsystems so that no components are lost. Please mind the plural at the end. </w:t>
      </w:r>
    </w:p>
  </w:comment>
  <w:comment w:id="1510" w:author="Author" w:initials="A">
    <w:p w14:paraId="0A17CC30" w14:textId="52359AB1" w:rsidR="00092E4F" w:rsidRDefault="00092E4F" w:rsidP="00D17693">
      <w:pPr>
        <w:pStyle w:val="CommentText"/>
        <w:ind w:left="0" w:firstLine="0"/>
        <w:jc w:val="left"/>
      </w:pPr>
      <w:r>
        <w:rPr>
          <w:rStyle w:val="CommentReference"/>
        </w:rPr>
        <w:annotationRef/>
      </w:r>
      <w:r>
        <w:t xml:space="preserve">ENTSO-E believes that here we need to add the term DC side. This is important for the case of multi-terminal HVDC systems and for ensuring that the EMT model is capable to simulate DC faults as well as protection operation, for example DC protection relays and algorithms, ensuring proper encryption. </w:t>
      </w:r>
    </w:p>
  </w:comment>
  <w:comment w:id="1517" w:author="Author" w:initials="A">
    <w:p w14:paraId="5B8BEDE5" w14:textId="68B8A592" w:rsidR="00092E4F" w:rsidRDefault="00092E4F" w:rsidP="00D17693">
      <w:pPr>
        <w:pStyle w:val="CommentText"/>
        <w:ind w:left="0" w:firstLine="0"/>
        <w:jc w:val="left"/>
      </w:pPr>
      <w:r>
        <w:rPr>
          <w:rStyle w:val="CommentReference"/>
        </w:rPr>
        <w:annotationRef/>
      </w:r>
      <w:r>
        <w:t xml:space="preserve">ENTSO-E believes that here we need to add the term DC side. This is important for the case of multi-terminal HVDC systems and for ensuring that the EMT model is capable to simulate DC faults as well as protection operation, for example DC protection relays and algorithms, ensuring proper encryption. </w:t>
      </w:r>
    </w:p>
  </w:comment>
  <w:comment w:id="1532" w:author="Author" w:initials="A">
    <w:p w14:paraId="2B5254C7" w14:textId="77777777" w:rsidR="00092E4F" w:rsidRDefault="00092E4F">
      <w:pPr>
        <w:pStyle w:val="CommentText"/>
        <w:ind w:left="0" w:firstLine="0"/>
        <w:jc w:val="left"/>
      </w:pPr>
      <w:r>
        <w:rPr>
          <w:rStyle w:val="CommentReference"/>
        </w:rPr>
        <w:annotationRef/>
      </w:r>
      <w:r>
        <w:t xml:space="preserve">ENTSO-E  proposal is to add new sentence in paragraph 5. The need of obtaining harmonic emissions data has been specified in </w:t>
      </w:r>
      <w:r>
        <w:rPr>
          <w:i/>
          <w:iCs/>
        </w:rPr>
        <w:t>Expert Group Interaction Studies and Simulation Models (EG ISSM) FINAL REPORT 01.10.2021</w:t>
      </w:r>
      <w:r>
        <w:t xml:space="preserve">, however only in the section regarding PPMs (page 34). It is commonly known that HVDC converter stations as Power Electronic Devices (PED) can distort the line voltage by injecting additional harmonic voltages/currents into the grid (see e.g. </w:t>
      </w:r>
      <w:r>
        <w:rPr>
          <w:i/>
          <w:iCs/>
        </w:rPr>
        <w:t>CIGRE TB 754 AC side harmonics and appropriate harmonic limits for VSC HVDC</w:t>
      </w:r>
      <w:r>
        <w:t xml:space="preserve">). Therefore, TSO should have the right to request from the HVDC system owner the model of harmonic component emissions (Norton currents or Thevenin voltages). </w:t>
      </w:r>
    </w:p>
    <w:p w14:paraId="79CB5428" w14:textId="77777777" w:rsidR="00092E4F" w:rsidRDefault="00092E4F" w:rsidP="00D17693">
      <w:pPr>
        <w:pStyle w:val="CommentText"/>
        <w:ind w:left="0" w:firstLine="0"/>
        <w:jc w:val="left"/>
      </w:pPr>
    </w:p>
  </w:comment>
  <w:comment w:id="1535" w:author="Author" w:initials="A">
    <w:p w14:paraId="08C9D561" w14:textId="77777777" w:rsidR="00777569" w:rsidRDefault="00781D04" w:rsidP="00D17693">
      <w:pPr>
        <w:pStyle w:val="CommentText"/>
        <w:ind w:left="0" w:firstLine="0"/>
        <w:jc w:val="left"/>
      </w:pPr>
      <w:r>
        <w:rPr>
          <w:rStyle w:val="CommentReference"/>
        </w:rPr>
        <w:annotationRef/>
      </w:r>
      <w:r w:rsidR="00777569">
        <w:t>ENTSO-E would like to propose that this requirement applies also to A-PPM; A-ESM and A-DF. Ideally, it should be written also in Article 15(4)(c) of the NC RfG 2.0 and referred by NC HVDC in the Article 38.</w:t>
      </w:r>
    </w:p>
  </w:comment>
  <w:comment w:id="2114" w:author="Author" w:initials="A">
    <w:p w14:paraId="1C2E1BB3" w14:textId="062385DF" w:rsidR="00092E4F" w:rsidRDefault="00092E4F" w:rsidP="00D17693">
      <w:pPr>
        <w:pStyle w:val="CommentText"/>
        <w:ind w:left="0" w:firstLine="0"/>
        <w:jc w:val="left"/>
      </w:pPr>
      <w:r>
        <w:rPr>
          <w:rStyle w:val="CommentReference"/>
        </w:rPr>
        <w:annotationRef/>
      </w:r>
      <w:r>
        <w:rPr>
          <w:lang w:val="de-DE"/>
        </w:rPr>
        <w:t xml:space="preserve">ENTSO-E  would like to propose the inclusion of a test for A-PtG DU. This is in line with NC RfG 2.0 requirements. </w:t>
      </w:r>
    </w:p>
  </w:comment>
  <w:comment w:id="2157" w:author="Author" w:initials="A">
    <w:p w14:paraId="2EE7A535" w14:textId="77777777" w:rsidR="00DB69DD" w:rsidRDefault="00092E4F" w:rsidP="00D17693">
      <w:pPr>
        <w:pStyle w:val="CommentText"/>
        <w:ind w:left="0" w:firstLine="0"/>
        <w:jc w:val="left"/>
      </w:pPr>
      <w:r>
        <w:rPr>
          <w:rStyle w:val="CommentReference"/>
        </w:rPr>
        <w:annotationRef/>
      </w:r>
      <w:r w:rsidR="00DB69DD">
        <w:t xml:space="preserve">ENTSO-E  would like to highlight that there is no grid forming simulation requirement for the PPMs, in RfG 2.0 on the compliance part. We believe that this should be in the simulations section and is an important article. </w:t>
      </w:r>
    </w:p>
  </w:comment>
  <w:comment w:id="2178" w:author="Author" w:initials="A">
    <w:p w14:paraId="0A3856A0" w14:textId="77777777" w:rsidR="00DB69DD" w:rsidRDefault="00DB69DD" w:rsidP="00D17693">
      <w:pPr>
        <w:pStyle w:val="CommentText"/>
        <w:ind w:left="0" w:firstLine="0"/>
        <w:jc w:val="left"/>
      </w:pPr>
      <w:r>
        <w:rPr>
          <w:rStyle w:val="CommentReference"/>
        </w:rPr>
        <w:annotationRef/>
      </w:r>
      <w:r>
        <w:t>ENTSO-E would like to highlight that there is a need for compliance article for Art. 14b (fast frequency control).</w:t>
      </w:r>
    </w:p>
  </w:comment>
  <w:comment w:id="2188" w:author="Author" w:initials="A">
    <w:p w14:paraId="14523BF0" w14:textId="77777777" w:rsidR="00DB69DD" w:rsidRDefault="00DB69DD" w:rsidP="00D17693">
      <w:pPr>
        <w:pStyle w:val="CommentText"/>
        <w:ind w:left="0" w:firstLine="0"/>
        <w:jc w:val="left"/>
      </w:pPr>
      <w:r>
        <w:rPr>
          <w:rStyle w:val="CommentReference"/>
        </w:rPr>
        <w:annotationRef/>
      </w:r>
      <w:r>
        <w:t>ENTSO-E would like to highlight that there is a need for compliance article for Art. 12.</w:t>
      </w:r>
    </w:p>
  </w:comment>
  <w:comment w:id="2211" w:author="Author" w:initials="A">
    <w:p w14:paraId="267DA630" w14:textId="77777777" w:rsidR="00FD5D6B" w:rsidRDefault="00FD5D6B" w:rsidP="00D17693">
      <w:pPr>
        <w:pStyle w:val="CommentText"/>
        <w:ind w:left="0" w:firstLine="0"/>
        <w:jc w:val="left"/>
      </w:pPr>
      <w:r>
        <w:rPr>
          <w:rStyle w:val="CommentReference"/>
        </w:rPr>
        <w:annotationRef/>
      </w:r>
      <w:r>
        <w:rPr>
          <w:lang w:val="en-US"/>
        </w:rPr>
        <w:t>ENTSO-E believes that the current regulation is applicable to HVDC systems with more than two HVDC converter stations (multiterminal). Therefore, for future applicability ENTSO-E would need to require compliance by simulations from fast recovery after DC faults.</w:t>
      </w:r>
    </w:p>
  </w:comment>
  <w:comment w:id="2220" w:author="Author" w:initials="A">
    <w:p w14:paraId="5CACECDD" w14:textId="45652E32" w:rsidR="00DB69DD" w:rsidRDefault="00DB69DD" w:rsidP="00D17693">
      <w:pPr>
        <w:pStyle w:val="CommentText"/>
        <w:ind w:left="0" w:firstLine="0"/>
        <w:jc w:val="left"/>
      </w:pPr>
      <w:r>
        <w:rPr>
          <w:rStyle w:val="CommentReference"/>
        </w:rPr>
        <w:annotationRef/>
      </w:r>
      <w:r>
        <w:t>ENTSO-E would like to highlight that there is a need for compliance article for Art. 12b.</w:t>
      </w:r>
    </w:p>
  </w:comment>
  <w:comment w:id="2283" w:author="Author" w:initials="A">
    <w:p w14:paraId="5E7CBE6A" w14:textId="77777777" w:rsidR="00D52BC7" w:rsidRDefault="00D52BC7" w:rsidP="00D17693">
      <w:pPr>
        <w:pStyle w:val="CommentText"/>
        <w:ind w:left="0" w:firstLine="0"/>
        <w:jc w:val="left"/>
      </w:pPr>
      <w:r>
        <w:rPr>
          <w:rStyle w:val="CommentReference"/>
        </w:rPr>
        <w:annotationRef/>
      </w:r>
      <w:r>
        <w:t xml:space="preserve">ENTSO-E  would like to propose a legal text to ensure the simulation of the post fault active power recovery of the A-PtG-DU. </w:t>
      </w:r>
    </w:p>
  </w:comment>
  <w:comment w:id="2346" w:author="Author" w:initials="A">
    <w:p w14:paraId="0BF48921" w14:textId="77777777" w:rsidR="002D531A" w:rsidRDefault="002D531A" w:rsidP="00D17693">
      <w:pPr>
        <w:pStyle w:val="CommentText"/>
        <w:ind w:left="0" w:firstLine="0"/>
        <w:jc w:val="left"/>
      </w:pPr>
      <w:r>
        <w:rPr>
          <w:rStyle w:val="CommentReference"/>
        </w:rPr>
        <w:annotationRef/>
      </w:r>
      <w:r>
        <w:t>ENTSO-E proposal for FRT of PtG DU.</w:t>
      </w:r>
    </w:p>
  </w:comment>
  <w:comment w:id="2362" w:author="Author" w:initials="A">
    <w:p w14:paraId="0D25629F" w14:textId="77777777" w:rsidR="002D531A" w:rsidRDefault="002D531A" w:rsidP="00D17693">
      <w:pPr>
        <w:pStyle w:val="CommentText"/>
        <w:ind w:left="0" w:firstLine="0"/>
        <w:jc w:val="left"/>
      </w:pPr>
      <w:r>
        <w:rPr>
          <w:rStyle w:val="CommentReference"/>
        </w:rPr>
        <w:annotationRef/>
      </w:r>
      <w:r>
        <w:t>ENTSO-E would like to highlight that there is no requirement in NC HVDC on compliance. EG CROS did not touch neither discuss this. Therefore, we propose a legal text to simulate the prove the capability.</w:t>
      </w:r>
    </w:p>
  </w:comment>
  <w:comment w:id="2391" w:author="Author" w:initials="A">
    <w:p w14:paraId="755D8A64" w14:textId="77777777" w:rsidR="002D531A" w:rsidRDefault="002D531A" w:rsidP="00D17693">
      <w:pPr>
        <w:pStyle w:val="CommentText"/>
        <w:ind w:left="0" w:firstLine="0"/>
        <w:jc w:val="left"/>
      </w:pPr>
      <w:r>
        <w:rPr>
          <w:rStyle w:val="CommentReference"/>
        </w:rPr>
        <w:annotationRef/>
      </w:r>
      <w:r>
        <w:t xml:space="preserve">It is not clear for ENTSO-E what is the purpose of this article and how the GC ESC is engaged in this scope of monitoring. We would like to kindly ask for clarification. </w:t>
      </w:r>
    </w:p>
  </w:comment>
  <w:comment w:id="2425" w:author="Author" w:initials="A">
    <w:p w14:paraId="2416FFF1" w14:textId="77777777" w:rsidR="002D531A" w:rsidRDefault="002D531A" w:rsidP="00D17693">
      <w:pPr>
        <w:pStyle w:val="CommentText"/>
        <w:ind w:left="0" w:firstLine="0"/>
        <w:jc w:val="left"/>
      </w:pPr>
      <w:r>
        <w:rPr>
          <w:rStyle w:val="CommentReference"/>
        </w:rPr>
        <w:annotationRef/>
      </w:r>
      <w:r>
        <w:t xml:space="preserve">ENTSO-E would like to highlight that DSOs are not responsible for HVDC systems and connection to isolated AC systems. We recommend to remove this sentence. </w:t>
      </w:r>
    </w:p>
  </w:comment>
  <w:comment w:id="2456" w:author="Author" w:initials="A">
    <w:p w14:paraId="55BC740D" w14:textId="77777777" w:rsidR="002D531A" w:rsidRDefault="002D531A" w:rsidP="00D17693">
      <w:pPr>
        <w:pStyle w:val="CommentText"/>
        <w:ind w:left="0" w:firstLine="0"/>
        <w:jc w:val="left"/>
      </w:pPr>
      <w:r>
        <w:rPr>
          <w:rStyle w:val="CommentReference"/>
        </w:rPr>
        <w:annotationRef/>
      </w:r>
      <w:r>
        <w:t>ENTSO-E believes it is important to add all relevant grid users here for case of derogations.</w:t>
      </w:r>
    </w:p>
  </w:comment>
  <w:comment w:id="2615" w:author="Author" w:initials="A">
    <w:p w14:paraId="77471421" w14:textId="77777777" w:rsidR="002D531A" w:rsidRDefault="002D531A" w:rsidP="00D17693">
      <w:pPr>
        <w:pStyle w:val="CommentText"/>
        <w:ind w:left="0" w:firstLine="0"/>
        <w:jc w:val="left"/>
      </w:pPr>
      <w:r>
        <w:rPr>
          <w:rStyle w:val="CommentReference"/>
        </w:rPr>
        <w:annotationRef/>
      </w:r>
      <w:r>
        <w:t>It is not clear to ENTSO-E  what is meant by national agreements.  Please clarify.</w:t>
      </w:r>
    </w:p>
  </w:comment>
  <w:comment w:id="2637" w:author="Author" w:initials="A">
    <w:p w14:paraId="720424FC" w14:textId="77777777" w:rsidR="00C111E7" w:rsidRDefault="00C111E7" w:rsidP="00E75221">
      <w:pPr>
        <w:pStyle w:val="CommentText"/>
        <w:ind w:left="0" w:firstLine="0"/>
        <w:jc w:val="left"/>
      </w:pPr>
      <w:r>
        <w:rPr>
          <w:rStyle w:val="CommentReference"/>
        </w:rPr>
        <w:annotationRef/>
      </w:r>
      <w:r>
        <w:t xml:space="preserve">Please check the references . </w:t>
      </w:r>
    </w:p>
  </w:comment>
  <w:comment w:id="2662" w:author="Author" w:initials="A">
    <w:p w14:paraId="0FEAF6AC" w14:textId="77777777" w:rsidR="00D75495" w:rsidRDefault="00D75495">
      <w:pPr>
        <w:pStyle w:val="CommentText"/>
        <w:ind w:left="0" w:firstLine="0"/>
        <w:jc w:val="left"/>
      </w:pPr>
      <w:r>
        <w:rPr>
          <w:rStyle w:val="CommentReference"/>
        </w:rPr>
        <w:annotationRef/>
      </w:r>
      <w:r>
        <w:t xml:space="preserve">ENTSO-E  believes that the caption of Figure 1 uses incorrect terminology. dP1 is labelled “power change”, whereas dP and dP2 are labelled “power exchange”, which has a different (and incorrect) meaning. </w:t>
      </w:r>
    </w:p>
    <w:p w14:paraId="5AFFE7FB" w14:textId="77777777" w:rsidR="00D75495" w:rsidRDefault="00D75495" w:rsidP="00D17693">
      <w:pPr>
        <w:pStyle w:val="CommentText"/>
        <w:ind w:left="0" w:firstLine="0"/>
        <w:jc w:val="left"/>
      </w:pPr>
      <w:r>
        <w:t>Consistently use “change” instead of “exchange”.</w:t>
      </w:r>
    </w:p>
  </w:comment>
  <w:comment w:id="2681" w:author="Author" w:initials="A">
    <w:p w14:paraId="4E7BAD37" w14:textId="77777777" w:rsidR="00D75495" w:rsidRDefault="00D75495" w:rsidP="00D17693">
      <w:pPr>
        <w:pStyle w:val="CommentText"/>
        <w:ind w:left="0" w:firstLine="0"/>
        <w:jc w:val="left"/>
      </w:pPr>
      <w:r>
        <w:rPr>
          <w:rStyle w:val="CommentReference"/>
        </w:rPr>
        <w:annotationRef/>
      </w:r>
      <w:r>
        <w:t xml:space="preserve">ENTSO-E believes the values of df1/fn, df2/fn and dfb/fn given in table 2 are not plausible. The percent-symbol seems to be not needed here. We propose to remove, it is a mistake. </w:t>
      </w:r>
    </w:p>
  </w:comment>
  <w:comment w:id="2977" w:author="Author" w:initials="A">
    <w:p w14:paraId="3101C006" w14:textId="77777777" w:rsidR="00D75495" w:rsidRDefault="00D75495" w:rsidP="00D17693">
      <w:pPr>
        <w:pStyle w:val="CommentText"/>
        <w:ind w:left="0" w:firstLine="0"/>
        <w:jc w:val="left"/>
      </w:pPr>
      <w:r>
        <w:rPr>
          <w:rStyle w:val="CommentReference"/>
        </w:rPr>
        <w:annotationRef/>
      </w:r>
      <w:r>
        <w:t>ENTSO-E proposes a change for here.</w:t>
      </w:r>
    </w:p>
  </w:comment>
  <w:comment w:id="2992" w:author="Author" w:initials="A">
    <w:p w14:paraId="5250BE98" w14:textId="77777777" w:rsidR="00D75495" w:rsidRDefault="00D75495" w:rsidP="00D17693">
      <w:pPr>
        <w:pStyle w:val="CommentText"/>
        <w:ind w:left="0" w:firstLine="0"/>
        <w:jc w:val="left"/>
      </w:pPr>
      <w:r>
        <w:rPr>
          <w:rStyle w:val="CommentReference"/>
        </w:rPr>
        <w:annotationRef/>
      </w:r>
      <w:r>
        <w:t xml:space="preserve">ENTSO-E would like to propose to increase the duration up to 60s. This should be the same as Annex I. There was a mistake in NC HVDC 1.0.  The remote End Station requirement should be the same with the A-PPM, A-ESM; A-DF and A-PtG -DU. 60s is the right value. </w:t>
      </w:r>
    </w:p>
  </w:comment>
  <w:comment w:id="2995" w:author="Author" w:initials="A">
    <w:p w14:paraId="3B4494AC" w14:textId="77777777" w:rsidR="00D75495" w:rsidRDefault="00D75495" w:rsidP="00D17693">
      <w:pPr>
        <w:pStyle w:val="CommentText"/>
        <w:ind w:left="0" w:firstLine="0"/>
        <w:jc w:val="left"/>
      </w:pPr>
      <w:r>
        <w:rPr>
          <w:rStyle w:val="CommentReference"/>
        </w:rPr>
        <w:annotationRef/>
      </w:r>
      <w:r>
        <w:t>Please pay attention to the scope extension</w:t>
      </w:r>
    </w:p>
  </w:comment>
  <w:comment w:id="2998" w:author="Author" w:initials="A">
    <w:p w14:paraId="2F2008BE" w14:textId="706F9FB6" w:rsidR="00D75495" w:rsidRDefault="00D75495">
      <w:pPr>
        <w:pStyle w:val="CommentText"/>
        <w:ind w:left="0" w:firstLine="0"/>
        <w:jc w:val="left"/>
      </w:pPr>
      <w:r>
        <w:rPr>
          <w:rStyle w:val="CommentReference"/>
        </w:rPr>
        <w:annotationRef/>
      </w:r>
      <w:r>
        <w:t xml:space="preserve">ENTSO-E has discussed the change in the voltage ranges for A-PPM, A-ESM, A-DF and A-PtG DU. We recommend the following proposal, as in the table. </w:t>
      </w:r>
    </w:p>
    <w:p w14:paraId="7AFC3444" w14:textId="77777777" w:rsidR="00D75495" w:rsidRDefault="00D75495">
      <w:pPr>
        <w:pStyle w:val="CommentText"/>
        <w:ind w:left="0" w:firstLine="0"/>
        <w:jc w:val="left"/>
      </w:pPr>
    </w:p>
    <w:p w14:paraId="386E0D57" w14:textId="77777777" w:rsidR="00D75495" w:rsidRDefault="00D75495">
      <w:pPr>
        <w:pStyle w:val="CommentText"/>
        <w:ind w:left="0" w:firstLine="0"/>
        <w:jc w:val="left"/>
      </w:pPr>
      <w:r>
        <w:t>Justification</w:t>
      </w:r>
    </w:p>
    <w:p w14:paraId="7102872A" w14:textId="77777777" w:rsidR="00D75495" w:rsidRDefault="00D75495">
      <w:pPr>
        <w:pStyle w:val="CommentText"/>
        <w:ind w:left="0" w:firstLine="0"/>
        <w:jc w:val="left"/>
      </w:pPr>
    </w:p>
    <w:p w14:paraId="67C1323A" w14:textId="77777777" w:rsidR="00D75495" w:rsidRDefault="00D75495" w:rsidP="00D17693">
      <w:pPr>
        <w:pStyle w:val="CommentText"/>
        <w:ind w:left="0" w:firstLine="0"/>
        <w:jc w:val="left"/>
      </w:pPr>
      <w:r>
        <w:t>In the NC HVDC 1.0, the voltage ranges where coupled to the same ranges as in NC RfG. In future, isolated AC networks would need to have more flexibility in order to optimise costs while preserve as much as possible a harmonisation needed.</w:t>
      </w:r>
    </w:p>
  </w:comment>
  <w:comment w:id="3124" w:author="Author" w:initials="A">
    <w:p w14:paraId="4ED91A0B" w14:textId="294B47BC" w:rsidR="00C85F49" w:rsidRDefault="00961046">
      <w:pPr>
        <w:pStyle w:val="CommentText"/>
        <w:ind w:left="0" w:firstLine="0"/>
        <w:jc w:val="left"/>
      </w:pPr>
      <w:r>
        <w:rPr>
          <w:rStyle w:val="CommentReference"/>
        </w:rPr>
        <w:annotationRef/>
      </w:r>
      <w:r w:rsidR="00C85F49">
        <w:t xml:space="preserve">In NC RfG 2.0, it is 1.1 p.u. Here, we proposed to add the sentence, </w:t>
      </w:r>
    </w:p>
    <w:p w14:paraId="79C8F68D" w14:textId="77777777" w:rsidR="00C85F49" w:rsidRDefault="00C85F49">
      <w:pPr>
        <w:pStyle w:val="CommentText"/>
        <w:ind w:left="0" w:firstLine="0"/>
        <w:jc w:val="left"/>
      </w:pPr>
    </w:p>
    <w:p w14:paraId="2DA78845" w14:textId="77777777" w:rsidR="00C85F49" w:rsidRDefault="00C85F49">
      <w:pPr>
        <w:pStyle w:val="CommentText"/>
        <w:ind w:left="0" w:firstLine="0"/>
        <w:jc w:val="left"/>
      </w:pPr>
      <w:r>
        <w:rPr>
          <w:i/>
          <w:iCs/>
        </w:rPr>
        <w:t xml:space="preserve">Various sub-ranges of voltage withstand capability may be specified by the relevant TSO.  </w:t>
      </w:r>
    </w:p>
    <w:p w14:paraId="0F237B16" w14:textId="77777777" w:rsidR="00C85F49" w:rsidRDefault="00C85F49">
      <w:pPr>
        <w:pStyle w:val="CommentText"/>
        <w:ind w:left="0" w:firstLine="0"/>
        <w:jc w:val="left"/>
      </w:pPr>
    </w:p>
    <w:p w14:paraId="09D72CC5" w14:textId="77777777" w:rsidR="00C85F49" w:rsidRDefault="00C85F49" w:rsidP="00E75221">
      <w:pPr>
        <w:pStyle w:val="CommentText"/>
        <w:ind w:left="0" w:firstLine="0"/>
        <w:jc w:val="left"/>
      </w:pPr>
      <w:r>
        <w:t>This gives the option to have a subrange, 1,05-1,1 and 1,1-1,15 (with the even zero seconds duration)</w:t>
      </w:r>
    </w:p>
  </w:comment>
  <w:comment w:id="3136" w:author="Author" w:initials="A">
    <w:p w14:paraId="740DB209" w14:textId="77777777" w:rsidR="00BC575D" w:rsidRDefault="00BC575D">
      <w:pPr>
        <w:pStyle w:val="CommentText"/>
        <w:ind w:left="0" w:firstLine="0"/>
        <w:jc w:val="left"/>
      </w:pPr>
      <w:r>
        <w:rPr>
          <w:rStyle w:val="CommentReference"/>
        </w:rPr>
        <w:annotationRef/>
      </w:r>
      <w:r>
        <w:t>ENTSO-E would like to highlight a mistake that needs to be corrected.</w:t>
      </w:r>
    </w:p>
    <w:p w14:paraId="4C73FC0E" w14:textId="77777777" w:rsidR="00BC575D" w:rsidRDefault="00BC575D">
      <w:pPr>
        <w:pStyle w:val="CommentText"/>
        <w:ind w:left="0" w:firstLine="0"/>
        <w:jc w:val="left"/>
      </w:pPr>
    </w:p>
    <w:p w14:paraId="183BDFE5" w14:textId="77777777" w:rsidR="00BC575D" w:rsidRDefault="00BC575D" w:rsidP="00D17693">
      <w:pPr>
        <w:pStyle w:val="CommentText"/>
        <w:ind w:left="0" w:firstLine="0"/>
        <w:jc w:val="left"/>
      </w:pPr>
      <w:r>
        <w:t xml:space="preserve">Proposed change: The position, size and shape of the inner envelope are indicative and other than rectangular may be used within the </w:t>
      </w:r>
      <w:r>
        <w:rPr>
          <w:strike/>
          <w:highlight w:val="yellow"/>
        </w:rPr>
        <w:t>inner</w:t>
      </w:r>
      <w:r>
        <w:rPr>
          <w:highlight w:val="yellow"/>
        </w:rPr>
        <w:t xml:space="preserve"> outer</w:t>
      </w:r>
      <w:r>
        <w:t xml:space="preserve"> envelope.</w:t>
      </w:r>
    </w:p>
  </w:comment>
  <w:comment w:id="3144" w:author="Author" w:initials="A">
    <w:p w14:paraId="7ACAE551" w14:textId="77777777" w:rsidR="00BC575D" w:rsidRDefault="00BC575D" w:rsidP="00D17693">
      <w:pPr>
        <w:pStyle w:val="CommentText"/>
        <w:ind w:left="0" w:firstLine="0"/>
        <w:jc w:val="left"/>
      </w:pPr>
      <w:r>
        <w:rPr>
          <w:rStyle w:val="CommentReference"/>
        </w:rPr>
        <w:annotationRef/>
      </w:r>
      <w:r>
        <w:t xml:space="preserve">ENTSO-E would like to propose changes in the table 12 in order to fix issues with material standards, especially of 132 kV. </w:t>
      </w:r>
    </w:p>
  </w:comment>
  <w:comment w:id="3174" w:author="Author" w:initials="A">
    <w:p w14:paraId="0F436232" w14:textId="77777777" w:rsidR="00BC575D" w:rsidRDefault="00BC575D" w:rsidP="00D17693">
      <w:pPr>
        <w:pStyle w:val="CommentText"/>
        <w:ind w:left="0" w:firstLine="0"/>
        <w:jc w:val="left"/>
      </w:pPr>
      <w:r>
        <w:rPr>
          <w:rStyle w:val="CommentReference"/>
        </w:rPr>
        <w:annotationRef/>
      </w:r>
      <w:r>
        <w:t xml:space="preserve">ENTSO-E  would like to highlight that this should be corrected to 1.098pu. This is also a comment in the EG CROS that has not been implemented.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132D4F3" w15:done="0"/>
  <w15:commentEx w15:paraId="74220DC5" w15:done="0"/>
  <w15:commentEx w15:paraId="5B35F258" w15:done="0"/>
  <w15:commentEx w15:paraId="2F9A852A" w15:done="0"/>
  <w15:commentEx w15:paraId="4C0FA48F" w15:done="0"/>
  <w15:commentEx w15:paraId="44F2E08D" w15:done="0"/>
  <w15:commentEx w15:paraId="7E2064F7" w15:done="0"/>
  <w15:commentEx w15:paraId="363087B2" w15:done="0"/>
  <w15:commentEx w15:paraId="2598A0D7" w15:done="0"/>
  <w15:commentEx w15:paraId="56609CF1" w15:done="0"/>
  <w15:commentEx w15:paraId="4168C311" w15:done="0"/>
  <w15:commentEx w15:paraId="2AF0D06B" w15:done="0"/>
  <w15:commentEx w15:paraId="2E45B7CA" w15:done="0"/>
  <w15:commentEx w15:paraId="3FCBD52D" w15:done="0"/>
  <w15:commentEx w15:paraId="27C6D975" w15:done="0"/>
  <w15:commentEx w15:paraId="14BC0356" w15:done="0"/>
  <w15:commentEx w15:paraId="79856BF2" w15:done="0"/>
  <w15:commentEx w15:paraId="18434D0A" w15:done="0"/>
  <w15:commentEx w15:paraId="1E0BFC2D" w15:done="0"/>
  <w15:commentEx w15:paraId="103C6695" w15:done="0"/>
  <w15:commentEx w15:paraId="41A4AD03" w15:done="0"/>
  <w15:commentEx w15:paraId="4505DA3E" w15:done="0"/>
  <w15:commentEx w15:paraId="0E8B196E" w15:done="0"/>
  <w15:commentEx w15:paraId="21A49F7A" w15:done="0"/>
  <w15:commentEx w15:paraId="3EED405E" w15:done="0"/>
  <w15:commentEx w15:paraId="35D4DC90" w15:done="0"/>
  <w15:commentEx w15:paraId="132595F4" w15:done="0"/>
  <w15:commentEx w15:paraId="7EED4858" w15:done="0"/>
  <w15:commentEx w15:paraId="666ADE63" w15:done="0"/>
  <w15:commentEx w15:paraId="09DE929C" w15:done="0"/>
  <w15:commentEx w15:paraId="0D012865" w15:done="0"/>
  <w15:commentEx w15:paraId="0588928A" w15:done="0"/>
  <w15:commentEx w15:paraId="367D050D" w15:done="0"/>
  <w15:commentEx w15:paraId="315EB5F5" w15:done="0"/>
  <w15:commentEx w15:paraId="79CC0B7D" w15:done="0"/>
  <w15:commentEx w15:paraId="71699106" w15:done="0"/>
  <w15:commentEx w15:paraId="51F57FE4" w15:done="0"/>
  <w15:commentEx w15:paraId="47F235A4" w15:done="0"/>
  <w15:commentEx w15:paraId="0FC75D7E" w15:done="0"/>
  <w15:commentEx w15:paraId="797B88A8" w15:done="0"/>
  <w15:commentEx w15:paraId="4BEFB467" w15:done="0"/>
  <w15:commentEx w15:paraId="4AE0832F" w15:done="0"/>
  <w15:commentEx w15:paraId="26397259" w15:done="0"/>
  <w15:commentEx w15:paraId="0A17CC30" w15:done="0"/>
  <w15:commentEx w15:paraId="5B8BEDE5" w15:done="0"/>
  <w15:commentEx w15:paraId="79CB5428" w15:done="0"/>
  <w15:commentEx w15:paraId="08C9D561" w15:done="0"/>
  <w15:commentEx w15:paraId="1C2E1BB3" w15:done="0"/>
  <w15:commentEx w15:paraId="2EE7A535" w15:done="0"/>
  <w15:commentEx w15:paraId="0A3856A0" w15:done="0"/>
  <w15:commentEx w15:paraId="14523BF0" w15:done="0"/>
  <w15:commentEx w15:paraId="267DA630" w15:done="0"/>
  <w15:commentEx w15:paraId="5CACECDD" w15:done="0"/>
  <w15:commentEx w15:paraId="5E7CBE6A" w15:done="0"/>
  <w15:commentEx w15:paraId="0BF48921" w15:done="0"/>
  <w15:commentEx w15:paraId="0D25629F" w15:done="0"/>
  <w15:commentEx w15:paraId="755D8A64" w15:done="0"/>
  <w15:commentEx w15:paraId="2416FFF1" w15:done="0"/>
  <w15:commentEx w15:paraId="55BC740D" w15:done="0"/>
  <w15:commentEx w15:paraId="77471421" w15:done="0"/>
  <w15:commentEx w15:paraId="720424FC" w15:done="0"/>
  <w15:commentEx w15:paraId="5AFFE7FB" w15:done="0"/>
  <w15:commentEx w15:paraId="4E7BAD37" w15:done="0"/>
  <w15:commentEx w15:paraId="3101C006" w15:done="0"/>
  <w15:commentEx w15:paraId="5250BE98" w15:done="0"/>
  <w15:commentEx w15:paraId="3B4494AC" w15:done="0"/>
  <w15:commentEx w15:paraId="67C1323A" w15:done="0"/>
  <w15:commentEx w15:paraId="09D72CC5" w15:done="0"/>
  <w15:commentEx w15:paraId="183BDFE5" w15:done="0"/>
  <w15:commentEx w15:paraId="7ACAE551" w15:done="0"/>
  <w15:commentEx w15:paraId="0F43623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32D4F3" w16cid:durableId="2A81A9E1"/>
  <w16cid:commentId w16cid:paraId="74220DC5" w16cid:durableId="2A817CE3"/>
  <w16cid:commentId w16cid:paraId="5B35F258" w16cid:durableId="2A81AB83"/>
  <w16cid:commentId w16cid:paraId="2F9A852A" w16cid:durableId="2A81AB91"/>
  <w16cid:commentId w16cid:paraId="4C0FA48F" w16cid:durableId="2A81ABA5"/>
  <w16cid:commentId w16cid:paraId="44F2E08D" w16cid:durableId="2A81ABBA"/>
  <w16cid:commentId w16cid:paraId="7E2064F7" w16cid:durableId="2A81ABC8"/>
  <w16cid:commentId w16cid:paraId="363087B2" w16cid:durableId="2A81ABD5"/>
  <w16cid:commentId w16cid:paraId="2598A0D7" w16cid:durableId="2A81ABE4"/>
  <w16cid:commentId w16cid:paraId="56609CF1" w16cid:durableId="2A81ABF5"/>
  <w16cid:commentId w16cid:paraId="4168C311" w16cid:durableId="2A817D7E"/>
  <w16cid:commentId w16cid:paraId="2AF0D06B" w16cid:durableId="2A8175F0"/>
  <w16cid:commentId w16cid:paraId="2E45B7CA" w16cid:durableId="2A81AC4D"/>
  <w16cid:commentId w16cid:paraId="3FCBD52D" w16cid:durableId="2A81AC5E"/>
  <w16cid:commentId w16cid:paraId="27C6D975" w16cid:durableId="2A81AC6C"/>
  <w16cid:commentId w16cid:paraId="14BC0356" w16cid:durableId="2A8160DA"/>
  <w16cid:commentId w16cid:paraId="79856BF2" w16cid:durableId="2A81AC95"/>
  <w16cid:commentId w16cid:paraId="18434D0A" w16cid:durableId="2A8160EA"/>
  <w16cid:commentId w16cid:paraId="1E0BFC2D" w16cid:durableId="2A816103"/>
  <w16cid:commentId w16cid:paraId="103C6695" w16cid:durableId="2A8179C4"/>
  <w16cid:commentId w16cid:paraId="41A4AD03" w16cid:durableId="2A816239"/>
  <w16cid:commentId w16cid:paraId="4505DA3E" w16cid:durableId="2A816565"/>
  <w16cid:commentId w16cid:paraId="0E8B196E" w16cid:durableId="2A8165B0"/>
  <w16cid:commentId w16cid:paraId="21A49F7A" w16cid:durableId="2A81688B"/>
  <w16cid:commentId w16cid:paraId="3EED405E" w16cid:durableId="2A816890"/>
  <w16cid:commentId w16cid:paraId="35D4DC90" w16cid:durableId="2A81689A"/>
  <w16cid:commentId w16cid:paraId="132595F4" w16cid:durableId="2A8168A0"/>
  <w16cid:commentId w16cid:paraId="7EED4858" w16cid:durableId="2A8551A6"/>
  <w16cid:commentId w16cid:paraId="666ADE63" w16cid:durableId="2A8169FF"/>
  <w16cid:commentId w16cid:paraId="09DE929C" w16cid:durableId="2A816B5E"/>
  <w16cid:commentId w16cid:paraId="0D012865" w16cid:durableId="2A816B6D"/>
  <w16cid:commentId w16cid:paraId="0588928A" w16cid:durableId="2A816B81"/>
  <w16cid:commentId w16cid:paraId="367D050D" w16cid:durableId="2A816B91"/>
  <w16cid:commentId w16cid:paraId="315EB5F5" w16cid:durableId="2A816B9B"/>
  <w16cid:commentId w16cid:paraId="79CC0B7D" w16cid:durableId="2A816CE0"/>
  <w16cid:commentId w16cid:paraId="71699106" w16cid:durableId="2A816CEE"/>
  <w16cid:commentId w16cid:paraId="51F57FE4" w16cid:durableId="2A816CFD"/>
  <w16cid:commentId w16cid:paraId="47F235A4" w16cid:durableId="2A816D14"/>
  <w16cid:commentId w16cid:paraId="0FC75D7E" w16cid:durableId="2A816D1A"/>
  <w16cid:commentId w16cid:paraId="797B88A8" w16cid:durableId="2A816D24"/>
  <w16cid:commentId w16cid:paraId="4BEFB467" w16cid:durableId="2A816D9B"/>
  <w16cid:commentId w16cid:paraId="4AE0832F" w16cid:durableId="2A816E4F"/>
  <w16cid:commentId w16cid:paraId="26397259" w16cid:durableId="2A816EAA"/>
  <w16cid:commentId w16cid:paraId="0A17CC30" w16cid:durableId="2A816EEF"/>
  <w16cid:commentId w16cid:paraId="5B8BEDE5" w16cid:durableId="2A816ED9"/>
  <w16cid:commentId w16cid:paraId="79CB5428" w16cid:durableId="2A816F1D"/>
  <w16cid:commentId w16cid:paraId="08C9D561" w16cid:durableId="2A82F869"/>
  <w16cid:commentId w16cid:paraId="1C2E1BB3" w16cid:durableId="2A816F90"/>
  <w16cid:commentId w16cid:paraId="2EE7A535" w16cid:durableId="2A817012"/>
  <w16cid:commentId w16cid:paraId="0A3856A0" w16cid:durableId="2A817083"/>
  <w16cid:commentId w16cid:paraId="14523BF0" w16cid:durableId="2A817047"/>
  <w16cid:commentId w16cid:paraId="267DA630" w16cid:durableId="2A82FAE8"/>
  <w16cid:commentId w16cid:paraId="5CACECDD" w16cid:durableId="2A817223"/>
  <w16cid:commentId w16cid:paraId="5E7CBE6A" w16cid:durableId="2A817389"/>
  <w16cid:commentId w16cid:paraId="0BF48921" w16cid:durableId="2A817491"/>
  <w16cid:commentId w16cid:paraId="0D25629F" w16cid:durableId="2A81749B"/>
  <w16cid:commentId w16cid:paraId="755D8A64" w16cid:durableId="2A8174A5"/>
  <w16cid:commentId w16cid:paraId="2416FFF1" w16cid:durableId="2A8174AF"/>
  <w16cid:commentId w16cid:paraId="55BC740D" w16cid:durableId="2A8174B9"/>
  <w16cid:commentId w16cid:paraId="77471421" w16cid:durableId="2A8174D6"/>
  <w16cid:commentId w16cid:paraId="720424FC" w16cid:durableId="2A5CBAFC"/>
  <w16cid:commentId w16cid:paraId="5AFFE7FB" w16cid:durableId="2A817BA9"/>
  <w16cid:commentId w16cid:paraId="4E7BAD37" w16cid:durableId="2A817BB3"/>
  <w16cid:commentId w16cid:paraId="3101C006" w16cid:durableId="2A817BC1"/>
  <w16cid:commentId w16cid:paraId="5250BE98" w16cid:durableId="2A817BCB"/>
  <w16cid:commentId w16cid:paraId="3B4494AC" w16cid:durableId="2A817BDF"/>
  <w16cid:commentId w16cid:paraId="67C1323A" w16cid:durableId="2A817BDA"/>
  <w16cid:commentId w16cid:paraId="09D72CC5" w16cid:durableId="2A391047"/>
  <w16cid:commentId w16cid:paraId="183BDFE5" w16cid:durableId="2A817CDC"/>
  <w16cid:commentId w16cid:paraId="7ACAE551" w16cid:durableId="2A817CDF"/>
  <w16cid:commentId w16cid:paraId="0F436232" w16cid:durableId="2A817CE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9FA73" w14:textId="77777777" w:rsidR="00FF549C" w:rsidRDefault="00FF549C">
      <w:pPr>
        <w:spacing w:after="0" w:line="240" w:lineRule="auto"/>
      </w:pPr>
      <w:r>
        <w:separator/>
      </w:r>
    </w:p>
    <w:p w14:paraId="0B3A01FF" w14:textId="77777777" w:rsidR="00FF549C" w:rsidRDefault="00FF549C"/>
  </w:endnote>
  <w:endnote w:type="continuationSeparator" w:id="0">
    <w:p w14:paraId="6BFEA771" w14:textId="77777777" w:rsidR="00FF549C" w:rsidRDefault="00FF549C">
      <w:pPr>
        <w:spacing w:after="0" w:line="240" w:lineRule="auto"/>
      </w:pPr>
      <w:r>
        <w:continuationSeparator/>
      </w:r>
    </w:p>
    <w:p w14:paraId="236A7910" w14:textId="77777777" w:rsidR="00FF549C" w:rsidRDefault="00FF549C"/>
  </w:endnote>
  <w:endnote w:type="continuationNotice" w:id="1">
    <w:p w14:paraId="600F6958" w14:textId="77777777" w:rsidR="00FF549C" w:rsidRDefault="00FF54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inherit">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5657A" w14:textId="77777777" w:rsidR="00FF549C" w:rsidRDefault="00FF549C">
      <w:pPr>
        <w:spacing w:after="0" w:line="240" w:lineRule="auto"/>
      </w:pPr>
      <w:r>
        <w:separator/>
      </w:r>
    </w:p>
    <w:p w14:paraId="57A2B82F" w14:textId="77777777" w:rsidR="00FF549C" w:rsidRDefault="00FF549C"/>
  </w:footnote>
  <w:footnote w:type="continuationSeparator" w:id="0">
    <w:p w14:paraId="2023B46E" w14:textId="77777777" w:rsidR="00FF549C" w:rsidRDefault="00FF549C">
      <w:pPr>
        <w:spacing w:after="0" w:line="240" w:lineRule="auto"/>
      </w:pPr>
      <w:r>
        <w:continuationSeparator/>
      </w:r>
    </w:p>
    <w:p w14:paraId="14CD9A68" w14:textId="77777777" w:rsidR="00FF549C" w:rsidRDefault="00FF549C"/>
  </w:footnote>
  <w:footnote w:type="continuationNotice" w:id="1">
    <w:p w14:paraId="313B77A5" w14:textId="77777777" w:rsidR="00FF549C" w:rsidRDefault="00FF549C">
      <w:pPr>
        <w:spacing w:after="0" w:line="240" w:lineRule="auto"/>
      </w:pPr>
    </w:p>
  </w:footnote>
  <w:footnote w:id="2">
    <w:p w14:paraId="0A2C3361" w14:textId="70D4F8BA" w:rsidR="00BD62C2" w:rsidRDefault="00BD62C2">
      <w:pPr>
        <w:pStyle w:val="FootnoteText"/>
      </w:pPr>
      <w:r>
        <w:rPr>
          <w:rStyle w:val="FootnoteReference"/>
        </w:rPr>
        <w:footnoteRef/>
      </w:r>
      <w:r>
        <w:t xml:space="preserve"> </w:t>
      </w:r>
      <w:r w:rsidRPr="00BD62C2">
        <w:t xml:space="preserve">OJ L </w:t>
      </w:r>
      <w:ins w:id="24" w:author="Author">
        <w:r w:rsidR="00B7701B">
          <w:t>158</w:t>
        </w:r>
      </w:ins>
      <w:del w:id="25" w:author="Author">
        <w:r w:rsidRPr="00BD62C2" w:rsidDel="00B7701B">
          <w:delText>211</w:delText>
        </w:r>
      </w:del>
      <w:r w:rsidRPr="00BD62C2">
        <w:t>, 14.</w:t>
      </w:r>
      <w:ins w:id="26" w:author="Author">
        <w:r w:rsidR="00B7701B">
          <w:t>6</w:t>
        </w:r>
      </w:ins>
      <w:del w:id="27" w:author="Author">
        <w:r w:rsidRPr="00BD62C2" w:rsidDel="00B7701B">
          <w:delText>8</w:delText>
        </w:r>
      </w:del>
      <w:r w:rsidRPr="00BD62C2">
        <w:t>.20</w:t>
      </w:r>
      <w:ins w:id="28" w:author="Author">
        <w:r w:rsidR="00B7701B">
          <w:t>1</w:t>
        </w:r>
      </w:ins>
      <w:del w:id="29" w:author="Author">
        <w:r w:rsidRPr="00BD62C2" w:rsidDel="00B7701B">
          <w:delText>0</w:delText>
        </w:r>
      </w:del>
      <w:r w:rsidRPr="00BD62C2">
        <w:t>9</w:t>
      </w:r>
      <w:ins w:id="30" w:author="Author">
        <w:r w:rsidR="00237B05">
          <w:t xml:space="preserve"> </w:t>
        </w:r>
      </w:ins>
      <w:del w:id="31" w:author="Author">
        <w:r w:rsidRPr="00BD62C2" w:rsidDel="002248F7">
          <w:delText xml:space="preserve">, </w:delText>
        </w:r>
      </w:del>
      <w:r w:rsidRPr="00BD62C2">
        <w:t xml:space="preserve">p. </w:t>
      </w:r>
      <w:ins w:id="32" w:author="Author">
        <w:r w:rsidR="00350474">
          <w:t>54</w:t>
        </w:r>
      </w:ins>
      <w:del w:id="33" w:author="Author">
        <w:r w:rsidRPr="00BD62C2" w:rsidDel="002248F7">
          <w:delText>15</w:delText>
        </w:r>
      </w:del>
      <w:r w:rsidRPr="00BD62C2">
        <w:t>.</w:t>
      </w:r>
    </w:p>
  </w:footnote>
  <w:footnote w:id="3">
    <w:p w14:paraId="306E5AA1" w14:textId="607049CE" w:rsidR="00BD62C2" w:rsidRDefault="00BD62C2">
      <w:pPr>
        <w:pStyle w:val="FootnoteText"/>
      </w:pPr>
      <w:r>
        <w:rPr>
          <w:rStyle w:val="FootnoteReference"/>
        </w:rPr>
        <w:footnoteRef/>
      </w:r>
      <w:r>
        <w:t xml:space="preserve"> </w:t>
      </w:r>
      <w:r w:rsidRPr="00BD62C2">
        <w:t xml:space="preserve">Directive </w:t>
      </w:r>
      <w:ins w:id="53" w:author="Author">
        <w:r w:rsidR="00A12299">
          <w:t xml:space="preserve">(EU) </w:t>
        </w:r>
      </w:ins>
      <w:r w:rsidRPr="00BD62C2">
        <w:t>20</w:t>
      </w:r>
      <w:ins w:id="54" w:author="Author">
        <w:r w:rsidR="00A12299">
          <w:t>1</w:t>
        </w:r>
      </w:ins>
      <w:del w:id="55" w:author="Author">
        <w:r w:rsidRPr="00BD62C2" w:rsidDel="00A12299">
          <w:delText>0</w:delText>
        </w:r>
      </w:del>
      <w:r w:rsidRPr="00BD62C2">
        <w:t>9/</w:t>
      </w:r>
      <w:ins w:id="56" w:author="Author">
        <w:r w:rsidR="00A12299">
          <w:t>944</w:t>
        </w:r>
      </w:ins>
      <w:del w:id="57" w:author="Author">
        <w:r w:rsidRPr="00BD62C2" w:rsidDel="00A12299">
          <w:delText>72/EC</w:delText>
        </w:r>
      </w:del>
      <w:r w:rsidRPr="00BD62C2">
        <w:t xml:space="preserve"> of the European Parliament and of the Council of </w:t>
      </w:r>
      <w:ins w:id="58" w:author="Author">
        <w:r w:rsidR="00A12299">
          <w:t>5</w:t>
        </w:r>
      </w:ins>
      <w:del w:id="59" w:author="Author">
        <w:r w:rsidRPr="00BD62C2" w:rsidDel="00A12299">
          <w:delText>13</w:delText>
        </w:r>
      </w:del>
      <w:r w:rsidRPr="00BD62C2">
        <w:t xml:space="preserve"> Ju</w:t>
      </w:r>
      <w:ins w:id="60" w:author="Author">
        <w:r w:rsidR="00A12299">
          <w:t>ne</w:t>
        </w:r>
      </w:ins>
      <w:del w:id="61" w:author="Author">
        <w:r w:rsidRPr="00BD62C2" w:rsidDel="00A12299">
          <w:delText>ly</w:delText>
        </w:r>
      </w:del>
      <w:r w:rsidRPr="00BD62C2">
        <w:t xml:space="preserve"> 20</w:t>
      </w:r>
      <w:ins w:id="62" w:author="Author">
        <w:r w:rsidR="00A12299">
          <w:t>1</w:t>
        </w:r>
      </w:ins>
      <w:del w:id="63" w:author="Author">
        <w:r w:rsidRPr="00BD62C2" w:rsidDel="00A12299">
          <w:delText>0</w:delText>
        </w:r>
      </w:del>
      <w:r w:rsidRPr="00BD62C2">
        <w:t xml:space="preserve">9 </w:t>
      </w:r>
      <w:del w:id="64" w:author="Author">
        <w:r w:rsidRPr="00BD62C2" w:rsidDel="00A12299">
          <w:delText xml:space="preserve">concerning </w:delText>
        </w:r>
      </w:del>
      <w:ins w:id="65" w:author="Author">
        <w:r w:rsidR="00A12299">
          <w:t>on</w:t>
        </w:r>
        <w:r w:rsidR="00A12299" w:rsidRPr="00BD62C2">
          <w:t xml:space="preserve"> </w:t>
        </w:r>
      </w:ins>
      <w:r w:rsidRPr="00BD62C2">
        <w:t xml:space="preserve">common rules for the internal market </w:t>
      </w:r>
      <w:del w:id="66" w:author="Author">
        <w:r w:rsidRPr="00BD62C2" w:rsidDel="00A12299">
          <w:delText xml:space="preserve">in </w:delText>
        </w:r>
      </w:del>
      <w:ins w:id="67" w:author="Author">
        <w:r w:rsidR="00A12299">
          <w:t>for</w:t>
        </w:r>
        <w:r w:rsidR="00A12299" w:rsidRPr="00BD62C2">
          <w:t xml:space="preserve"> </w:t>
        </w:r>
      </w:ins>
      <w:r w:rsidRPr="00BD62C2">
        <w:t xml:space="preserve">electricity and </w:t>
      </w:r>
      <w:del w:id="68" w:author="Author">
        <w:r w:rsidRPr="00BD62C2" w:rsidDel="00A12299">
          <w:delText xml:space="preserve">repealing </w:delText>
        </w:r>
      </w:del>
      <w:ins w:id="69" w:author="Author">
        <w:r w:rsidR="00A12299">
          <w:t>amending</w:t>
        </w:r>
        <w:r w:rsidR="00A12299" w:rsidRPr="00BD62C2">
          <w:t xml:space="preserve"> </w:t>
        </w:r>
      </w:ins>
      <w:r w:rsidRPr="00BD62C2">
        <w:t>Directive 20</w:t>
      </w:r>
      <w:ins w:id="70" w:author="Author">
        <w:r w:rsidR="00A12299">
          <w:t>12</w:t>
        </w:r>
      </w:ins>
      <w:del w:id="71" w:author="Author">
        <w:r w:rsidRPr="00BD62C2" w:rsidDel="00A12299">
          <w:delText>03</w:delText>
        </w:r>
      </w:del>
      <w:r w:rsidRPr="00BD62C2">
        <w:t>/</w:t>
      </w:r>
      <w:ins w:id="72" w:author="Author">
        <w:r w:rsidR="00A12299">
          <w:t>27</w:t>
        </w:r>
      </w:ins>
      <w:del w:id="73" w:author="Author">
        <w:r w:rsidRPr="00BD62C2" w:rsidDel="00A12299">
          <w:delText>54</w:delText>
        </w:r>
      </w:del>
      <w:r w:rsidRPr="00BD62C2">
        <w:t>/E</w:t>
      </w:r>
      <w:ins w:id="74" w:author="Author">
        <w:r w:rsidR="00A12299">
          <w:t>U</w:t>
        </w:r>
      </w:ins>
      <w:del w:id="75" w:author="Author">
        <w:r w:rsidRPr="00BD62C2" w:rsidDel="00A12299">
          <w:delText>C</w:delText>
        </w:r>
      </w:del>
      <w:ins w:id="76" w:author="Author">
        <w:r w:rsidR="00350474">
          <w:t xml:space="preserve"> (recast)</w:t>
        </w:r>
      </w:ins>
      <w:r w:rsidRPr="00BD62C2">
        <w:t xml:space="preserve"> (OJ L </w:t>
      </w:r>
      <w:ins w:id="77" w:author="Author">
        <w:r w:rsidR="00A12299">
          <w:t>158</w:t>
        </w:r>
      </w:ins>
      <w:del w:id="78" w:author="Author">
        <w:r w:rsidRPr="00BD62C2" w:rsidDel="00A12299">
          <w:delText>211</w:delText>
        </w:r>
      </w:del>
      <w:r w:rsidRPr="00BD62C2">
        <w:t>, 14.</w:t>
      </w:r>
      <w:ins w:id="79" w:author="Author">
        <w:r w:rsidR="00A12299">
          <w:t>6</w:t>
        </w:r>
      </w:ins>
      <w:del w:id="80" w:author="Author">
        <w:r w:rsidRPr="00BD62C2" w:rsidDel="00A12299">
          <w:delText>8</w:delText>
        </w:r>
      </w:del>
      <w:r w:rsidRPr="00BD62C2">
        <w:t>.20</w:t>
      </w:r>
      <w:ins w:id="81" w:author="Author">
        <w:r w:rsidR="004C718F">
          <w:t>1</w:t>
        </w:r>
      </w:ins>
      <w:del w:id="82" w:author="Author">
        <w:r w:rsidRPr="00BD62C2" w:rsidDel="004C718F">
          <w:delText>0</w:delText>
        </w:r>
      </w:del>
      <w:r w:rsidRPr="00BD62C2">
        <w:t xml:space="preserve">9, p. </w:t>
      </w:r>
      <w:del w:id="83" w:author="Author">
        <w:r w:rsidRPr="00BD62C2" w:rsidDel="00350474">
          <w:delText>5</w:delText>
        </w:r>
      </w:del>
      <w:ins w:id="84" w:author="Author">
        <w:r w:rsidR="00350474">
          <w:t>12</w:t>
        </w:r>
      </w:ins>
      <w:r w:rsidRPr="00BD62C2">
        <w:t>5).</w:t>
      </w:r>
    </w:p>
  </w:footnote>
  <w:footnote w:id="4">
    <w:p w14:paraId="5E5700FE" w14:textId="4A7392A5" w:rsidR="002E18CB" w:rsidRDefault="002E18CB">
      <w:pPr>
        <w:pStyle w:val="FootnoteText"/>
      </w:pPr>
      <w:r>
        <w:rPr>
          <w:rStyle w:val="FootnoteReference"/>
        </w:rPr>
        <w:footnoteRef/>
      </w:r>
      <w:r>
        <w:t xml:space="preserve"> </w:t>
      </w:r>
      <w:r w:rsidRPr="002E18CB">
        <w:t>Commission Regulation (EU) 2015/1222 of 24 July 2015 establishing a guideline on capacity allocation and congestion management (OJ L 197, 25.7.2015, p. 24).</w:t>
      </w:r>
    </w:p>
  </w:footnote>
  <w:footnote w:id="5">
    <w:p w14:paraId="3A5D5499" w14:textId="1EA2D3CA" w:rsidR="002E18CB" w:rsidDel="00711266" w:rsidRDefault="002E18CB">
      <w:pPr>
        <w:pStyle w:val="FootnoteText"/>
        <w:rPr>
          <w:del w:id="232" w:author="Author"/>
        </w:rPr>
      </w:pPr>
      <w:del w:id="233" w:author="Author">
        <w:r w:rsidDel="00711266">
          <w:rPr>
            <w:rStyle w:val="FootnoteReference"/>
          </w:rPr>
          <w:footnoteRef/>
        </w:r>
        <w:r w:rsidDel="00711266">
          <w:delText xml:space="preserve"> </w:delText>
        </w:r>
        <w:r w:rsidRPr="002E18CB" w:rsidDel="00711266">
          <w:delText>Commission Regulation (EU) No 543/2013 of 14 June 2013 on submission and publication of data in electricity markets and amending Annex I to Regulation (EC) No 714/2009 of the European Parliament and of the Council (OJ L 163, 15.6.2013, p. 1).</w:delText>
        </w:r>
      </w:del>
    </w:p>
  </w:footnote>
  <w:footnote w:id="6">
    <w:p w14:paraId="26FDA03A" w14:textId="51E9994A" w:rsidR="002E18CB" w:rsidRDefault="002E18CB">
      <w:pPr>
        <w:pStyle w:val="FootnoteText"/>
      </w:pPr>
      <w:r>
        <w:rPr>
          <w:rStyle w:val="FootnoteReference"/>
        </w:rPr>
        <w:footnoteRef/>
      </w:r>
      <w:r>
        <w:t xml:space="preserve"> </w:t>
      </w:r>
      <w:r w:rsidRPr="002E18CB">
        <w:t>Commission Regulation (EU) 2016/631 of 14 April 2016 establishing a network code on requirements for grid connection of generators (OJ L 112, 27.4.2016, p. 1).</w:t>
      </w:r>
    </w:p>
  </w:footnote>
  <w:footnote w:id="7">
    <w:p w14:paraId="053DC312" w14:textId="188711E1" w:rsidR="002E18CB" w:rsidRDefault="002E18CB">
      <w:pPr>
        <w:pStyle w:val="FootnoteText"/>
      </w:pPr>
      <w:r>
        <w:rPr>
          <w:rStyle w:val="FootnoteReference"/>
        </w:rPr>
        <w:footnoteRef/>
      </w:r>
      <w:r>
        <w:t xml:space="preserve"> </w:t>
      </w:r>
      <w:r w:rsidRPr="002E18CB">
        <w:t>Commission Regulation (EU) 2016/1388 of 17 August 2016 establishing a Network Code on Demand Connection (OJ L 223, 18.8.2016, p. 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DD976" w14:textId="3228616B" w:rsidR="00AE476A" w:rsidRDefault="00AE476A" w:rsidP="00E822F1">
    <w:pPr>
      <w:tabs>
        <w:tab w:val="center" w:pos="4603"/>
        <w:tab w:val="right" w:pos="9720"/>
      </w:tabs>
      <w:spacing w:after="0" w:line="259" w:lineRule="auto"/>
      <w:ind w:left="-516" w:right="-506" w:firstLine="0"/>
      <w:jc w:val="left"/>
    </w:pPr>
  </w:p>
  <w:p w14:paraId="3B5437B1" w14:textId="77777777" w:rsidR="00BF5202" w:rsidRDefault="00BF520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B7328" w14:textId="6F218E56" w:rsidR="00AE476A" w:rsidRDefault="00AE476A" w:rsidP="00E822F1">
    <w:pPr>
      <w:tabs>
        <w:tab w:val="center" w:pos="4603"/>
        <w:tab w:val="right" w:pos="9720"/>
      </w:tabs>
      <w:spacing w:after="0" w:line="259" w:lineRule="auto"/>
      <w:ind w:left="-516" w:right="-506" w:firstLine="0"/>
      <w:jc w:val="left"/>
    </w:pPr>
  </w:p>
  <w:p w14:paraId="653FBE3E" w14:textId="77777777" w:rsidR="00BF5202" w:rsidRDefault="00BF520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1"/>
      <w:tblpPr w:vertAnchor="page" w:horzAnchor="page" w:tblpX="2244" w:tblpY="1006"/>
      <w:tblOverlap w:val="never"/>
      <w:tblW w:w="501" w:type="dxa"/>
      <w:tblInd w:w="0" w:type="dxa"/>
      <w:tblCellMar>
        <w:top w:w="21" w:type="dxa"/>
        <w:left w:w="115" w:type="dxa"/>
        <w:right w:w="16" w:type="dxa"/>
      </w:tblCellMar>
      <w:tblLook w:val="04A0" w:firstRow="1" w:lastRow="0" w:firstColumn="1" w:lastColumn="0" w:noHBand="0" w:noVBand="1"/>
    </w:tblPr>
    <w:tblGrid>
      <w:gridCol w:w="501"/>
    </w:tblGrid>
    <w:tr w:rsidR="00AE476A" w14:paraId="05B67201" w14:textId="77777777">
      <w:trPr>
        <w:trHeight w:val="183"/>
      </w:trPr>
      <w:tc>
        <w:tcPr>
          <w:tcW w:w="501" w:type="dxa"/>
          <w:tcBorders>
            <w:top w:val="single" w:sz="4" w:space="0" w:color="050004"/>
            <w:left w:val="single" w:sz="4" w:space="0" w:color="050004"/>
            <w:bottom w:val="single" w:sz="4" w:space="0" w:color="050004"/>
            <w:right w:val="single" w:sz="4" w:space="0" w:color="050004"/>
          </w:tcBorders>
        </w:tcPr>
        <w:p w14:paraId="1E177A2A" w14:textId="77777777" w:rsidR="00AE476A" w:rsidRDefault="00BF5202">
          <w:pPr>
            <w:spacing w:after="0" w:line="259" w:lineRule="auto"/>
            <w:ind w:left="0" w:right="136" w:firstLine="0"/>
            <w:jc w:val="right"/>
          </w:pPr>
          <w:r>
            <w:rPr>
              <w:sz w:val="17"/>
            </w:rPr>
            <w:t xml:space="preserve">EN    </w:t>
          </w:r>
        </w:p>
      </w:tc>
    </w:tr>
  </w:tbl>
  <w:p w14:paraId="4340548C" w14:textId="77777777" w:rsidR="00AE476A" w:rsidRDefault="00BF5202">
    <w:pPr>
      <w:tabs>
        <w:tab w:val="center" w:pos="4603"/>
        <w:tab w:val="right" w:pos="9720"/>
      </w:tabs>
      <w:spacing w:after="0" w:line="259" w:lineRule="auto"/>
      <w:ind w:left="-516" w:right="-506" w:firstLine="0"/>
      <w:jc w:val="left"/>
    </w:pPr>
    <w:r>
      <w:rPr>
        <w:noProof/>
        <w:color w:val="000000"/>
        <w:sz w:val="22"/>
      </w:rPr>
      <mc:AlternateContent>
        <mc:Choice Requires="wpg">
          <w:drawing>
            <wp:anchor distT="0" distB="0" distL="114300" distR="114300" simplePos="0" relativeHeight="251658240" behindDoc="0" locked="0" layoutInCell="1" allowOverlap="1" wp14:anchorId="73990918" wp14:editId="50FEDAEC">
              <wp:simplePos x="0" y="0"/>
              <wp:positionH relativeFrom="page">
                <wp:posOffset>528077</wp:posOffset>
              </wp:positionH>
              <wp:positionV relativeFrom="page">
                <wp:posOffset>805658</wp:posOffset>
              </wp:positionV>
              <wp:extent cx="6499419" cy="6481"/>
              <wp:effectExtent l="0" t="0" r="0" b="0"/>
              <wp:wrapSquare wrapText="bothSides"/>
              <wp:docPr id="100053" name="Group 100053"/>
              <wp:cNvGraphicFramePr/>
              <a:graphic xmlns:a="http://schemas.openxmlformats.org/drawingml/2006/main">
                <a:graphicData uri="http://schemas.microsoft.com/office/word/2010/wordprocessingGroup">
                  <wpg:wgp>
                    <wpg:cNvGrpSpPr/>
                    <wpg:grpSpPr>
                      <a:xfrm>
                        <a:off x="0" y="0"/>
                        <a:ext cx="6499419" cy="6481"/>
                        <a:chOff x="0" y="0"/>
                        <a:chExt cx="6499419" cy="6481"/>
                      </a:xfrm>
                    </wpg:grpSpPr>
                    <wps:wsp>
                      <wps:cNvPr id="102619" name="Shape 102619"/>
                      <wps:cNvSpPr/>
                      <wps:spPr>
                        <a:xfrm>
                          <a:off x="0" y="0"/>
                          <a:ext cx="6499419" cy="9144"/>
                        </a:xfrm>
                        <a:custGeom>
                          <a:avLst/>
                          <a:gdLst/>
                          <a:ahLst/>
                          <a:cxnLst/>
                          <a:rect l="0" t="0" r="0" b="0"/>
                          <a:pathLst>
                            <a:path w="6499419" h="9144">
                              <a:moveTo>
                                <a:pt x="0" y="0"/>
                              </a:moveTo>
                              <a:lnTo>
                                <a:pt x="6499419" y="0"/>
                              </a:lnTo>
                              <a:lnTo>
                                <a:pt x="6499419" y="9144"/>
                              </a:lnTo>
                              <a:lnTo>
                                <a:pt x="0" y="9144"/>
                              </a:lnTo>
                              <a:lnTo>
                                <a:pt x="0" y="0"/>
                              </a:lnTo>
                            </a:path>
                          </a:pathLst>
                        </a:custGeom>
                        <a:ln w="0" cap="rnd">
                          <a:round/>
                        </a:ln>
                      </wps:spPr>
                      <wps:style>
                        <a:lnRef idx="0">
                          <a:srgbClr val="000000">
                            <a:alpha val="0"/>
                          </a:srgbClr>
                        </a:lnRef>
                        <a:fillRef idx="1">
                          <a:srgbClr val="050004"/>
                        </a:fillRef>
                        <a:effectRef idx="0">
                          <a:scrgbClr r="0" g="0" b="0"/>
                        </a:effectRef>
                        <a:fontRef idx="none"/>
                      </wps:style>
                      <wps:bodyPr/>
                    </wps:wsp>
                  </wpg:wgp>
                </a:graphicData>
              </a:graphic>
            </wp:anchor>
          </w:drawing>
        </mc:Choice>
        <mc:Fallback>
          <w:pict>
            <v:group w14:anchorId="564EF083" id="Group 100053" o:spid="_x0000_s1026" style="position:absolute;margin-left:41.6pt;margin-top:63.45pt;width:511.75pt;height:.5pt;z-index:251658240;mso-position-horizontal-relative:page;mso-position-vertical-relative:page" coordsize="6499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">
              <v:shape id="Shape 102619" o:spid="_x0000_s1027" style="position:absolute;width:64994;height:91;visibility:visible;mso-wrap-style:square;v-text-anchor:top" coordsize="649941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" path="m,l6499419,r,9144l,9144,,e" fillcolor="#050004" stroked="f" strokeweight="0">
                <v:stroke endcap="round"/>
                <v:path arrowok="t" textboxrect="0,0,6499419,9144"/>
              </v:shape>
              <w10:wrap type="square" anchorx="page" anchory="page"/>
            </v:group>
          </w:pict>
        </mc:Fallback>
      </mc:AlternateContent>
    </w:r>
    <w:r>
      <w:t xml:space="preserve">8.9.2016 </w:t>
    </w:r>
    <w:r>
      <w:rPr>
        <w:sz w:val="17"/>
      </w:rPr>
      <w:t xml:space="preserve"> </w:t>
    </w:r>
    <w:r>
      <w:rPr>
        <w:sz w:val="17"/>
      </w:rPr>
      <w:tab/>
    </w:r>
    <w:r>
      <w:t xml:space="preserve">Official Journal of the European Union </w:t>
    </w:r>
    <w:r>
      <w:tab/>
      <w:t>L 241/</w:t>
    </w:r>
    <w:r>
      <w:fldChar w:fldCharType="begin"/>
    </w:r>
    <w:r>
      <w:instrText xml:space="preserve"> PAGE   \* MERGEFORMAT </w:instrText>
    </w:r>
    <w:r>
      <w:fldChar w:fldCharType="separate"/>
    </w:r>
    <w:r>
      <w:t>1</w:t>
    </w:r>
    <w:r>
      <w:fldChar w:fldCharType="end"/>
    </w:r>
    <w:r>
      <w:t xml:space="preserve"> </w:t>
    </w:r>
  </w:p>
  <w:p w14:paraId="6BA564AA" w14:textId="77777777" w:rsidR="00BF5202" w:rsidRDefault="00BF520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D2E7A"/>
    <w:multiLevelType w:val="hybridMultilevel"/>
    <w:tmpl w:val="983A89C8"/>
    <w:lvl w:ilvl="0" w:tplc="40A2D5FC">
      <w:start w:val="8"/>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D5EA7E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1C4075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D32548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1CA8A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BB808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4805F2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31E436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568639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 w15:restartNumberingAfterBreak="0">
    <w:nsid w:val="00653FCE"/>
    <w:multiLevelType w:val="hybridMultilevel"/>
    <w:tmpl w:val="F7CE3120"/>
    <w:lvl w:ilvl="0" w:tplc="00CA87A2">
      <w:start w:val="9"/>
      <w:numFmt w:val="decimal"/>
      <w:lvlText w:val="%1."/>
      <w:lvlJc w:val="left"/>
      <w:pPr>
        <w:ind w:left="432"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0945F17"/>
    <w:multiLevelType w:val="hybridMultilevel"/>
    <w:tmpl w:val="5F0CB288"/>
    <w:lvl w:ilvl="0" w:tplc="8D74321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8383E4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C0EFCB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5C666A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2BEEA8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444DA1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C06BD3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0CF4B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D381AB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 w15:restartNumberingAfterBreak="0">
    <w:nsid w:val="01222F73"/>
    <w:multiLevelType w:val="hybridMultilevel"/>
    <w:tmpl w:val="FF7CD130"/>
    <w:lvl w:ilvl="0" w:tplc="CEFAEAC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274210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AC69FE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C243C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B34BD7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11E00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A78051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A6C153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35E1AE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 w15:restartNumberingAfterBreak="0">
    <w:nsid w:val="01537B38"/>
    <w:multiLevelType w:val="hybridMultilevel"/>
    <w:tmpl w:val="BF92E346"/>
    <w:lvl w:ilvl="0" w:tplc="7BBAF03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9DC85FC">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018FF44">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8D8A87A">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C255FC">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A90368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BEC934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CF2DA6C">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8AEACB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 w15:restartNumberingAfterBreak="0">
    <w:nsid w:val="02523DA0"/>
    <w:multiLevelType w:val="hybridMultilevel"/>
    <w:tmpl w:val="C2DE349C"/>
    <w:lvl w:ilvl="0" w:tplc="C24C845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78AA53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CFE641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0B49A6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4D87C9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C2E123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9F4D5A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E16139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2AE8D5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 w15:restartNumberingAfterBreak="0">
    <w:nsid w:val="02DD11B8"/>
    <w:multiLevelType w:val="hybridMultilevel"/>
    <w:tmpl w:val="043CAC3C"/>
    <w:lvl w:ilvl="0" w:tplc="23D4D4D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8C61494">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988469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6324DEE">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AF4FA7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E16CA4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520E87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30AF64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C22D95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 w15:restartNumberingAfterBreak="0">
    <w:nsid w:val="034D496B"/>
    <w:multiLevelType w:val="hybridMultilevel"/>
    <w:tmpl w:val="86F86C8A"/>
    <w:lvl w:ilvl="0" w:tplc="54F4924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616535A">
      <w:start w:val="1"/>
      <w:numFmt w:val="lowerRoman"/>
      <w:lvlText w:val="(%2)"/>
      <w:lvlJc w:val="left"/>
      <w:pPr>
        <w:ind w:left="722"/>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994628C">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4CAD242">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CE88D1C">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0D0DE3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0857C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1CA15E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FC0F39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 w15:restartNumberingAfterBreak="0">
    <w:nsid w:val="03C14089"/>
    <w:multiLevelType w:val="hybridMultilevel"/>
    <w:tmpl w:val="088A01F2"/>
    <w:lvl w:ilvl="0" w:tplc="FA0C1FC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F70B7F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962E0A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7FC906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12E59D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5006E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D22C28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368FB4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A20B4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 w15:restartNumberingAfterBreak="0">
    <w:nsid w:val="03F86B05"/>
    <w:multiLevelType w:val="hybridMultilevel"/>
    <w:tmpl w:val="AE1A94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04A1332A"/>
    <w:multiLevelType w:val="hybridMultilevel"/>
    <w:tmpl w:val="2DE41174"/>
    <w:lvl w:ilvl="0" w:tplc="EC5AD1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9AC9988">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0C2D66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FF278F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910E33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220CCD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F8815E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EE40A5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ACC77E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 w15:restartNumberingAfterBreak="0">
    <w:nsid w:val="04A42654"/>
    <w:multiLevelType w:val="hybridMultilevel"/>
    <w:tmpl w:val="3F7C047C"/>
    <w:lvl w:ilvl="0" w:tplc="673014B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C2C2C4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B62E6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60635A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D9079A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9FA7EB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644757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7B0B83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AA529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 w15:restartNumberingAfterBreak="0">
    <w:nsid w:val="05134F04"/>
    <w:multiLevelType w:val="hybridMultilevel"/>
    <w:tmpl w:val="48FEA470"/>
    <w:lvl w:ilvl="0" w:tplc="7AD6DC5A">
      <w:start w:val="1"/>
      <w:numFmt w:val="lowerLetter"/>
      <w:lvlText w:val="(%1)"/>
      <w:lvlJc w:val="left"/>
      <w:pPr>
        <w:ind w:left="295" w:firstLine="0"/>
      </w:pPr>
      <w:rPr>
        <w:rFonts w:ascii="Calibri" w:eastAsia="Calibri" w:hAnsi="Calibri" w:cs="Calibri" w:hint="default"/>
        <w:b w:val="0"/>
        <w:i w:val="0"/>
        <w:strike w:val="0"/>
        <w:dstrike w:val="0"/>
        <w:color w:val="050004"/>
        <w:sz w:val="19"/>
        <w:szCs w:val="19"/>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53D31B5"/>
    <w:multiLevelType w:val="hybridMultilevel"/>
    <w:tmpl w:val="45D0AA7E"/>
    <w:lvl w:ilvl="0" w:tplc="0DEA41A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468694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7FE64C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5F02CD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AB4193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9987DF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A5E881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F04E3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510C77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 w15:restartNumberingAfterBreak="0">
    <w:nsid w:val="059252C6"/>
    <w:multiLevelType w:val="hybridMultilevel"/>
    <w:tmpl w:val="79506BDC"/>
    <w:lvl w:ilvl="0" w:tplc="55BA24E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412A9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4AA004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046B45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8288B6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F3CB85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FA0500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412C3B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9508CE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 w15:restartNumberingAfterBreak="0">
    <w:nsid w:val="061914A1"/>
    <w:multiLevelType w:val="hybridMultilevel"/>
    <w:tmpl w:val="0D84ED0E"/>
    <w:lvl w:ilvl="0" w:tplc="EF1A44B6">
      <w:start w:val="1"/>
      <w:numFmt w:val="decimal"/>
      <w:lvlText w:val="%1."/>
      <w:lvlJc w:val="left"/>
      <w:pPr>
        <w:ind w:left="1440" w:hanging="360"/>
      </w:pPr>
    </w:lvl>
    <w:lvl w:ilvl="1" w:tplc="8D2C4222">
      <w:start w:val="1"/>
      <w:numFmt w:val="decimal"/>
      <w:lvlText w:val="%2."/>
      <w:lvlJc w:val="left"/>
      <w:pPr>
        <w:ind w:left="1440" w:hanging="360"/>
      </w:pPr>
    </w:lvl>
    <w:lvl w:ilvl="2" w:tplc="A0149DCA">
      <w:start w:val="1"/>
      <w:numFmt w:val="decimal"/>
      <w:lvlText w:val="%3."/>
      <w:lvlJc w:val="left"/>
      <w:pPr>
        <w:ind w:left="1440" w:hanging="360"/>
      </w:pPr>
    </w:lvl>
    <w:lvl w:ilvl="3" w:tplc="BBBA792A">
      <w:start w:val="1"/>
      <w:numFmt w:val="decimal"/>
      <w:lvlText w:val="%4."/>
      <w:lvlJc w:val="left"/>
      <w:pPr>
        <w:ind w:left="1440" w:hanging="360"/>
      </w:pPr>
    </w:lvl>
    <w:lvl w:ilvl="4" w:tplc="AE50AF32">
      <w:start w:val="1"/>
      <w:numFmt w:val="decimal"/>
      <w:lvlText w:val="%5."/>
      <w:lvlJc w:val="left"/>
      <w:pPr>
        <w:ind w:left="1440" w:hanging="360"/>
      </w:pPr>
    </w:lvl>
    <w:lvl w:ilvl="5" w:tplc="B7302770">
      <w:start w:val="1"/>
      <w:numFmt w:val="decimal"/>
      <w:lvlText w:val="%6."/>
      <w:lvlJc w:val="left"/>
      <w:pPr>
        <w:ind w:left="1440" w:hanging="360"/>
      </w:pPr>
    </w:lvl>
    <w:lvl w:ilvl="6" w:tplc="397006E2">
      <w:start w:val="1"/>
      <w:numFmt w:val="decimal"/>
      <w:lvlText w:val="%7."/>
      <w:lvlJc w:val="left"/>
      <w:pPr>
        <w:ind w:left="1440" w:hanging="360"/>
      </w:pPr>
    </w:lvl>
    <w:lvl w:ilvl="7" w:tplc="47F4D87E">
      <w:start w:val="1"/>
      <w:numFmt w:val="decimal"/>
      <w:lvlText w:val="%8."/>
      <w:lvlJc w:val="left"/>
      <w:pPr>
        <w:ind w:left="1440" w:hanging="360"/>
      </w:pPr>
    </w:lvl>
    <w:lvl w:ilvl="8" w:tplc="D7E28F6E">
      <w:start w:val="1"/>
      <w:numFmt w:val="decimal"/>
      <w:lvlText w:val="%9."/>
      <w:lvlJc w:val="left"/>
      <w:pPr>
        <w:ind w:left="1440" w:hanging="360"/>
      </w:pPr>
    </w:lvl>
  </w:abstractNum>
  <w:abstractNum w:abstractNumId="16" w15:restartNumberingAfterBreak="0">
    <w:nsid w:val="076C610E"/>
    <w:multiLevelType w:val="hybridMultilevel"/>
    <w:tmpl w:val="5EF8AD3A"/>
    <w:lvl w:ilvl="0" w:tplc="298A196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ABFC799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3CA52E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B5AEB7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088EB1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C84A2B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4A6C01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A48815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BA2B1B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 w15:restartNumberingAfterBreak="0">
    <w:nsid w:val="083D4615"/>
    <w:multiLevelType w:val="hybridMultilevel"/>
    <w:tmpl w:val="3B4075EE"/>
    <w:lvl w:ilvl="0" w:tplc="CF581A2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BF0A9E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94A45E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10A7A9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52A0B0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3B8EFA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B02F00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FC200C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640C33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 w15:restartNumberingAfterBreak="0">
    <w:nsid w:val="095354C2"/>
    <w:multiLevelType w:val="hybridMultilevel"/>
    <w:tmpl w:val="AAF86DB8"/>
    <w:lvl w:ilvl="0" w:tplc="C1FC8A26">
      <w:start w:val="1"/>
      <w:numFmt w:val="decimal"/>
      <w:lvlText w:val="%1."/>
      <w:lvlJc w:val="left"/>
      <w:pPr>
        <w:ind w:left="1440" w:hanging="360"/>
      </w:pPr>
    </w:lvl>
    <w:lvl w:ilvl="1" w:tplc="6832E5E4">
      <w:start w:val="1"/>
      <w:numFmt w:val="decimal"/>
      <w:lvlText w:val="%2."/>
      <w:lvlJc w:val="left"/>
      <w:pPr>
        <w:ind w:left="1440" w:hanging="360"/>
      </w:pPr>
    </w:lvl>
    <w:lvl w:ilvl="2" w:tplc="1DE08AA0">
      <w:start w:val="1"/>
      <w:numFmt w:val="decimal"/>
      <w:lvlText w:val="%3."/>
      <w:lvlJc w:val="left"/>
      <w:pPr>
        <w:ind w:left="1440" w:hanging="360"/>
      </w:pPr>
    </w:lvl>
    <w:lvl w:ilvl="3" w:tplc="993C106C">
      <w:start w:val="1"/>
      <w:numFmt w:val="decimal"/>
      <w:lvlText w:val="%4."/>
      <w:lvlJc w:val="left"/>
      <w:pPr>
        <w:ind w:left="1440" w:hanging="360"/>
      </w:pPr>
    </w:lvl>
    <w:lvl w:ilvl="4" w:tplc="601A1B48">
      <w:start w:val="1"/>
      <w:numFmt w:val="decimal"/>
      <w:lvlText w:val="%5."/>
      <w:lvlJc w:val="left"/>
      <w:pPr>
        <w:ind w:left="1440" w:hanging="360"/>
      </w:pPr>
    </w:lvl>
    <w:lvl w:ilvl="5" w:tplc="0316BBEA">
      <w:start w:val="1"/>
      <w:numFmt w:val="decimal"/>
      <w:lvlText w:val="%6."/>
      <w:lvlJc w:val="left"/>
      <w:pPr>
        <w:ind w:left="1440" w:hanging="360"/>
      </w:pPr>
    </w:lvl>
    <w:lvl w:ilvl="6" w:tplc="92487F7E">
      <w:start w:val="1"/>
      <w:numFmt w:val="decimal"/>
      <w:lvlText w:val="%7."/>
      <w:lvlJc w:val="left"/>
      <w:pPr>
        <w:ind w:left="1440" w:hanging="360"/>
      </w:pPr>
    </w:lvl>
    <w:lvl w:ilvl="7" w:tplc="8F76154A">
      <w:start w:val="1"/>
      <w:numFmt w:val="decimal"/>
      <w:lvlText w:val="%8."/>
      <w:lvlJc w:val="left"/>
      <w:pPr>
        <w:ind w:left="1440" w:hanging="360"/>
      </w:pPr>
    </w:lvl>
    <w:lvl w:ilvl="8" w:tplc="0B4CD190">
      <w:start w:val="1"/>
      <w:numFmt w:val="decimal"/>
      <w:lvlText w:val="%9."/>
      <w:lvlJc w:val="left"/>
      <w:pPr>
        <w:ind w:left="1440" w:hanging="360"/>
      </w:pPr>
    </w:lvl>
  </w:abstractNum>
  <w:abstractNum w:abstractNumId="19" w15:restartNumberingAfterBreak="0">
    <w:nsid w:val="097214F5"/>
    <w:multiLevelType w:val="hybridMultilevel"/>
    <w:tmpl w:val="B36A83B8"/>
    <w:lvl w:ilvl="0" w:tplc="FFFFFFFF">
      <w:start w:val="1"/>
      <w:numFmt w:val="lowerRoman"/>
      <w:lvlText w:val="(%1)"/>
      <w:lvlJc w:val="left"/>
      <w:pPr>
        <w:ind w:left="137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Letter"/>
      <w:lvlText w:val="%2"/>
      <w:lvlJc w:val="left"/>
      <w:pPr>
        <w:ind w:left="216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288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360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432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504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576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648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720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0" w15:restartNumberingAfterBreak="0">
    <w:nsid w:val="0A910DA5"/>
    <w:multiLevelType w:val="hybridMultilevel"/>
    <w:tmpl w:val="4754BDA4"/>
    <w:lvl w:ilvl="0" w:tplc="009A5766">
      <w:numFmt w:val="bullet"/>
      <w:lvlText w:val="-"/>
      <w:lvlJc w:val="left"/>
      <w:pPr>
        <w:ind w:left="995" w:hanging="360"/>
      </w:pPr>
      <w:rPr>
        <w:rFonts w:ascii="inherit" w:eastAsia="Calibri" w:hAnsi="inherit" w:cs="Calibri" w:hint="default"/>
      </w:rPr>
    </w:lvl>
    <w:lvl w:ilvl="1" w:tplc="08090003" w:tentative="1">
      <w:start w:val="1"/>
      <w:numFmt w:val="bullet"/>
      <w:lvlText w:val="o"/>
      <w:lvlJc w:val="left"/>
      <w:pPr>
        <w:ind w:left="1715" w:hanging="360"/>
      </w:pPr>
      <w:rPr>
        <w:rFonts w:ascii="Courier New" w:hAnsi="Courier New" w:cs="Courier New" w:hint="default"/>
      </w:rPr>
    </w:lvl>
    <w:lvl w:ilvl="2" w:tplc="08090005" w:tentative="1">
      <w:start w:val="1"/>
      <w:numFmt w:val="bullet"/>
      <w:lvlText w:val=""/>
      <w:lvlJc w:val="left"/>
      <w:pPr>
        <w:ind w:left="2435" w:hanging="360"/>
      </w:pPr>
      <w:rPr>
        <w:rFonts w:ascii="Wingdings" w:hAnsi="Wingdings" w:hint="default"/>
      </w:rPr>
    </w:lvl>
    <w:lvl w:ilvl="3" w:tplc="08090001" w:tentative="1">
      <w:start w:val="1"/>
      <w:numFmt w:val="bullet"/>
      <w:lvlText w:val=""/>
      <w:lvlJc w:val="left"/>
      <w:pPr>
        <w:ind w:left="3155" w:hanging="360"/>
      </w:pPr>
      <w:rPr>
        <w:rFonts w:ascii="Symbol" w:hAnsi="Symbol" w:hint="default"/>
      </w:rPr>
    </w:lvl>
    <w:lvl w:ilvl="4" w:tplc="08090003" w:tentative="1">
      <w:start w:val="1"/>
      <w:numFmt w:val="bullet"/>
      <w:lvlText w:val="o"/>
      <w:lvlJc w:val="left"/>
      <w:pPr>
        <w:ind w:left="3875" w:hanging="360"/>
      </w:pPr>
      <w:rPr>
        <w:rFonts w:ascii="Courier New" w:hAnsi="Courier New" w:cs="Courier New" w:hint="default"/>
      </w:rPr>
    </w:lvl>
    <w:lvl w:ilvl="5" w:tplc="08090005" w:tentative="1">
      <w:start w:val="1"/>
      <w:numFmt w:val="bullet"/>
      <w:lvlText w:val=""/>
      <w:lvlJc w:val="left"/>
      <w:pPr>
        <w:ind w:left="4595" w:hanging="360"/>
      </w:pPr>
      <w:rPr>
        <w:rFonts w:ascii="Wingdings" w:hAnsi="Wingdings" w:hint="default"/>
      </w:rPr>
    </w:lvl>
    <w:lvl w:ilvl="6" w:tplc="08090001" w:tentative="1">
      <w:start w:val="1"/>
      <w:numFmt w:val="bullet"/>
      <w:lvlText w:val=""/>
      <w:lvlJc w:val="left"/>
      <w:pPr>
        <w:ind w:left="5315" w:hanging="360"/>
      </w:pPr>
      <w:rPr>
        <w:rFonts w:ascii="Symbol" w:hAnsi="Symbol" w:hint="default"/>
      </w:rPr>
    </w:lvl>
    <w:lvl w:ilvl="7" w:tplc="08090003" w:tentative="1">
      <w:start w:val="1"/>
      <w:numFmt w:val="bullet"/>
      <w:lvlText w:val="o"/>
      <w:lvlJc w:val="left"/>
      <w:pPr>
        <w:ind w:left="6035" w:hanging="360"/>
      </w:pPr>
      <w:rPr>
        <w:rFonts w:ascii="Courier New" w:hAnsi="Courier New" w:cs="Courier New" w:hint="default"/>
      </w:rPr>
    </w:lvl>
    <w:lvl w:ilvl="8" w:tplc="08090005" w:tentative="1">
      <w:start w:val="1"/>
      <w:numFmt w:val="bullet"/>
      <w:lvlText w:val=""/>
      <w:lvlJc w:val="left"/>
      <w:pPr>
        <w:ind w:left="6755" w:hanging="360"/>
      </w:pPr>
      <w:rPr>
        <w:rFonts w:ascii="Wingdings" w:hAnsi="Wingdings" w:hint="default"/>
      </w:rPr>
    </w:lvl>
  </w:abstractNum>
  <w:abstractNum w:abstractNumId="21" w15:restartNumberingAfterBreak="0">
    <w:nsid w:val="0A9761CC"/>
    <w:multiLevelType w:val="hybridMultilevel"/>
    <w:tmpl w:val="54C80994"/>
    <w:lvl w:ilvl="0" w:tplc="BB90292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6B0DBD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F94077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058D14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B82565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FFC476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8B0B7D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18E64B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58A70D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2" w15:restartNumberingAfterBreak="0">
    <w:nsid w:val="0AB02215"/>
    <w:multiLevelType w:val="hybridMultilevel"/>
    <w:tmpl w:val="63A2AD68"/>
    <w:lvl w:ilvl="0" w:tplc="D706B7F2">
      <w:start w:val="1"/>
      <w:numFmt w:val="lowerRoman"/>
      <w:lvlText w:val="(%1)"/>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0B200C66"/>
    <w:multiLevelType w:val="hybridMultilevel"/>
    <w:tmpl w:val="11089F6A"/>
    <w:lvl w:ilvl="0" w:tplc="200CED3E">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C9C81C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DE2AF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3C8399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11A04E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9C0D90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9804B4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72C3CC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764B21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4" w15:restartNumberingAfterBreak="0">
    <w:nsid w:val="0CE56DF1"/>
    <w:multiLevelType w:val="hybridMultilevel"/>
    <w:tmpl w:val="F2AAE626"/>
    <w:lvl w:ilvl="0" w:tplc="CFE8B33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5C4753A">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1E28D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6AE686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874EBA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1BE768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B847DB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FC6172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94C42C4">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5" w15:restartNumberingAfterBreak="0">
    <w:nsid w:val="0D121F40"/>
    <w:multiLevelType w:val="hybridMultilevel"/>
    <w:tmpl w:val="036220E8"/>
    <w:lvl w:ilvl="0" w:tplc="CF68747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722075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962A14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8609D2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E28259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08C191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28EFE9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90EBE4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A38700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6" w15:restartNumberingAfterBreak="0">
    <w:nsid w:val="0D12304D"/>
    <w:multiLevelType w:val="hybridMultilevel"/>
    <w:tmpl w:val="3A6EE73E"/>
    <w:lvl w:ilvl="0" w:tplc="ECE819EE">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52EA9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D8858E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55C10C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65C691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3EE4D5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3B436D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40A9C1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D1CA07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7" w15:restartNumberingAfterBreak="0">
    <w:nsid w:val="0E3D65B1"/>
    <w:multiLevelType w:val="hybridMultilevel"/>
    <w:tmpl w:val="23225266"/>
    <w:lvl w:ilvl="0" w:tplc="79F889E2">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56042D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A5AC16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C5234E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4B04A5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372BB1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EA2B50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266BCD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CA064E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8" w15:restartNumberingAfterBreak="0">
    <w:nsid w:val="0F7B078C"/>
    <w:multiLevelType w:val="hybridMultilevel"/>
    <w:tmpl w:val="5BB8F79A"/>
    <w:lvl w:ilvl="0" w:tplc="54BAFB78">
      <w:start w:val="5"/>
      <w:numFmt w:val="lowerLetter"/>
      <w:lvlText w:val="(%1)"/>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134C450">
      <w:start w:val="1"/>
      <w:numFmt w:val="lowerLetter"/>
      <w:lvlText w:val="%2"/>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F9C8C46">
      <w:start w:val="1"/>
      <w:numFmt w:val="lowerRoman"/>
      <w:lvlText w:val="%3"/>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86E229A">
      <w:start w:val="1"/>
      <w:numFmt w:val="decimal"/>
      <w:lvlText w:val="%4"/>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EC600B0">
      <w:start w:val="1"/>
      <w:numFmt w:val="lowerLetter"/>
      <w:lvlText w:val="%5"/>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6CEDCE6">
      <w:start w:val="1"/>
      <w:numFmt w:val="lowerRoman"/>
      <w:lvlText w:val="%6"/>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A50BA06">
      <w:start w:val="1"/>
      <w:numFmt w:val="decimal"/>
      <w:lvlText w:val="%7"/>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D6C0828">
      <w:start w:val="1"/>
      <w:numFmt w:val="lowerLetter"/>
      <w:lvlText w:val="%8"/>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B146594">
      <w:start w:val="1"/>
      <w:numFmt w:val="lowerRoman"/>
      <w:lvlText w:val="%9"/>
      <w:lvlJc w:val="left"/>
      <w:pPr>
        <w:ind w:left="63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9" w15:restartNumberingAfterBreak="0">
    <w:nsid w:val="0FFB30CF"/>
    <w:multiLevelType w:val="hybridMultilevel"/>
    <w:tmpl w:val="007E369E"/>
    <w:lvl w:ilvl="0" w:tplc="FFFFFFFF">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0" w15:restartNumberingAfterBreak="0">
    <w:nsid w:val="105D75CD"/>
    <w:multiLevelType w:val="hybridMultilevel"/>
    <w:tmpl w:val="24E81A58"/>
    <w:lvl w:ilvl="0" w:tplc="F7D8E14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40A6FE0">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1F8CA9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3161F1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4722FC8">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4768FE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9D61F4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5C83CD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1CA84D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1" w15:restartNumberingAfterBreak="0">
    <w:nsid w:val="12310268"/>
    <w:multiLevelType w:val="hybridMultilevel"/>
    <w:tmpl w:val="FE0A8794"/>
    <w:lvl w:ilvl="0" w:tplc="D1A2CF9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2" w15:restartNumberingAfterBreak="0">
    <w:nsid w:val="123B0693"/>
    <w:multiLevelType w:val="hybridMultilevel"/>
    <w:tmpl w:val="4DB231FC"/>
    <w:lvl w:ilvl="0" w:tplc="E124CFA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01239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23426B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9AEE7A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586C59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0822A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56A1DC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D5E2F0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5F851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3" w15:restartNumberingAfterBreak="0">
    <w:nsid w:val="16421243"/>
    <w:multiLevelType w:val="hybridMultilevel"/>
    <w:tmpl w:val="93825506"/>
    <w:lvl w:ilvl="0" w:tplc="2406855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CA8A22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700A5D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9D4081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1CE606F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0A0C7D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FF2CBF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DF21C9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BE48DB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4" w15:restartNumberingAfterBreak="0">
    <w:nsid w:val="16A4432E"/>
    <w:multiLevelType w:val="hybridMultilevel"/>
    <w:tmpl w:val="DB641A6C"/>
    <w:lvl w:ilvl="0" w:tplc="0A8A91A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4B6BA8E">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D4A800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2A23832">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8022CF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C961DF6">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92F2E2">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4906CF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7A469BE">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5" w15:restartNumberingAfterBreak="0">
    <w:nsid w:val="16C54573"/>
    <w:multiLevelType w:val="hybridMultilevel"/>
    <w:tmpl w:val="48FEA470"/>
    <w:lvl w:ilvl="0" w:tplc="FFFFFFFF">
      <w:start w:val="1"/>
      <w:numFmt w:val="lowerLetter"/>
      <w:lvlText w:val="(%1)"/>
      <w:lvlJc w:val="left"/>
      <w:pPr>
        <w:ind w:left="295" w:firstLine="0"/>
      </w:pPr>
      <w:rPr>
        <w:rFonts w:ascii="Calibri" w:eastAsia="Calibri" w:hAnsi="Calibri" w:cs="Calibri" w:hint="default"/>
        <w:b w:val="0"/>
        <w:i w:val="0"/>
        <w:strike w:val="0"/>
        <w:dstrike w:val="0"/>
        <w:color w:val="050004"/>
        <w:sz w:val="19"/>
        <w:szCs w:val="19"/>
        <w:u w:val="none" w:color="00000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179901A8"/>
    <w:multiLevelType w:val="hybridMultilevel"/>
    <w:tmpl w:val="649ABC32"/>
    <w:lvl w:ilvl="0" w:tplc="801AFE9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89A5D44">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A5222B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62AC54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F44863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4A0BECA">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202387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C46A472">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440239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7" w15:restartNumberingAfterBreak="0">
    <w:nsid w:val="180F24A7"/>
    <w:multiLevelType w:val="hybridMultilevel"/>
    <w:tmpl w:val="D15AE400"/>
    <w:lvl w:ilvl="0" w:tplc="56544A9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ECAC8C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670432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D2E25B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F02BE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0086AA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E24AAA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F046AF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4ECD06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8" w15:restartNumberingAfterBreak="0">
    <w:nsid w:val="189553D4"/>
    <w:multiLevelType w:val="hybridMultilevel"/>
    <w:tmpl w:val="6B50733A"/>
    <w:lvl w:ilvl="0" w:tplc="D33C589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B9CA0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F0C92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960CD8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A488F3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CB80F4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C1C849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F9AFDA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E7A236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9" w15:restartNumberingAfterBreak="0">
    <w:nsid w:val="18D00EFA"/>
    <w:multiLevelType w:val="hybridMultilevel"/>
    <w:tmpl w:val="78A6DA9E"/>
    <w:lvl w:ilvl="0" w:tplc="59F80E94">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FECBA4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CBC05D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B7A976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6E637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C82C3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592852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7B0BD3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308543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0" w15:restartNumberingAfterBreak="0">
    <w:nsid w:val="18D55D74"/>
    <w:multiLevelType w:val="hybridMultilevel"/>
    <w:tmpl w:val="D50A6356"/>
    <w:lvl w:ilvl="0" w:tplc="67466370">
      <w:start w:val="1"/>
      <w:numFmt w:val="bullet"/>
      <w:lvlText w:val=""/>
      <w:lvlJc w:val="left"/>
      <w:pPr>
        <w:ind w:left="1440" w:hanging="360"/>
      </w:pPr>
      <w:rPr>
        <w:rFonts w:ascii="Symbol" w:hAnsi="Symbol"/>
      </w:rPr>
    </w:lvl>
    <w:lvl w:ilvl="1" w:tplc="28A47D0A">
      <w:start w:val="1"/>
      <w:numFmt w:val="bullet"/>
      <w:lvlText w:val=""/>
      <w:lvlJc w:val="left"/>
      <w:pPr>
        <w:ind w:left="1440" w:hanging="360"/>
      </w:pPr>
      <w:rPr>
        <w:rFonts w:ascii="Symbol" w:hAnsi="Symbol"/>
      </w:rPr>
    </w:lvl>
    <w:lvl w:ilvl="2" w:tplc="4F5E1B9E">
      <w:start w:val="1"/>
      <w:numFmt w:val="bullet"/>
      <w:lvlText w:val=""/>
      <w:lvlJc w:val="left"/>
      <w:pPr>
        <w:ind w:left="1440" w:hanging="360"/>
      </w:pPr>
      <w:rPr>
        <w:rFonts w:ascii="Symbol" w:hAnsi="Symbol"/>
      </w:rPr>
    </w:lvl>
    <w:lvl w:ilvl="3" w:tplc="F7D44336">
      <w:start w:val="1"/>
      <w:numFmt w:val="bullet"/>
      <w:lvlText w:val=""/>
      <w:lvlJc w:val="left"/>
      <w:pPr>
        <w:ind w:left="1440" w:hanging="360"/>
      </w:pPr>
      <w:rPr>
        <w:rFonts w:ascii="Symbol" w:hAnsi="Symbol"/>
      </w:rPr>
    </w:lvl>
    <w:lvl w:ilvl="4" w:tplc="EE164D72">
      <w:start w:val="1"/>
      <w:numFmt w:val="bullet"/>
      <w:lvlText w:val=""/>
      <w:lvlJc w:val="left"/>
      <w:pPr>
        <w:ind w:left="1440" w:hanging="360"/>
      </w:pPr>
      <w:rPr>
        <w:rFonts w:ascii="Symbol" w:hAnsi="Symbol"/>
      </w:rPr>
    </w:lvl>
    <w:lvl w:ilvl="5" w:tplc="60F6217A">
      <w:start w:val="1"/>
      <w:numFmt w:val="bullet"/>
      <w:lvlText w:val=""/>
      <w:lvlJc w:val="left"/>
      <w:pPr>
        <w:ind w:left="1440" w:hanging="360"/>
      </w:pPr>
      <w:rPr>
        <w:rFonts w:ascii="Symbol" w:hAnsi="Symbol"/>
      </w:rPr>
    </w:lvl>
    <w:lvl w:ilvl="6" w:tplc="8CFAF8A6">
      <w:start w:val="1"/>
      <w:numFmt w:val="bullet"/>
      <w:lvlText w:val=""/>
      <w:lvlJc w:val="left"/>
      <w:pPr>
        <w:ind w:left="1440" w:hanging="360"/>
      </w:pPr>
      <w:rPr>
        <w:rFonts w:ascii="Symbol" w:hAnsi="Symbol"/>
      </w:rPr>
    </w:lvl>
    <w:lvl w:ilvl="7" w:tplc="A4640988">
      <w:start w:val="1"/>
      <w:numFmt w:val="bullet"/>
      <w:lvlText w:val=""/>
      <w:lvlJc w:val="left"/>
      <w:pPr>
        <w:ind w:left="1440" w:hanging="360"/>
      </w:pPr>
      <w:rPr>
        <w:rFonts w:ascii="Symbol" w:hAnsi="Symbol"/>
      </w:rPr>
    </w:lvl>
    <w:lvl w:ilvl="8" w:tplc="0C407362">
      <w:start w:val="1"/>
      <w:numFmt w:val="bullet"/>
      <w:lvlText w:val=""/>
      <w:lvlJc w:val="left"/>
      <w:pPr>
        <w:ind w:left="1440" w:hanging="360"/>
      </w:pPr>
      <w:rPr>
        <w:rFonts w:ascii="Symbol" w:hAnsi="Symbol"/>
      </w:rPr>
    </w:lvl>
  </w:abstractNum>
  <w:abstractNum w:abstractNumId="41" w15:restartNumberingAfterBreak="0">
    <w:nsid w:val="1B8D2515"/>
    <w:multiLevelType w:val="hybridMultilevel"/>
    <w:tmpl w:val="93EEBF9E"/>
    <w:lvl w:ilvl="0" w:tplc="8F4821B6">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CCED74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0FCD8D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F566C5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1CC5AA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18223B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FFC74F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74E3F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794DF9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2" w15:restartNumberingAfterBreak="0">
    <w:nsid w:val="1CAE0771"/>
    <w:multiLevelType w:val="hybridMultilevel"/>
    <w:tmpl w:val="28EC2DAC"/>
    <w:lvl w:ilvl="0" w:tplc="67E89F2C">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2BE896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6963EF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AE4C93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4E4416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BCE182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6A724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19A28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BB46E1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3" w15:restartNumberingAfterBreak="0">
    <w:nsid w:val="1CE358EE"/>
    <w:multiLevelType w:val="hybridMultilevel"/>
    <w:tmpl w:val="B028A544"/>
    <w:lvl w:ilvl="0" w:tplc="AEE2A1B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B68073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C42B1B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C9C3B5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B8CB31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308D27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57E0F5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0EE8E4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76E76C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4" w15:restartNumberingAfterBreak="0">
    <w:nsid w:val="1CE9568C"/>
    <w:multiLevelType w:val="hybridMultilevel"/>
    <w:tmpl w:val="FD6E0C2A"/>
    <w:lvl w:ilvl="0" w:tplc="0608E0F4">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8707D0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CC8F24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3D698B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5EC41A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BAA62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6922C0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AA0452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0FC655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5" w15:restartNumberingAfterBreak="0">
    <w:nsid w:val="1D532A48"/>
    <w:multiLevelType w:val="hybridMultilevel"/>
    <w:tmpl w:val="3CAE460E"/>
    <w:lvl w:ilvl="0" w:tplc="F52AEB5C">
      <w:start w:val="3"/>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552A29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1A8866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914B40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06CA48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7FEA41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604FDE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F7662B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758A1D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6" w15:restartNumberingAfterBreak="0">
    <w:nsid w:val="1D533B01"/>
    <w:multiLevelType w:val="hybridMultilevel"/>
    <w:tmpl w:val="875A2DFA"/>
    <w:lvl w:ilvl="0" w:tplc="207ED0AE">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20851B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DA2E1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E3A783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ED44BC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8F8AAE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F9874B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E70DAE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13E9B4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7" w15:restartNumberingAfterBreak="0">
    <w:nsid w:val="1D9628BB"/>
    <w:multiLevelType w:val="hybridMultilevel"/>
    <w:tmpl w:val="7452E2BC"/>
    <w:lvl w:ilvl="0" w:tplc="EF4A7FA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A96EBE2">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DDE453C">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98A3BA0">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08E560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12AA79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3641B5C">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8E8DF2C">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62EDD9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8" w15:restartNumberingAfterBreak="0">
    <w:nsid w:val="201B739B"/>
    <w:multiLevelType w:val="hybridMultilevel"/>
    <w:tmpl w:val="83664886"/>
    <w:lvl w:ilvl="0" w:tplc="8B083A8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2E26E6B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89C98D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95E98D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5FE1F0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E8E743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75ED25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BBE0C7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07849B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9" w15:restartNumberingAfterBreak="0">
    <w:nsid w:val="20552220"/>
    <w:multiLevelType w:val="hybridMultilevel"/>
    <w:tmpl w:val="E8849344"/>
    <w:lvl w:ilvl="0" w:tplc="12FA6A5E">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2AA1D8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55A82C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14A3A6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CEAF2E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6E6EF4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D8C0F6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4B0E12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FBE01A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0" w15:restartNumberingAfterBreak="0">
    <w:nsid w:val="209C3BAC"/>
    <w:multiLevelType w:val="hybridMultilevel"/>
    <w:tmpl w:val="AD78742E"/>
    <w:lvl w:ilvl="0" w:tplc="6A92D1E2">
      <w:start w:val="1"/>
      <w:numFmt w:val="lowerLetter"/>
      <w:lvlText w:val="(%1)"/>
      <w:lvlJc w:val="left"/>
      <w:pPr>
        <w:ind w:left="295"/>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61410B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85670A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EE2C5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9E019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0F2873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678F0C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50432F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A30659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1" w15:restartNumberingAfterBreak="0">
    <w:nsid w:val="213D5140"/>
    <w:multiLevelType w:val="hybridMultilevel"/>
    <w:tmpl w:val="93825506"/>
    <w:lvl w:ilvl="0" w:tplc="FFFFFFFF">
      <w:start w:val="1"/>
      <w:numFmt w:val="lowerLetter"/>
      <w:lvlText w:val="(%1)"/>
      <w:lvlJc w:val="left"/>
      <w:pPr>
        <w:ind w:left="10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Letter"/>
      <w:lvlText w:val="%2"/>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8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2" w15:restartNumberingAfterBreak="0">
    <w:nsid w:val="21E7540A"/>
    <w:multiLevelType w:val="hybridMultilevel"/>
    <w:tmpl w:val="B8286D92"/>
    <w:lvl w:ilvl="0" w:tplc="0D42E5B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452D96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0AC3F7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F68BC5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E5E7A7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306904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68237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AE03E7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F521AB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3" w15:restartNumberingAfterBreak="0">
    <w:nsid w:val="228B694D"/>
    <w:multiLevelType w:val="hybridMultilevel"/>
    <w:tmpl w:val="07C0B842"/>
    <w:lvl w:ilvl="0" w:tplc="5C62A07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8DC250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23C637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498A792">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C223FB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402722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21C00A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190DABA">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A580F5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4" w15:restartNumberingAfterBreak="0">
    <w:nsid w:val="22C04CA7"/>
    <w:multiLevelType w:val="hybridMultilevel"/>
    <w:tmpl w:val="B36A83B8"/>
    <w:lvl w:ilvl="0" w:tplc="AB127C28">
      <w:start w:val="1"/>
      <w:numFmt w:val="lowerRoman"/>
      <w:lvlText w:val="(%1)"/>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930650A">
      <w:start w:val="1"/>
      <w:numFmt w:val="lowerLetter"/>
      <w:lvlText w:val="%2"/>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BA46860">
      <w:start w:val="1"/>
      <w:numFmt w:val="lowerRoman"/>
      <w:lvlText w:val="%3"/>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4548490">
      <w:start w:val="1"/>
      <w:numFmt w:val="decimal"/>
      <w:lvlText w:val="%4"/>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E108DDE">
      <w:start w:val="1"/>
      <w:numFmt w:val="lowerLetter"/>
      <w:lvlText w:val="%5"/>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F0C9D6C">
      <w:start w:val="1"/>
      <w:numFmt w:val="lowerRoman"/>
      <w:lvlText w:val="%6"/>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9A8716E">
      <w:start w:val="1"/>
      <w:numFmt w:val="decimal"/>
      <w:lvlText w:val="%7"/>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E507860">
      <w:start w:val="1"/>
      <w:numFmt w:val="lowerLetter"/>
      <w:lvlText w:val="%8"/>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508DA5A">
      <w:start w:val="1"/>
      <w:numFmt w:val="lowerRoman"/>
      <w:lvlText w:val="%9"/>
      <w:lvlJc w:val="left"/>
      <w:pPr>
        <w:ind w:left="64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5" w15:restartNumberingAfterBreak="0">
    <w:nsid w:val="22C46ABF"/>
    <w:multiLevelType w:val="hybridMultilevel"/>
    <w:tmpl w:val="DBF04A76"/>
    <w:lvl w:ilvl="0" w:tplc="20A6D79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7E8E3AA">
      <w:start w:val="1"/>
      <w:numFmt w:val="lowerRoman"/>
      <w:lvlText w:val="(%2)"/>
      <w:lvlJc w:val="left"/>
      <w:pPr>
        <w:ind w:left="676"/>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B7CA08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BD6CE4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9E8FAB2">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8EC474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4A0967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484F18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38C596A">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6" w15:restartNumberingAfterBreak="0">
    <w:nsid w:val="236F1E52"/>
    <w:multiLevelType w:val="hybridMultilevel"/>
    <w:tmpl w:val="8702FE22"/>
    <w:lvl w:ilvl="0" w:tplc="199030CA">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238EBB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3BCC94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02692B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5A0A80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6E0DBC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734D1C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5AA407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EC6A9D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7" w15:restartNumberingAfterBreak="0">
    <w:nsid w:val="23C2020A"/>
    <w:multiLevelType w:val="hybridMultilevel"/>
    <w:tmpl w:val="D68EC6AC"/>
    <w:lvl w:ilvl="0" w:tplc="5760573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B3A091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6FCD86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DE87A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DB2B6F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98CA9F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726A37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5C82CA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A00015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8" w15:restartNumberingAfterBreak="0">
    <w:nsid w:val="240B7F39"/>
    <w:multiLevelType w:val="hybridMultilevel"/>
    <w:tmpl w:val="04D83474"/>
    <w:lvl w:ilvl="0" w:tplc="B47A3D1C">
      <w:start w:val="1"/>
      <w:numFmt w:val="decimal"/>
      <w:lvlText w:val="%1."/>
      <w:lvlJc w:val="left"/>
      <w:pPr>
        <w:ind w:left="1440" w:hanging="360"/>
      </w:pPr>
    </w:lvl>
    <w:lvl w:ilvl="1" w:tplc="AA1436C0">
      <w:start w:val="1"/>
      <w:numFmt w:val="decimal"/>
      <w:lvlText w:val="%2."/>
      <w:lvlJc w:val="left"/>
      <w:pPr>
        <w:ind w:left="1440" w:hanging="360"/>
      </w:pPr>
    </w:lvl>
    <w:lvl w:ilvl="2" w:tplc="B8AE5E40">
      <w:start w:val="1"/>
      <w:numFmt w:val="decimal"/>
      <w:lvlText w:val="%3."/>
      <w:lvlJc w:val="left"/>
      <w:pPr>
        <w:ind w:left="1440" w:hanging="360"/>
      </w:pPr>
    </w:lvl>
    <w:lvl w:ilvl="3" w:tplc="16FC2B42">
      <w:start w:val="1"/>
      <w:numFmt w:val="decimal"/>
      <w:lvlText w:val="%4."/>
      <w:lvlJc w:val="left"/>
      <w:pPr>
        <w:ind w:left="1440" w:hanging="360"/>
      </w:pPr>
    </w:lvl>
    <w:lvl w:ilvl="4" w:tplc="00FACF16">
      <w:start w:val="1"/>
      <w:numFmt w:val="decimal"/>
      <w:lvlText w:val="%5."/>
      <w:lvlJc w:val="left"/>
      <w:pPr>
        <w:ind w:left="1440" w:hanging="360"/>
      </w:pPr>
    </w:lvl>
    <w:lvl w:ilvl="5" w:tplc="02886242">
      <w:start w:val="1"/>
      <w:numFmt w:val="decimal"/>
      <w:lvlText w:val="%6."/>
      <w:lvlJc w:val="left"/>
      <w:pPr>
        <w:ind w:left="1440" w:hanging="360"/>
      </w:pPr>
    </w:lvl>
    <w:lvl w:ilvl="6" w:tplc="D7C4FF02">
      <w:start w:val="1"/>
      <w:numFmt w:val="decimal"/>
      <w:lvlText w:val="%7."/>
      <w:lvlJc w:val="left"/>
      <w:pPr>
        <w:ind w:left="1440" w:hanging="360"/>
      </w:pPr>
    </w:lvl>
    <w:lvl w:ilvl="7" w:tplc="B8C87578">
      <w:start w:val="1"/>
      <w:numFmt w:val="decimal"/>
      <w:lvlText w:val="%8."/>
      <w:lvlJc w:val="left"/>
      <w:pPr>
        <w:ind w:left="1440" w:hanging="360"/>
      </w:pPr>
    </w:lvl>
    <w:lvl w:ilvl="8" w:tplc="E49CD6F6">
      <w:start w:val="1"/>
      <w:numFmt w:val="decimal"/>
      <w:lvlText w:val="%9."/>
      <w:lvlJc w:val="left"/>
      <w:pPr>
        <w:ind w:left="1440" w:hanging="360"/>
      </w:pPr>
    </w:lvl>
  </w:abstractNum>
  <w:abstractNum w:abstractNumId="59" w15:restartNumberingAfterBreak="0">
    <w:nsid w:val="24CB497E"/>
    <w:multiLevelType w:val="hybridMultilevel"/>
    <w:tmpl w:val="56B60C66"/>
    <w:lvl w:ilvl="0" w:tplc="267CD668">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1D6754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2E392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728AAA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8B029C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25C6AE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58205D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AC6373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738064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0" w15:restartNumberingAfterBreak="0">
    <w:nsid w:val="24D3761C"/>
    <w:multiLevelType w:val="hybridMultilevel"/>
    <w:tmpl w:val="9F923BBE"/>
    <w:lvl w:ilvl="0" w:tplc="55DEA86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022421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6D6C08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938649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A12A88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3FC326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81AE8B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C20EB1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7A2888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1" w15:restartNumberingAfterBreak="0">
    <w:nsid w:val="24F87BFA"/>
    <w:multiLevelType w:val="hybridMultilevel"/>
    <w:tmpl w:val="DA22D0F0"/>
    <w:lvl w:ilvl="0" w:tplc="14DECD4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6664E4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BD89BE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ED078B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6DEF26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100EEA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7AC297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1829B5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EC0A17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2" w15:restartNumberingAfterBreak="0">
    <w:nsid w:val="2585126E"/>
    <w:multiLevelType w:val="hybridMultilevel"/>
    <w:tmpl w:val="3F96CBF4"/>
    <w:lvl w:ilvl="0" w:tplc="F8DCD17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2F03A9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4A8CC7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6E612E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4FCF81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484539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43C496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8E6988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ED68A5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3" w15:restartNumberingAfterBreak="0">
    <w:nsid w:val="25BA1942"/>
    <w:multiLevelType w:val="hybridMultilevel"/>
    <w:tmpl w:val="415CF23A"/>
    <w:lvl w:ilvl="0" w:tplc="3AA42DE4">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F58EA7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8E2F67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494872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AD8391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BD0536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6D8B01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3E2039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6B2768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4" w15:restartNumberingAfterBreak="0">
    <w:nsid w:val="25D774FA"/>
    <w:multiLevelType w:val="hybridMultilevel"/>
    <w:tmpl w:val="E5D81C00"/>
    <w:lvl w:ilvl="0" w:tplc="859ACB3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AD27DD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E088DE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8882CF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2CC645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AFA2DB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18C00B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16EBE5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D547CB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5" w15:restartNumberingAfterBreak="0">
    <w:nsid w:val="25E0338D"/>
    <w:multiLevelType w:val="hybridMultilevel"/>
    <w:tmpl w:val="890868F8"/>
    <w:lvl w:ilvl="0" w:tplc="668C8B9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8EC161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7CA1DF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1CB5E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F1A7D9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D9C182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CE6E5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9E69B4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CB2502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6" w15:restartNumberingAfterBreak="0">
    <w:nsid w:val="26803F66"/>
    <w:multiLevelType w:val="hybridMultilevel"/>
    <w:tmpl w:val="ECEA6168"/>
    <w:lvl w:ilvl="0" w:tplc="409AD48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C80CD08">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F7813BE">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6C4DF5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89ECF9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2D8645A">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4C20E5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986E3A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BB4401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7" w15:restartNumberingAfterBreak="0">
    <w:nsid w:val="268738D0"/>
    <w:multiLevelType w:val="hybridMultilevel"/>
    <w:tmpl w:val="8A94F48A"/>
    <w:lvl w:ilvl="0" w:tplc="0C300C0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5B62FF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A8F26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64A2C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F50CC2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88846A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52CCEA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162A53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C9620E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8" w15:restartNumberingAfterBreak="0">
    <w:nsid w:val="26F304B3"/>
    <w:multiLevelType w:val="hybridMultilevel"/>
    <w:tmpl w:val="007E369E"/>
    <w:lvl w:ilvl="0" w:tplc="B600BEC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B381E8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D2D4D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9E08C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B36E99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A78974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C6E1DA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33475B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EBC560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9" w15:restartNumberingAfterBreak="0">
    <w:nsid w:val="27133200"/>
    <w:multiLevelType w:val="hybridMultilevel"/>
    <w:tmpl w:val="29E0D138"/>
    <w:lvl w:ilvl="0" w:tplc="0A8C1A82">
      <w:start w:val="1"/>
      <w:numFmt w:val="decimal"/>
      <w:lvlText w:val="%1."/>
      <w:lvlJc w:val="left"/>
      <w:pPr>
        <w:ind w:left="295"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27D30275"/>
    <w:multiLevelType w:val="hybridMultilevel"/>
    <w:tmpl w:val="D482FE04"/>
    <w:lvl w:ilvl="0" w:tplc="AB7C224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1256D8B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8443C3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644B92A">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18028DD8">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966FB0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10A4A5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E2C3D90">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D0EFFE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1" w15:restartNumberingAfterBreak="0">
    <w:nsid w:val="28284B17"/>
    <w:multiLevelType w:val="hybridMultilevel"/>
    <w:tmpl w:val="E03A9070"/>
    <w:lvl w:ilvl="0" w:tplc="A65A6B0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31A4A4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DC4DA6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280438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5A4815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3566F9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F4C392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8F6C3A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65A05E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2" w15:restartNumberingAfterBreak="0">
    <w:nsid w:val="28626B9B"/>
    <w:multiLevelType w:val="hybridMultilevel"/>
    <w:tmpl w:val="89B8D050"/>
    <w:lvl w:ilvl="0" w:tplc="36ACC57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96E97E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0225F4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D1C2C1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CB00EB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33A2B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54CB10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05CE7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E9041D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3" w15:restartNumberingAfterBreak="0">
    <w:nsid w:val="28EB0833"/>
    <w:multiLevelType w:val="hybridMultilevel"/>
    <w:tmpl w:val="2BCE09DA"/>
    <w:lvl w:ilvl="0" w:tplc="393C38C8">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B420A1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A6485B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286DB4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1B8138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EDAFD2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6C45B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D824CA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BD0F79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4" w15:restartNumberingAfterBreak="0">
    <w:nsid w:val="29BF3159"/>
    <w:multiLevelType w:val="hybridMultilevel"/>
    <w:tmpl w:val="3070AE12"/>
    <w:lvl w:ilvl="0" w:tplc="7F5A228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112F72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22C017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978BC3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590FFC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3FECFF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708F98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7F86DD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BDAE5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5" w15:restartNumberingAfterBreak="0">
    <w:nsid w:val="2A03685E"/>
    <w:multiLevelType w:val="hybridMultilevel"/>
    <w:tmpl w:val="3FAAA8AA"/>
    <w:lvl w:ilvl="0" w:tplc="00C03CB0">
      <w:start w:val="1"/>
      <w:numFmt w:val="decimal"/>
      <w:lvlText w:val="%1."/>
      <w:lvlJc w:val="left"/>
      <w:pPr>
        <w:ind w:left="10"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2A3E3D59"/>
    <w:multiLevelType w:val="hybridMultilevel"/>
    <w:tmpl w:val="A336B8EA"/>
    <w:lvl w:ilvl="0" w:tplc="65862DF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A32EA372">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FB4D1D4">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37A084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FA44A62">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F4C195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602A37C">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020F4B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AE6C03E">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7" w15:restartNumberingAfterBreak="0">
    <w:nsid w:val="2ADB4B6E"/>
    <w:multiLevelType w:val="hybridMultilevel"/>
    <w:tmpl w:val="1BAE5830"/>
    <w:lvl w:ilvl="0" w:tplc="85F6A86A">
      <w:start w:val="1"/>
      <w:numFmt w:val="decimal"/>
      <w:lvlText w:val="%1."/>
      <w:lvlJc w:val="left"/>
      <w:pPr>
        <w:ind w:left="1440" w:hanging="360"/>
      </w:pPr>
    </w:lvl>
    <w:lvl w:ilvl="1" w:tplc="9E5E1FC4">
      <w:start w:val="1"/>
      <w:numFmt w:val="decimal"/>
      <w:lvlText w:val="%2."/>
      <w:lvlJc w:val="left"/>
      <w:pPr>
        <w:ind w:left="1440" w:hanging="360"/>
      </w:pPr>
    </w:lvl>
    <w:lvl w:ilvl="2" w:tplc="02B4EBEC">
      <w:start w:val="1"/>
      <w:numFmt w:val="decimal"/>
      <w:lvlText w:val="%3."/>
      <w:lvlJc w:val="left"/>
      <w:pPr>
        <w:ind w:left="1440" w:hanging="360"/>
      </w:pPr>
    </w:lvl>
    <w:lvl w:ilvl="3" w:tplc="45CE7950">
      <w:start w:val="1"/>
      <w:numFmt w:val="decimal"/>
      <w:lvlText w:val="%4."/>
      <w:lvlJc w:val="left"/>
      <w:pPr>
        <w:ind w:left="1440" w:hanging="360"/>
      </w:pPr>
    </w:lvl>
    <w:lvl w:ilvl="4" w:tplc="71FE83B4">
      <w:start w:val="1"/>
      <w:numFmt w:val="decimal"/>
      <w:lvlText w:val="%5."/>
      <w:lvlJc w:val="left"/>
      <w:pPr>
        <w:ind w:left="1440" w:hanging="360"/>
      </w:pPr>
    </w:lvl>
    <w:lvl w:ilvl="5" w:tplc="12D2430A">
      <w:start w:val="1"/>
      <w:numFmt w:val="decimal"/>
      <w:lvlText w:val="%6."/>
      <w:lvlJc w:val="left"/>
      <w:pPr>
        <w:ind w:left="1440" w:hanging="360"/>
      </w:pPr>
    </w:lvl>
    <w:lvl w:ilvl="6" w:tplc="21C2743E">
      <w:start w:val="1"/>
      <w:numFmt w:val="decimal"/>
      <w:lvlText w:val="%7."/>
      <w:lvlJc w:val="left"/>
      <w:pPr>
        <w:ind w:left="1440" w:hanging="360"/>
      </w:pPr>
    </w:lvl>
    <w:lvl w:ilvl="7" w:tplc="CDA494C6">
      <w:start w:val="1"/>
      <w:numFmt w:val="decimal"/>
      <w:lvlText w:val="%8."/>
      <w:lvlJc w:val="left"/>
      <w:pPr>
        <w:ind w:left="1440" w:hanging="360"/>
      </w:pPr>
    </w:lvl>
    <w:lvl w:ilvl="8" w:tplc="D918004A">
      <w:start w:val="1"/>
      <w:numFmt w:val="decimal"/>
      <w:lvlText w:val="%9."/>
      <w:lvlJc w:val="left"/>
      <w:pPr>
        <w:ind w:left="1440" w:hanging="360"/>
      </w:pPr>
    </w:lvl>
  </w:abstractNum>
  <w:abstractNum w:abstractNumId="78" w15:restartNumberingAfterBreak="0">
    <w:nsid w:val="2B563C64"/>
    <w:multiLevelType w:val="hybridMultilevel"/>
    <w:tmpl w:val="4C7ED462"/>
    <w:lvl w:ilvl="0" w:tplc="50681A1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9CE050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EBCFE1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6EAC09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BB6092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8CCA82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A52D25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162FB9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95C6A7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9" w15:restartNumberingAfterBreak="0">
    <w:nsid w:val="2C43516E"/>
    <w:multiLevelType w:val="hybridMultilevel"/>
    <w:tmpl w:val="6EEE0716"/>
    <w:lvl w:ilvl="0" w:tplc="307457A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8728094">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F560DBE">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2FA4CB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462BA4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E9ACF9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5E8A6A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D50C69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C80388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0" w15:restartNumberingAfterBreak="0">
    <w:nsid w:val="2C987E9A"/>
    <w:multiLevelType w:val="hybridMultilevel"/>
    <w:tmpl w:val="625E3068"/>
    <w:lvl w:ilvl="0" w:tplc="8D20A5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60EDC3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BFC6C5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16C7DB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23EE2D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27AA7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E2EF7D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A9AF33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D7626B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1" w15:restartNumberingAfterBreak="0">
    <w:nsid w:val="2CE043B2"/>
    <w:multiLevelType w:val="hybridMultilevel"/>
    <w:tmpl w:val="73B2D750"/>
    <w:lvl w:ilvl="0" w:tplc="B3CAC77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E8EAA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0ACE18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114CCA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548834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AA4A34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7EAA59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314DFF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C34F3A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2" w15:restartNumberingAfterBreak="0">
    <w:nsid w:val="2D1F287D"/>
    <w:multiLevelType w:val="hybridMultilevel"/>
    <w:tmpl w:val="C0D091CE"/>
    <w:lvl w:ilvl="0" w:tplc="2C6EE05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F56FFA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7E4FDB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44431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88C2BA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CCCDAA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A2CB61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2665FD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4985FC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3" w15:restartNumberingAfterBreak="0">
    <w:nsid w:val="2DDB673A"/>
    <w:multiLevelType w:val="hybridMultilevel"/>
    <w:tmpl w:val="F184FDAA"/>
    <w:lvl w:ilvl="0" w:tplc="0CBA7D9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EA2C40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9E8A1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6245ED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E44FDF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F9ED2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E5CDDE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83AE89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3DE62E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4" w15:restartNumberingAfterBreak="0">
    <w:nsid w:val="2E0D6BEE"/>
    <w:multiLevelType w:val="hybridMultilevel"/>
    <w:tmpl w:val="5A7E2BE2"/>
    <w:lvl w:ilvl="0" w:tplc="0194031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1CEAA2A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BB882F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02CB6D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6921D1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65A9A7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634D70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B326F5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690946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5" w15:restartNumberingAfterBreak="0">
    <w:nsid w:val="2F6F7825"/>
    <w:multiLevelType w:val="hybridMultilevel"/>
    <w:tmpl w:val="F036F3A8"/>
    <w:lvl w:ilvl="0" w:tplc="E7D8C892">
      <w:start w:val="10"/>
      <w:numFmt w:val="decimal"/>
      <w:lvlText w:val="%1."/>
      <w:lvlJc w:val="left"/>
      <w:pPr>
        <w:ind w:left="10"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2FCC6E6E"/>
    <w:multiLevelType w:val="hybridMultilevel"/>
    <w:tmpl w:val="DDF21A0C"/>
    <w:lvl w:ilvl="0" w:tplc="7E4E1076">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CFAA81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680D6D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5822E9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97C20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886CE1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594390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34C256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63E29C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7" w15:restartNumberingAfterBreak="0">
    <w:nsid w:val="315263F9"/>
    <w:multiLevelType w:val="hybridMultilevel"/>
    <w:tmpl w:val="092672FE"/>
    <w:lvl w:ilvl="0" w:tplc="0FB4A76E">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24C0C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B23B3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3DE449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75E8FF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49EB90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CA207E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8A2DB3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B1609F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8" w15:restartNumberingAfterBreak="0">
    <w:nsid w:val="31FC5C3F"/>
    <w:multiLevelType w:val="hybridMultilevel"/>
    <w:tmpl w:val="60783AB0"/>
    <w:lvl w:ilvl="0" w:tplc="BCD60E6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596A7F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D46059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54E00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3FA10F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210496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C6C8C4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866FB8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EEC753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9" w15:restartNumberingAfterBreak="0">
    <w:nsid w:val="32176536"/>
    <w:multiLevelType w:val="hybridMultilevel"/>
    <w:tmpl w:val="4FA4962A"/>
    <w:lvl w:ilvl="0" w:tplc="3F621D2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E1EB83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16C654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85A225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3F4C5E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8C6EF1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F62208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564E70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7F65FE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0" w15:restartNumberingAfterBreak="0">
    <w:nsid w:val="326F11B2"/>
    <w:multiLevelType w:val="hybridMultilevel"/>
    <w:tmpl w:val="F7725BFE"/>
    <w:lvl w:ilvl="0" w:tplc="AC0275B2">
      <w:start w:val="1"/>
      <w:numFmt w:val="bullet"/>
      <w:lvlText w:val=""/>
      <w:lvlJc w:val="left"/>
      <w:pPr>
        <w:ind w:left="1440" w:hanging="360"/>
      </w:pPr>
      <w:rPr>
        <w:rFonts w:ascii="Symbol" w:hAnsi="Symbol"/>
      </w:rPr>
    </w:lvl>
    <w:lvl w:ilvl="1" w:tplc="A70623CE">
      <w:start w:val="1"/>
      <w:numFmt w:val="bullet"/>
      <w:lvlText w:val=""/>
      <w:lvlJc w:val="left"/>
      <w:pPr>
        <w:ind w:left="1440" w:hanging="360"/>
      </w:pPr>
      <w:rPr>
        <w:rFonts w:ascii="Symbol" w:hAnsi="Symbol"/>
      </w:rPr>
    </w:lvl>
    <w:lvl w:ilvl="2" w:tplc="00B44972">
      <w:start w:val="1"/>
      <w:numFmt w:val="bullet"/>
      <w:lvlText w:val=""/>
      <w:lvlJc w:val="left"/>
      <w:pPr>
        <w:ind w:left="1440" w:hanging="360"/>
      </w:pPr>
      <w:rPr>
        <w:rFonts w:ascii="Symbol" w:hAnsi="Symbol"/>
      </w:rPr>
    </w:lvl>
    <w:lvl w:ilvl="3" w:tplc="02E435A4">
      <w:start w:val="1"/>
      <w:numFmt w:val="bullet"/>
      <w:lvlText w:val=""/>
      <w:lvlJc w:val="left"/>
      <w:pPr>
        <w:ind w:left="1440" w:hanging="360"/>
      </w:pPr>
      <w:rPr>
        <w:rFonts w:ascii="Symbol" w:hAnsi="Symbol"/>
      </w:rPr>
    </w:lvl>
    <w:lvl w:ilvl="4" w:tplc="38BCF5C2">
      <w:start w:val="1"/>
      <w:numFmt w:val="bullet"/>
      <w:lvlText w:val=""/>
      <w:lvlJc w:val="left"/>
      <w:pPr>
        <w:ind w:left="1440" w:hanging="360"/>
      </w:pPr>
      <w:rPr>
        <w:rFonts w:ascii="Symbol" w:hAnsi="Symbol"/>
      </w:rPr>
    </w:lvl>
    <w:lvl w:ilvl="5" w:tplc="9C6EB076">
      <w:start w:val="1"/>
      <w:numFmt w:val="bullet"/>
      <w:lvlText w:val=""/>
      <w:lvlJc w:val="left"/>
      <w:pPr>
        <w:ind w:left="1440" w:hanging="360"/>
      </w:pPr>
      <w:rPr>
        <w:rFonts w:ascii="Symbol" w:hAnsi="Symbol"/>
      </w:rPr>
    </w:lvl>
    <w:lvl w:ilvl="6" w:tplc="19624782">
      <w:start w:val="1"/>
      <w:numFmt w:val="bullet"/>
      <w:lvlText w:val=""/>
      <w:lvlJc w:val="left"/>
      <w:pPr>
        <w:ind w:left="1440" w:hanging="360"/>
      </w:pPr>
      <w:rPr>
        <w:rFonts w:ascii="Symbol" w:hAnsi="Symbol"/>
      </w:rPr>
    </w:lvl>
    <w:lvl w:ilvl="7" w:tplc="C6AA0B9C">
      <w:start w:val="1"/>
      <w:numFmt w:val="bullet"/>
      <w:lvlText w:val=""/>
      <w:lvlJc w:val="left"/>
      <w:pPr>
        <w:ind w:left="1440" w:hanging="360"/>
      </w:pPr>
      <w:rPr>
        <w:rFonts w:ascii="Symbol" w:hAnsi="Symbol"/>
      </w:rPr>
    </w:lvl>
    <w:lvl w:ilvl="8" w:tplc="C9705D6C">
      <w:start w:val="1"/>
      <w:numFmt w:val="bullet"/>
      <w:lvlText w:val=""/>
      <w:lvlJc w:val="left"/>
      <w:pPr>
        <w:ind w:left="1440" w:hanging="360"/>
      </w:pPr>
      <w:rPr>
        <w:rFonts w:ascii="Symbol" w:hAnsi="Symbol"/>
      </w:rPr>
    </w:lvl>
  </w:abstractNum>
  <w:abstractNum w:abstractNumId="91" w15:restartNumberingAfterBreak="0">
    <w:nsid w:val="3427067C"/>
    <w:multiLevelType w:val="hybridMultilevel"/>
    <w:tmpl w:val="18A83692"/>
    <w:lvl w:ilvl="0" w:tplc="E3FAB2E2">
      <w:start w:val="1"/>
      <w:numFmt w:val="decimal"/>
      <w:lvlText w:val="%1."/>
      <w:lvlJc w:val="left"/>
      <w:pPr>
        <w:ind w:left="432"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3436299F"/>
    <w:multiLevelType w:val="hybridMultilevel"/>
    <w:tmpl w:val="CCBCC16C"/>
    <w:lvl w:ilvl="0" w:tplc="6A92D1E2">
      <w:start w:val="1"/>
      <w:numFmt w:val="lowerLetter"/>
      <w:lvlText w:val="(%1)"/>
      <w:lvlJc w:val="left"/>
      <w:pPr>
        <w:ind w:left="720" w:hanging="36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34667A65"/>
    <w:multiLevelType w:val="hybridMultilevel"/>
    <w:tmpl w:val="9CCE0A32"/>
    <w:lvl w:ilvl="0" w:tplc="A4D64A1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126D9B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3E8C2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5CE894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F4E0C6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01682C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07C1CB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0202C4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2C8551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4" w15:restartNumberingAfterBreak="0">
    <w:nsid w:val="3490237A"/>
    <w:multiLevelType w:val="hybridMultilevel"/>
    <w:tmpl w:val="575863A4"/>
    <w:lvl w:ilvl="0" w:tplc="1DACACF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5C2321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A1651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7F2E46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C24AF6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6C6056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9E6CDE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4AEB76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E2A53A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5" w15:restartNumberingAfterBreak="0">
    <w:nsid w:val="35CC043C"/>
    <w:multiLevelType w:val="hybridMultilevel"/>
    <w:tmpl w:val="4EDE229E"/>
    <w:lvl w:ilvl="0" w:tplc="658C2F3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11E480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9CC540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ED0931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84071E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980A1D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E403D9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FEA16A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F5A633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6" w15:restartNumberingAfterBreak="0">
    <w:nsid w:val="35F23F3A"/>
    <w:multiLevelType w:val="hybridMultilevel"/>
    <w:tmpl w:val="D4B4BB4A"/>
    <w:lvl w:ilvl="0" w:tplc="B80AD658">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192AC98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B0E10A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10A7C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474A3F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8000E6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6EAACF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6B29C0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0A0F60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7" w15:restartNumberingAfterBreak="0">
    <w:nsid w:val="36616F8B"/>
    <w:multiLevelType w:val="hybridMultilevel"/>
    <w:tmpl w:val="AEDCC324"/>
    <w:lvl w:ilvl="0" w:tplc="E3E6A60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DEA3E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04275F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6E0FC6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C2271B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D6E9A7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9045D9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8F611A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022CDD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8" w15:restartNumberingAfterBreak="0">
    <w:nsid w:val="3672024F"/>
    <w:multiLevelType w:val="hybridMultilevel"/>
    <w:tmpl w:val="BA3636A8"/>
    <w:lvl w:ilvl="0" w:tplc="4224C702">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4DEE35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08C76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6D8737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DA87EC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51E461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E2042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6A2CF1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BC038B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9" w15:restartNumberingAfterBreak="0">
    <w:nsid w:val="367265E6"/>
    <w:multiLevelType w:val="hybridMultilevel"/>
    <w:tmpl w:val="168E8C1E"/>
    <w:lvl w:ilvl="0" w:tplc="C444D96E">
      <w:start w:val="1"/>
      <w:numFmt w:val="decimal"/>
      <w:lvlText w:val="%1."/>
      <w:lvlJc w:val="left"/>
      <w:pPr>
        <w:ind w:left="10"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36C97258"/>
    <w:multiLevelType w:val="hybridMultilevel"/>
    <w:tmpl w:val="B24CBBD6"/>
    <w:lvl w:ilvl="0" w:tplc="BACE22DA">
      <w:start w:val="1"/>
      <w:numFmt w:val="decimal"/>
      <w:lvlText w:val="(%1)"/>
      <w:lvlJc w:val="left"/>
      <w:pPr>
        <w:ind w:left="506"/>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7181F90">
      <w:start w:val="1"/>
      <w:numFmt w:val="lowerLetter"/>
      <w:lvlText w:val="%2"/>
      <w:lvlJc w:val="left"/>
      <w:pPr>
        <w:ind w:left="117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04E5AF6">
      <w:start w:val="1"/>
      <w:numFmt w:val="lowerRoman"/>
      <w:lvlText w:val="%3"/>
      <w:lvlJc w:val="left"/>
      <w:pPr>
        <w:ind w:left="189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5E63FD6">
      <w:start w:val="1"/>
      <w:numFmt w:val="decimal"/>
      <w:lvlText w:val="%4"/>
      <w:lvlJc w:val="left"/>
      <w:pPr>
        <w:ind w:left="261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02CE836">
      <w:start w:val="1"/>
      <w:numFmt w:val="lowerLetter"/>
      <w:lvlText w:val="%5"/>
      <w:lvlJc w:val="left"/>
      <w:pPr>
        <w:ind w:left="333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ECCA426">
      <w:start w:val="1"/>
      <w:numFmt w:val="lowerRoman"/>
      <w:lvlText w:val="%6"/>
      <w:lvlJc w:val="left"/>
      <w:pPr>
        <w:ind w:left="405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7140FE2">
      <w:start w:val="1"/>
      <w:numFmt w:val="decimal"/>
      <w:lvlText w:val="%7"/>
      <w:lvlJc w:val="left"/>
      <w:pPr>
        <w:ind w:left="477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5E0AAD6">
      <w:start w:val="1"/>
      <w:numFmt w:val="lowerLetter"/>
      <w:lvlText w:val="%8"/>
      <w:lvlJc w:val="left"/>
      <w:pPr>
        <w:ind w:left="549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F76CEC6">
      <w:start w:val="1"/>
      <w:numFmt w:val="lowerRoman"/>
      <w:lvlText w:val="%9"/>
      <w:lvlJc w:val="left"/>
      <w:pPr>
        <w:ind w:left="621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1" w15:restartNumberingAfterBreak="0">
    <w:nsid w:val="373A69C9"/>
    <w:multiLevelType w:val="hybridMultilevel"/>
    <w:tmpl w:val="903605E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387A5F21"/>
    <w:multiLevelType w:val="hybridMultilevel"/>
    <w:tmpl w:val="65165D3C"/>
    <w:lvl w:ilvl="0" w:tplc="3C0C287C">
      <w:start w:val="1"/>
      <w:numFmt w:val="decimal"/>
      <w:lvlText w:val="%1."/>
      <w:lvlJc w:val="left"/>
      <w:pPr>
        <w:ind w:left="1440" w:hanging="360"/>
      </w:pPr>
    </w:lvl>
    <w:lvl w:ilvl="1" w:tplc="9F4A5D28">
      <w:start w:val="1"/>
      <w:numFmt w:val="decimal"/>
      <w:lvlText w:val="%2."/>
      <w:lvlJc w:val="left"/>
      <w:pPr>
        <w:ind w:left="1440" w:hanging="360"/>
      </w:pPr>
    </w:lvl>
    <w:lvl w:ilvl="2" w:tplc="3372FA72">
      <w:start w:val="1"/>
      <w:numFmt w:val="decimal"/>
      <w:lvlText w:val="%3."/>
      <w:lvlJc w:val="left"/>
      <w:pPr>
        <w:ind w:left="1440" w:hanging="360"/>
      </w:pPr>
    </w:lvl>
    <w:lvl w:ilvl="3" w:tplc="7854C51C">
      <w:start w:val="1"/>
      <w:numFmt w:val="decimal"/>
      <w:lvlText w:val="%4."/>
      <w:lvlJc w:val="left"/>
      <w:pPr>
        <w:ind w:left="1440" w:hanging="360"/>
      </w:pPr>
    </w:lvl>
    <w:lvl w:ilvl="4" w:tplc="60A86AF2">
      <w:start w:val="1"/>
      <w:numFmt w:val="decimal"/>
      <w:lvlText w:val="%5."/>
      <w:lvlJc w:val="left"/>
      <w:pPr>
        <w:ind w:left="1440" w:hanging="360"/>
      </w:pPr>
    </w:lvl>
    <w:lvl w:ilvl="5" w:tplc="5B9E1BEE">
      <w:start w:val="1"/>
      <w:numFmt w:val="decimal"/>
      <w:lvlText w:val="%6."/>
      <w:lvlJc w:val="left"/>
      <w:pPr>
        <w:ind w:left="1440" w:hanging="360"/>
      </w:pPr>
    </w:lvl>
    <w:lvl w:ilvl="6" w:tplc="00341B82">
      <w:start w:val="1"/>
      <w:numFmt w:val="decimal"/>
      <w:lvlText w:val="%7."/>
      <w:lvlJc w:val="left"/>
      <w:pPr>
        <w:ind w:left="1440" w:hanging="360"/>
      </w:pPr>
    </w:lvl>
    <w:lvl w:ilvl="7" w:tplc="A05EC1B4">
      <w:start w:val="1"/>
      <w:numFmt w:val="decimal"/>
      <w:lvlText w:val="%8."/>
      <w:lvlJc w:val="left"/>
      <w:pPr>
        <w:ind w:left="1440" w:hanging="360"/>
      </w:pPr>
    </w:lvl>
    <w:lvl w:ilvl="8" w:tplc="B15A8154">
      <w:start w:val="1"/>
      <w:numFmt w:val="decimal"/>
      <w:lvlText w:val="%9."/>
      <w:lvlJc w:val="left"/>
      <w:pPr>
        <w:ind w:left="1440" w:hanging="360"/>
      </w:pPr>
    </w:lvl>
  </w:abstractNum>
  <w:abstractNum w:abstractNumId="103" w15:restartNumberingAfterBreak="0">
    <w:nsid w:val="3A7B45C4"/>
    <w:multiLevelType w:val="hybridMultilevel"/>
    <w:tmpl w:val="888E4FBE"/>
    <w:lvl w:ilvl="0" w:tplc="93CA412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AE8347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C4A48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566F8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AF4502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2E854F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ED49A7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1BA64D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93CE55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4" w15:restartNumberingAfterBreak="0">
    <w:nsid w:val="3B0C098D"/>
    <w:multiLevelType w:val="hybridMultilevel"/>
    <w:tmpl w:val="C0F87384"/>
    <w:lvl w:ilvl="0" w:tplc="302671E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0627AD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E52D7E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2C2082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A8A6EB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BDCB8F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AFE95B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34EE92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564A32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5" w15:restartNumberingAfterBreak="0">
    <w:nsid w:val="3B9335B9"/>
    <w:multiLevelType w:val="hybridMultilevel"/>
    <w:tmpl w:val="84B480E4"/>
    <w:lvl w:ilvl="0" w:tplc="1A3A70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2BE185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C825E9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272EF9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D64F7B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1F28DB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10CBA2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8ACF07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1B69F1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6" w15:restartNumberingAfterBreak="0">
    <w:nsid w:val="3C8571C3"/>
    <w:multiLevelType w:val="hybridMultilevel"/>
    <w:tmpl w:val="154A1260"/>
    <w:lvl w:ilvl="0" w:tplc="369A33A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11CA22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19AD18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C6F79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C66E09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3268D9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A3E10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23A580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E7AF0A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7" w15:restartNumberingAfterBreak="0">
    <w:nsid w:val="3C914648"/>
    <w:multiLevelType w:val="hybridMultilevel"/>
    <w:tmpl w:val="EFE02C36"/>
    <w:lvl w:ilvl="0" w:tplc="8F9E0C1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4B2721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D64F22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FF8D88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3D4E83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53C1C5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00C6E4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AD45B6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DF6E0C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8" w15:restartNumberingAfterBreak="0">
    <w:nsid w:val="3CE71773"/>
    <w:multiLevelType w:val="hybridMultilevel"/>
    <w:tmpl w:val="130AB3A8"/>
    <w:lvl w:ilvl="0" w:tplc="C10A1C94">
      <w:start w:val="1"/>
      <w:numFmt w:val="decimal"/>
      <w:lvlText w:val="%1."/>
      <w:lvlJc w:val="left"/>
      <w:pPr>
        <w:ind w:left="425"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3D5D66FE"/>
    <w:multiLevelType w:val="hybridMultilevel"/>
    <w:tmpl w:val="CEE84560"/>
    <w:lvl w:ilvl="0" w:tplc="D0B2BC8E">
      <w:start w:val="1"/>
      <w:numFmt w:val="decimal"/>
      <w:lvlText w:val="%1."/>
      <w:lvlJc w:val="left"/>
      <w:pPr>
        <w:ind w:left="295"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3F322A65"/>
    <w:multiLevelType w:val="hybridMultilevel"/>
    <w:tmpl w:val="322C3214"/>
    <w:lvl w:ilvl="0" w:tplc="9332723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99E046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4A49E2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DCA117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CB00BB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2C6DEE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7CC33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0B8945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77AF96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1" w15:restartNumberingAfterBreak="0">
    <w:nsid w:val="407D37B7"/>
    <w:multiLevelType w:val="hybridMultilevel"/>
    <w:tmpl w:val="DC903CD8"/>
    <w:lvl w:ilvl="0" w:tplc="A510094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036F54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0D25C8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568FC2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E3CC7D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A0C6DB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00CECA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27428D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696EEF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2" w15:restartNumberingAfterBreak="0">
    <w:nsid w:val="40B2315A"/>
    <w:multiLevelType w:val="hybridMultilevel"/>
    <w:tmpl w:val="FA7893AE"/>
    <w:lvl w:ilvl="0" w:tplc="222C4B3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FAA0862">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166DFA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C6CA3C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2DCA9BC">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4F45BFC">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206567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97EB98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CA0137E">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3" w15:restartNumberingAfterBreak="0">
    <w:nsid w:val="40C63A4F"/>
    <w:multiLevelType w:val="hybridMultilevel"/>
    <w:tmpl w:val="166C6C1A"/>
    <w:lvl w:ilvl="0" w:tplc="AD54DE7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BA6180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8247EB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D220AA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9302EB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CF67BF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0C0124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178AB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E6EAD8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4" w15:restartNumberingAfterBreak="0">
    <w:nsid w:val="41203738"/>
    <w:multiLevelType w:val="hybridMultilevel"/>
    <w:tmpl w:val="903605E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41243B48"/>
    <w:multiLevelType w:val="hybridMultilevel"/>
    <w:tmpl w:val="0514454E"/>
    <w:lvl w:ilvl="0" w:tplc="4756403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E786C46">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CC8250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EE0EB6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37E1818">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DC26B2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1B4C6CA">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9723910">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6485E0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6" w15:restartNumberingAfterBreak="0">
    <w:nsid w:val="422A0864"/>
    <w:multiLevelType w:val="hybridMultilevel"/>
    <w:tmpl w:val="EBD27CA2"/>
    <w:lvl w:ilvl="0" w:tplc="DD12B9B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C380F6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874A34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7C29B8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6AC6CE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BCEF8D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16A25A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7EAFCF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958B42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7" w15:restartNumberingAfterBreak="0">
    <w:nsid w:val="435B29AC"/>
    <w:multiLevelType w:val="hybridMultilevel"/>
    <w:tmpl w:val="D150AB44"/>
    <w:lvl w:ilvl="0" w:tplc="F252B2C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41E0B1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E1493A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E0255A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A6C211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8E228C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BD8ABF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BE01BA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170C04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8" w15:restartNumberingAfterBreak="0">
    <w:nsid w:val="436236E8"/>
    <w:multiLevelType w:val="hybridMultilevel"/>
    <w:tmpl w:val="5090FA3E"/>
    <w:lvl w:ilvl="0" w:tplc="C05E6026">
      <w:start w:val="1"/>
      <w:numFmt w:val="lowerRoman"/>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19" w15:restartNumberingAfterBreak="0">
    <w:nsid w:val="44146FD1"/>
    <w:multiLevelType w:val="hybridMultilevel"/>
    <w:tmpl w:val="DBA2953C"/>
    <w:lvl w:ilvl="0" w:tplc="C5A8382C">
      <w:start w:val="1"/>
      <w:numFmt w:val="bullet"/>
      <w:lvlText w:val=""/>
      <w:lvlJc w:val="left"/>
      <w:pPr>
        <w:ind w:left="1440" w:hanging="360"/>
      </w:pPr>
      <w:rPr>
        <w:rFonts w:ascii="Symbol" w:hAnsi="Symbol"/>
      </w:rPr>
    </w:lvl>
    <w:lvl w:ilvl="1" w:tplc="3C7A73EA">
      <w:start w:val="1"/>
      <w:numFmt w:val="bullet"/>
      <w:lvlText w:val=""/>
      <w:lvlJc w:val="left"/>
      <w:pPr>
        <w:ind w:left="1440" w:hanging="360"/>
      </w:pPr>
      <w:rPr>
        <w:rFonts w:ascii="Symbol" w:hAnsi="Symbol"/>
      </w:rPr>
    </w:lvl>
    <w:lvl w:ilvl="2" w:tplc="6C3A51EE">
      <w:start w:val="1"/>
      <w:numFmt w:val="bullet"/>
      <w:lvlText w:val=""/>
      <w:lvlJc w:val="left"/>
      <w:pPr>
        <w:ind w:left="1440" w:hanging="360"/>
      </w:pPr>
      <w:rPr>
        <w:rFonts w:ascii="Symbol" w:hAnsi="Symbol"/>
      </w:rPr>
    </w:lvl>
    <w:lvl w:ilvl="3" w:tplc="7390F536">
      <w:start w:val="1"/>
      <w:numFmt w:val="bullet"/>
      <w:lvlText w:val=""/>
      <w:lvlJc w:val="left"/>
      <w:pPr>
        <w:ind w:left="1440" w:hanging="360"/>
      </w:pPr>
      <w:rPr>
        <w:rFonts w:ascii="Symbol" w:hAnsi="Symbol"/>
      </w:rPr>
    </w:lvl>
    <w:lvl w:ilvl="4" w:tplc="DEAE3338">
      <w:start w:val="1"/>
      <w:numFmt w:val="bullet"/>
      <w:lvlText w:val=""/>
      <w:lvlJc w:val="left"/>
      <w:pPr>
        <w:ind w:left="1440" w:hanging="360"/>
      </w:pPr>
      <w:rPr>
        <w:rFonts w:ascii="Symbol" w:hAnsi="Symbol"/>
      </w:rPr>
    </w:lvl>
    <w:lvl w:ilvl="5" w:tplc="54D4D3F4">
      <w:start w:val="1"/>
      <w:numFmt w:val="bullet"/>
      <w:lvlText w:val=""/>
      <w:lvlJc w:val="left"/>
      <w:pPr>
        <w:ind w:left="1440" w:hanging="360"/>
      </w:pPr>
      <w:rPr>
        <w:rFonts w:ascii="Symbol" w:hAnsi="Symbol"/>
      </w:rPr>
    </w:lvl>
    <w:lvl w:ilvl="6" w:tplc="D4041512">
      <w:start w:val="1"/>
      <w:numFmt w:val="bullet"/>
      <w:lvlText w:val=""/>
      <w:lvlJc w:val="left"/>
      <w:pPr>
        <w:ind w:left="1440" w:hanging="360"/>
      </w:pPr>
      <w:rPr>
        <w:rFonts w:ascii="Symbol" w:hAnsi="Symbol"/>
      </w:rPr>
    </w:lvl>
    <w:lvl w:ilvl="7" w:tplc="A71EDCE2">
      <w:start w:val="1"/>
      <w:numFmt w:val="bullet"/>
      <w:lvlText w:val=""/>
      <w:lvlJc w:val="left"/>
      <w:pPr>
        <w:ind w:left="1440" w:hanging="360"/>
      </w:pPr>
      <w:rPr>
        <w:rFonts w:ascii="Symbol" w:hAnsi="Symbol"/>
      </w:rPr>
    </w:lvl>
    <w:lvl w:ilvl="8" w:tplc="7CB84078">
      <w:start w:val="1"/>
      <w:numFmt w:val="bullet"/>
      <w:lvlText w:val=""/>
      <w:lvlJc w:val="left"/>
      <w:pPr>
        <w:ind w:left="1440" w:hanging="360"/>
      </w:pPr>
      <w:rPr>
        <w:rFonts w:ascii="Symbol" w:hAnsi="Symbol"/>
      </w:rPr>
    </w:lvl>
  </w:abstractNum>
  <w:abstractNum w:abstractNumId="120" w15:restartNumberingAfterBreak="0">
    <w:nsid w:val="445C5273"/>
    <w:multiLevelType w:val="hybridMultilevel"/>
    <w:tmpl w:val="AB7E80B0"/>
    <w:lvl w:ilvl="0" w:tplc="64825D1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4C26BA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3F8B8D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AC2C9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5144F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3D8863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E10971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68807B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6305E1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1" w15:restartNumberingAfterBreak="0">
    <w:nsid w:val="44EC5073"/>
    <w:multiLevelType w:val="hybridMultilevel"/>
    <w:tmpl w:val="759A0D16"/>
    <w:lvl w:ilvl="0" w:tplc="47F4D3B8">
      <w:start w:val="1"/>
      <w:numFmt w:val="decimal"/>
      <w:lvlText w:val="(%1)"/>
      <w:lvlJc w:val="left"/>
      <w:pPr>
        <w:ind w:left="537"/>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E9ED97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20E55E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F3C52C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13ECBFE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894052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F50CE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994117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80AE7A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2" w15:restartNumberingAfterBreak="0">
    <w:nsid w:val="45837060"/>
    <w:multiLevelType w:val="hybridMultilevel"/>
    <w:tmpl w:val="E530DD6E"/>
    <w:lvl w:ilvl="0" w:tplc="76B22AA0">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CBC5E5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AF6BB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F4877B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AB8421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32660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05C071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3F4E47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55E879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3" w15:restartNumberingAfterBreak="0">
    <w:nsid w:val="463F23AC"/>
    <w:multiLevelType w:val="hybridMultilevel"/>
    <w:tmpl w:val="007E369E"/>
    <w:lvl w:ilvl="0" w:tplc="FFFFFFFF">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4" w15:restartNumberingAfterBreak="0">
    <w:nsid w:val="46637AC9"/>
    <w:multiLevelType w:val="hybridMultilevel"/>
    <w:tmpl w:val="643CD878"/>
    <w:lvl w:ilvl="0" w:tplc="756E8230">
      <w:start w:val="1"/>
      <w:numFmt w:val="lowerLetter"/>
      <w:lvlText w:val="(%1)"/>
      <w:lvlJc w:val="left"/>
      <w:pPr>
        <w:ind w:left="707" w:hanging="360"/>
      </w:pPr>
      <w:rPr>
        <w:rFonts w:hint="default"/>
      </w:rPr>
    </w:lvl>
    <w:lvl w:ilvl="1" w:tplc="08090019" w:tentative="1">
      <w:start w:val="1"/>
      <w:numFmt w:val="lowerLetter"/>
      <w:lvlText w:val="%2."/>
      <w:lvlJc w:val="left"/>
      <w:pPr>
        <w:ind w:left="1427" w:hanging="360"/>
      </w:pPr>
    </w:lvl>
    <w:lvl w:ilvl="2" w:tplc="0809001B" w:tentative="1">
      <w:start w:val="1"/>
      <w:numFmt w:val="lowerRoman"/>
      <w:lvlText w:val="%3."/>
      <w:lvlJc w:val="right"/>
      <w:pPr>
        <w:ind w:left="2147" w:hanging="180"/>
      </w:pPr>
    </w:lvl>
    <w:lvl w:ilvl="3" w:tplc="0809000F" w:tentative="1">
      <w:start w:val="1"/>
      <w:numFmt w:val="decimal"/>
      <w:lvlText w:val="%4."/>
      <w:lvlJc w:val="left"/>
      <w:pPr>
        <w:ind w:left="2867" w:hanging="360"/>
      </w:pPr>
    </w:lvl>
    <w:lvl w:ilvl="4" w:tplc="08090019" w:tentative="1">
      <w:start w:val="1"/>
      <w:numFmt w:val="lowerLetter"/>
      <w:lvlText w:val="%5."/>
      <w:lvlJc w:val="left"/>
      <w:pPr>
        <w:ind w:left="3587" w:hanging="360"/>
      </w:pPr>
    </w:lvl>
    <w:lvl w:ilvl="5" w:tplc="0809001B" w:tentative="1">
      <w:start w:val="1"/>
      <w:numFmt w:val="lowerRoman"/>
      <w:lvlText w:val="%6."/>
      <w:lvlJc w:val="right"/>
      <w:pPr>
        <w:ind w:left="4307" w:hanging="180"/>
      </w:pPr>
    </w:lvl>
    <w:lvl w:ilvl="6" w:tplc="0809000F" w:tentative="1">
      <w:start w:val="1"/>
      <w:numFmt w:val="decimal"/>
      <w:lvlText w:val="%7."/>
      <w:lvlJc w:val="left"/>
      <w:pPr>
        <w:ind w:left="5027" w:hanging="360"/>
      </w:pPr>
    </w:lvl>
    <w:lvl w:ilvl="7" w:tplc="08090019" w:tentative="1">
      <w:start w:val="1"/>
      <w:numFmt w:val="lowerLetter"/>
      <w:lvlText w:val="%8."/>
      <w:lvlJc w:val="left"/>
      <w:pPr>
        <w:ind w:left="5747" w:hanging="360"/>
      </w:pPr>
    </w:lvl>
    <w:lvl w:ilvl="8" w:tplc="0809001B" w:tentative="1">
      <w:start w:val="1"/>
      <w:numFmt w:val="lowerRoman"/>
      <w:lvlText w:val="%9."/>
      <w:lvlJc w:val="right"/>
      <w:pPr>
        <w:ind w:left="6467" w:hanging="180"/>
      </w:pPr>
    </w:lvl>
  </w:abstractNum>
  <w:abstractNum w:abstractNumId="125" w15:restartNumberingAfterBreak="0">
    <w:nsid w:val="466B4752"/>
    <w:multiLevelType w:val="hybridMultilevel"/>
    <w:tmpl w:val="CB8E7C5E"/>
    <w:lvl w:ilvl="0" w:tplc="B90EFEB8">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C24FF1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D52B6E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700954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61E952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02291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42C285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7EC595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990EB3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6" w15:restartNumberingAfterBreak="0">
    <w:nsid w:val="47931967"/>
    <w:multiLevelType w:val="hybridMultilevel"/>
    <w:tmpl w:val="62AA843A"/>
    <w:lvl w:ilvl="0" w:tplc="07269FF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A6EA76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54AA5F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376427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64ABCE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57A0E1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0B42E9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A78820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9F05DF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7" w15:restartNumberingAfterBreak="0">
    <w:nsid w:val="480815D5"/>
    <w:multiLevelType w:val="hybridMultilevel"/>
    <w:tmpl w:val="D2C44E98"/>
    <w:lvl w:ilvl="0" w:tplc="76DC3328">
      <w:start w:val="1"/>
      <w:numFmt w:val="decimal"/>
      <w:lvlText w:val="%1."/>
      <w:lvlJc w:val="left"/>
      <w:pPr>
        <w:ind w:left="295"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 w15:restartNumberingAfterBreak="0">
    <w:nsid w:val="4813546C"/>
    <w:multiLevelType w:val="hybridMultilevel"/>
    <w:tmpl w:val="E72AC9FC"/>
    <w:lvl w:ilvl="0" w:tplc="79CC0B12">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6C06E8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3D8320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506BB5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C7AC49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236232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E06250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010AA0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B8A7F4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9" w15:restartNumberingAfterBreak="0">
    <w:nsid w:val="492E220F"/>
    <w:multiLevelType w:val="hybridMultilevel"/>
    <w:tmpl w:val="A1945496"/>
    <w:lvl w:ilvl="0" w:tplc="618EED3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1282C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FAA090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C7A2D4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A82292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CE6BAD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3DCE2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1A4A02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0DA678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0" w15:restartNumberingAfterBreak="0">
    <w:nsid w:val="493118F6"/>
    <w:multiLevelType w:val="hybridMultilevel"/>
    <w:tmpl w:val="2B4091F6"/>
    <w:lvl w:ilvl="0" w:tplc="FFFFFFFF">
      <w:start w:val="1"/>
      <w:numFmt w:val="decimal"/>
      <w:lvlText w:val="%1."/>
      <w:lvlJc w:val="left"/>
      <w:pPr>
        <w:ind w:left="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Letter"/>
      <w:lvlText w:val="(%2)"/>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1" w15:restartNumberingAfterBreak="0">
    <w:nsid w:val="49382DEB"/>
    <w:multiLevelType w:val="hybridMultilevel"/>
    <w:tmpl w:val="903605E8"/>
    <w:lvl w:ilvl="0" w:tplc="756E823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2" w15:restartNumberingAfterBreak="0">
    <w:nsid w:val="49977035"/>
    <w:multiLevelType w:val="hybridMultilevel"/>
    <w:tmpl w:val="7A941DBC"/>
    <w:lvl w:ilvl="0" w:tplc="29CE14E2">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B7C42D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952834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6ACC94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23E195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588A85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6163E3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0E0DBD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2469E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3" w15:restartNumberingAfterBreak="0">
    <w:nsid w:val="49D400E8"/>
    <w:multiLevelType w:val="hybridMultilevel"/>
    <w:tmpl w:val="9D94B2F6"/>
    <w:lvl w:ilvl="0" w:tplc="FD9AA93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262AEC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A2C3FD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9D8473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5DC3D7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7CAF26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4E4DA0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E92FD3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194C72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4" w15:restartNumberingAfterBreak="0">
    <w:nsid w:val="4AA902E3"/>
    <w:multiLevelType w:val="hybridMultilevel"/>
    <w:tmpl w:val="D68EC6AC"/>
    <w:lvl w:ilvl="0" w:tplc="FFFFFFFF">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5" w15:restartNumberingAfterBreak="0">
    <w:nsid w:val="4C38534A"/>
    <w:multiLevelType w:val="hybridMultilevel"/>
    <w:tmpl w:val="2B4091F6"/>
    <w:lvl w:ilvl="0" w:tplc="0B7612B8">
      <w:start w:val="1"/>
      <w:numFmt w:val="decimal"/>
      <w:lvlText w:val="%1."/>
      <w:lvlJc w:val="left"/>
      <w:pPr>
        <w:ind w:left="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7EE58EC">
      <w:start w:val="1"/>
      <w:numFmt w:val="lowerLetter"/>
      <w:lvlText w:val="(%2)"/>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EA06782">
      <w:start w:val="1"/>
      <w:numFmt w:val="lowerRoman"/>
      <w:lvlText w:val="%3"/>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3D09610">
      <w:start w:val="1"/>
      <w:numFmt w:val="decimal"/>
      <w:lvlText w:val="%4"/>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9A270EC">
      <w:start w:val="1"/>
      <w:numFmt w:val="lowerLetter"/>
      <w:lvlText w:val="%5"/>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FCECCCE">
      <w:start w:val="1"/>
      <w:numFmt w:val="lowerRoman"/>
      <w:lvlText w:val="%6"/>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9367F0C">
      <w:start w:val="1"/>
      <w:numFmt w:val="decimal"/>
      <w:lvlText w:val="%7"/>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AF43ABE">
      <w:start w:val="1"/>
      <w:numFmt w:val="lowerLetter"/>
      <w:lvlText w:val="%8"/>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CF8C438">
      <w:start w:val="1"/>
      <w:numFmt w:val="lowerRoman"/>
      <w:lvlText w:val="%9"/>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6" w15:restartNumberingAfterBreak="0">
    <w:nsid w:val="4C5B0EEB"/>
    <w:multiLevelType w:val="hybridMultilevel"/>
    <w:tmpl w:val="247615D4"/>
    <w:lvl w:ilvl="0" w:tplc="A688196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F688394">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27E103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8267FB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204250">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73EE69A">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8964B0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E0C360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4BEE91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7" w15:restartNumberingAfterBreak="0">
    <w:nsid w:val="4C7748CB"/>
    <w:multiLevelType w:val="hybridMultilevel"/>
    <w:tmpl w:val="DA16169C"/>
    <w:lvl w:ilvl="0" w:tplc="E6F611BA">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B7490C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3BCDE9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08C340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85AB99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00AD16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5A272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E2E3E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FB2BBA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8" w15:restartNumberingAfterBreak="0">
    <w:nsid w:val="4CE41CC8"/>
    <w:multiLevelType w:val="hybridMultilevel"/>
    <w:tmpl w:val="A0708EE8"/>
    <w:lvl w:ilvl="0" w:tplc="F4C24A4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294D634">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71C744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E90C37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D322E3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52E6D7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9140406">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8E05B7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9924916">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9" w15:restartNumberingAfterBreak="0">
    <w:nsid w:val="501C1A0A"/>
    <w:multiLevelType w:val="hybridMultilevel"/>
    <w:tmpl w:val="39864790"/>
    <w:lvl w:ilvl="0" w:tplc="E66097DE">
      <w:start w:val="7"/>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BF2524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87AF40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EAC74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28887A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8E255B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3B6BB8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1344DE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3B2E7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0" w15:restartNumberingAfterBreak="0">
    <w:nsid w:val="50EC3113"/>
    <w:multiLevelType w:val="hybridMultilevel"/>
    <w:tmpl w:val="2E6E91FA"/>
    <w:lvl w:ilvl="0" w:tplc="A6AA6AEA">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072AF0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68C485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EB4368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64CFDD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0B6D7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8E8233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C82633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3CEF80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1" w15:restartNumberingAfterBreak="0">
    <w:nsid w:val="524F54BD"/>
    <w:multiLevelType w:val="hybridMultilevel"/>
    <w:tmpl w:val="589A7E40"/>
    <w:lvl w:ilvl="0" w:tplc="C77EE2F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208735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7B2BE4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632670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8E27E7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FA4F49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BECAA7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028E6D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0A0DDA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2" w15:restartNumberingAfterBreak="0">
    <w:nsid w:val="53B469D9"/>
    <w:multiLevelType w:val="hybridMultilevel"/>
    <w:tmpl w:val="818AEC6C"/>
    <w:lvl w:ilvl="0" w:tplc="ABDCC56E">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0E88D1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A8472A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6D0D6C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1CA1FC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BDE608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66AE2D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9C6B2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472B75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3" w15:restartNumberingAfterBreak="0">
    <w:nsid w:val="543D5D99"/>
    <w:multiLevelType w:val="hybridMultilevel"/>
    <w:tmpl w:val="20A0E8B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4" w15:restartNumberingAfterBreak="0">
    <w:nsid w:val="5467419A"/>
    <w:multiLevelType w:val="hybridMultilevel"/>
    <w:tmpl w:val="FBC2FB20"/>
    <w:lvl w:ilvl="0" w:tplc="9F74B65C">
      <w:start w:val="1"/>
      <w:numFmt w:val="decimal"/>
      <w:lvlText w:val="%1."/>
      <w:lvlJc w:val="left"/>
      <w:pPr>
        <w:ind w:left="1440" w:hanging="360"/>
      </w:pPr>
    </w:lvl>
    <w:lvl w:ilvl="1" w:tplc="930804A4">
      <w:start w:val="1"/>
      <w:numFmt w:val="decimal"/>
      <w:lvlText w:val="%2."/>
      <w:lvlJc w:val="left"/>
      <w:pPr>
        <w:ind w:left="1440" w:hanging="360"/>
      </w:pPr>
    </w:lvl>
    <w:lvl w:ilvl="2" w:tplc="592A0D24">
      <w:start w:val="1"/>
      <w:numFmt w:val="decimal"/>
      <w:lvlText w:val="%3."/>
      <w:lvlJc w:val="left"/>
      <w:pPr>
        <w:ind w:left="1440" w:hanging="360"/>
      </w:pPr>
    </w:lvl>
    <w:lvl w:ilvl="3" w:tplc="8A2EA136">
      <w:start w:val="1"/>
      <w:numFmt w:val="decimal"/>
      <w:lvlText w:val="%4."/>
      <w:lvlJc w:val="left"/>
      <w:pPr>
        <w:ind w:left="1440" w:hanging="360"/>
      </w:pPr>
    </w:lvl>
    <w:lvl w:ilvl="4" w:tplc="1954046C">
      <w:start w:val="1"/>
      <w:numFmt w:val="decimal"/>
      <w:lvlText w:val="%5."/>
      <w:lvlJc w:val="left"/>
      <w:pPr>
        <w:ind w:left="1440" w:hanging="360"/>
      </w:pPr>
    </w:lvl>
    <w:lvl w:ilvl="5" w:tplc="F55457A0">
      <w:start w:val="1"/>
      <w:numFmt w:val="decimal"/>
      <w:lvlText w:val="%6."/>
      <w:lvlJc w:val="left"/>
      <w:pPr>
        <w:ind w:left="1440" w:hanging="360"/>
      </w:pPr>
    </w:lvl>
    <w:lvl w:ilvl="6" w:tplc="F2E495FC">
      <w:start w:val="1"/>
      <w:numFmt w:val="decimal"/>
      <w:lvlText w:val="%7."/>
      <w:lvlJc w:val="left"/>
      <w:pPr>
        <w:ind w:left="1440" w:hanging="360"/>
      </w:pPr>
    </w:lvl>
    <w:lvl w:ilvl="7" w:tplc="91423506">
      <w:start w:val="1"/>
      <w:numFmt w:val="decimal"/>
      <w:lvlText w:val="%8."/>
      <w:lvlJc w:val="left"/>
      <w:pPr>
        <w:ind w:left="1440" w:hanging="360"/>
      </w:pPr>
    </w:lvl>
    <w:lvl w:ilvl="8" w:tplc="B0067B16">
      <w:start w:val="1"/>
      <w:numFmt w:val="decimal"/>
      <w:lvlText w:val="%9."/>
      <w:lvlJc w:val="left"/>
      <w:pPr>
        <w:ind w:left="1440" w:hanging="360"/>
      </w:pPr>
    </w:lvl>
  </w:abstractNum>
  <w:abstractNum w:abstractNumId="145" w15:restartNumberingAfterBreak="0">
    <w:nsid w:val="550B3FA1"/>
    <w:multiLevelType w:val="hybridMultilevel"/>
    <w:tmpl w:val="B4F48C3C"/>
    <w:lvl w:ilvl="0" w:tplc="6244228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E45AE3B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E001E4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DCEA33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7CE844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AEE65C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0208C9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B64E4A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4BCF52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6" w15:restartNumberingAfterBreak="0">
    <w:nsid w:val="558B7FD2"/>
    <w:multiLevelType w:val="hybridMultilevel"/>
    <w:tmpl w:val="3F003DA2"/>
    <w:lvl w:ilvl="0" w:tplc="CDF27620">
      <w:start w:val="4"/>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0C891B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1C6558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1CE718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8A6A44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7447A5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7DCF30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A68776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2DE8A7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7" w15:restartNumberingAfterBreak="0">
    <w:nsid w:val="55DE6252"/>
    <w:multiLevelType w:val="hybridMultilevel"/>
    <w:tmpl w:val="4DE01A02"/>
    <w:lvl w:ilvl="0" w:tplc="387A1E2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304688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66EBD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0A833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EE8124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76C4A2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F000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60E0FC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1C07AB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8" w15:restartNumberingAfterBreak="0">
    <w:nsid w:val="583D6752"/>
    <w:multiLevelType w:val="hybridMultilevel"/>
    <w:tmpl w:val="037E55F0"/>
    <w:lvl w:ilvl="0" w:tplc="37F0711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48071F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960EB2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50E27F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66EFD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062E61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0A222E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E163F8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59AB85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9" w15:restartNumberingAfterBreak="0">
    <w:nsid w:val="595276A6"/>
    <w:multiLevelType w:val="hybridMultilevel"/>
    <w:tmpl w:val="33F0C53E"/>
    <w:lvl w:ilvl="0" w:tplc="6A6ABD9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B38AA1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3221BA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C5635A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228A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11416E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55E91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A7EAAB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9A2832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0" w15:restartNumberingAfterBreak="0">
    <w:nsid w:val="5ACF09CE"/>
    <w:multiLevelType w:val="hybridMultilevel"/>
    <w:tmpl w:val="8A823A94"/>
    <w:lvl w:ilvl="0" w:tplc="CF72025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706B7F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A2E328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DF4563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9588D9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76C8A5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EE6240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3E08E3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196C0BA">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1" w15:restartNumberingAfterBreak="0">
    <w:nsid w:val="5AD602A8"/>
    <w:multiLevelType w:val="hybridMultilevel"/>
    <w:tmpl w:val="88267EBC"/>
    <w:lvl w:ilvl="0" w:tplc="97F63A34">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E0C2F3A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51AAFD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5F2FF7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71A67B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644F22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772A36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40C3C6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A84BDD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2" w15:restartNumberingAfterBreak="0">
    <w:nsid w:val="5C14368C"/>
    <w:multiLevelType w:val="hybridMultilevel"/>
    <w:tmpl w:val="CD946216"/>
    <w:lvl w:ilvl="0" w:tplc="5924121E">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13EEB5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C445D5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A063B3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AD0D2E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99A72D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EF8DB4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12801B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034932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3" w15:restartNumberingAfterBreak="0">
    <w:nsid w:val="5C654C8F"/>
    <w:multiLevelType w:val="hybridMultilevel"/>
    <w:tmpl w:val="8B407A48"/>
    <w:lvl w:ilvl="0" w:tplc="9A8098A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8DC63B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7064AD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C963FA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830CBB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3E699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2C8116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182033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CAC31D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4" w15:restartNumberingAfterBreak="0">
    <w:nsid w:val="5C696EDE"/>
    <w:multiLevelType w:val="hybridMultilevel"/>
    <w:tmpl w:val="3124A982"/>
    <w:lvl w:ilvl="0" w:tplc="55FAD396">
      <w:start w:val="1"/>
      <w:numFmt w:val="decimal"/>
      <w:lvlText w:val="%1."/>
      <w:lvlJc w:val="left"/>
      <w:pPr>
        <w:ind w:left="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9A695E8">
      <w:start w:val="1"/>
      <w:numFmt w:val="lowerLetter"/>
      <w:lvlText w:val="(%2)"/>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2769E36">
      <w:start w:val="1"/>
      <w:numFmt w:val="lowerRoman"/>
      <w:lvlText w:val="%3"/>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164608E">
      <w:start w:val="1"/>
      <w:numFmt w:val="decimal"/>
      <w:lvlText w:val="%4"/>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60C7362">
      <w:start w:val="1"/>
      <w:numFmt w:val="lowerLetter"/>
      <w:lvlText w:val="%5"/>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55E99DC">
      <w:start w:val="1"/>
      <w:numFmt w:val="lowerRoman"/>
      <w:lvlText w:val="%6"/>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5602044">
      <w:start w:val="1"/>
      <w:numFmt w:val="decimal"/>
      <w:lvlText w:val="%7"/>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7D86172">
      <w:start w:val="1"/>
      <w:numFmt w:val="lowerLetter"/>
      <w:lvlText w:val="%8"/>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492699A">
      <w:start w:val="1"/>
      <w:numFmt w:val="lowerRoman"/>
      <w:lvlText w:val="%9"/>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5" w15:restartNumberingAfterBreak="0">
    <w:nsid w:val="5D0D03C1"/>
    <w:multiLevelType w:val="hybridMultilevel"/>
    <w:tmpl w:val="B38C93BC"/>
    <w:lvl w:ilvl="0" w:tplc="2472765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B82E40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EAA87D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DDEA72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5E4F23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1ECA5A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DB24B4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562EF3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150FDE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6" w15:restartNumberingAfterBreak="0">
    <w:nsid w:val="5DB77F0D"/>
    <w:multiLevelType w:val="hybridMultilevel"/>
    <w:tmpl w:val="358E0EF2"/>
    <w:lvl w:ilvl="0" w:tplc="B9103D6E">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19CEE7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1C0127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97A6FA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8302A8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E566CB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F76D0B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8F8543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990B2A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7" w15:restartNumberingAfterBreak="0">
    <w:nsid w:val="5F632960"/>
    <w:multiLevelType w:val="hybridMultilevel"/>
    <w:tmpl w:val="9A1A730E"/>
    <w:lvl w:ilvl="0" w:tplc="4C28F09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1B0F8D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9644C3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84210D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D98C7B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210385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096869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2B83BE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9582A0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8" w15:restartNumberingAfterBreak="0">
    <w:nsid w:val="602C3EAB"/>
    <w:multiLevelType w:val="hybridMultilevel"/>
    <w:tmpl w:val="7400C5F2"/>
    <w:lvl w:ilvl="0" w:tplc="72300D30">
      <w:start w:val="1"/>
      <w:numFmt w:val="decimal"/>
      <w:lvlText w:val="%1."/>
      <w:lvlJc w:val="left"/>
      <w:pPr>
        <w:ind w:left="10"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9" w15:restartNumberingAfterBreak="0">
    <w:nsid w:val="6030673E"/>
    <w:multiLevelType w:val="hybridMultilevel"/>
    <w:tmpl w:val="E8E2D360"/>
    <w:lvl w:ilvl="0" w:tplc="C3C4D14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924FD5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F5EDDF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77E4FC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836D0B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AFECB4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B6817E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A0AEFA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5266CD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0" w15:restartNumberingAfterBreak="0">
    <w:nsid w:val="61500D76"/>
    <w:multiLevelType w:val="hybridMultilevel"/>
    <w:tmpl w:val="59185456"/>
    <w:lvl w:ilvl="0" w:tplc="F0E897D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1905D9E">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6CE074E">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7DCD980">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4CA1EE2">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8CE6D1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4BE67FA">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BD2D58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4AFAC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1" w15:restartNumberingAfterBreak="0">
    <w:nsid w:val="61B40BB8"/>
    <w:multiLevelType w:val="hybridMultilevel"/>
    <w:tmpl w:val="2D5A39E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2" w15:restartNumberingAfterBreak="0">
    <w:nsid w:val="62D56282"/>
    <w:multiLevelType w:val="hybridMultilevel"/>
    <w:tmpl w:val="6EAEACCA"/>
    <w:lvl w:ilvl="0" w:tplc="44F4C74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511AAAA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79AB60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298A1E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FF07D8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42A651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FEAC1E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E4C8CC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F427EF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3" w15:restartNumberingAfterBreak="0">
    <w:nsid w:val="6405697C"/>
    <w:multiLevelType w:val="hybridMultilevel"/>
    <w:tmpl w:val="903605E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4" w15:restartNumberingAfterBreak="0">
    <w:nsid w:val="643470D0"/>
    <w:multiLevelType w:val="hybridMultilevel"/>
    <w:tmpl w:val="35BA80EA"/>
    <w:lvl w:ilvl="0" w:tplc="215ACCA6">
      <w:start w:val="1"/>
      <w:numFmt w:val="bullet"/>
      <w:lvlText w:val=""/>
      <w:lvlJc w:val="left"/>
      <w:pPr>
        <w:ind w:left="1440" w:hanging="360"/>
      </w:pPr>
      <w:rPr>
        <w:rFonts w:ascii="Symbol" w:hAnsi="Symbol"/>
      </w:rPr>
    </w:lvl>
    <w:lvl w:ilvl="1" w:tplc="74E86C56">
      <w:start w:val="1"/>
      <w:numFmt w:val="bullet"/>
      <w:lvlText w:val=""/>
      <w:lvlJc w:val="left"/>
      <w:pPr>
        <w:ind w:left="1440" w:hanging="360"/>
      </w:pPr>
      <w:rPr>
        <w:rFonts w:ascii="Symbol" w:hAnsi="Symbol"/>
      </w:rPr>
    </w:lvl>
    <w:lvl w:ilvl="2" w:tplc="93A47BDE">
      <w:start w:val="1"/>
      <w:numFmt w:val="bullet"/>
      <w:lvlText w:val=""/>
      <w:lvlJc w:val="left"/>
      <w:pPr>
        <w:ind w:left="1440" w:hanging="360"/>
      </w:pPr>
      <w:rPr>
        <w:rFonts w:ascii="Symbol" w:hAnsi="Symbol"/>
      </w:rPr>
    </w:lvl>
    <w:lvl w:ilvl="3" w:tplc="868E7BF2">
      <w:start w:val="1"/>
      <w:numFmt w:val="bullet"/>
      <w:lvlText w:val=""/>
      <w:lvlJc w:val="left"/>
      <w:pPr>
        <w:ind w:left="1440" w:hanging="360"/>
      </w:pPr>
      <w:rPr>
        <w:rFonts w:ascii="Symbol" w:hAnsi="Symbol"/>
      </w:rPr>
    </w:lvl>
    <w:lvl w:ilvl="4" w:tplc="68FE7016">
      <w:start w:val="1"/>
      <w:numFmt w:val="bullet"/>
      <w:lvlText w:val=""/>
      <w:lvlJc w:val="left"/>
      <w:pPr>
        <w:ind w:left="1440" w:hanging="360"/>
      </w:pPr>
      <w:rPr>
        <w:rFonts w:ascii="Symbol" w:hAnsi="Symbol"/>
      </w:rPr>
    </w:lvl>
    <w:lvl w:ilvl="5" w:tplc="87900890">
      <w:start w:val="1"/>
      <w:numFmt w:val="bullet"/>
      <w:lvlText w:val=""/>
      <w:lvlJc w:val="left"/>
      <w:pPr>
        <w:ind w:left="1440" w:hanging="360"/>
      </w:pPr>
      <w:rPr>
        <w:rFonts w:ascii="Symbol" w:hAnsi="Symbol"/>
      </w:rPr>
    </w:lvl>
    <w:lvl w:ilvl="6" w:tplc="E7FE832A">
      <w:start w:val="1"/>
      <w:numFmt w:val="bullet"/>
      <w:lvlText w:val=""/>
      <w:lvlJc w:val="left"/>
      <w:pPr>
        <w:ind w:left="1440" w:hanging="360"/>
      </w:pPr>
      <w:rPr>
        <w:rFonts w:ascii="Symbol" w:hAnsi="Symbol"/>
      </w:rPr>
    </w:lvl>
    <w:lvl w:ilvl="7" w:tplc="79F0934A">
      <w:start w:val="1"/>
      <w:numFmt w:val="bullet"/>
      <w:lvlText w:val=""/>
      <w:lvlJc w:val="left"/>
      <w:pPr>
        <w:ind w:left="1440" w:hanging="360"/>
      </w:pPr>
      <w:rPr>
        <w:rFonts w:ascii="Symbol" w:hAnsi="Symbol"/>
      </w:rPr>
    </w:lvl>
    <w:lvl w:ilvl="8" w:tplc="1E900082">
      <w:start w:val="1"/>
      <w:numFmt w:val="bullet"/>
      <w:lvlText w:val=""/>
      <w:lvlJc w:val="left"/>
      <w:pPr>
        <w:ind w:left="1440" w:hanging="360"/>
      </w:pPr>
      <w:rPr>
        <w:rFonts w:ascii="Symbol" w:hAnsi="Symbol"/>
      </w:rPr>
    </w:lvl>
  </w:abstractNum>
  <w:abstractNum w:abstractNumId="165" w15:restartNumberingAfterBreak="0">
    <w:nsid w:val="6443392C"/>
    <w:multiLevelType w:val="hybridMultilevel"/>
    <w:tmpl w:val="DC7AC804"/>
    <w:lvl w:ilvl="0" w:tplc="E77043BA">
      <w:start w:val="1"/>
      <w:numFmt w:val="lowerLetter"/>
      <w:lvlText w:val="(%1)"/>
      <w:lvlJc w:val="left"/>
      <w:pPr>
        <w:ind w:left="506"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6" w15:restartNumberingAfterBreak="0">
    <w:nsid w:val="65BD6366"/>
    <w:multiLevelType w:val="hybridMultilevel"/>
    <w:tmpl w:val="DDFE127A"/>
    <w:lvl w:ilvl="0" w:tplc="FFFFFFFF">
      <w:start w:val="1"/>
      <w:numFmt w:val="lowerRoman"/>
      <w:lvlText w:val="(%1)"/>
      <w:lvlJc w:val="righ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67" w15:restartNumberingAfterBreak="0">
    <w:nsid w:val="66C608E3"/>
    <w:multiLevelType w:val="hybridMultilevel"/>
    <w:tmpl w:val="15A838EA"/>
    <w:lvl w:ilvl="0" w:tplc="D17650F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080534C">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1DA675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4C606EE">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E941CC0">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48E662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2A8BF36">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870D83A">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C1A864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8" w15:restartNumberingAfterBreak="0">
    <w:nsid w:val="67D2238E"/>
    <w:multiLevelType w:val="hybridMultilevel"/>
    <w:tmpl w:val="7E9CC898"/>
    <w:lvl w:ilvl="0" w:tplc="EB7812F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13C3A7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17E863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C4C16B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B66814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30CDC4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D0CA08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B06C3A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4F8722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9" w15:restartNumberingAfterBreak="0">
    <w:nsid w:val="69B811FB"/>
    <w:multiLevelType w:val="hybridMultilevel"/>
    <w:tmpl w:val="14BCAF70"/>
    <w:lvl w:ilvl="0" w:tplc="C94029B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2276611A">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CD8B00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2467EE6">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E121E7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88EC2B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C922B3C">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51E11C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9F69A76">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0" w15:restartNumberingAfterBreak="0">
    <w:nsid w:val="6B1A21E9"/>
    <w:multiLevelType w:val="hybridMultilevel"/>
    <w:tmpl w:val="24D6A180"/>
    <w:lvl w:ilvl="0" w:tplc="4E22BD2A">
      <w:start w:val="1"/>
      <w:numFmt w:val="decimal"/>
      <w:lvlText w:val="%1."/>
      <w:lvlJc w:val="left"/>
      <w:pPr>
        <w:ind w:left="1440" w:hanging="360"/>
      </w:pPr>
    </w:lvl>
    <w:lvl w:ilvl="1" w:tplc="66320110">
      <w:start w:val="1"/>
      <w:numFmt w:val="decimal"/>
      <w:lvlText w:val="%2."/>
      <w:lvlJc w:val="left"/>
      <w:pPr>
        <w:ind w:left="1440" w:hanging="360"/>
      </w:pPr>
    </w:lvl>
    <w:lvl w:ilvl="2" w:tplc="367200C8">
      <w:start w:val="1"/>
      <w:numFmt w:val="decimal"/>
      <w:lvlText w:val="%3."/>
      <w:lvlJc w:val="left"/>
      <w:pPr>
        <w:ind w:left="1440" w:hanging="360"/>
      </w:pPr>
    </w:lvl>
    <w:lvl w:ilvl="3" w:tplc="73D4E5C8">
      <w:start w:val="1"/>
      <w:numFmt w:val="decimal"/>
      <w:lvlText w:val="%4."/>
      <w:lvlJc w:val="left"/>
      <w:pPr>
        <w:ind w:left="1440" w:hanging="360"/>
      </w:pPr>
    </w:lvl>
    <w:lvl w:ilvl="4" w:tplc="B406BD0C">
      <w:start w:val="1"/>
      <w:numFmt w:val="decimal"/>
      <w:lvlText w:val="%5."/>
      <w:lvlJc w:val="left"/>
      <w:pPr>
        <w:ind w:left="1440" w:hanging="360"/>
      </w:pPr>
    </w:lvl>
    <w:lvl w:ilvl="5" w:tplc="0E1ED2D0">
      <w:start w:val="1"/>
      <w:numFmt w:val="decimal"/>
      <w:lvlText w:val="%6."/>
      <w:lvlJc w:val="left"/>
      <w:pPr>
        <w:ind w:left="1440" w:hanging="360"/>
      </w:pPr>
    </w:lvl>
    <w:lvl w:ilvl="6" w:tplc="2D8E1F3A">
      <w:start w:val="1"/>
      <w:numFmt w:val="decimal"/>
      <w:lvlText w:val="%7."/>
      <w:lvlJc w:val="left"/>
      <w:pPr>
        <w:ind w:left="1440" w:hanging="360"/>
      </w:pPr>
    </w:lvl>
    <w:lvl w:ilvl="7" w:tplc="4D4CDC0E">
      <w:start w:val="1"/>
      <w:numFmt w:val="decimal"/>
      <w:lvlText w:val="%8."/>
      <w:lvlJc w:val="left"/>
      <w:pPr>
        <w:ind w:left="1440" w:hanging="360"/>
      </w:pPr>
    </w:lvl>
    <w:lvl w:ilvl="8" w:tplc="AF40B556">
      <w:start w:val="1"/>
      <w:numFmt w:val="decimal"/>
      <w:lvlText w:val="%9."/>
      <w:lvlJc w:val="left"/>
      <w:pPr>
        <w:ind w:left="1440" w:hanging="360"/>
      </w:pPr>
    </w:lvl>
  </w:abstractNum>
  <w:abstractNum w:abstractNumId="171" w15:restartNumberingAfterBreak="0">
    <w:nsid w:val="6C3F7F9D"/>
    <w:multiLevelType w:val="hybridMultilevel"/>
    <w:tmpl w:val="F8325492"/>
    <w:lvl w:ilvl="0" w:tplc="EFE4A840">
      <w:start w:val="1"/>
      <w:numFmt w:val="bullet"/>
      <w:lvlText w:val=""/>
      <w:lvlJc w:val="left"/>
      <w:pPr>
        <w:ind w:left="1440" w:hanging="360"/>
      </w:pPr>
      <w:rPr>
        <w:rFonts w:ascii="Symbol" w:hAnsi="Symbol"/>
      </w:rPr>
    </w:lvl>
    <w:lvl w:ilvl="1" w:tplc="2D7EA390">
      <w:start w:val="1"/>
      <w:numFmt w:val="bullet"/>
      <w:lvlText w:val=""/>
      <w:lvlJc w:val="left"/>
      <w:pPr>
        <w:ind w:left="1440" w:hanging="360"/>
      </w:pPr>
      <w:rPr>
        <w:rFonts w:ascii="Symbol" w:hAnsi="Symbol"/>
      </w:rPr>
    </w:lvl>
    <w:lvl w:ilvl="2" w:tplc="64A230B6">
      <w:start w:val="1"/>
      <w:numFmt w:val="bullet"/>
      <w:lvlText w:val=""/>
      <w:lvlJc w:val="left"/>
      <w:pPr>
        <w:ind w:left="1440" w:hanging="360"/>
      </w:pPr>
      <w:rPr>
        <w:rFonts w:ascii="Symbol" w:hAnsi="Symbol"/>
      </w:rPr>
    </w:lvl>
    <w:lvl w:ilvl="3" w:tplc="17CEBB52">
      <w:start w:val="1"/>
      <w:numFmt w:val="bullet"/>
      <w:lvlText w:val=""/>
      <w:lvlJc w:val="left"/>
      <w:pPr>
        <w:ind w:left="1440" w:hanging="360"/>
      </w:pPr>
      <w:rPr>
        <w:rFonts w:ascii="Symbol" w:hAnsi="Symbol"/>
      </w:rPr>
    </w:lvl>
    <w:lvl w:ilvl="4" w:tplc="E8CC790E">
      <w:start w:val="1"/>
      <w:numFmt w:val="bullet"/>
      <w:lvlText w:val=""/>
      <w:lvlJc w:val="left"/>
      <w:pPr>
        <w:ind w:left="1440" w:hanging="360"/>
      </w:pPr>
      <w:rPr>
        <w:rFonts w:ascii="Symbol" w:hAnsi="Symbol"/>
      </w:rPr>
    </w:lvl>
    <w:lvl w:ilvl="5" w:tplc="702CD5A0">
      <w:start w:val="1"/>
      <w:numFmt w:val="bullet"/>
      <w:lvlText w:val=""/>
      <w:lvlJc w:val="left"/>
      <w:pPr>
        <w:ind w:left="1440" w:hanging="360"/>
      </w:pPr>
      <w:rPr>
        <w:rFonts w:ascii="Symbol" w:hAnsi="Symbol"/>
      </w:rPr>
    </w:lvl>
    <w:lvl w:ilvl="6" w:tplc="1A8A9914">
      <w:start w:val="1"/>
      <w:numFmt w:val="bullet"/>
      <w:lvlText w:val=""/>
      <w:lvlJc w:val="left"/>
      <w:pPr>
        <w:ind w:left="1440" w:hanging="360"/>
      </w:pPr>
      <w:rPr>
        <w:rFonts w:ascii="Symbol" w:hAnsi="Symbol"/>
      </w:rPr>
    </w:lvl>
    <w:lvl w:ilvl="7" w:tplc="2B78FBD8">
      <w:start w:val="1"/>
      <w:numFmt w:val="bullet"/>
      <w:lvlText w:val=""/>
      <w:lvlJc w:val="left"/>
      <w:pPr>
        <w:ind w:left="1440" w:hanging="360"/>
      </w:pPr>
      <w:rPr>
        <w:rFonts w:ascii="Symbol" w:hAnsi="Symbol"/>
      </w:rPr>
    </w:lvl>
    <w:lvl w:ilvl="8" w:tplc="3FF4DB0A">
      <w:start w:val="1"/>
      <w:numFmt w:val="bullet"/>
      <w:lvlText w:val=""/>
      <w:lvlJc w:val="left"/>
      <w:pPr>
        <w:ind w:left="1440" w:hanging="360"/>
      </w:pPr>
      <w:rPr>
        <w:rFonts w:ascii="Symbol" w:hAnsi="Symbol"/>
      </w:rPr>
    </w:lvl>
  </w:abstractNum>
  <w:abstractNum w:abstractNumId="172" w15:restartNumberingAfterBreak="0">
    <w:nsid w:val="6C7470B6"/>
    <w:multiLevelType w:val="hybridMultilevel"/>
    <w:tmpl w:val="88B036C0"/>
    <w:lvl w:ilvl="0" w:tplc="C5C83C6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AE66510">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BA4B9CC">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77CBE0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5DCAE7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1FA051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0E82DC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26290C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C4E01B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3" w15:restartNumberingAfterBreak="0">
    <w:nsid w:val="6CB234D9"/>
    <w:multiLevelType w:val="hybridMultilevel"/>
    <w:tmpl w:val="3E300612"/>
    <w:lvl w:ilvl="0" w:tplc="524A787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8B2E29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F34F5F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43AE5C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A36CE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CC4233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C80A29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D2445E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59809E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4" w15:restartNumberingAfterBreak="0">
    <w:nsid w:val="6CC6371D"/>
    <w:multiLevelType w:val="hybridMultilevel"/>
    <w:tmpl w:val="340AAE3C"/>
    <w:lvl w:ilvl="0" w:tplc="C0B2E7B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2CA418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DD8CFF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0E06C9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ED4D5B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3D0F97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E24361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152E07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F807CD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5" w15:restartNumberingAfterBreak="0">
    <w:nsid w:val="6D867790"/>
    <w:multiLevelType w:val="hybridMultilevel"/>
    <w:tmpl w:val="916A2F32"/>
    <w:lvl w:ilvl="0" w:tplc="E58CDD1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DF481F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8EA70F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5B23A7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97CAD0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D46EE4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F58EF7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C90137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C1C6E1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6" w15:restartNumberingAfterBreak="0">
    <w:nsid w:val="6DD66BCA"/>
    <w:multiLevelType w:val="hybridMultilevel"/>
    <w:tmpl w:val="F9D021D2"/>
    <w:lvl w:ilvl="0" w:tplc="0140328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434586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152B4D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7CA74A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5C8F1C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CEE7A6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4C2554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936BA9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0E4D3A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7" w15:restartNumberingAfterBreak="0">
    <w:nsid w:val="6E7C48C0"/>
    <w:multiLevelType w:val="hybridMultilevel"/>
    <w:tmpl w:val="40F0899A"/>
    <w:lvl w:ilvl="0" w:tplc="4AC49E48">
      <w:start w:val="1"/>
      <w:numFmt w:val="lowerRoman"/>
      <w:lvlText w:val="(%1)"/>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8" w15:restartNumberingAfterBreak="0">
    <w:nsid w:val="6E836F8B"/>
    <w:multiLevelType w:val="hybridMultilevel"/>
    <w:tmpl w:val="CDFE30EE"/>
    <w:lvl w:ilvl="0" w:tplc="8DA6BA8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AC49E48">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6EC870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778606E">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68CBA30">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71C8EC6">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690477A">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E68781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2EC5F7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9" w15:restartNumberingAfterBreak="0">
    <w:nsid w:val="6EFE513C"/>
    <w:multiLevelType w:val="hybridMultilevel"/>
    <w:tmpl w:val="C63A18D6"/>
    <w:lvl w:ilvl="0" w:tplc="46D48960">
      <w:start w:val="9"/>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C84E63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90EFF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5C82C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988951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F46F5C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76ECD3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3EE0C5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3429D0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0" w15:restartNumberingAfterBreak="0">
    <w:nsid w:val="6F222BC6"/>
    <w:multiLevelType w:val="hybridMultilevel"/>
    <w:tmpl w:val="15EC5E38"/>
    <w:lvl w:ilvl="0" w:tplc="1B4A7024">
      <w:start w:val="1"/>
      <w:numFmt w:val="lowerLetter"/>
      <w:lvlText w:val="(%1)"/>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9F4483EC">
      <w:start w:val="1"/>
      <w:numFmt w:val="lowerLetter"/>
      <w:lvlText w:val="%2"/>
      <w:lvlJc w:val="left"/>
      <w:pPr>
        <w:ind w:left="120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062F9A8">
      <w:start w:val="1"/>
      <w:numFmt w:val="lowerRoman"/>
      <w:lvlText w:val="%3"/>
      <w:lvlJc w:val="left"/>
      <w:pPr>
        <w:ind w:left="192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5E4EF64">
      <w:start w:val="1"/>
      <w:numFmt w:val="decimal"/>
      <w:lvlText w:val="%4"/>
      <w:lvlJc w:val="left"/>
      <w:pPr>
        <w:ind w:left="264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7E626B0">
      <w:start w:val="1"/>
      <w:numFmt w:val="lowerLetter"/>
      <w:lvlText w:val="%5"/>
      <w:lvlJc w:val="left"/>
      <w:pPr>
        <w:ind w:left="336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53EF514">
      <w:start w:val="1"/>
      <w:numFmt w:val="lowerRoman"/>
      <w:lvlText w:val="%6"/>
      <w:lvlJc w:val="left"/>
      <w:pPr>
        <w:ind w:left="408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CA8350C">
      <w:start w:val="1"/>
      <w:numFmt w:val="decimal"/>
      <w:lvlText w:val="%7"/>
      <w:lvlJc w:val="left"/>
      <w:pPr>
        <w:ind w:left="480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76AD1CA">
      <w:start w:val="1"/>
      <w:numFmt w:val="lowerLetter"/>
      <w:lvlText w:val="%8"/>
      <w:lvlJc w:val="left"/>
      <w:pPr>
        <w:ind w:left="552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1567834">
      <w:start w:val="1"/>
      <w:numFmt w:val="lowerRoman"/>
      <w:lvlText w:val="%9"/>
      <w:lvlJc w:val="left"/>
      <w:pPr>
        <w:ind w:left="624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1" w15:restartNumberingAfterBreak="0">
    <w:nsid w:val="6F6374FC"/>
    <w:multiLevelType w:val="hybridMultilevel"/>
    <w:tmpl w:val="C18E0550"/>
    <w:lvl w:ilvl="0" w:tplc="30B27ACA">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834AD3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FE8D18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90CF2D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86E2B7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1B4794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E362B3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72AA6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AA4F24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2" w15:restartNumberingAfterBreak="0">
    <w:nsid w:val="6F9155CD"/>
    <w:multiLevelType w:val="hybridMultilevel"/>
    <w:tmpl w:val="9CF63724"/>
    <w:lvl w:ilvl="0" w:tplc="F0D609C6">
      <w:start w:val="1"/>
      <w:numFmt w:val="lowerRoman"/>
      <w:lvlText w:val="(%1)"/>
      <w:lvlJc w:val="left"/>
      <w:pPr>
        <w:ind w:left="83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10AA120">
      <w:start w:val="1"/>
      <w:numFmt w:val="lowerLetter"/>
      <w:lvlText w:val="%2"/>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009824">
      <w:start w:val="1"/>
      <w:numFmt w:val="lowerRoman"/>
      <w:lvlText w:val="%3"/>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60832BC">
      <w:start w:val="1"/>
      <w:numFmt w:val="decimal"/>
      <w:lvlText w:val="%4"/>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7DA540A">
      <w:start w:val="1"/>
      <w:numFmt w:val="lowerLetter"/>
      <w:lvlText w:val="%5"/>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E14ECD4">
      <w:start w:val="1"/>
      <w:numFmt w:val="lowerRoman"/>
      <w:lvlText w:val="%6"/>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B3C5100">
      <w:start w:val="1"/>
      <w:numFmt w:val="decimal"/>
      <w:lvlText w:val="%7"/>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7B6B87E">
      <w:start w:val="1"/>
      <w:numFmt w:val="lowerLetter"/>
      <w:lvlText w:val="%8"/>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A309928">
      <w:start w:val="1"/>
      <w:numFmt w:val="lowerRoman"/>
      <w:lvlText w:val="%9"/>
      <w:lvlJc w:val="left"/>
      <w:pPr>
        <w:ind w:left="64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3" w15:restartNumberingAfterBreak="0">
    <w:nsid w:val="6FEC70C5"/>
    <w:multiLevelType w:val="hybridMultilevel"/>
    <w:tmpl w:val="0DAA9E94"/>
    <w:lvl w:ilvl="0" w:tplc="1B9E055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1DC9A8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70FC8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BAC248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16E490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F6A9D1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6B069F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C56B11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8345FD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4" w15:restartNumberingAfterBreak="0">
    <w:nsid w:val="6FEE5FDA"/>
    <w:multiLevelType w:val="hybridMultilevel"/>
    <w:tmpl w:val="729E9530"/>
    <w:lvl w:ilvl="0" w:tplc="CCD8F14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42285E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C4C78B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3F0290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B6920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62E88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13C329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992F41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F20BA2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5" w15:restartNumberingAfterBreak="0">
    <w:nsid w:val="70F23D3D"/>
    <w:multiLevelType w:val="hybridMultilevel"/>
    <w:tmpl w:val="3B78CC00"/>
    <w:lvl w:ilvl="0" w:tplc="A2B6B4C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193EAAA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38E9E8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4B621E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790B7C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F8A43C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4664B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3EC1EF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2E6D50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6" w15:restartNumberingAfterBreak="0">
    <w:nsid w:val="725C7D66"/>
    <w:multiLevelType w:val="hybridMultilevel"/>
    <w:tmpl w:val="0E369D0A"/>
    <w:lvl w:ilvl="0" w:tplc="F7E6C4A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220F48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2E387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A665D7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73CDDF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1506B8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B0CC6C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5FAC1E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DFE736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7" w15:restartNumberingAfterBreak="0">
    <w:nsid w:val="728B1C05"/>
    <w:multiLevelType w:val="hybridMultilevel"/>
    <w:tmpl w:val="63AEA370"/>
    <w:lvl w:ilvl="0" w:tplc="6C2404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CEC3D3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7FCE81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4A01C5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228CB8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06432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DE064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308051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A9C92D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8" w15:restartNumberingAfterBreak="0">
    <w:nsid w:val="73933123"/>
    <w:multiLevelType w:val="hybridMultilevel"/>
    <w:tmpl w:val="8710D9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9" w15:restartNumberingAfterBreak="0">
    <w:nsid w:val="73EB56DC"/>
    <w:multiLevelType w:val="hybridMultilevel"/>
    <w:tmpl w:val="61D222CC"/>
    <w:lvl w:ilvl="0" w:tplc="387C47D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34E2FC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DFE745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660793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F820D7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616759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14031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20CFB7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3B8B1E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90" w15:restartNumberingAfterBreak="0">
    <w:nsid w:val="752D726D"/>
    <w:multiLevelType w:val="hybridMultilevel"/>
    <w:tmpl w:val="FFFFFFFF"/>
    <w:lvl w:ilvl="0" w:tplc="DF06857E">
      <w:start w:val="1"/>
      <w:numFmt w:val="bullet"/>
      <w:lvlText w:val=""/>
      <w:lvlJc w:val="left"/>
      <w:pPr>
        <w:ind w:left="720" w:hanging="360"/>
      </w:pPr>
      <w:rPr>
        <w:rFonts w:ascii="Symbol" w:hAnsi="Symbol" w:hint="default"/>
      </w:rPr>
    </w:lvl>
    <w:lvl w:ilvl="1" w:tplc="A462DF8E">
      <w:start w:val="1"/>
      <w:numFmt w:val="bullet"/>
      <w:lvlText w:val="o"/>
      <w:lvlJc w:val="left"/>
      <w:pPr>
        <w:ind w:left="1440" w:hanging="360"/>
      </w:pPr>
      <w:rPr>
        <w:rFonts w:ascii="Courier New" w:hAnsi="Courier New" w:hint="default"/>
      </w:rPr>
    </w:lvl>
    <w:lvl w:ilvl="2" w:tplc="DA14C194">
      <w:start w:val="1"/>
      <w:numFmt w:val="bullet"/>
      <w:lvlText w:val=""/>
      <w:lvlJc w:val="left"/>
      <w:pPr>
        <w:ind w:left="2160" w:hanging="360"/>
      </w:pPr>
      <w:rPr>
        <w:rFonts w:ascii="Wingdings" w:hAnsi="Wingdings" w:hint="default"/>
      </w:rPr>
    </w:lvl>
    <w:lvl w:ilvl="3" w:tplc="E0664A42">
      <w:start w:val="1"/>
      <w:numFmt w:val="bullet"/>
      <w:lvlText w:val=""/>
      <w:lvlJc w:val="left"/>
      <w:pPr>
        <w:ind w:left="2880" w:hanging="360"/>
      </w:pPr>
      <w:rPr>
        <w:rFonts w:ascii="Symbol" w:hAnsi="Symbol" w:hint="default"/>
      </w:rPr>
    </w:lvl>
    <w:lvl w:ilvl="4" w:tplc="5AA6109C">
      <w:start w:val="1"/>
      <w:numFmt w:val="bullet"/>
      <w:lvlText w:val="o"/>
      <w:lvlJc w:val="left"/>
      <w:pPr>
        <w:ind w:left="3600" w:hanging="360"/>
      </w:pPr>
      <w:rPr>
        <w:rFonts w:ascii="Courier New" w:hAnsi="Courier New" w:hint="default"/>
      </w:rPr>
    </w:lvl>
    <w:lvl w:ilvl="5" w:tplc="A5507EDC">
      <w:start w:val="1"/>
      <w:numFmt w:val="bullet"/>
      <w:lvlText w:val=""/>
      <w:lvlJc w:val="left"/>
      <w:pPr>
        <w:ind w:left="4320" w:hanging="360"/>
      </w:pPr>
      <w:rPr>
        <w:rFonts w:ascii="Wingdings" w:hAnsi="Wingdings" w:hint="default"/>
      </w:rPr>
    </w:lvl>
    <w:lvl w:ilvl="6" w:tplc="2C0896BC">
      <w:start w:val="1"/>
      <w:numFmt w:val="bullet"/>
      <w:lvlText w:val=""/>
      <w:lvlJc w:val="left"/>
      <w:pPr>
        <w:ind w:left="5040" w:hanging="360"/>
      </w:pPr>
      <w:rPr>
        <w:rFonts w:ascii="Symbol" w:hAnsi="Symbol" w:hint="default"/>
      </w:rPr>
    </w:lvl>
    <w:lvl w:ilvl="7" w:tplc="46B85B74">
      <w:start w:val="1"/>
      <w:numFmt w:val="bullet"/>
      <w:lvlText w:val="o"/>
      <w:lvlJc w:val="left"/>
      <w:pPr>
        <w:ind w:left="5760" w:hanging="360"/>
      </w:pPr>
      <w:rPr>
        <w:rFonts w:ascii="Courier New" w:hAnsi="Courier New" w:hint="default"/>
      </w:rPr>
    </w:lvl>
    <w:lvl w:ilvl="8" w:tplc="DB7845F0">
      <w:start w:val="1"/>
      <w:numFmt w:val="bullet"/>
      <w:lvlText w:val=""/>
      <w:lvlJc w:val="left"/>
      <w:pPr>
        <w:ind w:left="6480" w:hanging="360"/>
      </w:pPr>
      <w:rPr>
        <w:rFonts w:ascii="Wingdings" w:hAnsi="Wingdings" w:hint="default"/>
      </w:rPr>
    </w:lvl>
  </w:abstractNum>
  <w:abstractNum w:abstractNumId="191" w15:restartNumberingAfterBreak="0">
    <w:nsid w:val="75644FDA"/>
    <w:multiLevelType w:val="hybridMultilevel"/>
    <w:tmpl w:val="47668ADE"/>
    <w:lvl w:ilvl="0" w:tplc="12E41DA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3A05AB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CA40E8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D6EAC1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7DEF44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CB6F0D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1D6676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8965D2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F580D2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92" w15:restartNumberingAfterBreak="0">
    <w:nsid w:val="75E113C4"/>
    <w:multiLevelType w:val="hybridMultilevel"/>
    <w:tmpl w:val="0FCEB2FA"/>
    <w:lvl w:ilvl="0" w:tplc="D4183F48">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EF22D0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DF2A26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0C02CC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4081E4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6E6E05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C86D9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2E276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34C705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93" w15:restartNumberingAfterBreak="0">
    <w:nsid w:val="77763CAA"/>
    <w:multiLevelType w:val="hybridMultilevel"/>
    <w:tmpl w:val="36920C3A"/>
    <w:lvl w:ilvl="0" w:tplc="8DEACDB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94" w15:restartNumberingAfterBreak="0">
    <w:nsid w:val="77BF3BE9"/>
    <w:multiLevelType w:val="hybridMultilevel"/>
    <w:tmpl w:val="38F8E966"/>
    <w:lvl w:ilvl="0" w:tplc="9894FF9E">
      <w:start w:val="1"/>
      <w:numFmt w:val="decimal"/>
      <w:lvlText w:val="%1."/>
      <w:lvlJc w:val="left"/>
      <w:pPr>
        <w:ind w:left="1440" w:hanging="360"/>
      </w:pPr>
    </w:lvl>
    <w:lvl w:ilvl="1" w:tplc="ED100544">
      <w:start w:val="1"/>
      <w:numFmt w:val="decimal"/>
      <w:lvlText w:val="%2."/>
      <w:lvlJc w:val="left"/>
      <w:pPr>
        <w:ind w:left="1440" w:hanging="360"/>
      </w:pPr>
    </w:lvl>
    <w:lvl w:ilvl="2" w:tplc="763A2C82">
      <w:start w:val="1"/>
      <w:numFmt w:val="decimal"/>
      <w:lvlText w:val="%3."/>
      <w:lvlJc w:val="left"/>
      <w:pPr>
        <w:ind w:left="1440" w:hanging="360"/>
      </w:pPr>
    </w:lvl>
    <w:lvl w:ilvl="3" w:tplc="009EF3EA">
      <w:start w:val="1"/>
      <w:numFmt w:val="decimal"/>
      <w:lvlText w:val="%4."/>
      <w:lvlJc w:val="left"/>
      <w:pPr>
        <w:ind w:left="1440" w:hanging="360"/>
      </w:pPr>
    </w:lvl>
    <w:lvl w:ilvl="4" w:tplc="F07E9AFE">
      <w:start w:val="1"/>
      <w:numFmt w:val="decimal"/>
      <w:lvlText w:val="%5."/>
      <w:lvlJc w:val="left"/>
      <w:pPr>
        <w:ind w:left="1440" w:hanging="360"/>
      </w:pPr>
    </w:lvl>
    <w:lvl w:ilvl="5" w:tplc="826CDF40">
      <w:start w:val="1"/>
      <w:numFmt w:val="decimal"/>
      <w:lvlText w:val="%6."/>
      <w:lvlJc w:val="left"/>
      <w:pPr>
        <w:ind w:left="1440" w:hanging="360"/>
      </w:pPr>
    </w:lvl>
    <w:lvl w:ilvl="6" w:tplc="3EEE9718">
      <w:start w:val="1"/>
      <w:numFmt w:val="decimal"/>
      <w:lvlText w:val="%7."/>
      <w:lvlJc w:val="left"/>
      <w:pPr>
        <w:ind w:left="1440" w:hanging="360"/>
      </w:pPr>
    </w:lvl>
    <w:lvl w:ilvl="7" w:tplc="E5EEA19C">
      <w:start w:val="1"/>
      <w:numFmt w:val="decimal"/>
      <w:lvlText w:val="%8."/>
      <w:lvlJc w:val="left"/>
      <w:pPr>
        <w:ind w:left="1440" w:hanging="360"/>
      </w:pPr>
    </w:lvl>
    <w:lvl w:ilvl="8" w:tplc="48AA130E">
      <w:start w:val="1"/>
      <w:numFmt w:val="decimal"/>
      <w:lvlText w:val="%9."/>
      <w:lvlJc w:val="left"/>
      <w:pPr>
        <w:ind w:left="1440" w:hanging="360"/>
      </w:pPr>
    </w:lvl>
  </w:abstractNum>
  <w:abstractNum w:abstractNumId="195" w15:restartNumberingAfterBreak="0">
    <w:nsid w:val="7863444C"/>
    <w:multiLevelType w:val="hybridMultilevel"/>
    <w:tmpl w:val="ACC80888"/>
    <w:lvl w:ilvl="0" w:tplc="9DC4E60E">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F988E8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CA76B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F40994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340A96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C26763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A70286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502B74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D96EC0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96" w15:restartNumberingAfterBreak="0">
    <w:nsid w:val="78A40023"/>
    <w:multiLevelType w:val="hybridMultilevel"/>
    <w:tmpl w:val="BC440DF6"/>
    <w:lvl w:ilvl="0" w:tplc="11789E4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BA6300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DFE4600">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FEAA30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7AA529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CBA9F26">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5546F0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B20DF3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38862F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97" w15:restartNumberingAfterBreak="0">
    <w:nsid w:val="79046A35"/>
    <w:multiLevelType w:val="hybridMultilevel"/>
    <w:tmpl w:val="96A0DCCE"/>
    <w:lvl w:ilvl="0" w:tplc="4B5C990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A9CF65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2BA7CB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AFAC5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83A9B1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B3CB96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30A6C7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57E4B4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0F049B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98" w15:restartNumberingAfterBreak="0">
    <w:nsid w:val="791A20DC"/>
    <w:multiLevelType w:val="hybridMultilevel"/>
    <w:tmpl w:val="A9361542"/>
    <w:lvl w:ilvl="0" w:tplc="DA9069C8">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B7C665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6084D4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25A6BD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5FCE9C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99435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FCA4A2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F0E8E2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A88E78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99" w15:restartNumberingAfterBreak="0">
    <w:nsid w:val="794E050B"/>
    <w:multiLevelType w:val="hybridMultilevel"/>
    <w:tmpl w:val="425AD6C8"/>
    <w:lvl w:ilvl="0" w:tplc="3CAAA75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9E446F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89A8E5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24CD86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47200D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2EA18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2A6622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AE021A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5B0269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00" w15:restartNumberingAfterBreak="0">
    <w:nsid w:val="797D7688"/>
    <w:multiLevelType w:val="hybridMultilevel"/>
    <w:tmpl w:val="BC8A78B4"/>
    <w:lvl w:ilvl="0" w:tplc="06F8C5FC">
      <w:start w:val="1"/>
      <w:numFmt w:val="decimal"/>
      <w:lvlText w:val="%1."/>
      <w:lvlJc w:val="left"/>
      <w:pPr>
        <w:ind w:left="506"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1" w15:restartNumberingAfterBreak="0">
    <w:nsid w:val="79EF1C49"/>
    <w:multiLevelType w:val="hybridMultilevel"/>
    <w:tmpl w:val="EB50DA52"/>
    <w:lvl w:ilvl="0" w:tplc="07F6C58C">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66EE6A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BDA472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B725E1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EE460B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F5638A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C227CA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08A0D5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F803C8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02" w15:restartNumberingAfterBreak="0">
    <w:nsid w:val="7A113D56"/>
    <w:multiLevelType w:val="hybridMultilevel"/>
    <w:tmpl w:val="2DF44544"/>
    <w:lvl w:ilvl="0" w:tplc="AC0483C4">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5E2683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D905F1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414CAE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B74869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72805F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A5605C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97852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B9469C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03" w15:restartNumberingAfterBreak="0">
    <w:nsid w:val="7A2371C7"/>
    <w:multiLevelType w:val="hybridMultilevel"/>
    <w:tmpl w:val="0616DA82"/>
    <w:lvl w:ilvl="0" w:tplc="47946C8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45C76D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6CDD2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14CC6E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11CDD3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3FC418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0A894B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42A56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C007B6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04" w15:restartNumberingAfterBreak="0">
    <w:nsid w:val="7C9F259F"/>
    <w:multiLevelType w:val="hybridMultilevel"/>
    <w:tmpl w:val="1908B158"/>
    <w:lvl w:ilvl="0" w:tplc="F9749E2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9C784D0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BCE166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B86581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1643D9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2F0049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CCA4B2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66C7E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C9C148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05" w15:restartNumberingAfterBreak="0">
    <w:nsid w:val="7D306135"/>
    <w:multiLevelType w:val="hybridMultilevel"/>
    <w:tmpl w:val="F184FDAA"/>
    <w:lvl w:ilvl="0" w:tplc="FFFFFFFF">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06" w15:restartNumberingAfterBreak="0">
    <w:nsid w:val="7E015220"/>
    <w:multiLevelType w:val="hybridMultilevel"/>
    <w:tmpl w:val="903605E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7" w15:restartNumberingAfterBreak="0">
    <w:nsid w:val="7E68234A"/>
    <w:multiLevelType w:val="hybridMultilevel"/>
    <w:tmpl w:val="F18C22A8"/>
    <w:lvl w:ilvl="0" w:tplc="04FCA898">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9A6A2A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82CECE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226B85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0302B1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71CF42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84294E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68A77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BC2A37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08" w15:restartNumberingAfterBreak="0">
    <w:nsid w:val="7E7D6084"/>
    <w:multiLevelType w:val="hybridMultilevel"/>
    <w:tmpl w:val="F2AAE626"/>
    <w:lvl w:ilvl="0" w:tplc="FFFFFFFF">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09" w15:restartNumberingAfterBreak="0">
    <w:nsid w:val="7F151D59"/>
    <w:multiLevelType w:val="hybridMultilevel"/>
    <w:tmpl w:val="137A8FE0"/>
    <w:lvl w:ilvl="0" w:tplc="F58E0CA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7C4D086">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9C63484">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AACD76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DBA75A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DCC4550">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BA81372">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5DC8FF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F0B134">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10" w15:restartNumberingAfterBreak="0">
    <w:nsid w:val="7FAC3911"/>
    <w:multiLevelType w:val="hybridMultilevel"/>
    <w:tmpl w:val="DDFE127A"/>
    <w:lvl w:ilvl="0" w:tplc="744888EE">
      <w:start w:val="1"/>
      <w:numFmt w:val="lowerRoman"/>
      <w:lvlText w:val="(%1)"/>
      <w:lvlJc w:val="righ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11" w15:restartNumberingAfterBreak="0">
    <w:nsid w:val="7FD852D8"/>
    <w:multiLevelType w:val="hybridMultilevel"/>
    <w:tmpl w:val="D19A8ED2"/>
    <w:lvl w:ilvl="0" w:tplc="A37085C0">
      <w:start w:val="1"/>
      <w:numFmt w:val="decimal"/>
      <w:lvlText w:val="%1."/>
      <w:lvlJc w:val="left"/>
      <w:pPr>
        <w:ind w:left="1440" w:hanging="360"/>
      </w:pPr>
    </w:lvl>
    <w:lvl w:ilvl="1" w:tplc="7B445970">
      <w:start w:val="1"/>
      <w:numFmt w:val="decimal"/>
      <w:lvlText w:val="%2."/>
      <w:lvlJc w:val="left"/>
      <w:pPr>
        <w:ind w:left="1440" w:hanging="360"/>
      </w:pPr>
    </w:lvl>
    <w:lvl w:ilvl="2" w:tplc="9CEA2514">
      <w:start w:val="1"/>
      <w:numFmt w:val="decimal"/>
      <w:lvlText w:val="%3."/>
      <w:lvlJc w:val="left"/>
      <w:pPr>
        <w:ind w:left="1440" w:hanging="360"/>
      </w:pPr>
    </w:lvl>
    <w:lvl w:ilvl="3" w:tplc="ED24FB7E">
      <w:start w:val="1"/>
      <w:numFmt w:val="decimal"/>
      <w:lvlText w:val="%4."/>
      <w:lvlJc w:val="left"/>
      <w:pPr>
        <w:ind w:left="1440" w:hanging="360"/>
      </w:pPr>
    </w:lvl>
    <w:lvl w:ilvl="4" w:tplc="CA98A39A">
      <w:start w:val="1"/>
      <w:numFmt w:val="decimal"/>
      <w:lvlText w:val="%5."/>
      <w:lvlJc w:val="left"/>
      <w:pPr>
        <w:ind w:left="1440" w:hanging="360"/>
      </w:pPr>
    </w:lvl>
    <w:lvl w:ilvl="5" w:tplc="BE1CE46A">
      <w:start w:val="1"/>
      <w:numFmt w:val="decimal"/>
      <w:lvlText w:val="%6."/>
      <w:lvlJc w:val="left"/>
      <w:pPr>
        <w:ind w:left="1440" w:hanging="360"/>
      </w:pPr>
    </w:lvl>
    <w:lvl w:ilvl="6" w:tplc="6F14F5CE">
      <w:start w:val="1"/>
      <w:numFmt w:val="decimal"/>
      <w:lvlText w:val="%7."/>
      <w:lvlJc w:val="left"/>
      <w:pPr>
        <w:ind w:left="1440" w:hanging="360"/>
      </w:pPr>
    </w:lvl>
    <w:lvl w:ilvl="7" w:tplc="A8020462">
      <w:start w:val="1"/>
      <w:numFmt w:val="decimal"/>
      <w:lvlText w:val="%8."/>
      <w:lvlJc w:val="left"/>
      <w:pPr>
        <w:ind w:left="1440" w:hanging="360"/>
      </w:pPr>
    </w:lvl>
    <w:lvl w:ilvl="8" w:tplc="8564EC70">
      <w:start w:val="1"/>
      <w:numFmt w:val="decimal"/>
      <w:lvlText w:val="%9."/>
      <w:lvlJc w:val="left"/>
      <w:pPr>
        <w:ind w:left="1440" w:hanging="360"/>
      </w:pPr>
    </w:lvl>
  </w:abstractNum>
  <w:num w:numId="1" w16cid:durableId="107819108">
    <w:abstractNumId w:val="190"/>
  </w:num>
  <w:num w:numId="2" w16cid:durableId="969702944">
    <w:abstractNumId w:val="121"/>
  </w:num>
  <w:num w:numId="3" w16cid:durableId="617758592">
    <w:abstractNumId w:val="100"/>
  </w:num>
  <w:num w:numId="4" w16cid:durableId="1505507273">
    <w:abstractNumId w:val="50"/>
  </w:num>
  <w:num w:numId="5" w16cid:durableId="661735831">
    <w:abstractNumId w:val="146"/>
  </w:num>
  <w:num w:numId="6" w16cid:durableId="1180199902">
    <w:abstractNumId w:val="147"/>
  </w:num>
  <w:num w:numId="7" w16cid:durableId="399409015">
    <w:abstractNumId w:val="30"/>
  </w:num>
  <w:num w:numId="8" w16cid:durableId="1965689533">
    <w:abstractNumId w:val="81"/>
  </w:num>
  <w:num w:numId="9" w16cid:durableId="101069227">
    <w:abstractNumId w:val="88"/>
  </w:num>
  <w:num w:numId="10" w16cid:durableId="119299672">
    <w:abstractNumId w:val="168"/>
  </w:num>
  <w:num w:numId="11" w16cid:durableId="1129055194">
    <w:abstractNumId w:val="96"/>
  </w:num>
  <w:num w:numId="12" w16cid:durableId="96409859">
    <w:abstractNumId w:val="103"/>
  </w:num>
  <w:num w:numId="13" w16cid:durableId="386418462">
    <w:abstractNumId w:val="86"/>
  </w:num>
  <w:num w:numId="14" w16cid:durableId="1849833390">
    <w:abstractNumId w:val="42"/>
  </w:num>
  <w:num w:numId="15" w16cid:durableId="309331794">
    <w:abstractNumId w:val="145"/>
  </w:num>
  <w:num w:numId="16" w16cid:durableId="1518276736">
    <w:abstractNumId w:val="175"/>
  </w:num>
  <w:num w:numId="17" w16cid:durableId="427888483">
    <w:abstractNumId w:val="155"/>
  </w:num>
  <w:num w:numId="18" w16cid:durableId="1355888497">
    <w:abstractNumId w:val="17"/>
  </w:num>
  <w:num w:numId="19" w16cid:durableId="14043672">
    <w:abstractNumId w:val="66"/>
  </w:num>
  <w:num w:numId="20" w16cid:durableId="375739120">
    <w:abstractNumId w:val="78"/>
  </w:num>
  <w:num w:numId="21" w16cid:durableId="1004473890">
    <w:abstractNumId w:val="157"/>
  </w:num>
  <w:num w:numId="22" w16cid:durableId="740062468">
    <w:abstractNumId w:val="111"/>
  </w:num>
  <w:num w:numId="23" w16cid:durableId="173111090">
    <w:abstractNumId w:val="62"/>
  </w:num>
  <w:num w:numId="24" w16cid:durableId="1680156625">
    <w:abstractNumId w:val="32"/>
  </w:num>
  <w:num w:numId="25" w16cid:durableId="182984221">
    <w:abstractNumId w:val="153"/>
  </w:num>
  <w:num w:numId="26" w16cid:durableId="500510353">
    <w:abstractNumId w:val="41"/>
  </w:num>
  <w:num w:numId="27" w16cid:durableId="935135551">
    <w:abstractNumId w:val="141"/>
  </w:num>
  <w:num w:numId="28" w16cid:durableId="421731439">
    <w:abstractNumId w:val="137"/>
  </w:num>
  <w:num w:numId="29" w16cid:durableId="528641697">
    <w:abstractNumId w:val="11"/>
  </w:num>
  <w:num w:numId="30" w16cid:durableId="235677259">
    <w:abstractNumId w:val="24"/>
  </w:num>
  <w:num w:numId="31" w16cid:durableId="1042369296">
    <w:abstractNumId w:val="23"/>
  </w:num>
  <w:num w:numId="32" w16cid:durableId="107480484">
    <w:abstractNumId w:val="195"/>
  </w:num>
  <w:num w:numId="33" w16cid:durableId="925655986">
    <w:abstractNumId w:val="186"/>
  </w:num>
  <w:num w:numId="34" w16cid:durableId="292754471">
    <w:abstractNumId w:val="45"/>
  </w:num>
  <w:num w:numId="35" w16cid:durableId="1446345151">
    <w:abstractNumId w:val="162"/>
  </w:num>
  <w:num w:numId="36" w16cid:durableId="2041466115">
    <w:abstractNumId w:val="176"/>
  </w:num>
  <w:num w:numId="37" w16cid:durableId="1531379881">
    <w:abstractNumId w:val="67"/>
  </w:num>
  <w:num w:numId="38" w16cid:durableId="889222303">
    <w:abstractNumId w:val="152"/>
  </w:num>
  <w:num w:numId="39" w16cid:durableId="1919318824">
    <w:abstractNumId w:val="120"/>
  </w:num>
  <w:num w:numId="40" w16cid:durableId="1594506559">
    <w:abstractNumId w:val="129"/>
  </w:num>
  <w:num w:numId="41" w16cid:durableId="1412972431">
    <w:abstractNumId w:val="21"/>
  </w:num>
  <w:num w:numId="42" w16cid:durableId="1456752191">
    <w:abstractNumId w:val="116"/>
  </w:num>
  <w:num w:numId="43" w16cid:durableId="464734212">
    <w:abstractNumId w:val="201"/>
  </w:num>
  <w:num w:numId="44" w16cid:durableId="1798791056">
    <w:abstractNumId w:val="117"/>
  </w:num>
  <w:num w:numId="45" w16cid:durableId="1563366214">
    <w:abstractNumId w:val="191"/>
  </w:num>
  <w:num w:numId="46" w16cid:durableId="1624774711">
    <w:abstractNumId w:val="80"/>
  </w:num>
  <w:num w:numId="47" w16cid:durableId="1754156370">
    <w:abstractNumId w:val="136"/>
  </w:num>
  <w:num w:numId="48" w16cid:durableId="1701782036">
    <w:abstractNumId w:val="37"/>
  </w:num>
  <w:num w:numId="49" w16cid:durableId="381254009">
    <w:abstractNumId w:val="106"/>
  </w:num>
  <w:num w:numId="50" w16cid:durableId="1620838580">
    <w:abstractNumId w:val="74"/>
  </w:num>
  <w:num w:numId="51" w16cid:durableId="733283292">
    <w:abstractNumId w:val="149"/>
  </w:num>
  <w:num w:numId="52" w16cid:durableId="1309868755">
    <w:abstractNumId w:val="25"/>
  </w:num>
  <w:num w:numId="53" w16cid:durableId="1787772301">
    <w:abstractNumId w:val="8"/>
  </w:num>
  <w:num w:numId="54" w16cid:durableId="363093879">
    <w:abstractNumId w:val="13"/>
  </w:num>
  <w:num w:numId="55" w16cid:durableId="1594123238">
    <w:abstractNumId w:val="7"/>
  </w:num>
  <w:num w:numId="56" w16cid:durableId="1406419308">
    <w:abstractNumId w:val="55"/>
  </w:num>
  <w:num w:numId="57" w16cid:durableId="305623044">
    <w:abstractNumId w:val="173"/>
  </w:num>
  <w:num w:numId="58" w16cid:durableId="2022586359">
    <w:abstractNumId w:val="105"/>
  </w:num>
  <w:num w:numId="59" w16cid:durableId="2144539497">
    <w:abstractNumId w:val="97"/>
  </w:num>
  <w:num w:numId="60" w16cid:durableId="1554847395">
    <w:abstractNumId w:val="68"/>
  </w:num>
  <w:num w:numId="61" w16cid:durableId="672073979">
    <w:abstractNumId w:val="128"/>
  </w:num>
  <w:num w:numId="62" w16cid:durableId="643050859">
    <w:abstractNumId w:val="73"/>
  </w:num>
  <w:num w:numId="63" w16cid:durableId="1649476460">
    <w:abstractNumId w:val="3"/>
  </w:num>
  <w:num w:numId="64" w16cid:durableId="898327849">
    <w:abstractNumId w:val="43"/>
  </w:num>
  <w:num w:numId="65" w16cid:durableId="736249628">
    <w:abstractNumId w:val="174"/>
  </w:num>
  <w:num w:numId="66" w16cid:durableId="824516789">
    <w:abstractNumId w:val="110"/>
  </w:num>
  <w:num w:numId="67" w16cid:durableId="593590709">
    <w:abstractNumId w:val="122"/>
  </w:num>
  <w:num w:numId="68" w16cid:durableId="165369624">
    <w:abstractNumId w:val="199"/>
  </w:num>
  <w:num w:numId="69" w16cid:durableId="364215118">
    <w:abstractNumId w:val="94"/>
  </w:num>
  <w:num w:numId="70" w16cid:durableId="1629314599">
    <w:abstractNumId w:val="61"/>
  </w:num>
  <w:num w:numId="71" w16cid:durableId="1650284347">
    <w:abstractNumId w:val="187"/>
  </w:num>
  <w:num w:numId="72" w16cid:durableId="1785424206">
    <w:abstractNumId w:val="39"/>
  </w:num>
  <w:num w:numId="73" w16cid:durableId="1377050925">
    <w:abstractNumId w:val="98"/>
  </w:num>
  <w:num w:numId="74" w16cid:durableId="443233646">
    <w:abstractNumId w:val="5"/>
  </w:num>
  <w:num w:numId="75" w16cid:durableId="1374963207">
    <w:abstractNumId w:val="189"/>
  </w:num>
  <w:num w:numId="76" w16cid:durableId="815415226">
    <w:abstractNumId w:val="104"/>
  </w:num>
  <w:num w:numId="77" w16cid:durableId="1497106655">
    <w:abstractNumId w:val="185"/>
  </w:num>
  <w:num w:numId="78" w16cid:durableId="570769632">
    <w:abstractNumId w:val="198"/>
  </w:num>
  <w:num w:numId="79" w16cid:durableId="453838138">
    <w:abstractNumId w:val="107"/>
  </w:num>
  <w:num w:numId="80" w16cid:durableId="216281418">
    <w:abstractNumId w:val="60"/>
  </w:num>
  <w:num w:numId="81" w16cid:durableId="2046636333">
    <w:abstractNumId w:val="95"/>
  </w:num>
  <w:num w:numId="82" w16cid:durableId="352614510">
    <w:abstractNumId w:val="52"/>
  </w:num>
  <w:num w:numId="83" w16cid:durableId="1437556014">
    <w:abstractNumId w:val="151"/>
  </w:num>
  <w:num w:numId="84" w16cid:durableId="1017346652">
    <w:abstractNumId w:val="72"/>
  </w:num>
  <w:num w:numId="85" w16cid:durableId="1279874457">
    <w:abstractNumId w:val="125"/>
  </w:num>
  <w:num w:numId="86" w16cid:durableId="1263688686">
    <w:abstractNumId w:val="156"/>
  </w:num>
  <w:num w:numId="87" w16cid:durableId="2070835471">
    <w:abstractNumId w:val="71"/>
  </w:num>
  <w:num w:numId="88" w16cid:durableId="1812943413">
    <w:abstractNumId w:val="132"/>
  </w:num>
  <w:num w:numId="89" w16cid:durableId="1930273">
    <w:abstractNumId w:val="79"/>
  </w:num>
  <w:num w:numId="90" w16cid:durableId="1994679863">
    <w:abstractNumId w:val="84"/>
  </w:num>
  <w:num w:numId="91" w16cid:durableId="1020819312">
    <w:abstractNumId w:val="38"/>
  </w:num>
  <w:num w:numId="92" w16cid:durableId="1413964697">
    <w:abstractNumId w:val="44"/>
  </w:num>
  <w:num w:numId="93" w16cid:durableId="1803378102">
    <w:abstractNumId w:val="184"/>
  </w:num>
  <w:num w:numId="94" w16cid:durableId="1854684358">
    <w:abstractNumId w:val="204"/>
  </w:num>
  <w:num w:numId="95" w16cid:durableId="813528385">
    <w:abstractNumId w:val="140"/>
  </w:num>
  <w:num w:numId="96" w16cid:durableId="768546952">
    <w:abstractNumId w:val="89"/>
  </w:num>
  <w:num w:numId="97" w16cid:durableId="146216292">
    <w:abstractNumId w:val="82"/>
  </w:num>
  <w:num w:numId="98" w16cid:durableId="168495491">
    <w:abstractNumId w:val="2"/>
  </w:num>
  <w:num w:numId="99" w16cid:durableId="869341247">
    <w:abstractNumId w:val="142"/>
  </w:num>
  <w:num w:numId="100" w16cid:durableId="1620599579">
    <w:abstractNumId w:val="192"/>
  </w:num>
  <w:num w:numId="101" w16cid:durableId="1134253997">
    <w:abstractNumId w:val="169"/>
  </w:num>
  <w:num w:numId="102" w16cid:durableId="1900168805">
    <w:abstractNumId w:val="115"/>
  </w:num>
  <w:num w:numId="103" w16cid:durableId="2125996505">
    <w:abstractNumId w:val="4"/>
  </w:num>
  <w:num w:numId="104" w16cid:durableId="1640920837">
    <w:abstractNumId w:val="138"/>
  </w:num>
  <w:num w:numId="105" w16cid:durableId="89469999">
    <w:abstractNumId w:val="112"/>
  </w:num>
  <w:num w:numId="106" w16cid:durableId="695232016">
    <w:abstractNumId w:val="36"/>
  </w:num>
  <w:num w:numId="107" w16cid:durableId="1828784232">
    <w:abstractNumId w:val="53"/>
  </w:num>
  <w:num w:numId="108" w16cid:durableId="2028021417">
    <w:abstractNumId w:val="209"/>
  </w:num>
  <w:num w:numId="109" w16cid:durableId="216865193">
    <w:abstractNumId w:val="196"/>
  </w:num>
  <w:num w:numId="110" w16cid:durableId="2020618433">
    <w:abstractNumId w:val="150"/>
  </w:num>
  <w:num w:numId="111" w16cid:durableId="921984025">
    <w:abstractNumId w:val="46"/>
  </w:num>
  <w:num w:numId="112" w16cid:durableId="126894254">
    <w:abstractNumId w:val="47"/>
  </w:num>
  <w:num w:numId="113" w16cid:durableId="26495910">
    <w:abstractNumId w:val="76"/>
  </w:num>
  <w:num w:numId="114" w16cid:durableId="1361933452">
    <w:abstractNumId w:val="6"/>
  </w:num>
  <w:num w:numId="115" w16cid:durableId="2078896050">
    <w:abstractNumId w:val="34"/>
  </w:num>
  <w:num w:numId="116" w16cid:durableId="1401488461">
    <w:abstractNumId w:val="178"/>
  </w:num>
  <w:num w:numId="117" w16cid:durableId="1712655952">
    <w:abstractNumId w:val="139"/>
  </w:num>
  <w:num w:numId="118" w16cid:durableId="51120586">
    <w:abstractNumId w:val="27"/>
  </w:num>
  <w:num w:numId="119" w16cid:durableId="364672385">
    <w:abstractNumId w:val="16"/>
  </w:num>
  <w:num w:numId="120" w16cid:durableId="1323124592">
    <w:abstractNumId w:val="126"/>
  </w:num>
  <w:num w:numId="121" w16cid:durableId="2063552641">
    <w:abstractNumId w:val="207"/>
  </w:num>
  <w:num w:numId="122" w16cid:durableId="1580208274">
    <w:abstractNumId w:val="160"/>
  </w:num>
  <w:num w:numId="123" w16cid:durableId="1736124485">
    <w:abstractNumId w:val="167"/>
  </w:num>
  <w:num w:numId="124" w16cid:durableId="1379085149">
    <w:abstractNumId w:val="10"/>
  </w:num>
  <w:num w:numId="125" w16cid:durableId="2099671444">
    <w:abstractNumId w:val="54"/>
  </w:num>
  <w:num w:numId="126" w16cid:durableId="823400386">
    <w:abstractNumId w:val="202"/>
  </w:num>
  <w:num w:numId="127" w16cid:durableId="1778062289">
    <w:abstractNumId w:val="93"/>
  </w:num>
  <w:num w:numId="128" w16cid:durableId="2045130842">
    <w:abstractNumId w:val="83"/>
  </w:num>
  <w:num w:numId="129" w16cid:durableId="1945384078">
    <w:abstractNumId w:val="172"/>
  </w:num>
  <w:num w:numId="130" w16cid:durableId="529607873">
    <w:abstractNumId w:val="70"/>
  </w:num>
  <w:num w:numId="131" w16cid:durableId="818422989">
    <w:abstractNumId w:val="48"/>
  </w:num>
  <w:num w:numId="132" w16cid:durableId="652832212">
    <w:abstractNumId w:val="33"/>
  </w:num>
  <w:num w:numId="133" w16cid:durableId="368799220">
    <w:abstractNumId w:val="26"/>
  </w:num>
  <w:num w:numId="134" w16cid:durableId="1128812875">
    <w:abstractNumId w:val="64"/>
  </w:num>
  <w:num w:numId="135" w16cid:durableId="1117716622">
    <w:abstractNumId w:val="14"/>
  </w:num>
  <w:num w:numId="136" w16cid:durableId="197936468">
    <w:abstractNumId w:val="49"/>
  </w:num>
  <w:num w:numId="137" w16cid:durableId="41757717">
    <w:abstractNumId w:val="56"/>
  </w:num>
  <w:num w:numId="138" w16cid:durableId="444812173">
    <w:abstractNumId w:val="148"/>
  </w:num>
  <w:num w:numId="139" w16cid:durableId="989596647">
    <w:abstractNumId w:val="181"/>
  </w:num>
  <w:num w:numId="140" w16cid:durableId="870190292">
    <w:abstractNumId w:val="159"/>
  </w:num>
  <w:num w:numId="141" w16cid:durableId="400561833">
    <w:abstractNumId w:val="179"/>
  </w:num>
  <w:num w:numId="142" w16cid:durableId="231162830">
    <w:abstractNumId w:val="65"/>
  </w:num>
  <w:num w:numId="143" w16cid:durableId="1582988410">
    <w:abstractNumId w:val="197"/>
  </w:num>
  <w:num w:numId="144" w16cid:durableId="558827158">
    <w:abstractNumId w:val="63"/>
  </w:num>
  <w:num w:numId="145" w16cid:durableId="1557277337">
    <w:abstractNumId w:val="59"/>
  </w:num>
  <w:num w:numId="146" w16cid:durableId="672489016">
    <w:abstractNumId w:val="0"/>
  </w:num>
  <w:num w:numId="147" w16cid:durableId="1479573094">
    <w:abstractNumId w:val="113"/>
  </w:num>
  <w:num w:numId="148" w16cid:durableId="2069835754">
    <w:abstractNumId w:val="87"/>
  </w:num>
  <w:num w:numId="149" w16cid:durableId="698043587">
    <w:abstractNumId w:val="183"/>
  </w:num>
  <w:num w:numId="150" w16cid:durableId="132870418">
    <w:abstractNumId w:val="133"/>
  </w:num>
  <w:num w:numId="151" w16cid:durableId="1662386895">
    <w:abstractNumId w:val="203"/>
  </w:num>
  <w:num w:numId="152" w16cid:durableId="1021975623">
    <w:abstractNumId w:val="57"/>
  </w:num>
  <w:num w:numId="153" w16cid:durableId="1908491967">
    <w:abstractNumId w:val="180"/>
  </w:num>
  <w:num w:numId="154" w16cid:durableId="298993611">
    <w:abstractNumId w:val="182"/>
  </w:num>
  <w:num w:numId="155" w16cid:durableId="1085884018">
    <w:abstractNumId w:val="28"/>
  </w:num>
  <w:num w:numId="156" w16cid:durableId="574239142">
    <w:abstractNumId w:val="135"/>
  </w:num>
  <w:num w:numId="157" w16cid:durableId="975993456">
    <w:abstractNumId w:val="154"/>
  </w:num>
  <w:num w:numId="158" w16cid:durableId="1397242538">
    <w:abstractNumId w:val="165"/>
  </w:num>
  <w:num w:numId="159" w16cid:durableId="532158665">
    <w:abstractNumId w:val="200"/>
  </w:num>
  <w:num w:numId="160" w16cid:durableId="515458295">
    <w:abstractNumId w:val="69"/>
  </w:num>
  <w:num w:numId="161" w16cid:durableId="1642615193">
    <w:abstractNumId w:val="75"/>
  </w:num>
  <w:num w:numId="162" w16cid:durableId="873618107">
    <w:abstractNumId w:val="208"/>
  </w:num>
  <w:num w:numId="163" w16cid:durableId="783228738">
    <w:abstractNumId w:val="99"/>
  </w:num>
  <w:num w:numId="164" w16cid:durableId="692069824">
    <w:abstractNumId w:val="108"/>
  </w:num>
  <w:num w:numId="165" w16cid:durableId="600650682">
    <w:abstractNumId w:val="31"/>
  </w:num>
  <w:num w:numId="166" w16cid:durableId="1585260603">
    <w:abstractNumId w:val="193"/>
  </w:num>
  <w:num w:numId="167" w16cid:durableId="1121070797">
    <w:abstractNumId w:val="127"/>
  </w:num>
  <w:num w:numId="168" w16cid:durableId="935747058">
    <w:abstractNumId w:val="109"/>
  </w:num>
  <w:num w:numId="169" w16cid:durableId="278219899">
    <w:abstractNumId w:val="158"/>
  </w:num>
  <w:num w:numId="170" w16cid:durableId="514005782">
    <w:abstractNumId w:val="12"/>
  </w:num>
  <w:num w:numId="171" w16cid:durableId="698121118">
    <w:abstractNumId w:val="91"/>
  </w:num>
  <w:num w:numId="172" w16cid:durableId="1299145337">
    <w:abstractNumId w:val="130"/>
  </w:num>
  <w:num w:numId="173" w16cid:durableId="758792188">
    <w:abstractNumId w:val="124"/>
  </w:num>
  <w:num w:numId="174" w16cid:durableId="1284535983">
    <w:abstractNumId w:val="143"/>
  </w:num>
  <w:num w:numId="175" w16cid:durableId="21903813">
    <w:abstractNumId w:val="131"/>
  </w:num>
  <w:num w:numId="176" w16cid:durableId="2138907664">
    <w:abstractNumId w:val="210"/>
  </w:num>
  <w:num w:numId="177" w16cid:durableId="294483015">
    <w:abstractNumId w:val="166"/>
  </w:num>
  <w:num w:numId="178" w16cid:durableId="280917040">
    <w:abstractNumId w:val="161"/>
  </w:num>
  <w:num w:numId="179" w16cid:durableId="1257127508">
    <w:abstractNumId w:val="101"/>
  </w:num>
  <w:num w:numId="180" w16cid:durableId="873929397">
    <w:abstractNumId w:val="118"/>
  </w:num>
  <w:num w:numId="181" w16cid:durableId="1499227125">
    <w:abstractNumId w:val="92"/>
  </w:num>
  <w:num w:numId="182" w16cid:durableId="1940792601">
    <w:abstractNumId w:val="29"/>
  </w:num>
  <w:num w:numId="183" w16cid:durableId="1723943242">
    <w:abstractNumId w:val="123"/>
  </w:num>
  <w:num w:numId="184" w16cid:durableId="997266837">
    <w:abstractNumId w:val="134"/>
  </w:num>
  <w:num w:numId="185" w16cid:durableId="1869490736">
    <w:abstractNumId w:val="22"/>
  </w:num>
  <w:num w:numId="186" w16cid:durableId="1428308432">
    <w:abstractNumId w:val="177"/>
  </w:num>
  <w:num w:numId="187" w16cid:durableId="1035035619">
    <w:abstractNumId w:val="90"/>
  </w:num>
  <w:num w:numId="188" w16cid:durableId="1122770270">
    <w:abstractNumId w:val="35"/>
  </w:num>
  <w:num w:numId="189" w16cid:durableId="91751102">
    <w:abstractNumId w:val="164"/>
  </w:num>
  <w:num w:numId="190" w16cid:durableId="1141920327">
    <w:abstractNumId w:val="171"/>
  </w:num>
  <w:num w:numId="191" w16cid:durableId="1828669602">
    <w:abstractNumId w:val="119"/>
  </w:num>
  <w:num w:numId="192" w16cid:durableId="862135381">
    <w:abstractNumId w:val="18"/>
  </w:num>
  <w:num w:numId="193" w16cid:durableId="1111558210">
    <w:abstractNumId w:val="194"/>
  </w:num>
  <w:num w:numId="194" w16cid:durableId="909655022">
    <w:abstractNumId w:val="77"/>
  </w:num>
  <w:num w:numId="195" w16cid:durableId="1150370679">
    <w:abstractNumId w:val="211"/>
  </w:num>
  <w:num w:numId="196" w16cid:durableId="1999267555">
    <w:abstractNumId w:val="102"/>
  </w:num>
  <w:num w:numId="197" w16cid:durableId="1679773364">
    <w:abstractNumId w:val="206"/>
  </w:num>
  <w:num w:numId="198" w16cid:durableId="1612202944">
    <w:abstractNumId w:val="19"/>
  </w:num>
  <w:num w:numId="199" w16cid:durableId="400105677">
    <w:abstractNumId w:val="163"/>
  </w:num>
  <w:num w:numId="200" w16cid:durableId="302349631">
    <w:abstractNumId w:val="205"/>
  </w:num>
  <w:num w:numId="201" w16cid:durableId="1059016163">
    <w:abstractNumId w:val="51"/>
  </w:num>
  <w:num w:numId="202" w16cid:durableId="1190297237">
    <w:abstractNumId w:val="114"/>
  </w:num>
  <w:num w:numId="203" w16cid:durableId="1272279806">
    <w:abstractNumId w:val="40"/>
  </w:num>
  <w:num w:numId="204" w16cid:durableId="2005358714">
    <w:abstractNumId w:val="58"/>
  </w:num>
  <w:num w:numId="205" w16cid:durableId="1040664578">
    <w:abstractNumId w:val="170"/>
  </w:num>
  <w:num w:numId="206" w16cid:durableId="705328108">
    <w:abstractNumId w:val="15"/>
  </w:num>
  <w:num w:numId="207" w16cid:durableId="148861767">
    <w:abstractNumId w:val="144"/>
  </w:num>
  <w:num w:numId="208" w16cid:durableId="1690329888">
    <w:abstractNumId w:val="9"/>
  </w:num>
  <w:num w:numId="209" w16cid:durableId="765423120">
    <w:abstractNumId w:val="188"/>
  </w:num>
  <w:num w:numId="210" w16cid:durableId="2070761703">
    <w:abstractNumId w:val="20"/>
  </w:num>
  <w:num w:numId="211" w16cid:durableId="1599678346">
    <w:abstractNumId w:val="1"/>
  </w:num>
  <w:num w:numId="212" w16cid:durableId="226766354">
    <w:abstractNumId w:val="85"/>
  </w:num>
  <w:numIdMacAtCleanup w:val="2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ocumentProtection w:edit="comments" w:formatting="1" w:enforcement="0"/>
  <w:defaultTabStop w:val="720"/>
  <w:hyphenationZone w:val="425"/>
  <w:evenAndOddHeaders/>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76A"/>
    <w:rsid w:val="00000D86"/>
    <w:rsid w:val="000010FA"/>
    <w:rsid w:val="000036E8"/>
    <w:rsid w:val="00004112"/>
    <w:rsid w:val="000042C2"/>
    <w:rsid w:val="00007B6C"/>
    <w:rsid w:val="00007B9D"/>
    <w:rsid w:val="0001434E"/>
    <w:rsid w:val="000143DD"/>
    <w:rsid w:val="00014E38"/>
    <w:rsid w:val="000162CB"/>
    <w:rsid w:val="00017373"/>
    <w:rsid w:val="00017834"/>
    <w:rsid w:val="0002065C"/>
    <w:rsid w:val="00020815"/>
    <w:rsid w:val="00022413"/>
    <w:rsid w:val="000232DC"/>
    <w:rsid w:val="00024EDE"/>
    <w:rsid w:val="000250AC"/>
    <w:rsid w:val="00027349"/>
    <w:rsid w:val="00031BAC"/>
    <w:rsid w:val="00036D1D"/>
    <w:rsid w:val="0003789A"/>
    <w:rsid w:val="00042AC3"/>
    <w:rsid w:val="00043CB4"/>
    <w:rsid w:val="00045A99"/>
    <w:rsid w:val="00046488"/>
    <w:rsid w:val="00050CD7"/>
    <w:rsid w:val="00051B3F"/>
    <w:rsid w:val="00052BE1"/>
    <w:rsid w:val="000556F8"/>
    <w:rsid w:val="00055E03"/>
    <w:rsid w:val="00055ED6"/>
    <w:rsid w:val="000565E1"/>
    <w:rsid w:val="00056EBC"/>
    <w:rsid w:val="00057197"/>
    <w:rsid w:val="0005735D"/>
    <w:rsid w:val="00057B92"/>
    <w:rsid w:val="00057DFC"/>
    <w:rsid w:val="000603EB"/>
    <w:rsid w:val="000606CC"/>
    <w:rsid w:val="000616C0"/>
    <w:rsid w:val="00065114"/>
    <w:rsid w:val="0006574C"/>
    <w:rsid w:val="00065D7E"/>
    <w:rsid w:val="00066F32"/>
    <w:rsid w:val="00067315"/>
    <w:rsid w:val="00072390"/>
    <w:rsid w:val="0007256E"/>
    <w:rsid w:val="00072ECC"/>
    <w:rsid w:val="00074C19"/>
    <w:rsid w:val="00074F1A"/>
    <w:rsid w:val="00075B57"/>
    <w:rsid w:val="00076242"/>
    <w:rsid w:val="00082781"/>
    <w:rsid w:val="000830C9"/>
    <w:rsid w:val="00084869"/>
    <w:rsid w:val="00084E2B"/>
    <w:rsid w:val="0008563A"/>
    <w:rsid w:val="000857CC"/>
    <w:rsid w:val="00086F3B"/>
    <w:rsid w:val="000911A0"/>
    <w:rsid w:val="0009139E"/>
    <w:rsid w:val="00092168"/>
    <w:rsid w:val="00092E4F"/>
    <w:rsid w:val="000939F1"/>
    <w:rsid w:val="00093FB6"/>
    <w:rsid w:val="00094845"/>
    <w:rsid w:val="00095A35"/>
    <w:rsid w:val="000A0470"/>
    <w:rsid w:val="000A10E6"/>
    <w:rsid w:val="000A2111"/>
    <w:rsid w:val="000A2552"/>
    <w:rsid w:val="000A3CA9"/>
    <w:rsid w:val="000A5507"/>
    <w:rsid w:val="000A768F"/>
    <w:rsid w:val="000B07BF"/>
    <w:rsid w:val="000B0E84"/>
    <w:rsid w:val="000B163F"/>
    <w:rsid w:val="000B261B"/>
    <w:rsid w:val="000B27FF"/>
    <w:rsid w:val="000B2FAB"/>
    <w:rsid w:val="000B6457"/>
    <w:rsid w:val="000B6A07"/>
    <w:rsid w:val="000C1FB5"/>
    <w:rsid w:val="000C2DE5"/>
    <w:rsid w:val="000C3891"/>
    <w:rsid w:val="000C529A"/>
    <w:rsid w:val="000C683F"/>
    <w:rsid w:val="000D0BF6"/>
    <w:rsid w:val="000D3BC0"/>
    <w:rsid w:val="000D63CA"/>
    <w:rsid w:val="000E14F3"/>
    <w:rsid w:val="000E1E53"/>
    <w:rsid w:val="000F0098"/>
    <w:rsid w:val="000F4519"/>
    <w:rsid w:val="000F4858"/>
    <w:rsid w:val="000F4D94"/>
    <w:rsid w:val="000F5FCD"/>
    <w:rsid w:val="0010370A"/>
    <w:rsid w:val="00104C15"/>
    <w:rsid w:val="001060A0"/>
    <w:rsid w:val="001101D9"/>
    <w:rsid w:val="00110FDE"/>
    <w:rsid w:val="00112747"/>
    <w:rsid w:val="001127BF"/>
    <w:rsid w:val="00112D52"/>
    <w:rsid w:val="00114018"/>
    <w:rsid w:val="001156D3"/>
    <w:rsid w:val="00115EAD"/>
    <w:rsid w:val="001161AC"/>
    <w:rsid w:val="00117148"/>
    <w:rsid w:val="0011770C"/>
    <w:rsid w:val="00120BAF"/>
    <w:rsid w:val="001217F6"/>
    <w:rsid w:val="00122D9B"/>
    <w:rsid w:val="00125487"/>
    <w:rsid w:val="001264B8"/>
    <w:rsid w:val="00126EF2"/>
    <w:rsid w:val="001277A5"/>
    <w:rsid w:val="0012788E"/>
    <w:rsid w:val="00131CB6"/>
    <w:rsid w:val="001324B7"/>
    <w:rsid w:val="001324DD"/>
    <w:rsid w:val="00132B5A"/>
    <w:rsid w:val="0013500F"/>
    <w:rsid w:val="001376BC"/>
    <w:rsid w:val="00137A9F"/>
    <w:rsid w:val="0014070E"/>
    <w:rsid w:val="00142665"/>
    <w:rsid w:val="00142894"/>
    <w:rsid w:val="00142A3F"/>
    <w:rsid w:val="00142D4E"/>
    <w:rsid w:val="00145894"/>
    <w:rsid w:val="00146B8A"/>
    <w:rsid w:val="00151AC3"/>
    <w:rsid w:val="00151FA0"/>
    <w:rsid w:val="00155B05"/>
    <w:rsid w:val="001566D4"/>
    <w:rsid w:val="00156939"/>
    <w:rsid w:val="001604CA"/>
    <w:rsid w:val="00164104"/>
    <w:rsid w:val="00166DDF"/>
    <w:rsid w:val="00167D22"/>
    <w:rsid w:val="00167D88"/>
    <w:rsid w:val="00171142"/>
    <w:rsid w:val="00172E83"/>
    <w:rsid w:val="00173349"/>
    <w:rsid w:val="00177340"/>
    <w:rsid w:val="00180E0F"/>
    <w:rsid w:val="0018230B"/>
    <w:rsid w:val="00183152"/>
    <w:rsid w:val="00185E7D"/>
    <w:rsid w:val="0019050C"/>
    <w:rsid w:val="00190CDC"/>
    <w:rsid w:val="00191B43"/>
    <w:rsid w:val="00191C1F"/>
    <w:rsid w:val="001924EC"/>
    <w:rsid w:val="00193398"/>
    <w:rsid w:val="00194497"/>
    <w:rsid w:val="001969F6"/>
    <w:rsid w:val="00196F0B"/>
    <w:rsid w:val="00197362"/>
    <w:rsid w:val="001A00B4"/>
    <w:rsid w:val="001A10E5"/>
    <w:rsid w:val="001A1162"/>
    <w:rsid w:val="001A39A3"/>
    <w:rsid w:val="001B3076"/>
    <w:rsid w:val="001B413E"/>
    <w:rsid w:val="001B5604"/>
    <w:rsid w:val="001B5ADB"/>
    <w:rsid w:val="001B61BC"/>
    <w:rsid w:val="001B6AED"/>
    <w:rsid w:val="001B7A42"/>
    <w:rsid w:val="001C00B5"/>
    <w:rsid w:val="001C06A2"/>
    <w:rsid w:val="001C0E6C"/>
    <w:rsid w:val="001C1AEB"/>
    <w:rsid w:val="001C1BD2"/>
    <w:rsid w:val="001C4BF6"/>
    <w:rsid w:val="001C5CC7"/>
    <w:rsid w:val="001C76D2"/>
    <w:rsid w:val="001D0226"/>
    <w:rsid w:val="001D056D"/>
    <w:rsid w:val="001D18A3"/>
    <w:rsid w:val="001D1F33"/>
    <w:rsid w:val="001D6AD9"/>
    <w:rsid w:val="001E0762"/>
    <w:rsid w:val="001E0D20"/>
    <w:rsid w:val="001E2053"/>
    <w:rsid w:val="001E2814"/>
    <w:rsid w:val="001E3E0F"/>
    <w:rsid w:val="001E4F6B"/>
    <w:rsid w:val="001E6BA7"/>
    <w:rsid w:val="001F0E1A"/>
    <w:rsid w:val="001F2C65"/>
    <w:rsid w:val="001F2E7D"/>
    <w:rsid w:val="001F35B0"/>
    <w:rsid w:val="001F577B"/>
    <w:rsid w:val="001F5AEF"/>
    <w:rsid w:val="001F6499"/>
    <w:rsid w:val="001F77EE"/>
    <w:rsid w:val="00201200"/>
    <w:rsid w:val="002022EE"/>
    <w:rsid w:val="0020301C"/>
    <w:rsid w:val="00203164"/>
    <w:rsid w:val="0020431F"/>
    <w:rsid w:val="00204411"/>
    <w:rsid w:val="00210B92"/>
    <w:rsid w:val="00212504"/>
    <w:rsid w:val="002127FE"/>
    <w:rsid w:val="0021352E"/>
    <w:rsid w:val="00213E55"/>
    <w:rsid w:val="00214FE6"/>
    <w:rsid w:val="00217BEA"/>
    <w:rsid w:val="00221599"/>
    <w:rsid w:val="002221F9"/>
    <w:rsid w:val="002228FE"/>
    <w:rsid w:val="002248F7"/>
    <w:rsid w:val="00224CF8"/>
    <w:rsid w:val="00224F26"/>
    <w:rsid w:val="00225DC2"/>
    <w:rsid w:val="00227350"/>
    <w:rsid w:val="00227B8D"/>
    <w:rsid w:val="00232699"/>
    <w:rsid w:val="002343B6"/>
    <w:rsid w:val="0023519A"/>
    <w:rsid w:val="00236F35"/>
    <w:rsid w:val="00237452"/>
    <w:rsid w:val="00237B05"/>
    <w:rsid w:val="00240260"/>
    <w:rsid w:val="002415CF"/>
    <w:rsid w:val="0024274D"/>
    <w:rsid w:val="00245598"/>
    <w:rsid w:val="00246DBE"/>
    <w:rsid w:val="002474B6"/>
    <w:rsid w:val="0025202F"/>
    <w:rsid w:val="00256217"/>
    <w:rsid w:val="0025623A"/>
    <w:rsid w:val="00257E86"/>
    <w:rsid w:val="00260D74"/>
    <w:rsid w:val="00265F51"/>
    <w:rsid w:val="002673B5"/>
    <w:rsid w:val="002710A2"/>
    <w:rsid w:val="00271405"/>
    <w:rsid w:val="00272079"/>
    <w:rsid w:val="00275000"/>
    <w:rsid w:val="00280287"/>
    <w:rsid w:val="00280A0B"/>
    <w:rsid w:val="00281158"/>
    <w:rsid w:val="00284D0C"/>
    <w:rsid w:val="00284D80"/>
    <w:rsid w:val="002856F2"/>
    <w:rsid w:val="00287DBB"/>
    <w:rsid w:val="002904DE"/>
    <w:rsid w:val="00290F96"/>
    <w:rsid w:val="00291D59"/>
    <w:rsid w:val="00291F51"/>
    <w:rsid w:val="002924EC"/>
    <w:rsid w:val="00293DC7"/>
    <w:rsid w:val="00296465"/>
    <w:rsid w:val="00296DF4"/>
    <w:rsid w:val="002A01F4"/>
    <w:rsid w:val="002A4B37"/>
    <w:rsid w:val="002A4E30"/>
    <w:rsid w:val="002A5154"/>
    <w:rsid w:val="002A620D"/>
    <w:rsid w:val="002A7248"/>
    <w:rsid w:val="002B2A52"/>
    <w:rsid w:val="002B2DBC"/>
    <w:rsid w:val="002B3FDC"/>
    <w:rsid w:val="002B5389"/>
    <w:rsid w:val="002B6B6B"/>
    <w:rsid w:val="002B7840"/>
    <w:rsid w:val="002C1EDC"/>
    <w:rsid w:val="002C4669"/>
    <w:rsid w:val="002D531A"/>
    <w:rsid w:val="002D56C0"/>
    <w:rsid w:val="002E0041"/>
    <w:rsid w:val="002E16D1"/>
    <w:rsid w:val="002E18CB"/>
    <w:rsid w:val="002E2C70"/>
    <w:rsid w:val="002E6AB8"/>
    <w:rsid w:val="002F1398"/>
    <w:rsid w:val="002F1D76"/>
    <w:rsid w:val="002F4D30"/>
    <w:rsid w:val="002F4D63"/>
    <w:rsid w:val="002F4FF2"/>
    <w:rsid w:val="002F7301"/>
    <w:rsid w:val="0030400C"/>
    <w:rsid w:val="00304918"/>
    <w:rsid w:val="00305106"/>
    <w:rsid w:val="003059BB"/>
    <w:rsid w:val="003066CE"/>
    <w:rsid w:val="00310864"/>
    <w:rsid w:val="00310DC5"/>
    <w:rsid w:val="003202CB"/>
    <w:rsid w:val="0032149C"/>
    <w:rsid w:val="00322A43"/>
    <w:rsid w:val="0032344B"/>
    <w:rsid w:val="00323766"/>
    <w:rsid w:val="00330716"/>
    <w:rsid w:val="00330846"/>
    <w:rsid w:val="00331BB5"/>
    <w:rsid w:val="00332630"/>
    <w:rsid w:val="00333E44"/>
    <w:rsid w:val="00334DA1"/>
    <w:rsid w:val="00336650"/>
    <w:rsid w:val="00340CB8"/>
    <w:rsid w:val="003413F6"/>
    <w:rsid w:val="003430E4"/>
    <w:rsid w:val="003437EA"/>
    <w:rsid w:val="00346F8F"/>
    <w:rsid w:val="00346FED"/>
    <w:rsid w:val="00347FFD"/>
    <w:rsid w:val="00350474"/>
    <w:rsid w:val="00351CB7"/>
    <w:rsid w:val="0035269A"/>
    <w:rsid w:val="00352D5C"/>
    <w:rsid w:val="003537EE"/>
    <w:rsid w:val="00354633"/>
    <w:rsid w:val="00355A6C"/>
    <w:rsid w:val="00356A72"/>
    <w:rsid w:val="00357EE7"/>
    <w:rsid w:val="00360669"/>
    <w:rsid w:val="00361220"/>
    <w:rsid w:val="0036209E"/>
    <w:rsid w:val="0036599E"/>
    <w:rsid w:val="00366235"/>
    <w:rsid w:val="00370DDF"/>
    <w:rsid w:val="003720C0"/>
    <w:rsid w:val="003739C1"/>
    <w:rsid w:val="00376BAC"/>
    <w:rsid w:val="00376C57"/>
    <w:rsid w:val="003773BB"/>
    <w:rsid w:val="00377754"/>
    <w:rsid w:val="003804D1"/>
    <w:rsid w:val="00380B20"/>
    <w:rsid w:val="00382243"/>
    <w:rsid w:val="00382884"/>
    <w:rsid w:val="00383512"/>
    <w:rsid w:val="003853FF"/>
    <w:rsid w:val="00386161"/>
    <w:rsid w:val="00390363"/>
    <w:rsid w:val="00392A0B"/>
    <w:rsid w:val="00395301"/>
    <w:rsid w:val="0039570D"/>
    <w:rsid w:val="00396010"/>
    <w:rsid w:val="003A090B"/>
    <w:rsid w:val="003A1BA4"/>
    <w:rsid w:val="003A3953"/>
    <w:rsid w:val="003A3B61"/>
    <w:rsid w:val="003A4FE5"/>
    <w:rsid w:val="003A77EF"/>
    <w:rsid w:val="003B125E"/>
    <w:rsid w:val="003B1B36"/>
    <w:rsid w:val="003B2E8B"/>
    <w:rsid w:val="003B3FE7"/>
    <w:rsid w:val="003B6B7D"/>
    <w:rsid w:val="003B71B6"/>
    <w:rsid w:val="003B7DE4"/>
    <w:rsid w:val="003C480A"/>
    <w:rsid w:val="003C5BC6"/>
    <w:rsid w:val="003D035A"/>
    <w:rsid w:val="003D0917"/>
    <w:rsid w:val="003D1CB2"/>
    <w:rsid w:val="003D2A58"/>
    <w:rsid w:val="003D384D"/>
    <w:rsid w:val="003D3E95"/>
    <w:rsid w:val="003D4B01"/>
    <w:rsid w:val="003D5403"/>
    <w:rsid w:val="003D5CBA"/>
    <w:rsid w:val="003D5F3C"/>
    <w:rsid w:val="003D7833"/>
    <w:rsid w:val="003E2459"/>
    <w:rsid w:val="003E284D"/>
    <w:rsid w:val="003E553E"/>
    <w:rsid w:val="003E63DD"/>
    <w:rsid w:val="003E6D8B"/>
    <w:rsid w:val="003E7689"/>
    <w:rsid w:val="003F0DAC"/>
    <w:rsid w:val="003F2470"/>
    <w:rsid w:val="003F2D35"/>
    <w:rsid w:val="003F4B5B"/>
    <w:rsid w:val="003F57D8"/>
    <w:rsid w:val="003F76B2"/>
    <w:rsid w:val="003F7745"/>
    <w:rsid w:val="004022FC"/>
    <w:rsid w:val="00403FBD"/>
    <w:rsid w:val="00404DDC"/>
    <w:rsid w:val="00406450"/>
    <w:rsid w:val="0040746E"/>
    <w:rsid w:val="004074ED"/>
    <w:rsid w:val="00407F62"/>
    <w:rsid w:val="00410255"/>
    <w:rsid w:val="00411EF0"/>
    <w:rsid w:val="00414621"/>
    <w:rsid w:val="00415C55"/>
    <w:rsid w:val="00416049"/>
    <w:rsid w:val="0041676F"/>
    <w:rsid w:val="00416C47"/>
    <w:rsid w:val="00416E87"/>
    <w:rsid w:val="004177DC"/>
    <w:rsid w:val="00417C9C"/>
    <w:rsid w:val="0042168B"/>
    <w:rsid w:val="00422B8B"/>
    <w:rsid w:val="00424A6C"/>
    <w:rsid w:val="00424BE8"/>
    <w:rsid w:val="00426AE9"/>
    <w:rsid w:val="00427137"/>
    <w:rsid w:val="0043060C"/>
    <w:rsid w:val="00433593"/>
    <w:rsid w:val="0043370B"/>
    <w:rsid w:val="00433ED5"/>
    <w:rsid w:val="00436191"/>
    <w:rsid w:val="0043635D"/>
    <w:rsid w:val="00441325"/>
    <w:rsid w:val="004464CD"/>
    <w:rsid w:val="00446834"/>
    <w:rsid w:val="00452AAE"/>
    <w:rsid w:val="00452BA1"/>
    <w:rsid w:val="00453400"/>
    <w:rsid w:val="004566BD"/>
    <w:rsid w:val="00460DE7"/>
    <w:rsid w:val="00461CA1"/>
    <w:rsid w:val="004623B2"/>
    <w:rsid w:val="00464335"/>
    <w:rsid w:val="00464EA6"/>
    <w:rsid w:val="004653A9"/>
    <w:rsid w:val="00465C96"/>
    <w:rsid w:val="004678D1"/>
    <w:rsid w:val="004712FB"/>
    <w:rsid w:val="00472908"/>
    <w:rsid w:val="0047496D"/>
    <w:rsid w:val="00477B44"/>
    <w:rsid w:val="00477C04"/>
    <w:rsid w:val="00482838"/>
    <w:rsid w:val="00482C26"/>
    <w:rsid w:val="00483537"/>
    <w:rsid w:val="004844BE"/>
    <w:rsid w:val="004849CF"/>
    <w:rsid w:val="00484C05"/>
    <w:rsid w:val="00485494"/>
    <w:rsid w:val="004856B0"/>
    <w:rsid w:val="004914E7"/>
    <w:rsid w:val="004922CE"/>
    <w:rsid w:val="00492C1B"/>
    <w:rsid w:val="00492E94"/>
    <w:rsid w:val="00493E74"/>
    <w:rsid w:val="0049478F"/>
    <w:rsid w:val="00494C4F"/>
    <w:rsid w:val="004A0B67"/>
    <w:rsid w:val="004A4548"/>
    <w:rsid w:val="004A5914"/>
    <w:rsid w:val="004A7D5C"/>
    <w:rsid w:val="004B2701"/>
    <w:rsid w:val="004B4455"/>
    <w:rsid w:val="004B7DD4"/>
    <w:rsid w:val="004C0F98"/>
    <w:rsid w:val="004C337C"/>
    <w:rsid w:val="004C598F"/>
    <w:rsid w:val="004C5C68"/>
    <w:rsid w:val="004C718F"/>
    <w:rsid w:val="004D0961"/>
    <w:rsid w:val="004D48F3"/>
    <w:rsid w:val="004D68B9"/>
    <w:rsid w:val="004D728D"/>
    <w:rsid w:val="004E0EDE"/>
    <w:rsid w:val="004E172D"/>
    <w:rsid w:val="004E3CA2"/>
    <w:rsid w:val="004E428B"/>
    <w:rsid w:val="004E484B"/>
    <w:rsid w:val="004F1B93"/>
    <w:rsid w:val="004F248F"/>
    <w:rsid w:val="004F2A65"/>
    <w:rsid w:val="004F4040"/>
    <w:rsid w:val="004F6DE6"/>
    <w:rsid w:val="004F7E31"/>
    <w:rsid w:val="00500001"/>
    <w:rsid w:val="00500731"/>
    <w:rsid w:val="00503D0A"/>
    <w:rsid w:val="0050679E"/>
    <w:rsid w:val="00507095"/>
    <w:rsid w:val="005075A0"/>
    <w:rsid w:val="00512A90"/>
    <w:rsid w:val="005140F8"/>
    <w:rsid w:val="00515B73"/>
    <w:rsid w:val="00516BD5"/>
    <w:rsid w:val="005172E1"/>
    <w:rsid w:val="00517DF6"/>
    <w:rsid w:val="00521CCE"/>
    <w:rsid w:val="0052298D"/>
    <w:rsid w:val="00525936"/>
    <w:rsid w:val="00526E0F"/>
    <w:rsid w:val="00527926"/>
    <w:rsid w:val="00527A39"/>
    <w:rsid w:val="005324B2"/>
    <w:rsid w:val="00533661"/>
    <w:rsid w:val="005375FD"/>
    <w:rsid w:val="00542A84"/>
    <w:rsid w:val="005431E5"/>
    <w:rsid w:val="0054467F"/>
    <w:rsid w:val="00544CCA"/>
    <w:rsid w:val="00545617"/>
    <w:rsid w:val="00546332"/>
    <w:rsid w:val="00547048"/>
    <w:rsid w:val="00547F8D"/>
    <w:rsid w:val="00550673"/>
    <w:rsid w:val="00551791"/>
    <w:rsid w:val="005518C7"/>
    <w:rsid w:val="005522ED"/>
    <w:rsid w:val="005528EA"/>
    <w:rsid w:val="00555830"/>
    <w:rsid w:val="00557077"/>
    <w:rsid w:val="005570AB"/>
    <w:rsid w:val="005572A3"/>
    <w:rsid w:val="00557430"/>
    <w:rsid w:val="0056070E"/>
    <w:rsid w:val="005627A3"/>
    <w:rsid w:val="0056286A"/>
    <w:rsid w:val="00563393"/>
    <w:rsid w:val="00563590"/>
    <w:rsid w:val="00563DE4"/>
    <w:rsid w:val="00564A49"/>
    <w:rsid w:val="00565C29"/>
    <w:rsid w:val="00567449"/>
    <w:rsid w:val="00574E33"/>
    <w:rsid w:val="005753FE"/>
    <w:rsid w:val="005769AA"/>
    <w:rsid w:val="00577658"/>
    <w:rsid w:val="005816BE"/>
    <w:rsid w:val="00583369"/>
    <w:rsid w:val="00584AF1"/>
    <w:rsid w:val="00584DCE"/>
    <w:rsid w:val="00585526"/>
    <w:rsid w:val="00586B6D"/>
    <w:rsid w:val="005900F8"/>
    <w:rsid w:val="0059026C"/>
    <w:rsid w:val="00590FB5"/>
    <w:rsid w:val="00592C48"/>
    <w:rsid w:val="00594060"/>
    <w:rsid w:val="00595449"/>
    <w:rsid w:val="00595A9F"/>
    <w:rsid w:val="00596147"/>
    <w:rsid w:val="005967A1"/>
    <w:rsid w:val="005A15C4"/>
    <w:rsid w:val="005A2A28"/>
    <w:rsid w:val="005A416F"/>
    <w:rsid w:val="005A548D"/>
    <w:rsid w:val="005A7CD2"/>
    <w:rsid w:val="005A7D1F"/>
    <w:rsid w:val="005A7E6E"/>
    <w:rsid w:val="005B01E9"/>
    <w:rsid w:val="005B0AE4"/>
    <w:rsid w:val="005B26CB"/>
    <w:rsid w:val="005B3674"/>
    <w:rsid w:val="005B3720"/>
    <w:rsid w:val="005B3DF2"/>
    <w:rsid w:val="005B3F9F"/>
    <w:rsid w:val="005B4B14"/>
    <w:rsid w:val="005B5B79"/>
    <w:rsid w:val="005C15B1"/>
    <w:rsid w:val="005C1BDE"/>
    <w:rsid w:val="005C33AA"/>
    <w:rsid w:val="005C3A83"/>
    <w:rsid w:val="005C53E3"/>
    <w:rsid w:val="005C6234"/>
    <w:rsid w:val="005C6F1C"/>
    <w:rsid w:val="005D093A"/>
    <w:rsid w:val="005D0AB0"/>
    <w:rsid w:val="005D2C04"/>
    <w:rsid w:val="005D2FEE"/>
    <w:rsid w:val="005D462B"/>
    <w:rsid w:val="005D6848"/>
    <w:rsid w:val="005D7BFA"/>
    <w:rsid w:val="005E04C4"/>
    <w:rsid w:val="005E27EB"/>
    <w:rsid w:val="005E465D"/>
    <w:rsid w:val="005E625F"/>
    <w:rsid w:val="005E77D2"/>
    <w:rsid w:val="005E7AAA"/>
    <w:rsid w:val="005F03CA"/>
    <w:rsid w:val="005F0F14"/>
    <w:rsid w:val="005F121F"/>
    <w:rsid w:val="005F158C"/>
    <w:rsid w:val="005F348A"/>
    <w:rsid w:val="005F3A76"/>
    <w:rsid w:val="005F53D4"/>
    <w:rsid w:val="00601D59"/>
    <w:rsid w:val="00601D97"/>
    <w:rsid w:val="0060211D"/>
    <w:rsid w:val="00602171"/>
    <w:rsid w:val="00603550"/>
    <w:rsid w:val="006035D7"/>
    <w:rsid w:val="00607CCE"/>
    <w:rsid w:val="0061375A"/>
    <w:rsid w:val="0061514B"/>
    <w:rsid w:val="00616125"/>
    <w:rsid w:val="00617AC9"/>
    <w:rsid w:val="00621124"/>
    <w:rsid w:val="0062119D"/>
    <w:rsid w:val="00621C85"/>
    <w:rsid w:val="006249A0"/>
    <w:rsid w:val="00624A7D"/>
    <w:rsid w:val="00631B55"/>
    <w:rsid w:val="00632F12"/>
    <w:rsid w:val="0063377C"/>
    <w:rsid w:val="00633BB0"/>
    <w:rsid w:val="006345CB"/>
    <w:rsid w:val="00634E94"/>
    <w:rsid w:val="00634F49"/>
    <w:rsid w:val="00635634"/>
    <w:rsid w:val="00635787"/>
    <w:rsid w:val="006361C6"/>
    <w:rsid w:val="006369FC"/>
    <w:rsid w:val="006374E6"/>
    <w:rsid w:val="00637E16"/>
    <w:rsid w:val="00641C36"/>
    <w:rsid w:val="00641EF7"/>
    <w:rsid w:val="00646562"/>
    <w:rsid w:val="00650A42"/>
    <w:rsid w:val="00651E19"/>
    <w:rsid w:val="00652228"/>
    <w:rsid w:val="006525D2"/>
    <w:rsid w:val="00652C3A"/>
    <w:rsid w:val="0065357C"/>
    <w:rsid w:val="006537DE"/>
    <w:rsid w:val="0065471D"/>
    <w:rsid w:val="00655937"/>
    <w:rsid w:val="0065705A"/>
    <w:rsid w:val="00661709"/>
    <w:rsid w:val="006620D0"/>
    <w:rsid w:val="00663E71"/>
    <w:rsid w:val="00664004"/>
    <w:rsid w:val="00667E1C"/>
    <w:rsid w:val="00670678"/>
    <w:rsid w:val="006736EA"/>
    <w:rsid w:val="00674CCE"/>
    <w:rsid w:val="00675355"/>
    <w:rsid w:val="00676F48"/>
    <w:rsid w:val="006826A0"/>
    <w:rsid w:val="006836B8"/>
    <w:rsid w:val="0068449B"/>
    <w:rsid w:val="006846E9"/>
    <w:rsid w:val="006859E0"/>
    <w:rsid w:val="006859E8"/>
    <w:rsid w:val="006865D8"/>
    <w:rsid w:val="00686B09"/>
    <w:rsid w:val="00686C3A"/>
    <w:rsid w:val="0068750C"/>
    <w:rsid w:val="006905CD"/>
    <w:rsid w:val="006916F3"/>
    <w:rsid w:val="00692E19"/>
    <w:rsid w:val="006936D8"/>
    <w:rsid w:val="00693FFC"/>
    <w:rsid w:val="00694CAF"/>
    <w:rsid w:val="00695322"/>
    <w:rsid w:val="00696599"/>
    <w:rsid w:val="00696AD4"/>
    <w:rsid w:val="00696B08"/>
    <w:rsid w:val="0069732C"/>
    <w:rsid w:val="00697B16"/>
    <w:rsid w:val="006A1957"/>
    <w:rsid w:val="006A20C6"/>
    <w:rsid w:val="006A3011"/>
    <w:rsid w:val="006A3735"/>
    <w:rsid w:val="006A5E5C"/>
    <w:rsid w:val="006B0DE0"/>
    <w:rsid w:val="006B2F12"/>
    <w:rsid w:val="006B2FE3"/>
    <w:rsid w:val="006B3C29"/>
    <w:rsid w:val="006B4D46"/>
    <w:rsid w:val="006B70DD"/>
    <w:rsid w:val="006B7210"/>
    <w:rsid w:val="006C0296"/>
    <w:rsid w:val="006C1B7E"/>
    <w:rsid w:val="006C32E4"/>
    <w:rsid w:val="006C4773"/>
    <w:rsid w:val="006C511F"/>
    <w:rsid w:val="006D0B47"/>
    <w:rsid w:val="006D531F"/>
    <w:rsid w:val="006D5EB7"/>
    <w:rsid w:val="006D635C"/>
    <w:rsid w:val="006D7D2D"/>
    <w:rsid w:val="006E0F95"/>
    <w:rsid w:val="006E1BA2"/>
    <w:rsid w:val="006E2207"/>
    <w:rsid w:val="006E2EA2"/>
    <w:rsid w:val="006E3902"/>
    <w:rsid w:val="006E5E77"/>
    <w:rsid w:val="006E6CB7"/>
    <w:rsid w:val="006F089D"/>
    <w:rsid w:val="006F479F"/>
    <w:rsid w:val="006F609B"/>
    <w:rsid w:val="00700B84"/>
    <w:rsid w:val="00700E79"/>
    <w:rsid w:val="007010D8"/>
    <w:rsid w:val="00706774"/>
    <w:rsid w:val="00710165"/>
    <w:rsid w:val="00711266"/>
    <w:rsid w:val="00712FD2"/>
    <w:rsid w:val="00713677"/>
    <w:rsid w:val="0071787C"/>
    <w:rsid w:val="00721F9C"/>
    <w:rsid w:val="00722963"/>
    <w:rsid w:val="0072658A"/>
    <w:rsid w:val="0072771F"/>
    <w:rsid w:val="00727B18"/>
    <w:rsid w:val="00730C9F"/>
    <w:rsid w:val="00731C3C"/>
    <w:rsid w:val="00731C3E"/>
    <w:rsid w:val="007326DB"/>
    <w:rsid w:val="00733AD2"/>
    <w:rsid w:val="00734341"/>
    <w:rsid w:val="00734DCB"/>
    <w:rsid w:val="00734FFE"/>
    <w:rsid w:val="00736CC6"/>
    <w:rsid w:val="007373B6"/>
    <w:rsid w:val="00737743"/>
    <w:rsid w:val="00740185"/>
    <w:rsid w:val="0074110B"/>
    <w:rsid w:val="007454AA"/>
    <w:rsid w:val="00747CC8"/>
    <w:rsid w:val="00753D90"/>
    <w:rsid w:val="007541CC"/>
    <w:rsid w:val="00754350"/>
    <w:rsid w:val="00754D6A"/>
    <w:rsid w:val="0075724F"/>
    <w:rsid w:val="007639B8"/>
    <w:rsid w:val="00764F71"/>
    <w:rsid w:val="007653C8"/>
    <w:rsid w:val="00766A6E"/>
    <w:rsid w:val="00766C1A"/>
    <w:rsid w:val="00766E8F"/>
    <w:rsid w:val="00766EC5"/>
    <w:rsid w:val="00770070"/>
    <w:rsid w:val="0077260E"/>
    <w:rsid w:val="00773B6C"/>
    <w:rsid w:val="00773B8F"/>
    <w:rsid w:val="00775231"/>
    <w:rsid w:val="00777569"/>
    <w:rsid w:val="00777C2B"/>
    <w:rsid w:val="00781D04"/>
    <w:rsid w:val="007835BA"/>
    <w:rsid w:val="007851C8"/>
    <w:rsid w:val="00787330"/>
    <w:rsid w:val="0078769B"/>
    <w:rsid w:val="00790544"/>
    <w:rsid w:val="007929CB"/>
    <w:rsid w:val="00793CE4"/>
    <w:rsid w:val="00794266"/>
    <w:rsid w:val="00796A8B"/>
    <w:rsid w:val="007970E4"/>
    <w:rsid w:val="007A0404"/>
    <w:rsid w:val="007A177D"/>
    <w:rsid w:val="007A1F4D"/>
    <w:rsid w:val="007A2750"/>
    <w:rsid w:val="007A3E25"/>
    <w:rsid w:val="007A578C"/>
    <w:rsid w:val="007B0079"/>
    <w:rsid w:val="007B1AFE"/>
    <w:rsid w:val="007B22E6"/>
    <w:rsid w:val="007B2EA5"/>
    <w:rsid w:val="007B3FDD"/>
    <w:rsid w:val="007B5C62"/>
    <w:rsid w:val="007B6043"/>
    <w:rsid w:val="007C3FB7"/>
    <w:rsid w:val="007C75B4"/>
    <w:rsid w:val="007C75DA"/>
    <w:rsid w:val="007D17C9"/>
    <w:rsid w:val="007D3642"/>
    <w:rsid w:val="007D620C"/>
    <w:rsid w:val="007D66F2"/>
    <w:rsid w:val="007D79FE"/>
    <w:rsid w:val="007E0306"/>
    <w:rsid w:val="007E36F8"/>
    <w:rsid w:val="007E39B8"/>
    <w:rsid w:val="007E66CB"/>
    <w:rsid w:val="007E73B8"/>
    <w:rsid w:val="007F12C0"/>
    <w:rsid w:val="007F2D0E"/>
    <w:rsid w:val="007F3EFD"/>
    <w:rsid w:val="007F4A04"/>
    <w:rsid w:val="007F4F74"/>
    <w:rsid w:val="007F528A"/>
    <w:rsid w:val="007F7196"/>
    <w:rsid w:val="007F74DC"/>
    <w:rsid w:val="007F785D"/>
    <w:rsid w:val="008023AA"/>
    <w:rsid w:val="0080252A"/>
    <w:rsid w:val="0080299F"/>
    <w:rsid w:val="00802F77"/>
    <w:rsid w:val="00805CC9"/>
    <w:rsid w:val="00810B82"/>
    <w:rsid w:val="00811F3B"/>
    <w:rsid w:val="00815237"/>
    <w:rsid w:val="00815B01"/>
    <w:rsid w:val="00817A5C"/>
    <w:rsid w:val="00820522"/>
    <w:rsid w:val="008211B1"/>
    <w:rsid w:val="00821331"/>
    <w:rsid w:val="008220D9"/>
    <w:rsid w:val="00822128"/>
    <w:rsid w:val="00822B26"/>
    <w:rsid w:val="0082592F"/>
    <w:rsid w:val="00826E4E"/>
    <w:rsid w:val="00827B10"/>
    <w:rsid w:val="008300F8"/>
    <w:rsid w:val="008323D5"/>
    <w:rsid w:val="0083261C"/>
    <w:rsid w:val="0083286B"/>
    <w:rsid w:val="00836210"/>
    <w:rsid w:val="00836C0D"/>
    <w:rsid w:val="008378BF"/>
    <w:rsid w:val="00840316"/>
    <w:rsid w:val="0084055C"/>
    <w:rsid w:val="00841DC3"/>
    <w:rsid w:val="008423CD"/>
    <w:rsid w:val="00842B43"/>
    <w:rsid w:val="0084359C"/>
    <w:rsid w:val="00843F62"/>
    <w:rsid w:val="00844901"/>
    <w:rsid w:val="0084543F"/>
    <w:rsid w:val="008505B0"/>
    <w:rsid w:val="0085354B"/>
    <w:rsid w:val="008541AC"/>
    <w:rsid w:val="00854214"/>
    <w:rsid w:val="008563A1"/>
    <w:rsid w:val="0085671D"/>
    <w:rsid w:val="00860633"/>
    <w:rsid w:val="00862590"/>
    <w:rsid w:val="00863604"/>
    <w:rsid w:val="0086417F"/>
    <w:rsid w:val="00864C2C"/>
    <w:rsid w:val="00864DF6"/>
    <w:rsid w:val="00865696"/>
    <w:rsid w:val="008662D4"/>
    <w:rsid w:val="00871F7E"/>
    <w:rsid w:val="00872ED0"/>
    <w:rsid w:val="00873236"/>
    <w:rsid w:val="00874A08"/>
    <w:rsid w:val="00874C1A"/>
    <w:rsid w:val="008766E2"/>
    <w:rsid w:val="00876AF1"/>
    <w:rsid w:val="00877878"/>
    <w:rsid w:val="008802CA"/>
    <w:rsid w:val="00880682"/>
    <w:rsid w:val="00882917"/>
    <w:rsid w:val="00886DD6"/>
    <w:rsid w:val="00887274"/>
    <w:rsid w:val="008872EE"/>
    <w:rsid w:val="00887EB2"/>
    <w:rsid w:val="008902AB"/>
    <w:rsid w:val="008903AD"/>
    <w:rsid w:val="00891736"/>
    <w:rsid w:val="00891E5A"/>
    <w:rsid w:val="008920D0"/>
    <w:rsid w:val="0089225B"/>
    <w:rsid w:val="0089309B"/>
    <w:rsid w:val="00893813"/>
    <w:rsid w:val="008A0658"/>
    <w:rsid w:val="008A1440"/>
    <w:rsid w:val="008A2EC0"/>
    <w:rsid w:val="008A4F49"/>
    <w:rsid w:val="008A6C3F"/>
    <w:rsid w:val="008B0976"/>
    <w:rsid w:val="008B0A5C"/>
    <w:rsid w:val="008B1130"/>
    <w:rsid w:val="008B4554"/>
    <w:rsid w:val="008B4D8E"/>
    <w:rsid w:val="008B58A4"/>
    <w:rsid w:val="008B5DEB"/>
    <w:rsid w:val="008B6B48"/>
    <w:rsid w:val="008B7540"/>
    <w:rsid w:val="008B7A91"/>
    <w:rsid w:val="008C1416"/>
    <w:rsid w:val="008C3508"/>
    <w:rsid w:val="008C3B64"/>
    <w:rsid w:val="008C3BBE"/>
    <w:rsid w:val="008C4A11"/>
    <w:rsid w:val="008D05CB"/>
    <w:rsid w:val="008D0F33"/>
    <w:rsid w:val="008D2510"/>
    <w:rsid w:val="008D595A"/>
    <w:rsid w:val="008D63CF"/>
    <w:rsid w:val="008E1A8D"/>
    <w:rsid w:val="008E5BC2"/>
    <w:rsid w:val="008E5DF6"/>
    <w:rsid w:val="008E6E8E"/>
    <w:rsid w:val="008F1E04"/>
    <w:rsid w:val="008F60FF"/>
    <w:rsid w:val="008F6726"/>
    <w:rsid w:val="008F68FA"/>
    <w:rsid w:val="008F7622"/>
    <w:rsid w:val="008F7EE1"/>
    <w:rsid w:val="00900903"/>
    <w:rsid w:val="009013BC"/>
    <w:rsid w:val="009021BF"/>
    <w:rsid w:val="00905F49"/>
    <w:rsid w:val="009062A9"/>
    <w:rsid w:val="009132FC"/>
    <w:rsid w:val="00913EDA"/>
    <w:rsid w:val="00915025"/>
    <w:rsid w:val="009169EB"/>
    <w:rsid w:val="00921C95"/>
    <w:rsid w:val="00921D63"/>
    <w:rsid w:val="00922052"/>
    <w:rsid w:val="00922831"/>
    <w:rsid w:val="009236EE"/>
    <w:rsid w:val="009237D2"/>
    <w:rsid w:val="00927BE1"/>
    <w:rsid w:val="00930E3B"/>
    <w:rsid w:val="009321B8"/>
    <w:rsid w:val="009324BF"/>
    <w:rsid w:val="0093729E"/>
    <w:rsid w:val="0094053C"/>
    <w:rsid w:val="009413F3"/>
    <w:rsid w:val="00942AAC"/>
    <w:rsid w:val="00943D45"/>
    <w:rsid w:val="00946AE1"/>
    <w:rsid w:val="00947015"/>
    <w:rsid w:val="00947DBD"/>
    <w:rsid w:val="00950687"/>
    <w:rsid w:val="0095476E"/>
    <w:rsid w:val="00956EFE"/>
    <w:rsid w:val="00957E4E"/>
    <w:rsid w:val="00961046"/>
    <w:rsid w:val="00962946"/>
    <w:rsid w:val="009634AD"/>
    <w:rsid w:val="00963EF4"/>
    <w:rsid w:val="00964BBD"/>
    <w:rsid w:val="00965140"/>
    <w:rsid w:val="009661DD"/>
    <w:rsid w:val="00966A42"/>
    <w:rsid w:val="00971785"/>
    <w:rsid w:val="00972ECE"/>
    <w:rsid w:val="009730E5"/>
    <w:rsid w:val="00977E5E"/>
    <w:rsid w:val="0098143A"/>
    <w:rsid w:val="009853D9"/>
    <w:rsid w:val="009857DB"/>
    <w:rsid w:val="00990208"/>
    <w:rsid w:val="009906A5"/>
    <w:rsid w:val="00991FC9"/>
    <w:rsid w:val="00992780"/>
    <w:rsid w:val="0099381E"/>
    <w:rsid w:val="00993D27"/>
    <w:rsid w:val="00994AA9"/>
    <w:rsid w:val="0099728A"/>
    <w:rsid w:val="009A0430"/>
    <w:rsid w:val="009A300B"/>
    <w:rsid w:val="009A436A"/>
    <w:rsid w:val="009A4815"/>
    <w:rsid w:val="009A4DF8"/>
    <w:rsid w:val="009A5267"/>
    <w:rsid w:val="009A5CD9"/>
    <w:rsid w:val="009A7263"/>
    <w:rsid w:val="009B0051"/>
    <w:rsid w:val="009B43C5"/>
    <w:rsid w:val="009B5BA0"/>
    <w:rsid w:val="009B6B66"/>
    <w:rsid w:val="009B7196"/>
    <w:rsid w:val="009C594A"/>
    <w:rsid w:val="009C612B"/>
    <w:rsid w:val="009C68BF"/>
    <w:rsid w:val="009C7D39"/>
    <w:rsid w:val="009D0AAD"/>
    <w:rsid w:val="009D4D38"/>
    <w:rsid w:val="009D5145"/>
    <w:rsid w:val="009D5921"/>
    <w:rsid w:val="009D65DC"/>
    <w:rsid w:val="009E3888"/>
    <w:rsid w:val="009E3A10"/>
    <w:rsid w:val="009E4254"/>
    <w:rsid w:val="009E6558"/>
    <w:rsid w:val="009E6842"/>
    <w:rsid w:val="009E68DE"/>
    <w:rsid w:val="009E743C"/>
    <w:rsid w:val="009F114B"/>
    <w:rsid w:val="009F247B"/>
    <w:rsid w:val="009F6483"/>
    <w:rsid w:val="00A000A5"/>
    <w:rsid w:val="00A00674"/>
    <w:rsid w:val="00A012C9"/>
    <w:rsid w:val="00A02E0B"/>
    <w:rsid w:val="00A02EBB"/>
    <w:rsid w:val="00A04023"/>
    <w:rsid w:val="00A047F9"/>
    <w:rsid w:val="00A04BE3"/>
    <w:rsid w:val="00A04C9E"/>
    <w:rsid w:val="00A05206"/>
    <w:rsid w:val="00A05EB8"/>
    <w:rsid w:val="00A07167"/>
    <w:rsid w:val="00A07BF2"/>
    <w:rsid w:val="00A10A8A"/>
    <w:rsid w:val="00A11368"/>
    <w:rsid w:val="00A11F15"/>
    <w:rsid w:val="00A12299"/>
    <w:rsid w:val="00A15081"/>
    <w:rsid w:val="00A160DF"/>
    <w:rsid w:val="00A2098C"/>
    <w:rsid w:val="00A215BF"/>
    <w:rsid w:val="00A22298"/>
    <w:rsid w:val="00A22C38"/>
    <w:rsid w:val="00A23E19"/>
    <w:rsid w:val="00A25BD2"/>
    <w:rsid w:val="00A3090F"/>
    <w:rsid w:val="00A30FEA"/>
    <w:rsid w:val="00A32F69"/>
    <w:rsid w:val="00A359AD"/>
    <w:rsid w:val="00A360FD"/>
    <w:rsid w:val="00A4138C"/>
    <w:rsid w:val="00A44078"/>
    <w:rsid w:val="00A453C3"/>
    <w:rsid w:val="00A467DA"/>
    <w:rsid w:val="00A4704F"/>
    <w:rsid w:val="00A52122"/>
    <w:rsid w:val="00A52A6D"/>
    <w:rsid w:val="00A540B2"/>
    <w:rsid w:val="00A5512E"/>
    <w:rsid w:val="00A6034D"/>
    <w:rsid w:val="00A60C15"/>
    <w:rsid w:val="00A61EBE"/>
    <w:rsid w:val="00A627B8"/>
    <w:rsid w:val="00A629B3"/>
    <w:rsid w:val="00A63BD0"/>
    <w:rsid w:val="00A66107"/>
    <w:rsid w:val="00A6652B"/>
    <w:rsid w:val="00A72679"/>
    <w:rsid w:val="00A729FC"/>
    <w:rsid w:val="00A74940"/>
    <w:rsid w:val="00A7710F"/>
    <w:rsid w:val="00A8117D"/>
    <w:rsid w:val="00A813F6"/>
    <w:rsid w:val="00A81791"/>
    <w:rsid w:val="00A83024"/>
    <w:rsid w:val="00A83774"/>
    <w:rsid w:val="00A85284"/>
    <w:rsid w:val="00A85C67"/>
    <w:rsid w:val="00A910C3"/>
    <w:rsid w:val="00A9230D"/>
    <w:rsid w:val="00AA0FA5"/>
    <w:rsid w:val="00AA3459"/>
    <w:rsid w:val="00AA49F0"/>
    <w:rsid w:val="00AA4AA4"/>
    <w:rsid w:val="00AA6C9F"/>
    <w:rsid w:val="00AA762E"/>
    <w:rsid w:val="00AA7906"/>
    <w:rsid w:val="00AA7FA4"/>
    <w:rsid w:val="00AB1408"/>
    <w:rsid w:val="00AB44DF"/>
    <w:rsid w:val="00AB5195"/>
    <w:rsid w:val="00AB57CF"/>
    <w:rsid w:val="00AB5D5E"/>
    <w:rsid w:val="00AB5F0F"/>
    <w:rsid w:val="00AB737A"/>
    <w:rsid w:val="00AC030D"/>
    <w:rsid w:val="00AC0761"/>
    <w:rsid w:val="00AC1F56"/>
    <w:rsid w:val="00AC3090"/>
    <w:rsid w:val="00AC32A8"/>
    <w:rsid w:val="00AC4474"/>
    <w:rsid w:val="00AC5477"/>
    <w:rsid w:val="00AC7067"/>
    <w:rsid w:val="00AC70A3"/>
    <w:rsid w:val="00AC724E"/>
    <w:rsid w:val="00AD0F18"/>
    <w:rsid w:val="00AD2F8B"/>
    <w:rsid w:val="00AD432F"/>
    <w:rsid w:val="00AD477B"/>
    <w:rsid w:val="00AD57E3"/>
    <w:rsid w:val="00AD6571"/>
    <w:rsid w:val="00AD71B9"/>
    <w:rsid w:val="00AE2AC7"/>
    <w:rsid w:val="00AE476A"/>
    <w:rsid w:val="00AE6BD7"/>
    <w:rsid w:val="00AF0103"/>
    <w:rsid w:val="00AF02CE"/>
    <w:rsid w:val="00AF0B42"/>
    <w:rsid w:val="00AF0B7B"/>
    <w:rsid w:val="00AF10C3"/>
    <w:rsid w:val="00AF1309"/>
    <w:rsid w:val="00AF1ACA"/>
    <w:rsid w:val="00AF2B5D"/>
    <w:rsid w:val="00AF55BF"/>
    <w:rsid w:val="00AF59D7"/>
    <w:rsid w:val="00B00053"/>
    <w:rsid w:val="00B01B30"/>
    <w:rsid w:val="00B020FE"/>
    <w:rsid w:val="00B02501"/>
    <w:rsid w:val="00B031CD"/>
    <w:rsid w:val="00B05A7B"/>
    <w:rsid w:val="00B061D9"/>
    <w:rsid w:val="00B06647"/>
    <w:rsid w:val="00B06DB9"/>
    <w:rsid w:val="00B07D69"/>
    <w:rsid w:val="00B100C2"/>
    <w:rsid w:val="00B1075F"/>
    <w:rsid w:val="00B127B7"/>
    <w:rsid w:val="00B13FCD"/>
    <w:rsid w:val="00B14A8A"/>
    <w:rsid w:val="00B152A2"/>
    <w:rsid w:val="00B1553A"/>
    <w:rsid w:val="00B15AFC"/>
    <w:rsid w:val="00B17BAD"/>
    <w:rsid w:val="00B17CC1"/>
    <w:rsid w:val="00B2287F"/>
    <w:rsid w:val="00B24CDC"/>
    <w:rsid w:val="00B25851"/>
    <w:rsid w:val="00B259CD"/>
    <w:rsid w:val="00B26D06"/>
    <w:rsid w:val="00B31BEB"/>
    <w:rsid w:val="00B32811"/>
    <w:rsid w:val="00B332BD"/>
    <w:rsid w:val="00B344E0"/>
    <w:rsid w:val="00B3673A"/>
    <w:rsid w:val="00B36F5E"/>
    <w:rsid w:val="00B416A5"/>
    <w:rsid w:val="00B43762"/>
    <w:rsid w:val="00B5050B"/>
    <w:rsid w:val="00B509B5"/>
    <w:rsid w:val="00B53299"/>
    <w:rsid w:val="00B54B50"/>
    <w:rsid w:val="00B56077"/>
    <w:rsid w:val="00B57842"/>
    <w:rsid w:val="00B57B2C"/>
    <w:rsid w:val="00B614F3"/>
    <w:rsid w:val="00B621F8"/>
    <w:rsid w:val="00B63B64"/>
    <w:rsid w:val="00B71079"/>
    <w:rsid w:val="00B7152B"/>
    <w:rsid w:val="00B7152D"/>
    <w:rsid w:val="00B737B5"/>
    <w:rsid w:val="00B763A2"/>
    <w:rsid w:val="00B76BC1"/>
    <w:rsid w:val="00B76D8D"/>
    <w:rsid w:val="00B7701B"/>
    <w:rsid w:val="00B80271"/>
    <w:rsid w:val="00B8058C"/>
    <w:rsid w:val="00B819C9"/>
    <w:rsid w:val="00B82199"/>
    <w:rsid w:val="00B83605"/>
    <w:rsid w:val="00B86840"/>
    <w:rsid w:val="00B870EF"/>
    <w:rsid w:val="00B8716A"/>
    <w:rsid w:val="00B8720F"/>
    <w:rsid w:val="00B87D67"/>
    <w:rsid w:val="00B92611"/>
    <w:rsid w:val="00B92EEC"/>
    <w:rsid w:val="00B9345A"/>
    <w:rsid w:val="00B9392D"/>
    <w:rsid w:val="00B9469A"/>
    <w:rsid w:val="00B94F47"/>
    <w:rsid w:val="00B9768D"/>
    <w:rsid w:val="00B9777F"/>
    <w:rsid w:val="00B97B23"/>
    <w:rsid w:val="00BA0A8B"/>
    <w:rsid w:val="00BA296F"/>
    <w:rsid w:val="00BB192D"/>
    <w:rsid w:val="00BB1D2D"/>
    <w:rsid w:val="00BB2B87"/>
    <w:rsid w:val="00BB390D"/>
    <w:rsid w:val="00BB4B53"/>
    <w:rsid w:val="00BB55CF"/>
    <w:rsid w:val="00BB6882"/>
    <w:rsid w:val="00BB7F0A"/>
    <w:rsid w:val="00BC26E3"/>
    <w:rsid w:val="00BC394C"/>
    <w:rsid w:val="00BC41A2"/>
    <w:rsid w:val="00BC4739"/>
    <w:rsid w:val="00BC555C"/>
    <w:rsid w:val="00BC575D"/>
    <w:rsid w:val="00BC6279"/>
    <w:rsid w:val="00BD143B"/>
    <w:rsid w:val="00BD14AF"/>
    <w:rsid w:val="00BD365A"/>
    <w:rsid w:val="00BD40CD"/>
    <w:rsid w:val="00BD62C2"/>
    <w:rsid w:val="00BD6B69"/>
    <w:rsid w:val="00BE06EF"/>
    <w:rsid w:val="00BE0C42"/>
    <w:rsid w:val="00BE2748"/>
    <w:rsid w:val="00BE3F43"/>
    <w:rsid w:val="00BE4418"/>
    <w:rsid w:val="00BE777B"/>
    <w:rsid w:val="00BF27E0"/>
    <w:rsid w:val="00BF2F34"/>
    <w:rsid w:val="00BF3DEE"/>
    <w:rsid w:val="00BF4D3E"/>
    <w:rsid w:val="00BF4F00"/>
    <w:rsid w:val="00BF5202"/>
    <w:rsid w:val="00BF5862"/>
    <w:rsid w:val="00BF5BBA"/>
    <w:rsid w:val="00BF64E2"/>
    <w:rsid w:val="00BF713B"/>
    <w:rsid w:val="00C001FA"/>
    <w:rsid w:val="00C01BE8"/>
    <w:rsid w:val="00C02500"/>
    <w:rsid w:val="00C03973"/>
    <w:rsid w:val="00C05AC1"/>
    <w:rsid w:val="00C10023"/>
    <w:rsid w:val="00C111E7"/>
    <w:rsid w:val="00C12ED8"/>
    <w:rsid w:val="00C1652E"/>
    <w:rsid w:val="00C2064E"/>
    <w:rsid w:val="00C21BF3"/>
    <w:rsid w:val="00C21F7C"/>
    <w:rsid w:val="00C22086"/>
    <w:rsid w:val="00C22220"/>
    <w:rsid w:val="00C243F5"/>
    <w:rsid w:val="00C2478D"/>
    <w:rsid w:val="00C247F2"/>
    <w:rsid w:val="00C260F7"/>
    <w:rsid w:val="00C31862"/>
    <w:rsid w:val="00C331F0"/>
    <w:rsid w:val="00C354C4"/>
    <w:rsid w:val="00C3588B"/>
    <w:rsid w:val="00C35E6F"/>
    <w:rsid w:val="00C404BD"/>
    <w:rsid w:val="00C40FFC"/>
    <w:rsid w:val="00C423FB"/>
    <w:rsid w:val="00C42838"/>
    <w:rsid w:val="00C433FC"/>
    <w:rsid w:val="00C43A8A"/>
    <w:rsid w:val="00C463E8"/>
    <w:rsid w:val="00C47B7E"/>
    <w:rsid w:val="00C54F51"/>
    <w:rsid w:val="00C551A4"/>
    <w:rsid w:val="00C55672"/>
    <w:rsid w:val="00C578AA"/>
    <w:rsid w:val="00C6279E"/>
    <w:rsid w:val="00C62F12"/>
    <w:rsid w:val="00C63E46"/>
    <w:rsid w:val="00C66726"/>
    <w:rsid w:val="00C677C0"/>
    <w:rsid w:val="00C67BA0"/>
    <w:rsid w:val="00C70051"/>
    <w:rsid w:val="00C7116C"/>
    <w:rsid w:val="00C711F1"/>
    <w:rsid w:val="00C71B5F"/>
    <w:rsid w:val="00C728E6"/>
    <w:rsid w:val="00C762E9"/>
    <w:rsid w:val="00C76511"/>
    <w:rsid w:val="00C77F5F"/>
    <w:rsid w:val="00C8074A"/>
    <w:rsid w:val="00C80CDE"/>
    <w:rsid w:val="00C82451"/>
    <w:rsid w:val="00C833BA"/>
    <w:rsid w:val="00C85AE2"/>
    <w:rsid w:val="00C85F49"/>
    <w:rsid w:val="00C87FF3"/>
    <w:rsid w:val="00C91712"/>
    <w:rsid w:val="00C91FB4"/>
    <w:rsid w:val="00C92BC5"/>
    <w:rsid w:val="00C9480F"/>
    <w:rsid w:val="00C974BE"/>
    <w:rsid w:val="00C977CC"/>
    <w:rsid w:val="00CA017F"/>
    <w:rsid w:val="00CB1203"/>
    <w:rsid w:val="00CB7897"/>
    <w:rsid w:val="00CB794F"/>
    <w:rsid w:val="00CB7BA4"/>
    <w:rsid w:val="00CC09AA"/>
    <w:rsid w:val="00CC09DD"/>
    <w:rsid w:val="00CC447A"/>
    <w:rsid w:val="00CC6CF3"/>
    <w:rsid w:val="00CC7F31"/>
    <w:rsid w:val="00CD067F"/>
    <w:rsid w:val="00CD1472"/>
    <w:rsid w:val="00CD349D"/>
    <w:rsid w:val="00CD53D5"/>
    <w:rsid w:val="00CD5D2B"/>
    <w:rsid w:val="00CD64B3"/>
    <w:rsid w:val="00CD766A"/>
    <w:rsid w:val="00CE0F25"/>
    <w:rsid w:val="00CE22BC"/>
    <w:rsid w:val="00CE23BD"/>
    <w:rsid w:val="00CE2535"/>
    <w:rsid w:val="00CE3AC1"/>
    <w:rsid w:val="00CE5BB6"/>
    <w:rsid w:val="00CE6D07"/>
    <w:rsid w:val="00CF0435"/>
    <w:rsid w:val="00CF2245"/>
    <w:rsid w:val="00CF4CC9"/>
    <w:rsid w:val="00CF615D"/>
    <w:rsid w:val="00CF6478"/>
    <w:rsid w:val="00D0288B"/>
    <w:rsid w:val="00D02D58"/>
    <w:rsid w:val="00D03B05"/>
    <w:rsid w:val="00D03FAE"/>
    <w:rsid w:val="00D05183"/>
    <w:rsid w:val="00D05A1C"/>
    <w:rsid w:val="00D06329"/>
    <w:rsid w:val="00D06C3F"/>
    <w:rsid w:val="00D07BF6"/>
    <w:rsid w:val="00D14E0F"/>
    <w:rsid w:val="00D17557"/>
    <w:rsid w:val="00D17693"/>
    <w:rsid w:val="00D22A97"/>
    <w:rsid w:val="00D22EB1"/>
    <w:rsid w:val="00D23407"/>
    <w:rsid w:val="00D2492B"/>
    <w:rsid w:val="00D30729"/>
    <w:rsid w:val="00D31020"/>
    <w:rsid w:val="00D3522E"/>
    <w:rsid w:val="00D35CC9"/>
    <w:rsid w:val="00D3740C"/>
    <w:rsid w:val="00D37CBF"/>
    <w:rsid w:val="00D42E42"/>
    <w:rsid w:val="00D43013"/>
    <w:rsid w:val="00D43650"/>
    <w:rsid w:val="00D43E12"/>
    <w:rsid w:val="00D440D9"/>
    <w:rsid w:val="00D454F4"/>
    <w:rsid w:val="00D46554"/>
    <w:rsid w:val="00D52BC7"/>
    <w:rsid w:val="00D53167"/>
    <w:rsid w:val="00D53296"/>
    <w:rsid w:val="00D576B5"/>
    <w:rsid w:val="00D60B11"/>
    <w:rsid w:val="00D61DED"/>
    <w:rsid w:val="00D626D7"/>
    <w:rsid w:val="00D6449D"/>
    <w:rsid w:val="00D64D4D"/>
    <w:rsid w:val="00D66F8B"/>
    <w:rsid w:val="00D70247"/>
    <w:rsid w:val="00D71409"/>
    <w:rsid w:val="00D72B36"/>
    <w:rsid w:val="00D72FE5"/>
    <w:rsid w:val="00D73CA2"/>
    <w:rsid w:val="00D75495"/>
    <w:rsid w:val="00D760A8"/>
    <w:rsid w:val="00D762AA"/>
    <w:rsid w:val="00D7667A"/>
    <w:rsid w:val="00D77866"/>
    <w:rsid w:val="00D77BFA"/>
    <w:rsid w:val="00D8067A"/>
    <w:rsid w:val="00D81C05"/>
    <w:rsid w:val="00D850BB"/>
    <w:rsid w:val="00D8591B"/>
    <w:rsid w:val="00D86254"/>
    <w:rsid w:val="00D87686"/>
    <w:rsid w:val="00D90244"/>
    <w:rsid w:val="00D90E07"/>
    <w:rsid w:val="00D91B42"/>
    <w:rsid w:val="00D93E51"/>
    <w:rsid w:val="00D96ED2"/>
    <w:rsid w:val="00DA03A9"/>
    <w:rsid w:val="00DA0A9F"/>
    <w:rsid w:val="00DA0EAC"/>
    <w:rsid w:val="00DA2658"/>
    <w:rsid w:val="00DA61AF"/>
    <w:rsid w:val="00DA6768"/>
    <w:rsid w:val="00DA6A03"/>
    <w:rsid w:val="00DA6B90"/>
    <w:rsid w:val="00DA6BC0"/>
    <w:rsid w:val="00DA7240"/>
    <w:rsid w:val="00DA7A69"/>
    <w:rsid w:val="00DB104F"/>
    <w:rsid w:val="00DB26E1"/>
    <w:rsid w:val="00DB3E9B"/>
    <w:rsid w:val="00DB5359"/>
    <w:rsid w:val="00DB69DD"/>
    <w:rsid w:val="00DB6B18"/>
    <w:rsid w:val="00DB6D57"/>
    <w:rsid w:val="00DB7B99"/>
    <w:rsid w:val="00DC19A4"/>
    <w:rsid w:val="00DC30D3"/>
    <w:rsid w:val="00DC3332"/>
    <w:rsid w:val="00DC338C"/>
    <w:rsid w:val="00DC4EBD"/>
    <w:rsid w:val="00DC5149"/>
    <w:rsid w:val="00DC517E"/>
    <w:rsid w:val="00DC57F7"/>
    <w:rsid w:val="00DC6993"/>
    <w:rsid w:val="00DC7036"/>
    <w:rsid w:val="00DC7101"/>
    <w:rsid w:val="00DC773D"/>
    <w:rsid w:val="00DC7A8F"/>
    <w:rsid w:val="00DC7E92"/>
    <w:rsid w:val="00DC7FD3"/>
    <w:rsid w:val="00DD0E76"/>
    <w:rsid w:val="00DD29B7"/>
    <w:rsid w:val="00DD2BFA"/>
    <w:rsid w:val="00DD3588"/>
    <w:rsid w:val="00DD362F"/>
    <w:rsid w:val="00DD57C8"/>
    <w:rsid w:val="00DD57D1"/>
    <w:rsid w:val="00DD5AF0"/>
    <w:rsid w:val="00DD5F7E"/>
    <w:rsid w:val="00DD7893"/>
    <w:rsid w:val="00DE1470"/>
    <w:rsid w:val="00DE2512"/>
    <w:rsid w:val="00DE47AC"/>
    <w:rsid w:val="00DE544F"/>
    <w:rsid w:val="00DE6178"/>
    <w:rsid w:val="00DE64D4"/>
    <w:rsid w:val="00DE672A"/>
    <w:rsid w:val="00DF038E"/>
    <w:rsid w:val="00DF133E"/>
    <w:rsid w:val="00DF2AB1"/>
    <w:rsid w:val="00DF40EB"/>
    <w:rsid w:val="00DF56F3"/>
    <w:rsid w:val="00DF5C27"/>
    <w:rsid w:val="00DF673A"/>
    <w:rsid w:val="00DF67B0"/>
    <w:rsid w:val="00E034BD"/>
    <w:rsid w:val="00E042E0"/>
    <w:rsid w:val="00E06E10"/>
    <w:rsid w:val="00E072AF"/>
    <w:rsid w:val="00E1052D"/>
    <w:rsid w:val="00E13465"/>
    <w:rsid w:val="00E16008"/>
    <w:rsid w:val="00E16DB6"/>
    <w:rsid w:val="00E17744"/>
    <w:rsid w:val="00E204BB"/>
    <w:rsid w:val="00E24AB8"/>
    <w:rsid w:val="00E260AB"/>
    <w:rsid w:val="00E264D2"/>
    <w:rsid w:val="00E277F3"/>
    <w:rsid w:val="00E27849"/>
    <w:rsid w:val="00E309CC"/>
    <w:rsid w:val="00E33630"/>
    <w:rsid w:val="00E34CEA"/>
    <w:rsid w:val="00E35FE9"/>
    <w:rsid w:val="00E3692D"/>
    <w:rsid w:val="00E37627"/>
    <w:rsid w:val="00E37844"/>
    <w:rsid w:val="00E37E42"/>
    <w:rsid w:val="00E415EE"/>
    <w:rsid w:val="00E428E4"/>
    <w:rsid w:val="00E42BCD"/>
    <w:rsid w:val="00E42C30"/>
    <w:rsid w:val="00E43D40"/>
    <w:rsid w:val="00E44221"/>
    <w:rsid w:val="00E4425F"/>
    <w:rsid w:val="00E4466C"/>
    <w:rsid w:val="00E451E2"/>
    <w:rsid w:val="00E4538E"/>
    <w:rsid w:val="00E45E03"/>
    <w:rsid w:val="00E47351"/>
    <w:rsid w:val="00E47705"/>
    <w:rsid w:val="00E47F70"/>
    <w:rsid w:val="00E51146"/>
    <w:rsid w:val="00E52462"/>
    <w:rsid w:val="00E52B27"/>
    <w:rsid w:val="00E5666B"/>
    <w:rsid w:val="00E60374"/>
    <w:rsid w:val="00E615BE"/>
    <w:rsid w:val="00E618EC"/>
    <w:rsid w:val="00E61DFC"/>
    <w:rsid w:val="00E622FE"/>
    <w:rsid w:val="00E650E3"/>
    <w:rsid w:val="00E7023A"/>
    <w:rsid w:val="00E703BD"/>
    <w:rsid w:val="00E725A1"/>
    <w:rsid w:val="00E75221"/>
    <w:rsid w:val="00E75B8E"/>
    <w:rsid w:val="00E776B7"/>
    <w:rsid w:val="00E812B5"/>
    <w:rsid w:val="00E81633"/>
    <w:rsid w:val="00E822F1"/>
    <w:rsid w:val="00E85B7F"/>
    <w:rsid w:val="00E863A2"/>
    <w:rsid w:val="00E86A6E"/>
    <w:rsid w:val="00E86E12"/>
    <w:rsid w:val="00E90167"/>
    <w:rsid w:val="00E916A5"/>
    <w:rsid w:val="00E92E95"/>
    <w:rsid w:val="00E93E3D"/>
    <w:rsid w:val="00E940C6"/>
    <w:rsid w:val="00E94E70"/>
    <w:rsid w:val="00E95856"/>
    <w:rsid w:val="00E95C38"/>
    <w:rsid w:val="00E95C3A"/>
    <w:rsid w:val="00E963F1"/>
    <w:rsid w:val="00EA0EB7"/>
    <w:rsid w:val="00EA2848"/>
    <w:rsid w:val="00EA3FBA"/>
    <w:rsid w:val="00EA5002"/>
    <w:rsid w:val="00EA7AB5"/>
    <w:rsid w:val="00EB01B7"/>
    <w:rsid w:val="00EB0F8C"/>
    <w:rsid w:val="00EB29EB"/>
    <w:rsid w:val="00EB2CD4"/>
    <w:rsid w:val="00EB2DE1"/>
    <w:rsid w:val="00EB3DA7"/>
    <w:rsid w:val="00EB5404"/>
    <w:rsid w:val="00EB7570"/>
    <w:rsid w:val="00EB75AC"/>
    <w:rsid w:val="00EC0B63"/>
    <w:rsid w:val="00EC2481"/>
    <w:rsid w:val="00EC3D83"/>
    <w:rsid w:val="00EC41C1"/>
    <w:rsid w:val="00EC568A"/>
    <w:rsid w:val="00EC5FE1"/>
    <w:rsid w:val="00EC7025"/>
    <w:rsid w:val="00ED13C6"/>
    <w:rsid w:val="00ED432C"/>
    <w:rsid w:val="00ED4368"/>
    <w:rsid w:val="00ED6DBD"/>
    <w:rsid w:val="00EE3F48"/>
    <w:rsid w:val="00EE4138"/>
    <w:rsid w:val="00EE5FAB"/>
    <w:rsid w:val="00EE7724"/>
    <w:rsid w:val="00EE7A51"/>
    <w:rsid w:val="00EE7BEE"/>
    <w:rsid w:val="00EF11EC"/>
    <w:rsid w:val="00EF3FEF"/>
    <w:rsid w:val="00EF41BC"/>
    <w:rsid w:val="00EF4357"/>
    <w:rsid w:val="00EF5A40"/>
    <w:rsid w:val="00F01F4E"/>
    <w:rsid w:val="00F027CE"/>
    <w:rsid w:val="00F03698"/>
    <w:rsid w:val="00F037C1"/>
    <w:rsid w:val="00F0454E"/>
    <w:rsid w:val="00F05570"/>
    <w:rsid w:val="00F05BAE"/>
    <w:rsid w:val="00F05CB1"/>
    <w:rsid w:val="00F06286"/>
    <w:rsid w:val="00F079BF"/>
    <w:rsid w:val="00F12A8A"/>
    <w:rsid w:val="00F13824"/>
    <w:rsid w:val="00F13D62"/>
    <w:rsid w:val="00F17529"/>
    <w:rsid w:val="00F21D82"/>
    <w:rsid w:val="00F2261E"/>
    <w:rsid w:val="00F22A72"/>
    <w:rsid w:val="00F257E8"/>
    <w:rsid w:val="00F25E37"/>
    <w:rsid w:val="00F3061D"/>
    <w:rsid w:val="00F33218"/>
    <w:rsid w:val="00F35D16"/>
    <w:rsid w:val="00F3623C"/>
    <w:rsid w:val="00F36E17"/>
    <w:rsid w:val="00F37172"/>
    <w:rsid w:val="00F406C8"/>
    <w:rsid w:val="00F41D71"/>
    <w:rsid w:val="00F41E3D"/>
    <w:rsid w:val="00F45E4C"/>
    <w:rsid w:val="00F52FD4"/>
    <w:rsid w:val="00F53862"/>
    <w:rsid w:val="00F5546F"/>
    <w:rsid w:val="00F6050C"/>
    <w:rsid w:val="00F628A8"/>
    <w:rsid w:val="00F62A08"/>
    <w:rsid w:val="00F64008"/>
    <w:rsid w:val="00F66716"/>
    <w:rsid w:val="00F67214"/>
    <w:rsid w:val="00F67538"/>
    <w:rsid w:val="00F67E91"/>
    <w:rsid w:val="00F706AF"/>
    <w:rsid w:val="00F70718"/>
    <w:rsid w:val="00F718E8"/>
    <w:rsid w:val="00F71B18"/>
    <w:rsid w:val="00F727A9"/>
    <w:rsid w:val="00F73FAD"/>
    <w:rsid w:val="00F7435A"/>
    <w:rsid w:val="00F74905"/>
    <w:rsid w:val="00F772EE"/>
    <w:rsid w:val="00F77F3A"/>
    <w:rsid w:val="00F807F9"/>
    <w:rsid w:val="00F82188"/>
    <w:rsid w:val="00F82683"/>
    <w:rsid w:val="00F855BB"/>
    <w:rsid w:val="00F8622D"/>
    <w:rsid w:val="00F91BCA"/>
    <w:rsid w:val="00F967C3"/>
    <w:rsid w:val="00F97429"/>
    <w:rsid w:val="00FA363F"/>
    <w:rsid w:val="00FA41C4"/>
    <w:rsid w:val="00FA4864"/>
    <w:rsid w:val="00FA51C3"/>
    <w:rsid w:val="00FA6C7B"/>
    <w:rsid w:val="00FB1A1A"/>
    <w:rsid w:val="00FB2566"/>
    <w:rsid w:val="00FB6379"/>
    <w:rsid w:val="00FC08F6"/>
    <w:rsid w:val="00FC0FEF"/>
    <w:rsid w:val="00FD1C5E"/>
    <w:rsid w:val="00FD370D"/>
    <w:rsid w:val="00FD3750"/>
    <w:rsid w:val="00FD45B4"/>
    <w:rsid w:val="00FD4CB7"/>
    <w:rsid w:val="00FD5D6B"/>
    <w:rsid w:val="00FE0707"/>
    <w:rsid w:val="00FE086D"/>
    <w:rsid w:val="00FE1CF4"/>
    <w:rsid w:val="00FE39A0"/>
    <w:rsid w:val="00FE5502"/>
    <w:rsid w:val="00FE66CB"/>
    <w:rsid w:val="00FE6F95"/>
    <w:rsid w:val="00FF0057"/>
    <w:rsid w:val="00FF1C39"/>
    <w:rsid w:val="00FF2055"/>
    <w:rsid w:val="00FF2E24"/>
    <w:rsid w:val="00FF32FB"/>
    <w:rsid w:val="00FF42B3"/>
    <w:rsid w:val="00FF4635"/>
    <w:rsid w:val="00FF536A"/>
    <w:rsid w:val="00FF549C"/>
    <w:rsid w:val="00FF563F"/>
    <w:rsid w:val="00FF65B9"/>
    <w:rsid w:val="00FF67FF"/>
    <w:rsid w:val="00FF68C4"/>
    <w:rsid w:val="02ABD6E0"/>
    <w:rsid w:val="046519B4"/>
    <w:rsid w:val="06E76953"/>
    <w:rsid w:val="0746D858"/>
    <w:rsid w:val="09B3A828"/>
    <w:rsid w:val="0A3B8D9E"/>
    <w:rsid w:val="0A46E7DF"/>
    <w:rsid w:val="0D7EF198"/>
    <w:rsid w:val="0F7EA04D"/>
    <w:rsid w:val="11A0C199"/>
    <w:rsid w:val="1597761F"/>
    <w:rsid w:val="170D3CDD"/>
    <w:rsid w:val="18E28E21"/>
    <w:rsid w:val="190C22C4"/>
    <w:rsid w:val="1B3C13CD"/>
    <w:rsid w:val="1BCDB49C"/>
    <w:rsid w:val="1D19128B"/>
    <w:rsid w:val="1D8A88D9"/>
    <w:rsid w:val="20B823A8"/>
    <w:rsid w:val="22B85852"/>
    <w:rsid w:val="26BAD37A"/>
    <w:rsid w:val="28A06815"/>
    <w:rsid w:val="2C1E50A3"/>
    <w:rsid w:val="2C6689E8"/>
    <w:rsid w:val="2CAD93C6"/>
    <w:rsid w:val="2DD524A6"/>
    <w:rsid w:val="2E39899A"/>
    <w:rsid w:val="2E82C752"/>
    <w:rsid w:val="2F207C6A"/>
    <w:rsid w:val="2FD47E06"/>
    <w:rsid w:val="301D7F01"/>
    <w:rsid w:val="303006D9"/>
    <w:rsid w:val="31C22CF6"/>
    <w:rsid w:val="32EC4C1E"/>
    <w:rsid w:val="399BDA75"/>
    <w:rsid w:val="3C0E41DE"/>
    <w:rsid w:val="3CCDD3BD"/>
    <w:rsid w:val="3D4646CB"/>
    <w:rsid w:val="3D63F60D"/>
    <w:rsid w:val="3E0316BE"/>
    <w:rsid w:val="3E5953FC"/>
    <w:rsid w:val="3ED2D2E6"/>
    <w:rsid w:val="3F8D4B12"/>
    <w:rsid w:val="481DC1F7"/>
    <w:rsid w:val="4A27420F"/>
    <w:rsid w:val="4BBC513A"/>
    <w:rsid w:val="4CA0CBF0"/>
    <w:rsid w:val="4D90AB47"/>
    <w:rsid w:val="4DBA4EFC"/>
    <w:rsid w:val="4E179620"/>
    <w:rsid w:val="4F43D64C"/>
    <w:rsid w:val="4F8371EF"/>
    <w:rsid w:val="4FC0B592"/>
    <w:rsid w:val="528D6750"/>
    <w:rsid w:val="530495CF"/>
    <w:rsid w:val="5751DE59"/>
    <w:rsid w:val="5809432D"/>
    <w:rsid w:val="585B89CC"/>
    <w:rsid w:val="587C3EF7"/>
    <w:rsid w:val="5A74CA9A"/>
    <w:rsid w:val="5B4BDC3D"/>
    <w:rsid w:val="5B5CFC35"/>
    <w:rsid w:val="5C965DFD"/>
    <w:rsid w:val="5CE04D6A"/>
    <w:rsid w:val="5D109FFD"/>
    <w:rsid w:val="5ED8AD9B"/>
    <w:rsid w:val="5FABA41B"/>
    <w:rsid w:val="6040C4D8"/>
    <w:rsid w:val="60B8B2D8"/>
    <w:rsid w:val="6142D556"/>
    <w:rsid w:val="621BB29C"/>
    <w:rsid w:val="6250F71E"/>
    <w:rsid w:val="628ABCCD"/>
    <w:rsid w:val="6472757D"/>
    <w:rsid w:val="66FA7919"/>
    <w:rsid w:val="68358E1C"/>
    <w:rsid w:val="68556FED"/>
    <w:rsid w:val="6B1A6D45"/>
    <w:rsid w:val="6C6F65EE"/>
    <w:rsid w:val="6CB78795"/>
    <w:rsid w:val="72A20A0D"/>
    <w:rsid w:val="74574EE1"/>
    <w:rsid w:val="74D06517"/>
    <w:rsid w:val="75A4C9F2"/>
    <w:rsid w:val="7610F95F"/>
    <w:rsid w:val="79326827"/>
    <w:rsid w:val="79E5D6D4"/>
    <w:rsid w:val="7BAE1DE4"/>
    <w:rsid w:val="7E56FBBE"/>
    <w:rsid w:val="7E88B59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E5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24" w:line="226" w:lineRule="auto"/>
      <w:ind w:left="10" w:hanging="10"/>
      <w:jc w:val="both"/>
    </w:pPr>
    <w:rPr>
      <w:rFonts w:ascii="Calibri" w:eastAsia="Calibri" w:hAnsi="Calibri" w:cs="Calibri"/>
      <w:color w:val="050004"/>
      <w:sz w:val="19"/>
    </w:rPr>
  </w:style>
  <w:style w:type="paragraph" w:styleId="Heading1">
    <w:name w:val="heading 1"/>
    <w:next w:val="Normal"/>
    <w:link w:val="Heading1Char"/>
    <w:uiPriority w:val="9"/>
    <w:qFormat/>
    <w:pPr>
      <w:keepNext/>
      <w:keepLines/>
      <w:spacing w:after="570"/>
      <w:ind w:right="2"/>
      <w:jc w:val="center"/>
      <w:outlineLvl w:val="0"/>
    </w:pPr>
    <w:rPr>
      <w:rFonts w:ascii="Calibri" w:eastAsia="Calibri" w:hAnsi="Calibri" w:cs="Calibri"/>
      <w:color w:val="050004"/>
      <w:sz w:val="34"/>
    </w:rPr>
  </w:style>
  <w:style w:type="paragraph" w:styleId="Heading2">
    <w:name w:val="heading 2"/>
    <w:next w:val="Normal"/>
    <w:link w:val="Heading2Char"/>
    <w:uiPriority w:val="9"/>
    <w:unhideWhenUsed/>
    <w:qFormat/>
    <w:rsid w:val="00377754"/>
    <w:pPr>
      <w:keepNext/>
      <w:keepLines/>
      <w:spacing w:after="360" w:line="265" w:lineRule="auto"/>
      <w:ind w:left="10" w:right="2" w:hanging="10"/>
      <w:jc w:val="center"/>
      <w:outlineLvl w:val="1"/>
    </w:pPr>
    <w:rPr>
      <w:rFonts w:ascii="inherit" w:eastAsia="Calibri" w:hAnsi="inherit" w:cs="Calibri"/>
      <w:bCs/>
      <w:i/>
      <w:iCs/>
      <w:color w:val="050004"/>
      <w:sz w:val="24"/>
      <w:szCs w:val="24"/>
    </w:rPr>
  </w:style>
  <w:style w:type="paragraph" w:styleId="Heading3">
    <w:name w:val="heading 3"/>
    <w:next w:val="Normal"/>
    <w:link w:val="Heading3Char"/>
    <w:uiPriority w:val="9"/>
    <w:unhideWhenUsed/>
    <w:qFormat/>
    <w:pPr>
      <w:keepNext/>
      <w:keepLines/>
      <w:spacing w:after="285" w:line="270" w:lineRule="auto"/>
      <w:ind w:left="10" w:right="2" w:hanging="10"/>
      <w:jc w:val="center"/>
      <w:outlineLvl w:val="2"/>
    </w:pPr>
    <w:rPr>
      <w:rFonts w:ascii="Calibri" w:eastAsia="Calibri" w:hAnsi="Calibri" w:cs="Calibri"/>
      <w:b/>
      <w:color w:val="050004"/>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Calibri" w:eastAsia="Calibri" w:hAnsi="Calibri" w:cs="Calibri"/>
      <w:b/>
      <w:color w:val="050004"/>
      <w:sz w:val="17"/>
    </w:rPr>
  </w:style>
  <w:style w:type="character" w:customStyle="1" w:styleId="Heading2Char">
    <w:name w:val="Heading 2 Char"/>
    <w:link w:val="Heading2"/>
    <w:uiPriority w:val="9"/>
    <w:rsid w:val="00377754"/>
    <w:rPr>
      <w:rFonts w:ascii="inherit" w:eastAsia="Calibri" w:hAnsi="inherit" w:cs="Calibri"/>
      <w:bCs/>
      <w:i/>
      <w:iCs/>
      <w:color w:val="050004"/>
      <w:sz w:val="24"/>
      <w:szCs w:val="24"/>
    </w:rPr>
  </w:style>
  <w:style w:type="character" w:customStyle="1" w:styleId="Heading1Char">
    <w:name w:val="Heading 1 Char"/>
    <w:link w:val="Heading1"/>
    <w:rPr>
      <w:rFonts w:ascii="Calibri" w:eastAsia="Calibri" w:hAnsi="Calibri" w:cs="Calibri"/>
      <w:color w:val="050004"/>
      <w:sz w:val="34"/>
    </w:rPr>
  </w:style>
  <w:style w:type="table" w:customStyle="1" w:styleId="Tabellenraster1">
    <w:name w:val="Tabellenraster1"/>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E822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22F1"/>
    <w:rPr>
      <w:rFonts w:ascii="Calibri" w:eastAsia="Calibri" w:hAnsi="Calibri" w:cs="Calibri"/>
      <w:color w:val="050004"/>
      <w:sz w:val="19"/>
    </w:rPr>
  </w:style>
  <w:style w:type="paragraph" w:styleId="FootnoteText">
    <w:name w:val="footnote text"/>
    <w:basedOn w:val="Normal"/>
    <w:link w:val="FootnoteTextChar"/>
    <w:uiPriority w:val="99"/>
    <w:semiHidden/>
    <w:unhideWhenUsed/>
    <w:rsid w:val="00BD62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D62C2"/>
    <w:rPr>
      <w:rFonts w:ascii="Calibri" w:eastAsia="Calibri" w:hAnsi="Calibri" w:cs="Calibri"/>
      <w:color w:val="050004"/>
      <w:sz w:val="20"/>
      <w:szCs w:val="20"/>
    </w:rPr>
  </w:style>
  <w:style w:type="character" w:styleId="FootnoteReference">
    <w:name w:val="footnote reference"/>
    <w:basedOn w:val="DefaultParagraphFont"/>
    <w:uiPriority w:val="99"/>
    <w:semiHidden/>
    <w:unhideWhenUsed/>
    <w:rsid w:val="00BD62C2"/>
    <w:rPr>
      <w:vertAlign w:val="superscript"/>
    </w:rPr>
  </w:style>
  <w:style w:type="paragraph" w:styleId="ListParagraph">
    <w:name w:val="List Paragraph"/>
    <w:basedOn w:val="Normal"/>
    <w:uiPriority w:val="34"/>
    <w:qFormat/>
    <w:rsid w:val="00D626D7"/>
    <w:pPr>
      <w:ind w:left="720"/>
      <w:contextualSpacing/>
    </w:pPr>
  </w:style>
  <w:style w:type="paragraph" w:styleId="Revision">
    <w:name w:val="Revision"/>
    <w:hidden/>
    <w:uiPriority w:val="99"/>
    <w:semiHidden/>
    <w:rsid w:val="00B17BAD"/>
    <w:pPr>
      <w:spacing w:after="0" w:line="240" w:lineRule="auto"/>
    </w:pPr>
    <w:rPr>
      <w:rFonts w:ascii="Calibri" w:eastAsia="Calibri" w:hAnsi="Calibri" w:cs="Calibri"/>
      <w:color w:val="050004"/>
      <w:sz w:val="19"/>
    </w:rPr>
  </w:style>
  <w:style w:type="table" w:customStyle="1" w:styleId="TableGrid0">
    <w:name w:val="Table Grid0"/>
    <w:basedOn w:val="TableNormal"/>
    <w:uiPriority w:val="39"/>
    <w:rsid w:val="004F1B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aliases w:val="Stinking Styles6,Marque de commentaire1,Verwijzing opmerking,Rimando commento"/>
    <w:basedOn w:val="DefaultParagraphFont"/>
    <w:uiPriority w:val="99"/>
    <w:unhideWhenUsed/>
    <w:rsid w:val="00500001"/>
    <w:rPr>
      <w:sz w:val="16"/>
      <w:szCs w:val="16"/>
    </w:rPr>
  </w:style>
  <w:style w:type="paragraph" w:styleId="CommentText">
    <w:name w:val="annotation text"/>
    <w:basedOn w:val="Normal"/>
    <w:link w:val="CommentTextChar"/>
    <w:uiPriority w:val="99"/>
    <w:unhideWhenUsed/>
    <w:rsid w:val="00500001"/>
    <w:pPr>
      <w:spacing w:line="240" w:lineRule="auto"/>
    </w:pPr>
    <w:rPr>
      <w:sz w:val="20"/>
      <w:szCs w:val="20"/>
    </w:rPr>
  </w:style>
  <w:style w:type="character" w:customStyle="1" w:styleId="CommentTextChar">
    <w:name w:val="Comment Text Char"/>
    <w:basedOn w:val="DefaultParagraphFont"/>
    <w:link w:val="CommentText"/>
    <w:uiPriority w:val="99"/>
    <w:rsid w:val="00500001"/>
    <w:rPr>
      <w:rFonts w:ascii="Calibri" w:eastAsia="Calibri" w:hAnsi="Calibri" w:cs="Calibri"/>
      <w:color w:val="050004"/>
      <w:sz w:val="20"/>
      <w:szCs w:val="20"/>
    </w:rPr>
  </w:style>
  <w:style w:type="paragraph" w:styleId="CommentSubject">
    <w:name w:val="annotation subject"/>
    <w:basedOn w:val="CommentText"/>
    <w:next w:val="CommentText"/>
    <w:link w:val="CommentSubjectChar"/>
    <w:uiPriority w:val="99"/>
    <w:semiHidden/>
    <w:unhideWhenUsed/>
    <w:rsid w:val="00500001"/>
    <w:rPr>
      <w:b/>
      <w:bCs/>
    </w:rPr>
  </w:style>
  <w:style w:type="character" w:customStyle="1" w:styleId="CommentSubjectChar">
    <w:name w:val="Comment Subject Char"/>
    <w:basedOn w:val="CommentTextChar"/>
    <w:link w:val="CommentSubject"/>
    <w:uiPriority w:val="99"/>
    <w:semiHidden/>
    <w:rsid w:val="00500001"/>
    <w:rPr>
      <w:rFonts w:ascii="Calibri" w:eastAsia="Calibri" w:hAnsi="Calibri" w:cs="Calibri"/>
      <w:b/>
      <w:bCs/>
      <w:color w:val="050004"/>
      <w:sz w:val="20"/>
      <w:szCs w:val="20"/>
    </w:rPr>
  </w:style>
  <w:style w:type="paragraph" w:styleId="Header">
    <w:name w:val="header"/>
    <w:basedOn w:val="Normal"/>
    <w:link w:val="HeaderChar"/>
    <w:uiPriority w:val="99"/>
    <w:semiHidden/>
    <w:unhideWhenUsed/>
    <w:rsid w:val="007A275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A2750"/>
    <w:rPr>
      <w:rFonts w:ascii="Calibri" w:eastAsia="Calibri" w:hAnsi="Calibri" w:cs="Calibri"/>
      <w:color w:val="050004"/>
      <w:sz w:val="19"/>
    </w:rPr>
  </w:style>
  <w:style w:type="character" w:customStyle="1" w:styleId="cf01">
    <w:name w:val="cf01"/>
    <w:basedOn w:val="DefaultParagraphFont"/>
    <w:rsid w:val="00065114"/>
    <w:rPr>
      <w:rFonts w:ascii="Segoe UI" w:hAnsi="Segoe UI" w:cs="Segoe UI" w:hint="default"/>
      <w:color w:val="050004"/>
      <w:sz w:val="18"/>
      <w:szCs w:val="18"/>
    </w:rPr>
  </w:style>
  <w:style w:type="paragraph" w:styleId="BalloonText">
    <w:name w:val="Balloon Text"/>
    <w:basedOn w:val="Normal"/>
    <w:link w:val="BalloonTextChar"/>
    <w:uiPriority w:val="99"/>
    <w:semiHidden/>
    <w:unhideWhenUsed/>
    <w:rsid w:val="00AB51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5195"/>
    <w:rPr>
      <w:rFonts w:ascii="Segoe UI" w:eastAsia="Calibri" w:hAnsi="Segoe UI" w:cs="Segoe UI"/>
      <w:color w:val="050004"/>
      <w:sz w:val="18"/>
      <w:szCs w:val="18"/>
    </w:rPr>
  </w:style>
  <w:style w:type="character" w:styleId="Hyperlink">
    <w:name w:val="Hyperlink"/>
    <w:basedOn w:val="DefaultParagraphFont"/>
    <w:uiPriority w:val="99"/>
    <w:unhideWhenUsed/>
    <w:rsid w:val="00696B08"/>
    <w:rPr>
      <w:color w:val="0563C1" w:themeColor="hyperlink"/>
      <w:u w:val="single"/>
    </w:rPr>
  </w:style>
  <w:style w:type="character" w:styleId="UnresolvedMention">
    <w:name w:val="Unresolved Mention"/>
    <w:basedOn w:val="DefaultParagraphFont"/>
    <w:uiPriority w:val="99"/>
    <w:semiHidden/>
    <w:unhideWhenUsed/>
    <w:rsid w:val="00696B08"/>
    <w:rPr>
      <w:color w:val="605E5C"/>
      <w:shd w:val="clear" w:color="auto" w:fill="E1DFDD"/>
    </w:rPr>
  </w:style>
  <w:style w:type="character" w:customStyle="1" w:styleId="ui-provider">
    <w:name w:val="ui-provider"/>
    <w:basedOn w:val="DefaultParagraphFont"/>
    <w:rsid w:val="00AF10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theme" Target="theme/theme1.xml"/><Relationship Id="rId10" Type="http://schemas.microsoft.com/office/2016/09/relationships/commentsIds" Target="commentsIds.xml"/><Relationship Id="rId19" Type="http://schemas.openxmlformats.org/officeDocument/2006/relationships/image" Target="media/image9.png"/><Relationship Id="rId31" Type="http://schemas.openxmlformats.org/officeDocument/2006/relationships/customXml" Target="../customXml/item4.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fontTable" Target="fontTable.xml"/><Relationship Id="rId30"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BC8B6745-B1CA-4B76-A5E9-B0336086910B}">
  <ds:schemaRefs>
    <ds:schemaRef ds:uri="http://schemas.openxmlformats.org/officeDocument/2006/bibliography"/>
  </ds:schemaRefs>
</ds:datastoreItem>
</file>

<file path=customXml/itemProps2.xml><?xml version="1.0" encoding="utf-8"?>
<ds:datastoreItem xmlns:ds="http://schemas.openxmlformats.org/officeDocument/2006/customXml" ds:itemID="{08C2BF9D-A51C-43AD-BD2F-812B55DBBA6A}"/>
</file>

<file path=customXml/itemProps3.xml><?xml version="1.0" encoding="utf-8"?>
<ds:datastoreItem xmlns:ds="http://schemas.openxmlformats.org/officeDocument/2006/customXml" ds:itemID="{67D8776E-8B2F-4916-9F49-F3C435AAA703}"/>
</file>

<file path=customXml/itemProps4.xml><?xml version="1.0" encoding="utf-8"?>
<ds:datastoreItem xmlns:ds="http://schemas.openxmlformats.org/officeDocument/2006/customXml" ds:itemID="{BDFB9D6B-758D-4DDB-8F25-DAC328A0358C}"/>
</file>

<file path=docProps/app.xml><?xml version="1.0" encoding="utf-8"?>
<Properties xmlns="http://schemas.openxmlformats.org/officeDocument/2006/extended-properties" xmlns:vt="http://schemas.openxmlformats.org/officeDocument/2006/docPropsVTypes">
  <Template>Normal</Template>
  <TotalTime>0</TotalTime>
  <Pages>69</Pages>
  <Words>42267</Words>
  <Characters>240926</Characters>
  <Application>Microsoft Office Word</Application>
  <DocSecurity>0</DocSecurity>
  <Lines>2007</Lines>
  <Paragraphs>565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2024-09-06T09:41:00Z</dcterms:created>
  <dcterms:modified xsi:type="dcterms:W3CDTF">2024-09-06T13:57:00Z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