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39AD96FF"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5386906C"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0AE4163C"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r w:rsidR="00C85AE2">
        <w:rPr>
          <w:rFonts w:ascii="inherit" w:hAnsi="inherit"/>
          <w:sz w:val="24"/>
          <w:szCs w:val="24"/>
        </w:rPr>
        <w:t>s</w:t>
      </w:r>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6D76713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methodologies used to calculate or establish them. In order to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0"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0"/>
      <w:r w:rsidRPr="005B3720">
        <w:rPr>
          <w:rFonts w:ascii="inherit" w:hAnsi="inherit"/>
          <w:sz w:val="24"/>
          <w:szCs w:val="24"/>
        </w:rPr>
        <w:t xml:space="preserve">. Those requirements that contribute to maintaining, preserving and restoring system security in order to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73E240FD"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49E42D69"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719DAFCF"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(pu)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7D16B304"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442EB904"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Different synchronous electricity systems in the Union have different characteristics which need to be taken into account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5F646AA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2A5C8760"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76C0DBE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 </w:t>
      </w:r>
    </w:p>
    <w:p w14:paraId="4C7D7A22" w14:textId="5FC0F260"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305072CE"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off-shore grid connecting to more than one synchronous area. In this case, certain technical requirements should be set in order to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19512021"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584A5CE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1EC4E2BC"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This Regulation has been adopted on the basis of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7E018A0A"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1C199A58"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2B9B1EB4"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55D1E522"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r w:rsidRPr="00711266">
        <w:rPr>
          <w:rFonts w:ascii="inherit" w:hAnsi="inherit"/>
          <w:sz w:val="24"/>
          <w:szCs w:val="24"/>
        </w:rPr>
        <w:t>,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43F5488A" w14:textId="20AF1DFE"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‘embedded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1D531251"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3A47ADD7"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r w:rsidR="00C31862">
        <w:rPr>
          <w:rFonts w:ascii="inherit" w:hAnsi="inherit"/>
          <w:sz w:val="24"/>
          <w:szCs w:val="24"/>
        </w:rPr>
        <w:t>;</w:t>
      </w:r>
    </w:p>
    <w:p w14:paraId="45E511EC" w14:textId="3707CCF1"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r w:rsidR="00922831">
        <w:rPr>
          <w:rFonts w:ascii="inherit" w:hAnsi="inherit"/>
          <w:sz w:val="24"/>
          <w:szCs w:val="24"/>
        </w:rPr>
        <w:t>i</w:t>
      </w:r>
      <w:r>
        <w:rPr>
          <w:rFonts w:ascii="inherit" w:hAnsi="inherit"/>
          <w:sz w:val="24"/>
          <w:szCs w:val="24"/>
        </w:rPr>
        <w:t xml:space="preserve">solated AC network’ </w:t>
      </w:r>
      <w:r w:rsidRPr="00C31862">
        <w:rPr>
          <w:rFonts w:ascii="inherit" w:hAnsi="inherit"/>
          <w:sz w:val="24"/>
          <w:szCs w:val="24"/>
        </w:rPr>
        <w:t xml:space="preserve">means an AC network which is not part of a synchronous area, which is connected to a </w:t>
      </w:r>
      <w:r>
        <w:rPr>
          <w:rFonts w:ascii="inherit" w:hAnsi="inherit"/>
          <w:sz w:val="24"/>
          <w:szCs w:val="24"/>
        </w:rPr>
        <w:t xml:space="preserve">‘interface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A-PtG-DU’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ins w:id="1" w:author="Autho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458E4319" w14:textId="4E04BF87" w:rsidR="002B27D7" w:rsidRDefault="002B27D7" w:rsidP="00E16008">
      <w:pPr>
        <w:numPr>
          <w:ilvl w:val="0"/>
          <w:numId w:val="2"/>
        </w:numPr>
        <w:spacing w:after="644"/>
        <w:ind w:left="505" w:hanging="401"/>
        <w:rPr>
          <w:rFonts w:ascii="inherit" w:hAnsi="inherit"/>
          <w:sz w:val="24"/>
          <w:szCs w:val="24"/>
        </w:rPr>
      </w:pPr>
      <w:ins w:id="2" w:author="Author">
        <w:r w:rsidRPr="002B27D7">
          <w:rPr>
            <w:rFonts w:ascii="inherit" w:hAnsi="inherit"/>
            <w:sz w:val="24"/>
            <w:szCs w:val="24"/>
          </w:rPr>
          <w:t>‘relevant isolated AC network operator’ means the isolated AC network operator to whose system a HVDC system, asynchronously connected power park modules, asynchronously connected demand facilities, asynchronously connected power-to-gas demand units or asynchronously connected electricity storage modules are or will be connected;</w:t>
        </w:r>
      </w:ins>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8"/>
        </w:numPr>
        <w:spacing w:after="318"/>
        <w:ind w:hanging="506"/>
        <w:rPr>
          <w:rFonts w:ascii="inherit" w:hAnsi="inherit"/>
          <w:sz w:val="24"/>
          <w:szCs w:val="24"/>
        </w:rPr>
      </w:pPr>
      <w:bookmarkStart w:id="3"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side of HVDC systems</w:t>
      </w:r>
      <w:r w:rsidRPr="005B3720">
        <w:rPr>
          <w:rFonts w:ascii="inherit" w:hAnsi="inherit"/>
          <w:sz w:val="24"/>
          <w:szCs w:val="24"/>
        </w:rPr>
        <w:t>:</w:t>
      </w:r>
      <w:bookmarkEnd w:id="3"/>
      <w:r w:rsidRPr="005B3720">
        <w:rPr>
          <w:rFonts w:ascii="inherit" w:hAnsi="inherit"/>
          <w:sz w:val="24"/>
          <w:szCs w:val="24"/>
        </w:rPr>
        <w:t xml:space="preserve"> </w:t>
      </w:r>
    </w:p>
    <w:p w14:paraId="04B7D987" w14:textId="51D2D4CA"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synchronous areas or control areas, including back-to-back schemes;</w:t>
      </w:r>
    </w:p>
    <w:p w14:paraId="5229F41F" w14:textId="203A31E9"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034E5752" w:rsidR="00AE476A" w:rsidRPr="005B3720" w:rsidRDefault="00BF5202" w:rsidP="00B13FCD">
      <w:pPr>
        <w:numPr>
          <w:ilvl w:val="0"/>
          <w:numId w:val="157"/>
        </w:numPr>
        <w:spacing w:after="194"/>
        <w:ind w:hanging="506"/>
        <w:rPr>
          <w:rFonts w:ascii="inherit" w:hAnsi="inherit"/>
          <w:sz w:val="24"/>
          <w:szCs w:val="24"/>
        </w:rPr>
      </w:pPr>
      <w:bookmarkStart w:id="4" w:name="_Ref153262942"/>
      <w:r w:rsidRPr="005B3720">
        <w:rPr>
          <w:rFonts w:ascii="inherit" w:hAnsi="inherit"/>
          <w:sz w:val="24"/>
          <w:szCs w:val="24"/>
        </w:rPr>
        <w:t>embedded within one control area and connected to the transmission network;</w:t>
      </w:r>
      <w:bookmarkEnd w:id="4"/>
    </w:p>
    <w:p w14:paraId="133A7886" w14:textId="4ABBA95E" w:rsidR="00AE476A" w:rsidRDefault="00BF5202" w:rsidP="00B13FCD">
      <w:pPr>
        <w:numPr>
          <w:ilvl w:val="0"/>
          <w:numId w:val="157"/>
        </w:numPr>
        <w:ind w:hanging="506"/>
        <w:rPr>
          <w:rFonts w:ascii="inherit" w:hAnsi="inherit"/>
          <w:sz w:val="24"/>
          <w:szCs w:val="24"/>
        </w:rPr>
      </w:pPr>
      <w:bookmarkStart w:id="5" w:name="_Ref153262965"/>
      <w:r w:rsidRPr="005B3720">
        <w:rPr>
          <w:rFonts w:ascii="inherit" w:hAnsi="inherit"/>
          <w:sz w:val="24"/>
          <w:szCs w:val="24"/>
        </w:rPr>
        <w:t xml:space="preserve">embedded within one control area and connected to the distribution network when a cross-border impact is demonstrated by the relevant transmission system operator </w:t>
      </w:r>
      <w:r w:rsidRPr="005B3720">
        <w:rPr>
          <w:rFonts w:ascii="inherit" w:hAnsi="inherit"/>
          <w:sz w:val="24"/>
          <w:szCs w:val="24"/>
        </w:rPr>
        <w:lastRenderedPageBreak/>
        <w:t>(TSO).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and</w:t>
      </w:r>
      <w:r w:rsidR="00C977CC">
        <w:rPr>
          <w:rFonts w:ascii="inherit" w:hAnsi="inherit"/>
          <w:sz w:val="24"/>
          <w:szCs w:val="24"/>
        </w:rPr>
        <w:t>;</w:t>
      </w:r>
      <w:bookmarkEnd w:id="5"/>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t>connecting isolated AC networks.</w:t>
      </w:r>
    </w:p>
    <w:p w14:paraId="452E6207" w14:textId="6E196C69" w:rsidR="00AE476A" w:rsidRPr="005B3720" w:rsidRDefault="00BF5202" w:rsidP="00B13FCD">
      <w:pPr>
        <w:numPr>
          <w:ilvl w:val="0"/>
          <w:numId w:val="158"/>
        </w:numPr>
        <w:spacing w:after="318"/>
        <w:ind w:left="0"/>
        <w:rPr>
          <w:rFonts w:ascii="inherit" w:hAnsi="inherit"/>
          <w:sz w:val="24"/>
          <w:szCs w:val="24"/>
        </w:rPr>
      </w:pPr>
      <w:bookmarkStart w:id="6"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6"/>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592F4067"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51BD016E"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xml:space="preserve">, asynchronously connected power-to-gas </w:t>
      </w:r>
      <w:r w:rsidR="00356A72" w:rsidRPr="00356A72">
        <w:rPr>
          <w:rFonts w:ascii="inherit" w:hAnsi="inherit"/>
          <w:sz w:val="24"/>
          <w:szCs w:val="24"/>
        </w:rPr>
        <w:lastRenderedPageBreak/>
        <w:t>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assessment; </w:t>
      </w:r>
    </w:p>
    <w:p w14:paraId="33F8CE4A" w14:textId="45D0916E"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ins w:id="7" w:author="Author">
        <w:r w:rsidR="002B27D7">
          <w:rPr>
            <w:rFonts w:ascii="inherit" w:hAnsi="inherit"/>
            <w:sz w:val="24"/>
            <w:szCs w:val="24"/>
          </w:rPr>
          <w:t xml:space="preserve"> </w:t>
        </w:r>
        <w:r w:rsidR="002B27D7" w:rsidRPr="002B27D7">
          <w:rPr>
            <w:rFonts w:ascii="inherit" w:hAnsi="inherit"/>
            <w:sz w:val="24"/>
            <w:szCs w:val="24"/>
          </w:rPr>
          <w:t>unless a cross-border impact is demonstrated by the relevant TSO</w:t>
        </w:r>
      </w:ins>
      <w:r w:rsidRPr="005B3720">
        <w:rPr>
          <w:rFonts w:ascii="inherit" w:hAnsi="inherit"/>
          <w:sz w:val="24"/>
          <w:szCs w:val="24"/>
        </w:rPr>
        <w:t xml:space="preserve">. </w:t>
      </w:r>
    </w:p>
    <w:p w14:paraId="6B0EB244" w14:textId="6977F135" w:rsidR="00AE476A" w:rsidRPr="005B3720" w:rsidRDefault="00BF5202" w:rsidP="003B7DE4">
      <w:pPr>
        <w:pStyle w:val="Heading2"/>
      </w:pPr>
      <w:bookmarkStart w:id="8" w:name="_Ref153265737"/>
      <w:r w:rsidRPr="005B3720">
        <w:t>Article 4</w:t>
      </w:r>
      <w:bookmarkEnd w:id="8"/>
    </w:p>
    <w:p w14:paraId="2DD9BC30" w14:textId="48B675DD"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1AD46DE3" w:rsidR="00AE476A" w:rsidRPr="005B3720" w:rsidRDefault="00BF5202" w:rsidP="00B13FCD">
      <w:pPr>
        <w:numPr>
          <w:ilvl w:val="0"/>
          <w:numId w:val="159"/>
        </w:numPr>
        <w:ind w:left="0"/>
        <w:rPr>
          <w:rFonts w:ascii="inherit" w:hAnsi="inherit"/>
          <w:sz w:val="24"/>
          <w:szCs w:val="24"/>
        </w:rPr>
      </w:pPr>
      <w:bookmarkStart w:id="9"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9"/>
      <w:r w:rsidRPr="005B3720">
        <w:rPr>
          <w:rFonts w:ascii="inherit" w:hAnsi="inherit"/>
          <w:sz w:val="24"/>
          <w:szCs w:val="24"/>
        </w:rPr>
        <w:t xml:space="preserve"> </w:t>
      </w:r>
    </w:p>
    <w:p w14:paraId="6AD3FDBA" w14:textId="099F298C"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1F93F4AD"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0A1E5543"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lastRenderedPageBreak/>
        <w:t xml:space="preserve">the relevant regulatory authority or, where applicable, the Member State shall decide if the existing connection agreement needs to be revised or a new connection agreement is required and which requirements of this Regulation shall apply; or </w:t>
      </w:r>
    </w:p>
    <w:p w14:paraId="59EED65F" w14:textId="48B99899"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10"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10"/>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w:t>
      </w:r>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4A688F60" w:rsidR="00AE476A" w:rsidRPr="005B3720" w:rsidRDefault="00BF5202" w:rsidP="00B13FCD">
      <w:pPr>
        <w:numPr>
          <w:ilvl w:val="0"/>
          <w:numId w:val="159"/>
        </w:numPr>
        <w:ind w:left="0"/>
        <w:rPr>
          <w:rFonts w:ascii="inherit" w:hAnsi="inherit"/>
          <w:sz w:val="24"/>
          <w:szCs w:val="24"/>
        </w:rPr>
      </w:pPr>
      <w:bookmarkStart w:id="11"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11"/>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3E38FD1B" w:rsidR="00AE476A" w:rsidRPr="005B3720" w:rsidRDefault="00BF5202" w:rsidP="00D70247">
      <w:pPr>
        <w:numPr>
          <w:ilvl w:val="0"/>
          <w:numId w:val="7"/>
        </w:numPr>
        <w:spacing w:after="329"/>
        <w:ind w:hanging="295"/>
        <w:rPr>
          <w:rFonts w:ascii="inherit" w:hAnsi="inherit"/>
          <w:sz w:val="24"/>
          <w:szCs w:val="24"/>
        </w:rPr>
      </w:pPr>
      <w:bookmarkStart w:id="12"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12"/>
      <w:r w:rsidRPr="005B3720">
        <w:rPr>
          <w:rFonts w:ascii="inherit" w:hAnsi="inherit"/>
          <w:sz w:val="24"/>
          <w:szCs w:val="24"/>
        </w:rPr>
        <w:t xml:space="preserve"> </w:t>
      </w:r>
    </w:p>
    <w:p w14:paraId="1E3C4C1B" w14:textId="53AF9919"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68F74440"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71022C81" w:rsidR="00AE476A" w:rsidRPr="00C66726" w:rsidRDefault="00BF5202" w:rsidP="00B13FCD">
      <w:pPr>
        <w:numPr>
          <w:ilvl w:val="0"/>
          <w:numId w:val="159"/>
        </w:numPr>
        <w:ind w:left="0"/>
        <w:rPr>
          <w:rFonts w:ascii="inherit" w:hAnsi="inherit"/>
          <w:sz w:val="24"/>
          <w:szCs w:val="24"/>
        </w:rPr>
      </w:pPr>
      <w:bookmarkStart w:id="13"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4"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4"/>
      <w:r w:rsidRPr="00C66726">
        <w:rPr>
          <w:rFonts w:ascii="inherit" w:hAnsi="inherit"/>
          <w:sz w:val="24"/>
          <w:szCs w:val="24"/>
        </w:rPr>
        <w:t>.</w:t>
      </w:r>
      <w:bookmarkEnd w:id="13"/>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42ED64EC"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5"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5"/>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28457E63" w:rsidR="00AE476A" w:rsidRPr="005B3720" w:rsidRDefault="00BF5202" w:rsidP="00B13FCD">
      <w:pPr>
        <w:numPr>
          <w:ilvl w:val="0"/>
          <w:numId w:val="159"/>
        </w:numPr>
        <w:ind w:left="0"/>
        <w:rPr>
          <w:rFonts w:ascii="inherit" w:hAnsi="inherit"/>
          <w:sz w:val="24"/>
          <w:szCs w:val="24"/>
        </w:rPr>
      </w:pPr>
      <w:bookmarkStart w:id="16"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7"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7"/>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6"/>
      <w:r w:rsidRPr="005B3720">
        <w:rPr>
          <w:rFonts w:ascii="inherit" w:hAnsi="inherit"/>
          <w:sz w:val="24"/>
          <w:szCs w:val="24"/>
        </w:rPr>
        <w:t xml:space="preserve"> </w:t>
      </w:r>
    </w:p>
    <w:p w14:paraId="195A8D5D" w14:textId="0AAC0C35"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055D11BE"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8" w:name="_Ref153261952"/>
      <w:r w:rsidRPr="005B3720">
        <w:t>Article 5</w:t>
      </w:r>
      <w:bookmarkEnd w:id="18"/>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19"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19"/>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20"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20"/>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21" w:name="_Ref153281416"/>
      <w:r w:rsidRPr="005B3720">
        <w:rPr>
          <w:rFonts w:ascii="inherit" w:hAnsi="inherit"/>
          <w:sz w:val="24"/>
          <w:szCs w:val="24"/>
        </w:rPr>
        <w:t>When applying this Regulation, Member States, competent entities and system operators shall:</w:t>
      </w:r>
      <w:bookmarkEnd w:id="21"/>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5E7E5A3F"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r w:rsidRPr="005B3720">
        <w:rPr>
          <w:rFonts w:ascii="inherit" w:hAnsi="inherit"/>
          <w:sz w:val="24"/>
          <w:szCs w:val="24"/>
        </w:rPr>
        <w:t xml:space="preserve">. </w:t>
      </w:r>
    </w:p>
    <w:p w14:paraId="76D0B03C" w14:textId="305913E1"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p>
    <w:p w14:paraId="3F05DC8B" w14:textId="645C7547"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4B0D6D92"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22"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22"/>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3"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3"/>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4" w:name="_Ref153265631"/>
      <w:r w:rsidRPr="005B3720">
        <w:t>Article 8</w:t>
      </w:r>
      <w:bookmarkEnd w:id="2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5D31474A"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lastRenderedPageBreak/>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396BFA66"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5" w:name="_Ref153268164"/>
      <w:r w:rsidRPr="005B3720">
        <w:t>Article 10</w:t>
      </w:r>
      <w:bookmarkEnd w:id="25"/>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6"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6"/>
    </w:p>
    <w:p w14:paraId="3D1DB032" w14:textId="5E0D5B11" w:rsidR="00AE476A" w:rsidRPr="005B3720" w:rsidRDefault="00BF5202" w:rsidP="00D70247">
      <w:pPr>
        <w:numPr>
          <w:ilvl w:val="0"/>
          <w:numId w:val="16"/>
        </w:numPr>
        <w:spacing w:after="402"/>
        <w:rPr>
          <w:rFonts w:ascii="inherit" w:hAnsi="inherit"/>
          <w:sz w:val="24"/>
          <w:szCs w:val="24"/>
        </w:rPr>
      </w:pPr>
      <w:bookmarkStart w:id="27"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7"/>
    </w:p>
    <w:p w14:paraId="36FD42D5" w14:textId="7E75F487" w:rsidR="00AE476A" w:rsidRPr="005B3720" w:rsidRDefault="00BF5202" w:rsidP="00D70247">
      <w:pPr>
        <w:numPr>
          <w:ilvl w:val="0"/>
          <w:numId w:val="16"/>
        </w:numPr>
        <w:spacing w:after="638"/>
        <w:rPr>
          <w:rFonts w:ascii="inherit" w:hAnsi="inherit"/>
          <w:sz w:val="24"/>
          <w:szCs w:val="24"/>
        </w:rPr>
      </w:pPr>
      <w:bookmarkStart w:id="28"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8"/>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29" w:name="_Ref153268403"/>
      <w:r w:rsidRPr="005B3720">
        <w:t>Article 11</w:t>
      </w:r>
      <w:bookmarkEnd w:id="29"/>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30"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30"/>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7411EF44" w:rsidR="00AE476A" w:rsidRDefault="005522ED" w:rsidP="00AA3459">
      <w:pPr>
        <w:spacing w:after="240"/>
        <w:ind w:left="0" w:hanging="11"/>
        <w:rPr>
          <w:rFonts w:ascii="inherit" w:hAnsi="inherit"/>
          <w:sz w:val="24"/>
          <w:szCs w:val="24"/>
        </w:rPr>
      </w:pP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31"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31"/>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32" w:name="_Ref153268239"/>
      <w:r w:rsidRPr="005B3720">
        <w:lastRenderedPageBreak/>
        <w:t>Article 13</w:t>
      </w:r>
      <w:bookmarkEnd w:id="32"/>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33" w:name="_Ref153270914"/>
      <w:r w:rsidRPr="005B3720">
        <w:rPr>
          <w:rFonts w:ascii="inherit" w:hAnsi="inherit"/>
          <w:sz w:val="24"/>
          <w:szCs w:val="24"/>
        </w:rPr>
        <w:t>With regard to the capability of controlling the transmitted active power:</w:t>
      </w:r>
      <w:bookmarkEnd w:id="33"/>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34"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34"/>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35"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35"/>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36"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36"/>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37"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37"/>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38"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38"/>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39"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39"/>
      <w:r w:rsidRPr="005B3720">
        <w:rPr>
          <w:rFonts w:ascii="inherit" w:hAnsi="inherit"/>
          <w:sz w:val="24"/>
          <w:szCs w:val="24"/>
        </w:rPr>
        <w:t xml:space="preserve"> </w:t>
      </w:r>
    </w:p>
    <w:p w14:paraId="653EE74F" w14:textId="60BB3443" w:rsidR="00AE476A" w:rsidRPr="005B3720" w:rsidRDefault="00BF5202" w:rsidP="009853D9">
      <w:pPr>
        <w:pStyle w:val="Heading2"/>
      </w:pPr>
      <w:bookmarkStart w:id="40" w:name="_Ref153269218"/>
      <w:r w:rsidRPr="005B3720">
        <w:lastRenderedPageBreak/>
        <w:t>Article 14</w:t>
      </w:r>
      <w:bookmarkEnd w:id="40"/>
    </w:p>
    <w:p w14:paraId="393CA7D4" w14:textId="5F328149"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46241106" w:rsidR="00AE476A" w:rsidRDefault="00BF5202" w:rsidP="00D70247">
      <w:pPr>
        <w:numPr>
          <w:ilvl w:val="0"/>
          <w:numId w:val="19"/>
        </w:numPr>
        <w:spacing w:after="397"/>
        <w:rPr>
          <w:rFonts w:ascii="inherit" w:hAnsi="inherit"/>
          <w:sz w:val="24"/>
          <w:szCs w:val="24"/>
        </w:rPr>
      </w:pPr>
      <w:bookmarkStart w:id="41" w:name="_Ref155965874"/>
      <w:bookmarkStart w:id="42"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41"/>
      <w:bookmarkEnd w:id="42"/>
    </w:p>
    <w:p w14:paraId="264306D5" w14:textId="3A5A21B7"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w:t>
      </w:r>
      <w:del w:id="43" w:author="Author">
        <w:r w:rsidRPr="00347FFD" w:rsidDel="00BA369F">
          <w:rPr>
            <w:rFonts w:ascii="inherit" w:hAnsi="inherit"/>
            <w:sz w:val="24"/>
            <w:szCs w:val="24"/>
          </w:rPr>
          <w:delText xml:space="preserve"> all of which shall be adjustable</w:delText>
        </w:r>
      </w:del>
      <w:ins w:id="44" w:author="Author">
        <w:r w:rsidR="00BA369F">
          <w:rPr>
            <w:rFonts w:ascii="inherit" w:hAnsi="inherit"/>
            <w:sz w:val="24"/>
            <w:szCs w:val="24"/>
          </w:rPr>
          <w:t xml:space="preserve">. All of these characteristics are a result of a control and/or protection response which shall </w:t>
        </w:r>
      </w:ins>
      <w:del w:id="45" w:author="Author">
        <w:r w:rsidRPr="00347FFD" w:rsidDel="00BA369F">
          <w:rPr>
            <w:rFonts w:ascii="inherit" w:hAnsi="inherit"/>
            <w:sz w:val="24"/>
            <w:szCs w:val="24"/>
          </w:rPr>
          <w:delText xml:space="preserve"> in such a way as to </w:delText>
        </w:r>
      </w:del>
      <w:r w:rsidRPr="00347FFD">
        <w:rPr>
          <w:rFonts w:ascii="inherit" w:hAnsi="inherit"/>
          <w:sz w:val="24"/>
          <w:szCs w:val="24"/>
        </w:rPr>
        <w:t>ensure stability in the connected electrical power networks;</w:t>
      </w:r>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6" w:name="_Ref155961172"/>
      <w:r w:rsidRPr="00347FFD">
        <w:rPr>
          <w:rFonts w:ascii="inherit" w:hAnsi="inherit"/>
          <w:sz w:val="24"/>
          <w:szCs w:val="24"/>
        </w:rPr>
        <w:t>During the first instance following a grid disturbance:</w:t>
      </w:r>
      <w:bookmarkEnd w:id="46"/>
    </w:p>
    <w:p w14:paraId="643E0213" w14:textId="2359295A"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w:t>
      </w:r>
      <w:del w:id="47" w:author="Author">
        <w:r w:rsidRPr="00347FFD" w:rsidDel="00BA369F">
          <w:rPr>
            <w:rFonts w:ascii="inherit" w:hAnsi="inherit"/>
            <w:sz w:val="24"/>
            <w:szCs w:val="24"/>
          </w:rPr>
          <w:delText>naturally</w:delText>
        </w:r>
      </w:del>
      <w:ins w:id="48" w:author="Author">
        <w:r w:rsidR="0010158D">
          <w:rPr>
            <w:rFonts w:ascii="inherit" w:hAnsi="inherit"/>
            <w:sz w:val="24"/>
            <w:szCs w:val="24"/>
          </w:rPr>
          <w:t>inherently</w:t>
        </w:r>
      </w:ins>
      <w:del w:id="49" w:author="Author">
        <w:r w:rsidRPr="00347FFD" w:rsidDel="002B27D7">
          <w:rPr>
            <w:rFonts w:ascii="inherit" w:hAnsi="inherit"/>
            <w:sz w:val="24"/>
            <w:szCs w:val="24"/>
          </w:rPr>
          <w:delText xml:space="preserve"> </w:delText>
        </w:r>
      </w:del>
      <w:ins w:id="50" w:author="Author">
        <w:r w:rsidR="0010158D">
          <w:rPr>
            <w:rFonts w:ascii="inherit" w:hAnsi="inherit"/>
            <w:sz w:val="24"/>
            <w:szCs w:val="24"/>
          </w:rPr>
          <w:t xml:space="preserve"> </w:t>
        </w:r>
      </w:ins>
      <w:r w:rsidRPr="00347FFD">
        <w:rPr>
          <w:rFonts w:ascii="inherit" w:hAnsi="inherit"/>
          <w:sz w:val="24"/>
          <w:szCs w:val="24"/>
        </w:rPr>
        <w:t>according to grid and converter impedances;</w:t>
      </w:r>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2D25A39"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51"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ins w:id="52" w:author="Author">
        <w:r w:rsidR="00F73FC0" w:rsidRPr="00F73FC0">
          <w:rPr>
            <w:rFonts w:ascii="inherit" w:hAnsi="inherit"/>
            <w:sz w:val="24"/>
            <w:szCs w:val="24"/>
          </w:rPr>
          <w:t>, including the change of control parameters via remote signals</w:t>
        </w:r>
      </w:ins>
      <w:r w:rsidRPr="00BC41A2">
        <w:rPr>
          <w:rFonts w:ascii="inherit" w:hAnsi="inherit"/>
          <w:sz w:val="24"/>
          <w:szCs w:val="24"/>
        </w:rPr>
        <w:t>;</w:t>
      </w:r>
      <w:bookmarkEnd w:id="51"/>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53"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53"/>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lastRenderedPageBreak/>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 xml:space="preserve">The HVDC system shall be capable of stable and bumpless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04B2315"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54" w:name="_Ref164424045"/>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ins w:id="55" w:author="Author">
        <w:r w:rsidR="006206D2" w:rsidRPr="00F73FC0">
          <w:rPr>
            <w:rFonts w:ascii="inherit" w:hAnsi="inherit"/>
            <w:sz w:val="24"/>
            <w:szCs w:val="24"/>
          </w:rPr>
          <w:t xml:space="preserve">, including the change of control parameters via remote </w:t>
        </w:r>
      </w:ins>
      <w:del w:id="56" w:author="Author">
        <w:r w:rsidDel="0010158D">
          <w:rPr>
            <w:rFonts w:ascii="inherit" w:hAnsi="inherit"/>
            <w:sz w:val="24"/>
            <w:szCs w:val="24"/>
          </w:rPr>
          <w:delText>;</w:delText>
        </w:r>
      </w:del>
      <w:bookmarkEnd w:id="54"/>
      <w:ins w:id="57" w:author="Author">
        <w:r w:rsidR="0010158D" w:rsidRPr="00F73FC0">
          <w:rPr>
            <w:rFonts w:ascii="inherit" w:hAnsi="inherit"/>
            <w:sz w:val="24"/>
            <w:szCs w:val="24"/>
          </w:rPr>
          <w:t>signals</w:t>
        </w:r>
        <w:r w:rsidR="0010158D">
          <w:rPr>
            <w:rFonts w:ascii="inherit" w:hAnsi="inherit"/>
            <w:sz w:val="24"/>
            <w:szCs w:val="24"/>
          </w:rPr>
          <w:t>.</w:t>
        </w:r>
      </w:ins>
    </w:p>
    <w:p w14:paraId="6851644B" w14:textId="49604BEE"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bumpless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energy needed for this function shall be agreed between the HVDC system owner and the relevant TSO, in coordination with adjacent TSOs;</w:t>
      </w:r>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58"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limits;</w:t>
      </w:r>
      <w:bookmarkEnd w:id="58"/>
    </w:p>
    <w:p w14:paraId="3426C789" w14:textId="45C25F76" w:rsidR="00652C3A" w:rsidDel="0005090D" w:rsidRDefault="00652C3A" w:rsidP="00652C3A">
      <w:pPr>
        <w:numPr>
          <w:ilvl w:val="0"/>
          <w:numId w:val="19"/>
        </w:numPr>
        <w:spacing w:after="480"/>
        <w:ind w:left="11" w:hanging="11"/>
        <w:rPr>
          <w:moveFrom w:id="59" w:author="Author" w16du:dateUtc="2024-08-14T08:32:00Z"/>
          <w:rFonts w:ascii="inherit" w:hAnsi="inherit"/>
          <w:sz w:val="24"/>
          <w:szCs w:val="24"/>
        </w:rPr>
      </w:pPr>
      <w:moveFromRangeStart w:id="60" w:author="Author" w:name="move174523937"/>
      <w:moveFrom w:id="61" w:author="Author" w16du:dateUtc="2024-08-14T08:32:00Z">
        <w:r w:rsidRPr="00652C3A" w:rsidDel="0005090D">
          <w:rPr>
            <w:rFonts w:ascii="inherit" w:hAnsi="inherit"/>
            <w:sz w:val="24"/>
            <w:szCs w:val="24"/>
          </w:rPr>
          <w:t xml:space="preserve">If grid forming capability as prescribed </w:t>
        </w:r>
        <w:r w:rsidRPr="00287DBB" w:rsidDel="0005090D">
          <w:rPr>
            <w:rFonts w:ascii="inherit" w:hAnsi="inherit"/>
            <w:sz w:val="24"/>
            <w:szCs w:val="24"/>
          </w:rPr>
          <w:t>in</w:t>
        </w:r>
        <w:r w:rsidR="007929CB" w:rsidDel="0005090D">
          <w:rPr>
            <w:rFonts w:ascii="inherit" w:hAnsi="inherit"/>
            <w:sz w:val="24"/>
            <w:szCs w:val="24"/>
          </w:rPr>
          <w:t xml:space="preserve"> </w:t>
        </w:r>
        <w:r w:rsidR="00B9777F" w:rsidDel="0005090D">
          <w:rPr>
            <w:rFonts w:ascii="inherit" w:hAnsi="inherit"/>
            <w:sz w:val="24"/>
            <w:szCs w:val="24"/>
          </w:rPr>
          <w:t xml:space="preserve">paragraphs </w:t>
        </w:r>
        <w:r w:rsidR="00957E4E" w:rsidDel="0005090D">
          <w:rPr>
            <w:rFonts w:ascii="inherit" w:hAnsi="inherit"/>
            <w:sz w:val="24"/>
            <w:szCs w:val="24"/>
          </w:rPr>
          <w:fldChar w:fldCharType="begin"/>
        </w:r>
        <w:r w:rsidR="00957E4E" w:rsidDel="0005090D">
          <w:rPr>
            <w:rFonts w:ascii="inherit" w:hAnsi="inherit"/>
            <w:sz w:val="24"/>
            <w:szCs w:val="24"/>
          </w:rPr>
          <w:instrText xml:space="preserve"> REF _Ref155961144 \r \h </w:instrText>
        </w:r>
      </w:moveFrom>
      <w:del w:id="62" w:author="Author">
        <w:r w:rsidR="00957E4E" w:rsidDel="0005090D">
          <w:rPr>
            <w:rFonts w:ascii="inherit" w:hAnsi="inherit"/>
            <w:sz w:val="24"/>
            <w:szCs w:val="24"/>
          </w:rPr>
        </w:r>
      </w:del>
      <w:moveFrom w:id="63" w:author="Author" w16du:dateUtc="2024-08-14T08:32:00Z">
        <w:r w:rsidR="00957E4E" w:rsidDel="0005090D">
          <w:rPr>
            <w:rFonts w:ascii="inherit" w:hAnsi="inherit"/>
            <w:sz w:val="24"/>
            <w:szCs w:val="24"/>
          </w:rPr>
          <w:fldChar w:fldCharType="separate"/>
        </w:r>
        <w:r w:rsidR="000830C9" w:rsidDel="0005090D">
          <w:rPr>
            <w:rFonts w:ascii="inherit" w:hAnsi="inherit"/>
            <w:sz w:val="24"/>
            <w:szCs w:val="24"/>
          </w:rPr>
          <w:t>1</w:t>
        </w:r>
        <w:r w:rsidR="00957E4E" w:rsidDel="0005090D">
          <w:rPr>
            <w:rFonts w:ascii="inherit" w:hAnsi="inherit"/>
            <w:sz w:val="24"/>
            <w:szCs w:val="24"/>
          </w:rPr>
          <w:fldChar w:fldCharType="end"/>
        </w:r>
        <w:r w:rsidR="00957E4E" w:rsidDel="0005090D">
          <w:rPr>
            <w:rFonts w:ascii="inherit" w:hAnsi="inherit"/>
            <w:sz w:val="24"/>
            <w:szCs w:val="24"/>
          </w:rPr>
          <w:t>-</w:t>
        </w:r>
        <w:r w:rsidR="00957E4E" w:rsidDel="0005090D">
          <w:rPr>
            <w:rFonts w:ascii="inherit" w:hAnsi="inherit"/>
            <w:sz w:val="24"/>
            <w:szCs w:val="24"/>
          </w:rPr>
          <w:fldChar w:fldCharType="begin"/>
        </w:r>
        <w:r w:rsidR="00957E4E" w:rsidDel="0005090D">
          <w:rPr>
            <w:rFonts w:ascii="inherit" w:hAnsi="inherit"/>
            <w:sz w:val="24"/>
            <w:szCs w:val="24"/>
          </w:rPr>
          <w:instrText xml:space="preserve"> REF _Ref155965919 \r \h </w:instrText>
        </w:r>
      </w:moveFrom>
      <w:del w:id="64" w:author="Author">
        <w:r w:rsidR="00957E4E" w:rsidDel="0005090D">
          <w:rPr>
            <w:rFonts w:ascii="inherit" w:hAnsi="inherit"/>
            <w:sz w:val="24"/>
            <w:szCs w:val="24"/>
          </w:rPr>
        </w:r>
      </w:del>
      <w:moveFrom w:id="65" w:author="Author" w16du:dateUtc="2024-08-14T08:32:00Z">
        <w:r w:rsidR="00957E4E" w:rsidDel="0005090D">
          <w:rPr>
            <w:rFonts w:ascii="inherit" w:hAnsi="inherit"/>
            <w:sz w:val="24"/>
            <w:szCs w:val="24"/>
          </w:rPr>
          <w:fldChar w:fldCharType="separate"/>
        </w:r>
        <w:r w:rsidR="000830C9" w:rsidDel="0005090D">
          <w:rPr>
            <w:rFonts w:ascii="inherit" w:hAnsi="inherit"/>
            <w:sz w:val="24"/>
            <w:szCs w:val="24"/>
          </w:rPr>
          <w:t>5</w:t>
        </w:r>
        <w:r w:rsidR="00957E4E" w:rsidDel="0005090D">
          <w:rPr>
            <w:rFonts w:ascii="inherit" w:hAnsi="inherit"/>
            <w:sz w:val="24"/>
            <w:szCs w:val="24"/>
          </w:rPr>
          <w:fldChar w:fldCharType="end"/>
        </w:r>
        <w:r w:rsidR="00B9777F" w:rsidDel="0005090D">
          <w:rPr>
            <w:rFonts w:ascii="inherit" w:hAnsi="inherit"/>
            <w:sz w:val="24"/>
            <w:szCs w:val="24"/>
          </w:rPr>
          <w:t xml:space="preserve"> of this Article</w:t>
        </w:r>
        <w:r w:rsidRPr="00287DBB" w:rsidDel="0005090D">
          <w:rPr>
            <w:rFonts w:ascii="inherit" w:hAnsi="inherit"/>
            <w:sz w:val="24"/>
            <w:szCs w:val="24"/>
          </w:rPr>
          <w:t xml:space="preserve"> is not</w:t>
        </w:r>
        <w:r w:rsidRPr="00652C3A" w:rsidDel="0005090D">
          <w:rPr>
            <w:rFonts w:ascii="inherit" w:hAnsi="inherit"/>
            <w:sz w:val="24"/>
            <w:szCs w:val="24"/>
          </w:rPr>
          <w:t xml:space="preserve"> requested, an HVDC system shall be capable of contributing to limiting the transient frequency deviation </w:t>
        </w:r>
        <w:r w:rsidR="00913EDA" w:rsidDel="0005090D">
          <w:rPr>
            <w:rFonts w:ascii="inherit" w:hAnsi="inherit"/>
            <w:sz w:val="24"/>
            <w:szCs w:val="24"/>
          </w:rPr>
          <w:t>by adjusting its active power as a function of the measured</w:t>
        </w:r>
        <w:r w:rsidRPr="00652C3A" w:rsidDel="0005090D">
          <w:rPr>
            <w:rFonts w:ascii="inherit" w:hAnsi="inherit"/>
            <w:sz w:val="24"/>
            <w:szCs w:val="24"/>
          </w:rPr>
          <w:t xml:space="preserve"> rate of change of frequency both in low and/or high frequency regimes</w:t>
        </w:r>
        <w:r w:rsidR="002856F2" w:rsidDel="0005090D">
          <w:rPr>
            <w:rFonts w:ascii="inherit" w:hAnsi="inherit"/>
            <w:sz w:val="24"/>
            <w:szCs w:val="24"/>
          </w:rPr>
          <w:t xml:space="preserve">, </w:t>
        </w:r>
        <w:r w:rsidR="00E51146" w:rsidDel="0005090D">
          <w:rPr>
            <w:rFonts w:ascii="inherit" w:hAnsi="inherit"/>
            <w:sz w:val="24"/>
            <w:szCs w:val="24"/>
          </w:rPr>
          <w:t>if</w:t>
        </w:r>
        <w:r w:rsidR="002856F2" w:rsidDel="0005090D">
          <w:rPr>
            <w:rFonts w:ascii="inherit" w:hAnsi="inherit"/>
            <w:sz w:val="24"/>
            <w:szCs w:val="24"/>
          </w:rPr>
          <w:t xml:space="preserve"> </w:t>
        </w:r>
        <w:r w:rsidR="002856F2" w:rsidRPr="00652C3A" w:rsidDel="0005090D">
          <w:rPr>
            <w:rFonts w:ascii="inherit" w:hAnsi="inherit"/>
            <w:sz w:val="24"/>
            <w:szCs w:val="24"/>
          </w:rPr>
          <w:t>specified by the</w:t>
        </w:r>
        <w:r w:rsidR="002856F2" w:rsidDel="0005090D">
          <w:rPr>
            <w:rFonts w:ascii="inherit" w:hAnsi="inherit"/>
            <w:sz w:val="24"/>
            <w:szCs w:val="24"/>
          </w:rPr>
          <w:t xml:space="preserve"> r</w:t>
        </w:r>
        <w:r w:rsidR="002856F2" w:rsidRPr="00652C3A" w:rsidDel="0005090D">
          <w:rPr>
            <w:rFonts w:ascii="inherit" w:hAnsi="inherit"/>
            <w:sz w:val="24"/>
            <w:szCs w:val="24"/>
          </w:rPr>
          <w:t xml:space="preserve">elevant </w:t>
        </w:r>
        <w:r w:rsidR="002856F2" w:rsidDel="0005090D">
          <w:rPr>
            <w:rFonts w:ascii="inherit" w:hAnsi="inherit"/>
            <w:sz w:val="24"/>
            <w:szCs w:val="24"/>
          </w:rPr>
          <w:t>s</w:t>
        </w:r>
        <w:r w:rsidR="002856F2" w:rsidRPr="00652C3A" w:rsidDel="0005090D">
          <w:rPr>
            <w:rFonts w:ascii="inherit" w:hAnsi="inherit"/>
            <w:sz w:val="24"/>
            <w:szCs w:val="24"/>
          </w:rPr>
          <w:t xml:space="preserve">ystem </w:t>
        </w:r>
        <w:r w:rsidR="002856F2" w:rsidDel="0005090D">
          <w:rPr>
            <w:rFonts w:ascii="inherit" w:hAnsi="inherit"/>
            <w:sz w:val="24"/>
            <w:szCs w:val="24"/>
          </w:rPr>
          <w:t>o</w:t>
        </w:r>
        <w:r w:rsidR="002856F2" w:rsidRPr="00652C3A" w:rsidDel="0005090D">
          <w:rPr>
            <w:rFonts w:ascii="inherit" w:hAnsi="inherit"/>
            <w:sz w:val="24"/>
            <w:szCs w:val="24"/>
          </w:rPr>
          <w:t>perator, in coordination with the relevant TSOs</w:t>
        </w:r>
        <w:r w:rsidRPr="00652C3A" w:rsidDel="0005090D">
          <w:rPr>
            <w:rFonts w:ascii="inherit" w:hAnsi="inherit"/>
            <w:sz w:val="24"/>
            <w:szCs w:val="24"/>
          </w:rPr>
          <w:t>. The following shall apply:</w:t>
        </w:r>
      </w:moveFrom>
    </w:p>
    <w:p w14:paraId="5F47FE8F" w14:textId="4D32A01E" w:rsidR="00652C3A" w:rsidDel="0005090D" w:rsidRDefault="003B2E8B" w:rsidP="00B13FCD">
      <w:pPr>
        <w:pStyle w:val="ListParagraph"/>
        <w:numPr>
          <w:ilvl w:val="0"/>
          <w:numId w:val="177"/>
        </w:numPr>
        <w:spacing w:after="240"/>
        <w:ind w:left="567" w:hanging="567"/>
        <w:contextualSpacing w:val="0"/>
        <w:rPr>
          <w:moveFrom w:id="66" w:author="Author" w16du:dateUtc="2024-08-14T08:32:00Z"/>
          <w:rFonts w:ascii="inherit" w:hAnsi="inherit"/>
          <w:sz w:val="24"/>
          <w:szCs w:val="24"/>
        </w:rPr>
      </w:pPr>
      <w:moveFrom w:id="67" w:author="Author" w16du:dateUtc="2024-08-14T08:32:00Z">
        <w:r w:rsidDel="0005090D">
          <w:rPr>
            <w:rFonts w:ascii="inherit" w:hAnsi="inherit"/>
            <w:sz w:val="24"/>
            <w:szCs w:val="24"/>
          </w:rPr>
          <w:t>t</w:t>
        </w:r>
        <w:r w:rsidR="00652C3A" w:rsidRPr="00652C3A" w:rsidDel="0005090D">
          <w:rPr>
            <w:rFonts w:ascii="inherit" w:hAnsi="inherit"/>
            <w:sz w:val="24"/>
            <w:szCs w:val="24"/>
          </w:rPr>
          <w:t>he HVDC system shall be capable without intentional delay of adjusting the active power injected to or withdrawn from AC grid within its rated power;</w:t>
        </w:r>
      </w:moveFrom>
    </w:p>
    <w:p w14:paraId="42C3F740" w14:textId="538A42D9" w:rsidR="00652C3A" w:rsidDel="0005090D" w:rsidRDefault="003853FF" w:rsidP="00B13FCD">
      <w:pPr>
        <w:pStyle w:val="ListParagraph"/>
        <w:numPr>
          <w:ilvl w:val="0"/>
          <w:numId w:val="177"/>
        </w:numPr>
        <w:spacing w:after="240"/>
        <w:ind w:left="567" w:hanging="567"/>
        <w:contextualSpacing w:val="0"/>
        <w:rPr>
          <w:moveFrom w:id="68" w:author="Author" w16du:dateUtc="2024-08-14T08:32:00Z"/>
          <w:rFonts w:ascii="inherit" w:hAnsi="inherit"/>
          <w:sz w:val="24"/>
          <w:szCs w:val="24"/>
        </w:rPr>
      </w:pPr>
      <w:moveFrom w:id="69" w:author="Author" w16du:dateUtc="2024-08-14T08:32:00Z">
        <w:r w:rsidDel="0005090D">
          <w:rPr>
            <w:rFonts w:ascii="inherit" w:hAnsi="inherit"/>
            <w:sz w:val="24"/>
            <w:szCs w:val="24"/>
          </w:rPr>
          <w:t>t</w:t>
        </w:r>
        <w:r w:rsidR="00652C3A" w:rsidRPr="00652C3A" w:rsidDel="0005090D">
          <w:rPr>
            <w:rFonts w:ascii="inherit" w:hAnsi="inherit"/>
            <w:sz w:val="24"/>
            <w:szCs w:val="24"/>
          </w:rPr>
          <w:t>his active power adjustment shall be performed based on the measured rate of change of frequency. The measurement method shall be agreed between the relevant TSOs and the HVDC system owner;</w:t>
        </w:r>
      </w:moveFrom>
    </w:p>
    <w:p w14:paraId="61AF8234" w14:textId="3D995CD8" w:rsidR="00652C3A" w:rsidDel="0005090D" w:rsidRDefault="003853FF" w:rsidP="00B13FCD">
      <w:pPr>
        <w:pStyle w:val="ListParagraph"/>
        <w:numPr>
          <w:ilvl w:val="0"/>
          <w:numId w:val="177"/>
        </w:numPr>
        <w:spacing w:after="240"/>
        <w:ind w:left="567" w:hanging="567"/>
        <w:contextualSpacing w:val="0"/>
        <w:rPr>
          <w:moveFrom w:id="70" w:author="Author" w16du:dateUtc="2024-08-14T08:32:00Z"/>
          <w:rFonts w:ascii="inherit" w:hAnsi="inherit"/>
          <w:sz w:val="24"/>
          <w:szCs w:val="24"/>
        </w:rPr>
      </w:pPr>
      <w:moveFrom w:id="71" w:author="Author" w16du:dateUtc="2024-08-14T08:32:00Z">
        <w:r w:rsidDel="0005090D">
          <w:rPr>
            <w:rFonts w:ascii="inherit" w:hAnsi="inherit"/>
            <w:sz w:val="24"/>
            <w:szCs w:val="24"/>
          </w:rPr>
          <w:lastRenderedPageBreak/>
          <w:t>w</w:t>
        </w:r>
        <w:r w:rsidR="00652C3A" w:rsidRPr="00652C3A" w:rsidDel="0005090D">
          <w:rPr>
            <w:rFonts w:ascii="inherit" w:hAnsi="inherit"/>
            <w:sz w:val="24"/>
            <w:szCs w:val="24"/>
          </w:rPr>
          <w:t xml:space="preserve">hen the frequency </w:t>
        </w:r>
        <w:r w:rsidR="00652C3A" w:rsidRPr="003E284D" w:rsidDel="0005090D">
          <w:rPr>
            <w:rFonts w:ascii="inherit" w:hAnsi="inherit"/>
            <w:sz w:val="24"/>
            <w:szCs w:val="24"/>
          </w:rPr>
          <w:t xml:space="preserve">has </w:t>
        </w:r>
        <w:r w:rsidR="003E284D" w:rsidDel="0005090D">
          <w:rPr>
            <w:rFonts w:ascii="inherit" w:hAnsi="inherit"/>
            <w:sz w:val="24"/>
            <w:szCs w:val="24"/>
          </w:rPr>
          <w:t>recovered</w:t>
        </w:r>
        <w:r w:rsidR="00EE3F48" w:rsidDel="0005090D">
          <w:rPr>
            <w:rFonts w:ascii="inherit" w:hAnsi="inherit"/>
            <w:sz w:val="24"/>
            <w:szCs w:val="24"/>
          </w:rPr>
          <w:t>,</w:t>
        </w:r>
        <w:r w:rsidDel="0005090D">
          <w:rPr>
            <w:rFonts w:ascii="inherit" w:hAnsi="inherit"/>
            <w:sz w:val="24"/>
            <w:szCs w:val="24"/>
          </w:rPr>
          <w:t xml:space="preserve"> </w:t>
        </w:r>
        <w:r w:rsidR="00652C3A" w:rsidRPr="00652C3A" w:rsidDel="0005090D">
          <w:rPr>
            <w:rFonts w:ascii="inherit" w:hAnsi="inherit"/>
            <w:sz w:val="24"/>
            <w:szCs w:val="24"/>
          </w:rPr>
          <w:t>the operating point of the HVDC system shall return to its pre-disturbance active power value or an operating point according to the power available for transmission through the HVDC system;</w:t>
        </w:r>
      </w:moveFrom>
    </w:p>
    <w:p w14:paraId="0E177489" w14:textId="66A4D5AA" w:rsidR="00652C3A" w:rsidDel="0005090D" w:rsidRDefault="003853FF" w:rsidP="00B13FCD">
      <w:pPr>
        <w:pStyle w:val="ListParagraph"/>
        <w:numPr>
          <w:ilvl w:val="0"/>
          <w:numId w:val="177"/>
        </w:numPr>
        <w:spacing w:after="240"/>
        <w:ind w:left="567" w:hanging="567"/>
        <w:contextualSpacing w:val="0"/>
        <w:rPr>
          <w:moveFrom w:id="72" w:author="Author" w16du:dateUtc="2024-08-14T08:32:00Z"/>
          <w:rFonts w:ascii="inherit" w:hAnsi="inherit"/>
          <w:sz w:val="24"/>
          <w:szCs w:val="24"/>
        </w:rPr>
      </w:pPr>
      <w:moveFrom w:id="73" w:author="Author" w16du:dateUtc="2024-08-14T08:32:00Z">
        <w:r w:rsidDel="0005090D">
          <w:rPr>
            <w:rFonts w:ascii="inherit" w:hAnsi="inherit"/>
            <w:sz w:val="24"/>
            <w:szCs w:val="24"/>
          </w:rPr>
          <w:t>t</w:t>
        </w:r>
        <w:r w:rsidR="00652C3A" w:rsidRPr="00652C3A" w:rsidDel="0005090D">
          <w:rPr>
            <w:rFonts w:ascii="inherit" w:hAnsi="inherit"/>
            <w:sz w:val="24"/>
            <w:szCs w:val="24"/>
          </w:rPr>
          <w:t xml:space="preserve">he requirements regarding </w:t>
        </w:r>
        <w:r w:rsidR="00287DBB" w:rsidDel="0005090D">
          <w:rPr>
            <w:rFonts w:ascii="inherit" w:hAnsi="inherit"/>
            <w:sz w:val="24"/>
            <w:szCs w:val="24"/>
          </w:rPr>
          <w:t>r</w:t>
        </w:r>
        <w:r w:rsidR="00652C3A" w:rsidRPr="00652C3A" w:rsidDel="0005090D">
          <w:rPr>
            <w:rFonts w:ascii="inherit" w:hAnsi="inherit"/>
            <w:sz w:val="24"/>
            <w:szCs w:val="24"/>
          </w:rPr>
          <w:t>ate-of-</w:t>
        </w:r>
        <w:r w:rsidR="00287DBB" w:rsidDel="0005090D">
          <w:rPr>
            <w:rFonts w:ascii="inherit" w:hAnsi="inherit"/>
            <w:sz w:val="24"/>
            <w:szCs w:val="24"/>
          </w:rPr>
          <w:t>c</w:t>
        </w:r>
        <w:r w:rsidR="00652C3A" w:rsidRPr="00652C3A" w:rsidDel="0005090D">
          <w:rPr>
            <w:rFonts w:ascii="inherit" w:hAnsi="inherit"/>
            <w:sz w:val="24"/>
            <w:szCs w:val="24"/>
          </w:rPr>
          <w:t>hange-of-</w:t>
        </w:r>
        <w:r w:rsidR="00287DBB" w:rsidDel="0005090D">
          <w:rPr>
            <w:rFonts w:ascii="inherit" w:hAnsi="inherit"/>
            <w:sz w:val="24"/>
            <w:szCs w:val="24"/>
          </w:rPr>
          <w:t>f</w:t>
        </w:r>
        <w:r w:rsidR="00652C3A" w:rsidRPr="00652C3A" w:rsidDel="0005090D">
          <w:rPr>
            <w:rFonts w:ascii="inherit" w:hAnsi="inherit"/>
            <w:sz w:val="24"/>
            <w:szCs w:val="24"/>
          </w:rPr>
          <w:t>requency measurement as well as the dynamic performance parameters of rapidly adjusted active power injected to or withdrawn from AC grid shall be agreed between the relevant TSOs and the HVDC system owner.</w:t>
        </w:r>
      </w:moveFrom>
    </w:p>
    <w:p w14:paraId="1581768D" w14:textId="08D0E87A" w:rsidR="00AE476A" w:rsidRPr="005B3720" w:rsidRDefault="00BF5202" w:rsidP="009853D9">
      <w:pPr>
        <w:pStyle w:val="Heading2"/>
      </w:pPr>
      <w:bookmarkStart w:id="74" w:name="_Ref153269250"/>
      <w:moveFromRangeEnd w:id="60"/>
      <w:r w:rsidRPr="005B3720">
        <w:t>Article 15</w:t>
      </w:r>
      <w:bookmarkEnd w:id="74"/>
    </w:p>
    <w:p w14:paraId="22ADC8E1" w14:textId="72C1C7D5"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Requirements relating to frequency sensitive mode, limited frequency sensitive mode overfrequency</w:t>
      </w:r>
      <w:ins w:id="75" w:author="Author">
        <w:r w:rsidR="0005090D">
          <w:rPr>
            <w:rFonts w:ascii="inherit" w:hAnsi="inherit"/>
            <w:b/>
            <w:sz w:val="24"/>
            <w:szCs w:val="24"/>
          </w:rPr>
          <w:t>,</w:t>
        </w:r>
      </w:ins>
      <w:del w:id="76" w:author="Author">
        <w:r w:rsidRPr="005B3720" w:rsidDel="0005090D">
          <w:rPr>
            <w:rFonts w:ascii="inherit" w:hAnsi="inherit"/>
            <w:b/>
            <w:sz w:val="24"/>
            <w:szCs w:val="24"/>
          </w:rPr>
          <w:delText xml:space="preserve"> and </w:delText>
        </w:r>
      </w:del>
      <w:ins w:id="77" w:author="Author">
        <w:r w:rsidR="0005090D">
          <w:rPr>
            <w:rFonts w:ascii="inherit" w:hAnsi="inherit"/>
            <w:b/>
            <w:sz w:val="24"/>
            <w:szCs w:val="24"/>
          </w:rPr>
          <w:t xml:space="preserve"> </w:t>
        </w:r>
      </w:ins>
      <w:r w:rsidRPr="005B3720">
        <w:rPr>
          <w:rFonts w:ascii="inherit" w:hAnsi="inherit"/>
          <w:b/>
          <w:sz w:val="24"/>
          <w:szCs w:val="24"/>
        </w:rPr>
        <w:t>limited frequency sensitive mode underfrequency</w:t>
      </w:r>
      <w:ins w:id="78" w:author="Author">
        <w:r w:rsidR="0005090D">
          <w:rPr>
            <w:rFonts w:ascii="inherit" w:hAnsi="inherit"/>
            <w:b/>
            <w:sz w:val="24"/>
            <w:szCs w:val="24"/>
          </w:rPr>
          <w:t xml:space="preserve"> and </w:t>
        </w:r>
        <w:r w:rsidR="0005090D" w:rsidRPr="0005090D">
          <w:rPr>
            <w:rFonts w:ascii="inherit" w:hAnsi="inherit"/>
            <w:b/>
            <w:sz w:val="24"/>
            <w:szCs w:val="24"/>
          </w:rPr>
          <w:t xml:space="preserve">and </w:t>
        </w:r>
        <w:r w:rsidR="00FC52B2">
          <w:rPr>
            <w:rFonts w:ascii="inherit" w:hAnsi="inherit"/>
            <w:b/>
            <w:sz w:val="24"/>
            <w:szCs w:val="24"/>
          </w:rPr>
          <w:t>r</w:t>
        </w:r>
        <w:r w:rsidR="0005090D" w:rsidRPr="0005090D">
          <w:rPr>
            <w:rFonts w:ascii="inherit" w:hAnsi="inherit"/>
            <w:b/>
            <w:sz w:val="24"/>
            <w:szCs w:val="24"/>
          </w:rPr>
          <w:t>ate-of-</w:t>
        </w:r>
        <w:r w:rsidR="00FC52B2">
          <w:rPr>
            <w:rFonts w:ascii="inherit" w:hAnsi="inherit"/>
            <w:b/>
            <w:sz w:val="24"/>
            <w:szCs w:val="24"/>
          </w:rPr>
          <w:t>c</w:t>
        </w:r>
        <w:r w:rsidR="0005090D" w:rsidRPr="0005090D">
          <w:rPr>
            <w:rFonts w:ascii="inherit" w:hAnsi="inherit"/>
            <w:b/>
            <w:sz w:val="24"/>
            <w:szCs w:val="24"/>
          </w:rPr>
          <w:t>hange-of-</w:t>
        </w:r>
        <w:r w:rsidR="00FC52B2">
          <w:rPr>
            <w:rFonts w:ascii="inherit" w:hAnsi="inherit"/>
            <w:b/>
            <w:sz w:val="24"/>
            <w:szCs w:val="24"/>
          </w:rPr>
          <w:t>f</w:t>
        </w:r>
        <w:r w:rsidR="0005090D" w:rsidRPr="0005090D">
          <w:rPr>
            <w:rFonts w:ascii="inherit" w:hAnsi="inherit"/>
            <w:b/>
            <w:sz w:val="24"/>
            <w:szCs w:val="24"/>
          </w:rPr>
          <w:t>requency</w:t>
        </w:r>
      </w:ins>
    </w:p>
    <w:p w14:paraId="3D71BDC5" w14:textId="57674F61" w:rsidR="0005090D" w:rsidRDefault="0005090D" w:rsidP="0005090D">
      <w:pPr>
        <w:spacing w:after="777"/>
        <w:ind w:left="-3"/>
        <w:rPr>
          <w:ins w:id="79" w:author="Author"/>
          <w:rFonts w:ascii="inherit" w:hAnsi="inherit"/>
          <w:sz w:val="24"/>
          <w:szCs w:val="24"/>
        </w:rPr>
      </w:pPr>
      <w:ins w:id="80" w:author="Author">
        <w:r>
          <w:rPr>
            <w:rFonts w:ascii="inherit" w:hAnsi="inherit"/>
            <w:sz w:val="24"/>
            <w:szCs w:val="24"/>
          </w:rPr>
          <w:t xml:space="preserve">1. </w:t>
        </w:r>
      </w:ins>
      <w:r w:rsidR="00BF5202" w:rsidRPr="005B3720">
        <w:rPr>
          <w:rFonts w:ascii="inherit" w:hAnsi="inherit"/>
          <w:sz w:val="24"/>
          <w:szCs w:val="24"/>
        </w:rPr>
        <w:t>Requirements applying to frequency sensitive mode, limited frequency sensitive mode overfrequency and limited frequency sensitive mode underfrequency shall be as set out in Annex II.</w:t>
      </w:r>
      <w:bookmarkStart w:id="81" w:name="_Ref155965717"/>
    </w:p>
    <w:p w14:paraId="32F4BF07" w14:textId="591345F1" w:rsidR="0005090D" w:rsidRDefault="0005090D" w:rsidP="00820452">
      <w:pPr>
        <w:spacing w:after="777"/>
        <w:ind w:left="-3"/>
        <w:rPr>
          <w:moveTo w:id="82" w:author="Author" w16du:dateUtc="2024-08-14T08:32:00Z"/>
          <w:rFonts w:ascii="inherit" w:hAnsi="inherit"/>
          <w:sz w:val="24"/>
          <w:szCs w:val="24"/>
        </w:rPr>
        <w:pPrChange w:id="83" w:author="Author">
          <w:pPr>
            <w:numPr>
              <w:numId w:val="19"/>
            </w:numPr>
            <w:spacing w:after="480"/>
            <w:ind w:left="11" w:hanging="11"/>
          </w:pPr>
        </w:pPrChange>
      </w:pPr>
      <w:ins w:id="84" w:author="Author">
        <w:r>
          <w:rPr>
            <w:rFonts w:ascii="inherit" w:hAnsi="inherit"/>
            <w:sz w:val="24"/>
            <w:szCs w:val="24"/>
          </w:rPr>
          <w:t xml:space="preserve">2. </w:t>
        </w:r>
      </w:ins>
      <w:moveToRangeStart w:id="85" w:author="Author" w:name="move174523937"/>
      <w:moveTo w:id="86" w:author="Author" w16du:dateUtc="2024-08-14T08:32:00Z">
        <w:r w:rsidRPr="00652C3A">
          <w:rPr>
            <w:rFonts w:ascii="inherit" w:hAnsi="inherit"/>
            <w:sz w:val="24"/>
            <w:szCs w:val="24"/>
          </w:rPr>
          <w:t xml:space="preserve">If grid forming capability as prescribed </w:t>
        </w:r>
        <w:r w:rsidRPr="0005090D">
          <w:rPr>
            <w:rFonts w:ascii="inherit" w:hAnsi="inherit"/>
            <w:sz w:val="24"/>
            <w:szCs w:val="24"/>
          </w:rPr>
          <w:t xml:space="preserve">in paragraphs </w:t>
        </w:r>
        <w:r w:rsidRPr="0005090D">
          <w:rPr>
            <w:rFonts w:ascii="inherit" w:hAnsi="inherit"/>
            <w:sz w:val="24"/>
            <w:szCs w:val="24"/>
          </w:rPr>
          <w:fldChar w:fldCharType="begin"/>
        </w:r>
        <w:r w:rsidRPr="0005090D">
          <w:rPr>
            <w:rFonts w:ascii="inherit" w:hAnsi="inherit"/>
            <w:sz w:val="24"/>
            <w:szCs w:val="24"/>
          </w:rPr>
          <w:instrText xml:space="preserve"> REF _Ref155961144 \r \h </w:instrText>
        </w:r>
      </w:moveTo>
      <w:r w:rsidRPr="00820452">
        <w:rPr>
          <w:rFonts w:ascii="inherit" w:hAnsi="inherit"/>
          <w:sz w:val="24"/>
          <w:szCs w:val="24"/>
          <w:rPrChange w:id="87" w:author="Author">
            <w:rPr>
              <w:rFonts w:ascii="inherit" w:hAnsi="inherit"/>
              <w:sz w:val="24"/>
              <w:szCs w:val="24"/>
              <w:highlight w:val="yellow"/>
            </w:rPr>
          </w:rPrChange>
        </w:rPr>
        <w:instrText xml:space="preserve"> \* MERGEFORMAT </w:instrText>
      </w:r>
      <w:r w:rsidRPr="0005090D">
        <w:rPr>
          <w:rFonts w:ascii="inherit" w:hAnsi="inherit"/>
          <w:sz w:val="24"/>
          <w:szCs w:val="24"/>
        </w:rPr>
      </w:r>
      <w:moveTo w:id="88" w:author="Author" w16du:dateUtc="2024-08-14T08:32:00Z">
        <w:r w:rsidRPr="0005090D">
          <w:rPr>
            <w:rFonts w:ascii="inherit" w:hAnsi="inherit"/>
            <w:sz w:val="24"/>
            <w:szCs w:val="24"/>
          </w:rPr>
          <w:fldChar w:fldCharType="separate"/>
        </w:r>
        <w:r w:rsidRPr="0005090D">
          <w:rPr>
            <w:rFonts w:ascii="inherit" w:hAnsi="inherit"/>
            <w:sz w:val="24"/>
            <w:szCs w:val="24"/>
          </w:rPr>
          <w:t>1</w:t>
        </w:r>
        <w:r w:rsidRPr="0005090D">
          <w:rPr>
            <w:rFonts w:ascii="inherit" w:hAnsi="inherit"/>
            <w:sz w:val="24"/>
            <w:szCs w:val="24"/>
          </w:rPr>
          <w:fldChar w:fldCharType="end"/>
        </w:r>
        <w:r w:rsidRPr="0005090D">
          <w:rPr>
            <w:rFonts w:ascii="inherit" w:hAnsi="inherit"/>
            <w:sz w:val="24"/>
            <w:szCs w:val="24"/>
          </w:rPr>
          <w:t>-</w:t>
        </w:r>
        <w:del w:id="89" w:author="Author">
          <w:r w:rsidRPr="00BA369F" w:rsidDel="0005090D">
            <w:rPr>
              <w:rFonts w:ascii="inherit" w:hAnsi="inherit"/>
              <w:sz w:val="24"/>
              <w:szCs w:val="24"/>
            </w:rPr>
            <w:fldChar w:fldCharType="begin"/>
          </w:r>
          <w:r w:rsidRPr="0005090D" w:rsidDel="0005090D">
            <w:rPr>
              <w:rFonts w:ascii="inherit" w:hAnsi="inherit"/>
              <w:sz w:val="24"/>
              <w:szCs w:val="24"/>
            </w:rPr>
            <w:delInstrText xml:space="preserve"> REF _Ref155965919 \r \h </w:delInstrText>
          </w:r>
        </w:del>
      </w:moveTo>
      <w:del w:id="90" w:author="Author">
        <w:r w:rsidRPr="00820452" w:rsidDel="0005090D">
          <w:rPr>
            <w:rFonts w:ascii="inherit" w:hAnsi="inherit"/>
            <w:sz w:val="24"/>
            <w:szCs w:val="24"/>
            <w:rPrChange w:id="91" w:author="Author">
              <w:rPr>
                <w:rFonts w:ascii="inherit" w:hAnsi="inherit"/>
                <w:sz w:val="24"/>
                <w:szCs w:val="24"/>
                <w:highlight w:val="yellow"/>
              </w:rPr>
            </w:rPrChange>
          </w:rPr>
          <w:delInstrText xml:space="preserve"> \* MERGEFORMAT </w:delInstrText>
        </w:r>
        <w:r w:rsidRPr="00BA369F" w:rsidDel="0005090D">
          <w:rPr>
            <w:rFonts w:ascii="inherit" w:hAnsi="inherit"/>
            <w:sz w:val="24"/>
            <w:szCs w:val="24"/>
          </w:rPr>
        </w:r>
      </w:del>
      <w:moveTo w:id="92" w:author="Author" w16du:dateUtc="2024-08-14T08:32:00Z">
        <w:del w:id="93" w:author="Author">
          <w:r w:rsidRPr="00BA369F" w:rsidDel="0005090D">
            <w:rPr>
              <w:rFonts w:ascii="inherit" w:hAnsi="inherit"/>
              <w:sz w:val="24"/>
              <w:szCs w:val="24"/>
            </w:rPr>
            <w:fldChar w:fldCharType="separate"/>
          </w:r>
          <w:r w:rsidRPr="0005090D" w:rsidDel="0005090D">
            <w:rPr>
              <w:rFonts w:ascii="inherit" w:hAnsi="inherit"/>
              <w:sz w:val="24"/>
              <w:szCs w:val="24"/>
            </w:rPr>
            <w:delText>5</w:delText>
          </w:r>
          <w:r w:rsidRPr="00BA369F" w:rsidDel="0005090D">
            <w:rPr>
              <w:rFonts w:ascii="inherit" w:hAnsi="inherit"/>
              <w:sz w:val="24"/>
              <w:szCs w:val="24"/>
            </w:rPr>
            <w:fldChar w:fldCharType="end"/>
          </w:r>
        </w:del>
      </w:moveTo>
      <w:ins w:id="94" w:author="Author">
        <w:r w:rsidRPr="00820452">
          <w:rPr>
            <w:rFonts w:ascii="inherit" w:hAnsi="inherit"/>
            <w:sz w:val="24"/>
            <w:szCs w:val="24"/>
            <w:rPrChange w:id="95" w:author="Author">
              <w:rPr>
                <w:rFonts w:ascii="inherit" w:hAnsi="inherit"/>
                <w:sz w:val="24"/>
                <w:szCs w:val="24"/>
                <w:highlight w:val="yellow"/>
              </w:rPr>
            </w:rPrChange>
          </w:rPr>
          <w:t>4</w:t>
        </w:r>
      </w:ins>
      <w:moveTo w:id="96" w:author="Author" w16du:dateUtc="2024-08-14T08:32:00Z">
        <w:r w:rsidRPr="0005090D">
          <w:rPr>
            <w:rFonts w:ascii="inherit" w:hAnsi="inherit"/>
            <w:sz w:val="24"/>
            <w:szCs w:val="24"/>
          </w:rPr>
          <w:t xml:space="preserve"> of </w:t>
        </w:r>
        <w:del w:id="97" w:author="Author">
          <w:r w:rsidRPr="0005090D" w:rsidDel="0005090D">
            <w:rPr>
              <w:rFonts w:ascii="inherit" w:hAnsi="inherit"/>
              <w:sz w:val="24"/>
              <w:szCs w:val="24"/>
            </w:rPr>
            <w:delText xml:space="preserve">this </w:delText>
          </w:r>
        </w:del>
        <w:r w:rsidRPr="0005090D">
          <w:rPr>
            <w:rFonts w:ascii="inherit" w:hAnsi="inherit"/>
            <w:sz w:val="24"/>
            <w:szCs w:val="24"/>
          </w:rPr>
          <w:t>Article</w:t>
        </w:r>
      </w:moveTo>
      <w:ins w:id="98" w:author="Author">
        <w:r w:rsidRPr="00820452">
          <w:rPr>
            <w:rFonts w:ascii="inherit" w:hAnsi="inherit"/>
            <w:sz w:val="24"/>
            <w:szCs w:val="24"/>
            <w:rPrChange w:id="99" w:author="Author">
              <w:rPr>
                <w:rFonts w:ascii="inherit" w:hAnsi="inherit"/>
                <w:sz w:val="24"/>
                <w:szCs w:val="24"/>
                <w:highlight w:val="yellow"/>
              </w:rPr>
            </w:rPrChange>
          </w:rPr>
          <w:t xml:space="preserve"> 14</w:t>
        </w:r>
      </w:ins>
      <w:moveTo w:id="100" w:author="Author" w16du:dateUtc="2024-08-14T08:32:00Z">
        <w:r w:rsidRPr="0005090D">
          <w:rPr>
            <w:rFonts w:ascii="inherit" w:hAnsi="inherit"/>
            <w:sz w:val="24"/>
            <w:szCs w:val="24"/>
          </w:rPr>
          <w:t xml:space="preserve"> is not requested, an HVDC system shall be capable</w:t>
        </w:r>
        <w:r w:rsidRPr="00652C3A">
          <w:rPr>
            <w:rFonts w:ascii="inherit" w:hAnsi="inherit"/>
            <w:sz w:val="24"/>
            <w:szCs w:val="24"/>
          </w:rPr>
          <w:t xml:space="preserve"> of contributing to limiting the transient frequency deviation </w:t>
        </w:r>
        <w:r>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Pr>
            <w:rFonts w:ascii="inherit" w:hAnsi="inherit"/>
            <w:sz w:val="24"/>
            <w:szCs w:val="24"/>
          </w:rPr>
          <w:t xml:space="preserve">, if </w:t>
        </w:r>
        <w:r w:rsidRPr="00652C3A">
          <w:rPr>
            <w:rFonts w:ascii="inherit" w:hAnsi="inherit"/>
            <w:sz w:val="24"/>
            <w:szCs w:val="24"/>
          </w:rPr>
          <w:t>specified by the</w:t>
        </w:r>
        <w:r>
          <w:rPr>
            <w:rFonts w:ascii="inherit" w:hAnsi="inherit"/>
            <w:sz w:val="24"/>
            <w:szCs w:val="24"/>
          </w:rPr>
          <w:t xml:space="preserve"> r</w:t>
        </w:r>
        <w:r w:rsidRPr="00652C3A">
          <w:rPr>
            <w:rFonts w:ascii="inherit" w:hAnsi="inherit"/>
            <w:sz w:val="24"/>
            <w:szCs w:val="24"/>
          </w:rPr>
          <w:t xml:space="preserve">elevant </w:t>
        </w:r>
        <w:r>
          <w:rPr>
            <w:rFonts w:ascii="inherit" w:hAnsi="inherit"/>
            <w:sz w:val="24"/>
            <w:szCs w:val="24"/>
          </w:rPr>
          <w:t>s</w:t>
        </w:r>
        <w:r w:rsidRPr="00652C3A">
          <w:rPr>
            <w:rFonts w:ascii="inherit" w:hAnsi="inherit"/>
            <w:sz w:val="24"/>
            <w:szCs w:val="24"/>
          </w:rPr>
          <w:t xml:space="preserve">ystem </w:t>
        </w:r>
        <w:r>
          <w:rPr>
            <w:rFonts w:ascii="inherit" w:hAnsi="inherit"/>
            <w:sz w:val="24"/>
            <w:szCs w:val="24"/>
          </w:rPr>
          <w:t>o</w:t>
        </w:r>
        <w:r w:rsidRPr="00652C3A">
          <w:rPr>
            <w:rFonts w:ascii="inherit" w:hAnsi="inherit"/>
            <w:sz w:val="24"/>
            <w:szCs w:val="24"/>
          </w:rPr>
          <w:t>perator, in coordination with the relevant TSOs. The following shall apply:</w:t>
        </w:r>
        <w:bookmarkEnd w:id="81"/>
      </w:moveTo>
    </w:p>
    <w:p w14:paraId="72512D22" w14:textId="77777777" w:rsidR="0005090D" w:rsidRDefault="0005090D" w:rsidP="0005090D">
      <w:pPr>
        <w:pStyle w:val="ListParagraph"/>
        <w:numPr>
          <w:ilvl w:val="0"/>
          <w:numId w:val="177"/>
        </w:numPr>
        <w:spacing w:after="240"/>
        <w:ind w:left="567" w:hanging="567"/>
        <w:contextualSpacing w:val="0"/>
        <w:rPr>
          <w:moveTo w:id="101" w:author="Author" w16du:dateUtc="2024-08-14T08:32:00Z"/>
          <w:rFonts w:ascii="inherit" w:hAnsi="inherit"/>
          <w:sz w:val="24"/>
          <w:szCs w:val="24"/>
        </w:rPr>
      </w:pPr>
      <w:moveTo w:id="102" w:author="Author" w16du:dateUtc="2024-08-14T08:32:00Z">
        <w:r>
          <w:rPr>
            <w:rFonts w:ascii="inherit" w:hAnsi="inherit"/>
            <w:sz w:val="24"/>
            <w:szCs w:val="24"/>
          </w:rPr>
          <w:t>t</w:t>
        </w:r>
        <w:r w:rsidRPr="00652C3A">
          <w:rPr>
            <w:rFonts w:ascii="inherit" w:hAnsi="inherit"/>
            <w:sz w:val="24"/>
            <w:szCs w:val="24"/>
          </w:rPr>
          <w:t>he HVDC system shall be capable without intentional delay of adjusting the active power injected to or withdrawn from AC grid within its rated power;</w:t>
        </w:r>
      </w:moveTo>
    </w:p>
    <w:p w14:paraId="2F3D5708" w14:textId="77777777" w:rsidR="0005090D" w:rsidRDefault="0005090D" w:rsidP="0005090D">
      <w:pPr>
        <w:pStyle w:val="ListParagraph"/>
        <w:numPr>
          <w:ilvl w:val="0"/>
          <w:numId w:val="177"/>
        </w:numPr>
        <w:spacing w:after="240"/>
        <w:ind w:left="567" w:hanging="567"/>
        <w:contextualSpacing w:val="0"/>
        <w:rPr>
          <w:moveTo w:id="103" w:author="Author" w16du:dateUtc="2024-08-14T08:32:00Z"/>
          <w:rFonts w:ascii="inherit" w:hAnsi="inherit"/>
          <w:sz w:val="24"/>
          <w:szCs w:val="24"/>
        </w:rPr>
      </w:pPr>
      <w:moveTo w:id="104" w:author="Author" w16du:dateUtc="2024-08-14T08:32:00Z">
        <w:r>
          <w:rPr>
            <w:rFonts w:ascii="inherit" w:hAnsi="inherit"/>
            <w:sz w:val="24"/>
            <w:szCs w:val="24"/>
          </w:rPr>
          <w:t>t</w:t>
        </w:r>
        <w:r w:rsidRPr="00652C3A">
          <w:rPr>
            <w:rFonts w:ascii="inherit" w:hAnsi="inherit"/>
            <w:sz w:val="24"/>
            <w:szCs w:val="24"/>
          </w:rPr>
          <w:t>his active power adjustment shall be performed based on the measured rate of change of frequency. The measurement method shall be agreed between the relevant TSOs and the HVDC system owner;</w:t>
        </w:r>
      </w:moveTo>
    </w:p>
    <w:p w14:paraId="5F40941D" w14:textId="77777777" w:rsidR="0005090D" w:rsidRDefault="0005090D" w:rsidP="0005090D">
      <w:pPr>
        <w:pStyle w:val="ListParagraph"/>
        <w:numPr>
          <w:ilvl w:val="0"/>
          <w:numId w:val="177"/>
        </w:numPr>
        <w:spacing w:after="240"/>
        <w:ind w:left="567" w:hanging="567"/>
        <w:contextualSpacing w:val="0"/>
        <w:rPr>
          <w:moveTo w:id="105" w:author="Author" w16du:dateUtc="2024-08-14T08:32:00Z"/>
          <w:rFonts w:ascii="inherit" w:hAnsi="inherit"/>
          <w:sz w:val="24"/>
          <w:szCs w:val="24"/>
        </w:rPr>
      </w:pPr>
      <w:moveTo w:id="106" w:author="Author" w16du:dateUtc="2024-08-14T08:32:00Z">
        <w:r>
          <w:rPr>
            <w:rFonts w:ascii="inherit" w:hAnsi="inherit"/>
            <w:sz w:val="24"/>
            <w:szCs w:val="24"/>
          </w:rPr>
          <w:t>w</w:t>
        </w:r>
        <w:r w:rsidRPr="00652C3A">
          <w:rPr>
            <w:rFonts w:ascii="inherit" w:hAnsi="inherit"/>
            <w:sz w:val="24"/>
            <w:szCs w:val="24"/>
          </w:rPr>
          <w:t xml:space="preserve">hen the frequency </w:t>
        </w:r>
        <w:r w:rsidRPr="003E284D">
          <w:rPr>
            <w:rFonts w:ascii="inherit" w:hAnsi="inherit"/>
            <w:sz w:val="24"/>
            <w:szCs w:val="24"/>
          </w:rPr>
          <w:t xml:space="preserve">has </w:t>
        </w:r>
        <w:r>
          <w:rPr>
            <w:rFonts w:ascii="inherit" w:hAnsi="inherit"/>
            <w:sz w:val="24"/>
            <w:szCs w:val="24"/>
          </w:rPr>
          <w:t xml:space="preserve">recovered, </w:t>
        </w:r>
        <w:r w:rsidRPr="00652C3A">
          <w:rPr>
            <w:rFonts w:ascii="inherit" w:hAnsi="inherit"/>
            <w:sz w:val="24"/>
            <w:szCs w:val="24"/>
          </w:rPr>
          <w:t>the operating point of the HVDC system shall return to its pre-disturbance active power value or an operating point according to the power available for transmission through the HVDC system;</w:t>
        </w:r>
      </w:moveTo>
    </w:p>
    <w:p w14:paraId="4B7EFDF1" w14:textId="453E1463" w:rsidR="0005090D" w:rsidRDefault="0005090D" w:rsidP="0005090D">
      <w:pPr>
        <w:pStyle w:val="ListParagraph"/>
        <w:numPr>
          <w:ilvl w:val="0"/>
          <w:numId w:val="177"/>
        </w:numPr>
        <w:spacing w:after="240"/>
        <w:ind w:left="567" w:hanging="567"/>
        <w:contextualSpacing w:val="0"/>
        <w:rPr>
          <w:moveTo w:id="107" w:author="Author" w16du:dateUtc="2024-08-14T08:32:00Z"/>
          <w:rFonts w:ascii="inherit" w:hAnsi="inherit"/>
          <w:sz w:val="24"/>
          <w:szCs w:val="24"/>
        </w:rPr>
      </w:pPr>
      <w:moveTo w:id="108" w:author="Author" w16du:dateUtc="2024-08-14T08:32:00Z">
        <w:r>
          <w:rPr>
            <w:rFonts w:ascii="inherit" w:hAnsi="inherit"/>
            <w:sz w:val="24"/>
            <w:szCs w:val="24"/>
          </w:rPr>
          <w:t>t</w:t>
        </w:r>
        <w:r w:rsidRPr="00652C3A">
          <w:rPr>
            <w:rFonts w:ascii="inherit" w:hAnsi="inherit"/>
            <w:sz w:val="24"/>
            <w:szCs w:val="24"/>
          </w:rPr>
          <w:t xml:space="preserve">he requirements regarding </w:t>
        </w:r>
        <w:r>
          <w:rPr>
            <w:rFonts w:ascii="inherit" w:hAnsi="inherit"/>
            <w:sz w:val="24"/>
            <w:szCs w:val="24"/>
          </w:rPr>
          <w:t>r</w:t>
        </w:r>
        <w:r w:rsidRPr="00652C3A">
          <w:rPr>
            <w:rFonts w:ascii="inherit" w:hAnsi="inherit"/>
            <w:sz w:val="24"/>
            <w:szCs w:val="24"/>
          </w:rPr>
          <w:t>ate-of-</w:t>
        </w:r>
        <w:r>
          <w:rPr>
            <w:rFonts w:ascii="inherit" w:hAnsi="inherit"/>
            <w:sz w:val="24"/>
            <w:szCs w:val="24"/>
          </w:rPr>
          <w:t>c</w:t>
        </w:r>
        <w:r w:rsidRPr="00652C3A">
          <w:rPr>
            <w:rFonts w:ascii="inherit" w:hAnsi="inherit"/>
            <w:sz w:val="24"/>
            <w:szCs w:val="24"/>
          </w:rPr>
          <w:t>hange-of-</w:t>
        </w:r>
        <w:r>
          <w:rPr>
            <w:rFonts w:ascii="inherit" w:hAnsi="inherit"/>
            <w:sz w:val="24"/>
            <w:szCs w:val="24"/>
          </w:rPr>
          <w:t>f</w:t>
        </w:r>
        <w:r w:rsidRPr="00652C3A">
          <w:rPr>
            <w:rFonts w:ascii="inherit" w:hAnsi="inherit"/>
            <w:sz w:val="24"/>
            <w:szCs w:val="24"/>
          </w:rPr>
          <w:t>requency measurement as well as the dynamic performance parameters of rapidly adjusted active power injected to or withdrawn from AC grid</w:t>
        </w:r>
        <w:del w:id="109" w:author="Author">
          <w:r w:rsidRPr="00652C3A" w:rsidDel="0010158D">
            <w:rPr>
              <w:rFonts w:ascii="inherit" w:hAnsi="inherit"/>
              <w:sz w:val="24"/>
              <w:szCs w:val="24"/>
            </w:rPr>
            <w:delText xml:space="preserve"> </w:delText>
          </w:r>
        </w:del>
      </w:moveTo>
      <w:ins w:id="110" w:author="Author">
        <w:r w:rsidR="006206D2" w:rsidRPr="00F73FC0">
          <w:rPr>
            <w:rFonts w:ascii="inherit" w:hAnsi="inherit"/>
            <w:sz w:val="24"/>
            <w:szCs w:val="24"/>
          </w:rPr>
          <w:t>, including the change of control parameters via remote signals</w:t>
        </w:r>
        <w:r w:rsidR="0010158D">
          <w:rPr>
            <w:rFonts w:ascii="inherit" w:hAnsi="inherit"/>
            <w:sz w:val="24"/>
            <w:szCs w:val="24"/>
          </w:rPr>
          <w:t>,</w:t>
        </w:r>
        <w:r w:rsidR="006206D2" w:rsidRPr="00652C3A">
          <w:rPr>
            <w:rFonts w:ascii="inherit" w:hAnsi="inherit"/>
            <w:sz w:val="24"/>
            <w:szCs w:val="24"/>
          </w:rPr>
          <w:t xml:space="preserve"> </w:t>
        </w:r>
      </w:ins>
      <w:moveTo w:id="111" w:author="Author" w16du:dateUtc="2024-08-14T08:32:00Z">
        <w:r w:rsidRPr="00652C3A">
          <w:rPr>
            <w:rFonts w:ascii="inherit" w:hAnsi="inherit"/>
            <w:sz w:val="24"/>
            <w:szCs w:val="24"/>
          </w:rPr>
          <w:t>shall be agreed between the relevant TSOs and the HVDC system owner.</w:t>
        </w:r>
      </w:moveTo>
    </w:p>
    <w:moveToRangeEnd w:id="85"/>
    <w:p w14:paraId="18DAD5A2" w14:textId="77777777" w:rsidR="0005090D" w:rsidRDefault="0005090D">
      <w:pPr>
        <w:spacing w:after="777"/>
        <w:ind w:left="-3"/>
        <w:rPr>
          <w:ins w:id="112" w:author="Author"/>
          <w:rFonts w:ascii="inherit" w:hAnsi="inherit"/>
          <w:sz w:val="24"/>
          <w:szCs w:val="24"/>
        </w:rPr>
      </w:pPr>
    </w:p>
    <w:p w14:paraId="0792BA41" w14:textId="77777777" w:rsidR="0005090D" w:rsidRPr="005B3720" w:rsidRDefault="0005090D">
      <w:pPr>
        <w:spacing w:after="777"/>
        <w:ind w:left="-3"/>
        <w:rPr>
          <w:rFonts w:ascii="inherit" w:hAnsi="inherit"/>
          <w:sz w:val="24"/>
          <w:szCs w:val="24"/>
        </w:rPr>
      </w:pPr>
    </w:p>
    <w:p w14:paraId="211B720E" w14:textId="19B543AB" w:rsidR="00AE476A" w:rsidRPr="005B3720" w:rsidRDefault="00BF5202" w:rsidP="003720C0">
      <w:pPr>
        <w:pStyle w:val="Heading2"/>
      </w:pPr>
      <w:bookmarkStart w:id="113" w:name="_Ref153269258"/>
      <w:r w:rsidRPr="005B3720">
        <w:lastRenderedPageBreak/>
        <w:t>Article 16</w:t>
      </w:r>
      <w:bookmarkEnd w:id="113"/>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4DBF6C5B" w:rsidR="00AE476A" w:rsidRPr="005B3720" w:rsidRDefault="00BF5202" w:rsidP="00D70247">
      <w:pPr>
        <w:numPr>
          <w:ilvl w:val="0"/>
          <w:numId w:val="20"/>
        </w:numPr>
        <w:spacing w:after="397"/>
        <w:rPr>
          <w:rFonts w:ascii="inherit" w:hAnsi="inherit"/>
          <w:sz w:val="24"/>
          <w:szCs w:val="24"/>
        </w:rPr>
      </w:pPr>
      <w:bookmarkStart w:id="114"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in order to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114"/>
      <w:ins w:id="115" w:author="Author">
        <w:r w:rsidR="00470244">
          <w:rPr>
            <w:rFonts w:ascii="inherit" w:hAnsi="inherit"/>
            <w:sz w:val="24"/>
            <w:szCs w:val="24"/>
          </w:rPr>
          <w:t xml:space="preserve"> </w:t>
        </w:r>
        <w:commentRangeStart w:id="116"/>
        <w:r w:rsidR="00470244" w:rsidRPr="00470244">
          <w:rPr>
            <w:rFonts w:ascii="inherit" w:hAnsi="inherit"/>
            <w:sz w:val="24"/>
            <w:szCs w:val="24"/>
          </w:rPr>
          <w:t>This</w:t>
        </w:r>
        <w:commentRangeEnd w:id="116"/>
        <w:r w:rsidR="00040F43">
          <w:rPr>
            <w:rStyle w:val="CommentReference"/>
          </w:rPr>
          <w:commentReference w:id="116"/>
        </w:r>
        <w:r w:rsidR="00470244" w:rsidRPr="00470244">
          <w:rPr>
            <w:rFonts w:ascii="inherit" w:hAnsi="inherit"/>
            <w:sz w:val="24"/>
            <w:szCs w:val="24"/>
          </w:rPr>
          <w:t xml:space="preserve"> control mode shall be coordinated by the relevant TSO with the HVDC system owner, the owners of the A-PPM, A-PtG-DU. A-ESM and/or A-DF, and the isolated-AC-network operators, if any.</w:t>
        </w:r>
      </w:ins>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117" w:name="_Ref153269267"/>
      <w:r w:rsidRPr="005B3720">
        <w:t>Article 17</w:t>
      </w:r>
      <w:bookmarkEnd w:id="117"/>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118"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118"/>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119" w:name="_Ref153267326"/>
      <w:r w:rsidRPr="005B3720">
        <w:t>Article 18</w:t>
      </w:r>
      <w:bookmarkEnd w:id="119"/>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4C958542" w:rsidR="00AE476A" w:rsidRPr="005B3720" w:rsidDel="00457442" w:rsidRDefault="00BF5202" w:rsidP="00820452">
      <w:pPr>
        <w:spacing w:after="477"/>
        <w:ind w:firstLine="0"/>
        <w:rPr>
          <w:del w:id="120" w:author="Author"/>
          <w:rFonts w:ascii="inherit" w:hAnsi="inherit"/>
          <w:sz w:val="24"/>
          <w:szCs w:val="24"/>
        </w:rPr>
        <w:pPrChange w:id="121" w:author="Author">
          <w:pPr>
            <w:numPr>
              <w:numId w:val="22"/>
            </w:numPr>
            <w:spacing w:after="477"/>
          </w:pPr>
        </w:pPrChange>
      </w:pPr>
      <w:bookmarkStart w:id="122" w:name="_Ref153281884"/>
      <w:commentRangeStart w:id="123"/>
      <w:r w:rsidRPr="00457442">
        <w:rPr>
          <w:rFonts w:ascii="inherit" w:hAnsi="inherit"/>
          <w:sz w:val="24"/>
          <w:szCs w:val="24"/>
        </w:rPr>
        <w:t>Without</w:t>
      </w:r>
      <w:commentRangeEnd w:id="123"/>
      <w:r w:rsidR="00770E72">
        <w:rPr>
          <w:rStyle w:val="CommentReference"/>
        </w:rPr>
        <w:commentReference w:id="123"/>
      </w:r>
      <w:r w:rsidRPr="00457442">
        <w:rPr>
          <w:rFonts w:ascii="inherit" w:hAnsi="inherit"/>
          <w:sz w:val="24"/>
          <w:szCs w:val="24"/>
        </w:rPr>
        <w:t xml:space="preserve"> prejudice to</w:t>
      </w:r>
      <w:r w:rsidR="00652228" w:rsidRPr="00457442">
        <w:rPr>
          <w:rFonts w:ascii="inherit" w:hAnsi="inherit"/>
          <w:sz w:val="24"/>
          <w:szCs w:val="24"/>
        </w:rPr>
        <w:t xml:space="preserve"> Article 25</w:t>
      </w:r>
      <w:r w:rsidRPr="00457442">
        <w:rPr>
          <w:rFonts w:ascii="inherit" w:hAnsi="inherit"/>
          <w:sz w:val="24"/>
          <w:szCs w:val="24"/>
        </w:rPr>
        <w:t>, an HVDC converter station shall be capable of staying connected to the network and capable of operating at HVDC system maximum current, within the ranges of the network voltage at the connection point, expressed by the voltage at the connection point related to reference 1 pu voltage, and the time periods specified in Tables 4 and 5, Annex III. The establishment of the reference 1 pu voltage shall be subject to coordination between the adjacent relevant system operators.</w:t>
      </w:r>
      <w:bookmarkEnd w:id="122"/>
      <w:r w:rsidRPr="00457442">
        <w:rPr>
          <w:rFonts w:ascii="inherit" w:hAnsi="inherit"/>
          <w:sz w:val="24"/>
          <w:szCs w:val="24"/>
        </w:rPr>
        <w:t xml:space="preserve"> </w:t>
      </w:r>
      <w:ins w:id="124" w:author="Author">
        <w:r w:rsidR="00457442" w:rsidRPr="00457442">
          <w:rPr>
            <w:rFonts w:ascii="inherit" w:hAnsi="inherit"/>
            <w:sz w:val="24"/>
            <w:szCs w:val="24"/>
          </w:rPr>
          <w:t>The resulting ranges of the network voltage shall comply with the closest standardized voltages as defined in established technical standards, unless deviations can be proven based on the cost-benefit-analysis carried out for the specific HVDC connection point.</w:t>
        </w:r>
      </w:ins>
    </w:p>
    <w:p w14:paraId="6E4BAE3C" w14:textId="270E3AD7" w:rsidR="00AE476A" w:rsidRPr="00457442" w:rsidRDefault="00BF5202" w:rsidP="00457442">
      <w:pPr>
        <w:numPr>
          <w:ilvl w:val="0"/>
          <w:numId w:val="22"/>
        </w:numPr>
        <w:spacing w:after="479"/>
        <w:rPr>
          <w:rFonts w:ascii="inherit" w:hAnsi="inherit"/>
          <w:sz w:val="24"/>
          <w:szCs w:val="24"/>
        </w:rPr>
      </w:pPr>
      <w:commentRangeStart w:id="125"/>
      <w:r w:rsidRPr="00457442">
        <w:rPr>
          <w:rFonts w:ascii="inherit" w:hAnsi="inherit"/>
          <w:sz w:val="24"/>
          <w:szCs w:val="24"/>
        </w:rPr>
        <w:lastRenderedPageBreak/>
        <w:t>The</w:t>
      </w:r>
      <w:commentRangeEnd w:id="125"/>
      <w:r w:rsidR="00770E72">
        <w:rPr>
          <w:rStyle w:val="CommentReference"/>
        </w:rPr>
        <w:commentReference w:id="125"/>
      </w:r>
      <w:r w:rsidRPr="00457442">
        <w:rPr>
          <w:rFonts w:ascii="inherit" w:hAnsi="inherit"/>
          <w:sz w:val="24"/>
          <w:szCs w:val="24"/>
        </w:rPr>
        <w:t xml:space="preserve"> HVDC system owner and the relevant system operator, in coordination with the relevant TSO, may agree on wider voltage ranges or longer minimum times for operation than those specified in paragraph </w:t>
      </w:r>
      <w:r w:rsidR="006374E6" w:rsidRPr="00457442">
        <w:rPr>
          <w:rFonts w:ascii="inherit" w:hAnsi="inherit"/>
          <w:sz w:val="24"/>
          <w:szCs w:val="24"/>
        </w:rPr>
        <w:fldChar w:fldCharType="begin"/>
      </w:r>
      <w:r w:rsidR="006374E6" w:rsidRPr="00457442">
        <w:rPr>
          <w:rFonts w:ascii="inherit" w:hAnsi="inherit"/>
          <w:sz w:val="24"/>
          <w:szCs w:val="24"/>
        </w:rPr>
        <w:instrText xml:space="preserve"> REF _Ref153281884 \r \h </w:instrText>
      </w:r>
      <w:r w:rsidR="006374E6" w:rsidRPr="00457442">
        <w:rPr>
          <w:rFonts w:ascii="inherit" w:hAnsi="inherit"/>
          <w:sz w:val="24"/>
          <w:szCs w:val="24"/>
        </w:rPr>
      </w:r>
      <w:r w:rsidR="006374E6" w:rsidRPr="00457442">
        <w:rPr>
          <w:rFonts w:ascii="inherit" w:hAnsi="inherit"/>
          <w:sz w:val="24"/>
          <w:szCs w:val="24"/>
        </w:rPr>
        <w:fldChar w:fldCharType="separate"/>
      </w:r>
      <w:r w:rsidR="000830C9" w:rsidRPr="00457442">
        <w:rPr>
          <w:rFonts w:ascii="inherit" w:hAnsi="inherit"/>
          <w:sz w:val="24"/>
          <w:szCs w:val="24"/>
        </w:rPr>
        <w:t>1</w:t>
      </w:r>
      <w:r w:rsidR="006374E6" w:rsidRPr="00457442">
        <w:rPr>
          <w:rFonts w:ascii="inherit" w:hAnsi="inherit"/>
          <w:sz w:val="24"/>
          <w:szCs w:val="24"/>
        </w:rPr>
        <w:fldChar w:fldCharType="end"/>
      </w:r>
      <w:r w:rsidRPr="00457442">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126" w:name="_Ref153263668"/>
      <w:r w:rsidRPr="005B3720">
        <w:t>Article 19</w:t>
      </w:r>
      <w:bookmarkEnd w:id="126"/>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61B9C3D9" w:rsidR="00AE476A" w:rsidRPr="005B3720" w:rsidRDefault="00BA0A8B" w:rsidP="00D70247">
      <w:pPr>
        <w:numPr>
          <w:ilvl w:val="0"/>
          <w:numId w:val="23"/>
        </w:numPr>
        <w:spacing w:after="479"/>
        <w:rPr>
          <w:rFonts w:ascii="inherit" w:hAnsi="inherit"/>
          <w:sz w:val="24"/>
          <w:szCs w:val="24"/>
        </w:rPr>
      </w:pPr>
      <w:bookmarkStart w:id="127"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127"/>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7A456082"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128" w:name="_Ref153267207"/>
      <w:r w:rsidRPr="005B3720">
        <w:lastRenderedPageBreak/>
        <w:t>Article 20</w:t>
      </w:r>
      <w:bookmarkEnd w:id="128"/>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129"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129"/>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130"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130"/>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131"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131"/>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132"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132"/>
      <w:r w:rsidRPr="005B3720">
        <w:rPr>
          <w:rFonts w:ascii="inherit" w:hAnsi="inherit"/>
          <w:sz w:val="24"/>
          <w:szCs w:val="24"/>
        </w:rPr>
        <w:t xml:space="preserve"> </w:t>
      </w:r>
    </w:p>
    <w:p w14:paraId="7D0298BC" w14:textId="151D799E" w:rsidR="00AE476A" w:rsidRPr="005B3720" w:rsidRDefault="00BF5202" w:rsidP="003720C0">
      <w:pPr>
        <w:pStyle w:val="Heading2"/>
      </w:pPr>
      <w:bookmarkStart w:id="133" w:name="_Ref153267218"/>
      <w:r w:rsidRPr="005B3720">
        <w:t>Article 21</w:t>
      </w:r>
      <w:bookmarkEnd w:id="133"/>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134" w:name="_Ref153267072"/>
      <w:r w:rsidRPr="005B3720">
        <w:lastRenderedPageBreak/>
        <w:t>Article 22</w:t>
      </w:r>
      <w:bookmarkEnd w:id="134"/>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135"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135"/>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reactive power control mode;</w:t>
      </w:r>
    </w:p>
    <w:p w14:paraId="2B7E1A29" w14:textId="77777777" w:rsidR="00253000" w:rsidRDefault="00BF5202" w:rsidP="00253000">
      <w:pPr>
        <w:numPr>
          <w:ilvl w:val="0"/>
          <w:numId w:val="29"/>
        </w:numPr>
        <w:spacing w:after="246"/>
        <w:rPr>
          <w:ins w:id="136" w:author="Author"/>
          <w:rFonts w:ascii="inherit" w:hAnsi="inherit"/>
          <w:sz w:val="24"/>
          <w:szCs w:val="24"/>
        </w:rPr>
      </w:pPr>
      <w:r w:rsidRPr="005B3720">
        <w:rPr>
          <w:rFonts w:ascii="inherit" w:hAnsi="inherit"/>
          <w:sz w:val="24"/>
          <w:szCs w:val="24"/>
        </w:rPr>
        <w:t>power factor control mode.</w:t>
      </w:r>
    </w:p>
    <w:p w14:paraId="6CA436FF" w14:textId="7783804A" w:rsidR="00D1753A" w:rsidRPr="005B3720" w:rsidDel="009C3958" w:rsidRDefault="00BF5202" w:rsidP="00820452">
      <w:pPr>
        <w:spacing w:after="246"/>
        <w:rPr>
          <w:del w:id="137" w:author="Author"/>
          <w:rFonts w:ascii="inherit" w:hAnsi="inherit"/>
          <w:sz w:val="24"/>
          <w:szCs w:val="24"/>
        </w:rPr>
        <w:pPrChange w:id="138" w:author="Author">
          <w:pPr>
            <w:numPr>
              <w:numId w:val="29"/>
            </w:numPr>
            <w:spacing w:after="246"/>
            <w:ind w:left="295"/>
          </w:pPr>
        </w:pPrChange>
      </w:pPr>
      <w:del w:id="139" w:author="Author">
        <w:r w:rsidRPr="005B3720" w:rsidDel="00253000">
          <w:rPr>
            <w:rFonts w:ascii="inherit" w:hAnsi="inherit"/>
            <w:sz w:val="24"/>
            <w:szCs w:val="24"/>
          </w:rPr>
          <w:delText xml:space="preserve"> </w:delText>
        </w:r>
      </w:del>
    </w:p>
    <w:p w14:paraId="475B7EC3" w14:textId="320E37F4"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An HVDC converter station shall be capable of operating in additional control modes specified by the relevant system operator in coordination with the relevant TSO.</w:t>
      </w:r>
      <w:del w:id="140" w:author="Author">
        <w:r w:rsidRPr="005B3720" w:rsidDel="00744E2C">
          <w:rPr>
            <w:rFonts w:ascii="inherit" w:hAnsi="inherit"/>
            <w:sz w:val="24"/>
            <w:szCs w:val="24"/>
          </w:rPr>
          <w:delText xml:space="preserve"> </w:delText>
        </w:r>
      </w:del>
    </w:p>
    <w:p w14:paraId="1C1AE917" w14:textId="5EE8695D" w:rsidR="00AE476A" w:rsidRPr="005B3720" w:rsidRDefault="00BF5202" w:rsidP="00B13FCD">
      <w:pPr>
        <w:numPr>
          <w:ilvl w:val="0"/>
          <w:numId w:val="162"/>
        </w:numPr>
        <w:spacing w:after="246"/>
        <w:rPr>
          <w:rFonts w:ascii="inherit" w:hAnsi="inherit"/>
          <w:sz w:val="24"/>
          <w:szCs w:val="24"/>
        </w:rPr>
      </w:pPr>
      <w:bookmarkStart w:id="141"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141"/>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2E558E8C"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25C76D64"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142"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142"/>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143" w:name="_Ref153270723"/>
      <w:r w:rsidRPr="00B92EEC">
        <w:rPr>
          <w:rFonts w:ascii="inherit" w:hAnsi="inherit"/>
          <w:sz w:val="24"/>
          <w:szCs w:val="24"/>
        </w:rPr>
        <w:lastRenderedPageBreak/>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143"/>
      <w:r w:rsidRPr="005B3720">
        <w:rPr>
          <w:rFonts w:ascii="inherit" w:hAnsi="inherit"/>
          <w:sz w:val="24"/>
          <w:szCs w:val="24"/>
        </w:rPr>
        <w:t xml:space="preserve"> </w:t>
      </w:r>
    </w:p>
    <w:p w14:paraId="1D23CBCF" w14:textId="77777777" w:rsidR="009C3958" w:rsidRDefault="00BF5202" w:rsidP="00D70247">
      <w:pPr>
        <w:numPr>
          <w:ilvl w:val="0"/>
          <w:numId w:val="30"/>
        </w:numPr>
        <w:spacing w:after="754"/>
        <w:rPr>
          <w:ins w:id="144" w:author="Author"/>
          <w:rFonts w:ascii="inherit" w:hAnsi="inherit"/>
          <w:sz w:val="24"/>
          <w:szCs w:val="24"/>
        </w:rPr>
      </w:pPr>
      <w:r w:rsidRPr="005B3720">
        <w:rPr>
          <w:rFonts w:ascii="inherit" w:hAnsi="inherit"/>
          <w:sz w:val="24"/>
          <w:szCs w:val="24"/>
        </w:rPr>
        <w:t>The relevant system operator in coordination with the relevant TSO shall specify any equipment needed to enable the remote selection of control modes and relevant setpoints.</w:t>
      </w:r>
    </w:p>
    <w:p w14:paraId="7EB1E044" w14:textId="014E90EE" w:rsidR="00AE476A" w:rsidRPr="005B3720" w:rsidRDefault="009C3958" w:rsidP="00D70247">
      <w:pPr>
        <w:numPr>
          <w:ilvl w:val="0"/>
          <w:numId w:val="30"/>
        </w:numPr>
        <w:spacing w:after="754"/>
        <w:rPr>
          <w:rFonts w:ascii="inherit" w:hAnsi="inherit"/>
          <w:sz w:val="24"/>
          <w:szCs w:val="24"/>
        </w:rPr>
      </w:pPr>
      <w:ins w:id="145" w:author="Author">
        <w:r>
          <w:rPr>
            <w:rFonts w:ascii="inherit" w:hAnsi="inherit"/>
            <w:sz w:val="24"/>
            <w:szCs w:val="24"/>
          </w:rPr>
          <w:t>The selected reactive power control mode shall not interfere with the initial grid forming response when grid forming capability according to Article 14 is required</w:t>
        </w:r>
      </w:ins>
      <w:r w:rsidR="00BF5202" w:rsidRPr="005B3720">
        <w:rPr>
          <w:rFonts w:ascii="inherit" w:hAnsi="inherit"/>
          <w:sz w:val="24"/>
          <w:szCs w:val="24"/>
        </w:rPr>
        <w:t xml:space="preserve">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7825BF13" w14:textId="77777777" w:rsidR="009C3958" w:rsidRDefault="00BF5202">
      <w:pPr>
        <w:spacing w:after="755"/>
        <w:ind w:left="-3"/>
        <w:rPr>
          <w:ins w:id="146" w:author="Author"/>
          <w:rFonts w:ascii="inherit" w:hAnsi="inherit"/>
          <w:sz w:val="24"/>
          <w:szCs w:val="24"/>
        </w:rPr>
      </w:pPr>
      <w:r w:rsidRPr="005B3720">
        <w:rPr>
          <w:rFonts w:ascii="inherit" w:hAnsi="inherit"/>
          <w:sz w:val="24"/>
          <w:szCs w:val="24"/>
        </w:rPr>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36C4EE9B" w14:textId="6703D01D" w:rsidR="009C3958" w:rsidRPr="005B3720" w:rsidRDefault="009C3958">
      <w:pPr>
        <w:spacing w:after="755"/>
        <w:ind w:left="-3"/>
        <w:rPr>
          <w:rFonts w:ascii="inherit" w:hAnsi="inherit"/>
          <w:sz w:val="24"/>
          <w:szCs w:val="24"/>
        </w:rPr>
      </w:pPr>
      <w:ins w:id="147" w:author="Author">
        <w:r w:rsidRPr="009C3958">
          <w:rPr>
            <w:rFonts w:ascii="inherit" w:hAnsi="inherit"/>
            <w:sz w:val="24"/>
            <w:szCs w:val="24"/>
          </w:rPr>
          <w:t xml:space="preserve">In case of grid forming </w:t>
        </w:r>
        <w:r w:rsidR="00B30A7F">
          <w:rPr>
            <w:rFonts w:ascii="inherit" w:hAnsi="inherit"/>
            <w:sz w:val="24"/>
            <w:szCs w:val="24"/>
          </w:rPr>
          <w:t>capability according to Article 14 is required</w:t>
        </w:r>
        <w:r w:rsidRPr="009C3958">
          <w:rPr>
            <w:rFonts w:ascii="inherit" w:hAnsi="inherit"/>
            <w:sz w:val="24"/>
            <w:szCs w:val="24"/>
          </w:rPr>
          <w:t>, prioritization of active or reactive power</w:t>
        </w:r>
        <w:r w:rsidR="00961475">
          <w:rPr>
            <w:rFonts w:ascii="inherit" w:hAnsi="inherit"/>
            <w:sz w:val="24"/>
            <w:szCs w:val="24"/>
          </w:rPr>
          <w:t xml:space="preserve"> contribution</w:t>
        </w:r>
        <w:r w:rsidRPr="009C3958">
          <w:rPr>
            <w:rFonts w:ascii="inherit" w:hAnsi="inherit"/>
            <w:sz w:val="24"/>
            <w:szCs w:val="24"/>
          </w:rPr>
          <w:t xml:space="preserve"> </w:t>
        </w:r>
        <w:r w:rsidR="00961475">
          <w:rPr>
            <w:rFonts w:ascii="inherit" w:hAnsi="inherit"/>
            <w:sz w:val="24"/>
            <w:szCs w:val="24"/>
          </w:rPr>
          <w:t>shall</w:t>
        </w:r>
        <w:r w:rsidRPr="009C3958">
          <w:rPr>
            <w:rFonts w:ascii="inherit" w:hAnsi="inherit"/>
            <w:sz w:val="24"/>
            <w:szCs w:val="24"/>
          </w:rPr>
          <w:t xml:space="preserve"> only be applied i</w:t>
        </w:r>
        <w:r w:rsidR="00961475">
          <w:rPr>
            <w:rFonts w:ascii="inherit" w:hAnsi="inherit"/>
            <w:sz w:val="24"/>
            <w:szCs w:val="24"/>
          </w:rPr>
          <w:t>f voltage,</w:t>
        </w:r>
        <w:r w:rsidRPr="009C3958">
          <w:rPr>
            <w:rFonts w:ascii="inherit" w:hAnsi="inherit"/>
            <w:sz w:val="24"/>
            <w:szCs w:val="24"/>
          </w:rPr>
          <w:t xml:space="preserve"> current </w:t>
        </w:r>
        <w:r w:rsidR="00961475">
          <w:rPr>
            <w:rFonts w:ascii="inherit" w:hAnsi="inherit"/>
            <w:sz w:val="24"/>
            <w:szCs w:val="24"/>
          </w:rPr>
          <w:t>or energy limit controls are activated.</w:t>
        </w:r>
      </w:ins>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148" w:name="_Ref153267034"/>
      <w:r w:rsidRPr="005B3720">
        <w:lastRenderedPageBreak/>
        <w:t>Article 25</w:t>
      </w:r>
      <w:bookmarkEnd w:id="148"/>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a voltage-against time profile as set out in Annex V and having regard to the voltage-against-time-profile specified 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 Blocking means remaining connected to the network with no active and reactive power contribution for a time frame that shall be as short as technically feasible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1E5AB01"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lastRenderedPageBreak/>
        <w:t>The relevant TSO shall specify fault-ride-through capabilities in case of asymmetrical faults.</w:t>
      </w:r>
    </w:p>
    <w:p w14:paraId="5D529A01" w14:textId="34BA4D23" w:rsidR="00AE476A" w:rsidRPr="005B3720" w:rsidRDefault="00BF5202" w:rsidP="00754D6A">
      <w:pPr>
        <w:pStyle w:val="Heading2"/>
      </w:pPr>
      <w:bookmarkStart w:id="149" w:name="_Ref153265469"/>
      <w:r w:rsidRPr="005B3720">
        <w:t>Article 26</w:t>
      </w:r>
      <w:bookmarkEnd w:id="149"/>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150" w:name="_Ref153263121"/>
      <w:r w:rsidRPr="005B3720">
        <w:t>Article 29</w:t>
      </w:r>
      <w:bookmarkEnd w:id="150"/>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00537E4" w:rsidR="00AE476A" w:rsidRPr="005B3720" w:rsidRDefault="00BF5202" w:rsidP="00D70247">
      <w:pPr>
        <w:numPr>
          <w:ilvl w:val="0"/>
          <w:numId w:val="34"/>
        </w:numPr>
        <w:spacing w:after="479"/>
        <w:rPr>
          <w:rFonts w:ascii="inherit" w:hAnsi="inherit"/>
          <w:sz w:val="24"/>
          <w:szCs w:val="24"/>
        </w:rPr>
      </w:pPr>
      <w:bookmarkStart w:id="151"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151"/>
    </w:p>
    <w:p w14:paraId="4CA66F1A" w14:textId="433E1B77" w:rsidR="00AE476A" w:rsidRPr="005B3720" w:rsidRDefault="00BF5202" w:rsidP="00D70247">
      <w:pPr>
        <w:numPr>
          <w:ilvl w:val="0"/>
          <w:numId w:val="34"/>
        </w:numPr>
        <w:spacing w:after="479"/>
        <w:rPr>
          <w:rFonts w:ascii="inherit" w:hAnsi="inherit"/>
          <w:sz w:val="24"/>
          <w:szCs w:val="24"/>
        </w:rPr>
      </w:pPr>
      <w:bookmarkStart w:id="152" w:name="_Ref153282113"/>
      <w:r w:rsidRPr="005B3720">
        <w:rPr>
          <w:rFonts w:ascii="inherit" w:hAnsi="inherit"/>
          <w:sz w:val="24"/>
          <w:szCs w:val="24"/>
        </w:rPr>
        <w:lastRenderedPageBreak/>
        <w:t>The studies shall be carried out by the connecting HVDC system owner with the participation of all other parties identified by the TSOs as relevant to each connection point. Member States may provide that the responsibility for undertaking the studies in accordance with this Article lies with the TSO. All parties shall be informed of the results of the studies.</w:t>
      </w:r>
      <w:bookmarkEnd w:id="152"/>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153"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153"/>
    </w:p>
    <w:p w14:paraId="051B6EF5" w14:textId="7F37A93E" w:rsidR="00AE476A" w:rsidRPr="005B3720" w:rsidRDefault="00BF5202" w:rsidP="00D70247">
      <w:pPr>
        <w:numPr>
          <w:ilvl w:val="0"/>
          <w:numId w:val="34"/>
        </w:numPr>
        <w:rPr>
          <w:rFonts w:ascii="inherit" w:hAnsi="inherit"/>
          <w:sz w:val="24"/>
          <w:szCs w:val="24"/>
        </w:rPr>
      </w:pPr>
      <w:bookmarkStart w:id="154" w:name="_Ref153263492"/>
      <w:r w:rsidRPr="005B3720">
        <w:rPr>
          <w:rFonts w:ascii="inherit" w:hAnsi="inherit"/>
          <w:sz w:val="24"/>
          <w:szCs w:val="24"/>
        </w:rPr>
        <w:t>The relevant TSO may review or replicate some or all of the studies. The HVDC system owner</w:t>
      </w:r>
      <w:ins w:id="155" w:author="Author">
        <w:r w:rsidR="0062756D">
          <w:rPr>
            <w:rFonts w:ascii="inherit" w:hAnsi="inherit"/>
            <w:sz w:val="24"/>
            <w:szCs w:val="24"/>
          </w:rPr>
          <w:t>,</w:t>
        </w:r>
      </w:ins>
      <w:del w:id="156" w:author="Author">
        <w:r w:rsidRPr="005B3720" w:rsidDel="0062756D">
          <w:rPr>
            <w:rFonts w:ascii="inherit" w:hAnsi="inherit"/>
            <w:sz w:val="24"/>
            <w:szCs w:val="24"/>
          </w:rPr>
          <w:delText xml:space="preserve"> </w:delText>
        </w:r>
      </w:del>
      <w:ins w:id="157" w:author="Author">
        <w:r w:rsidR="0062756D" w:rsidRPr="00470244">
          <w:rPr>
            <w:rFonts w:ascii="inherit" w:hAnsi="inherit"/>
            <w:sz w:val="24"/>
            <w:szCs w:val="24"/>
          </w:rPr>
          <w:t xml:space="preserve"> the owners of the A-PPM, A-PtG-DU. A-ESM and/or A-DF, and the isolated-AC-network operators</w:t>
        </w:r>
        <w:r w:rsidR="0062756D">
          <w:rPr>
            <w:rFonts w:ascii="inherit" w:hAnsi="inherit"/>
            <w:sz w:val="24"/>
            <w:szCs w:val="24"/>
          </w:rPr>
          <w:t>, if any</w:t>
        </w:r>
        <w:r w:rsidR="0062756D" w:rsidRPr="00470244">
          <w:rPr>
            <w:rFonts w:ascii="inherit" w:hAnsi="inherit"/>
            <w:sz w:val="24"/>
            <w:szCs w:val="24"/>
          </w:rPr>
          <w:t xml:space="preserve">, </w:t>
        </w:r>
      </w:ins>
      <w:r w:rsidRPr="005B3720">
        <w:rPr>
          <w:rFonts w:ascii="inherit" w:hAnsi="inherit"/>
          <w:sz w:val="24"/>
          <w:szCs w:val="24"/>
        </w:rPr>
        <w:t xml:space="preserve">shall provide the relevant TSO all relevant data and models that </w:t>
      </w:r>
      <w:del w:id="158" w:author="Author">
        <w:r w:rsidRPr="005B3720" w:rsidDel="008A4020">
          <w:rPr>
            <w:rFonts w:ascii="inherit" w:hAnsi="inherit"/>
            <w:sz w:val="24"/>
            <w:szCs w:val="24"/>
          </w:rPr>
          <w:delText xml:space="preserve">allow </w:delText>
        </w:r>
      </w:del>
      <w:ins w:id="159" w:author="Author">
        <w:r w:rsidR="008A4020">
          <w:rPr>
            <w:rFonts w:ascii="inherit" w:hAnsi="inherit"/>
            <w:sz w:val="24"/>
            <w:szCs w:val="24"/>
          </w:rPr>
          <w:t>are adequate to perform the studies</w:t>
        </w:r>
      </w:ins>
      <w:del w:id="160" w:author="Author">
        <w:r w:rsidRPr="005B3720" w:rsidDel="008A4020">
          <w:rPr>
            <w:rFonts w:ascii="inherit" w:hAnsi="inherit"/>
            <w:sz w:val="24"/>
            <w:szCs w:val="24"/>
          </w:rPr>
          <w:delText>such study to be performed</w:delText>
        </w:r>
      </w:del>
      <w:r w:rsidRPr="005B3720">
        <w:rPr>
          <w:rFonts w:ascii="inherit" w:hAnsi="inherit"/>
          <w:sz w:val="24"/>
          <w:szCs w:val="24"/>
        </w:rPr>
        <w:t>.</w:t>
      </w:r>
      <w:bookmarkEnd w:id="154"/>
    </w:p>
    <w:p w14:paraId="087C60A2" w14:textId="7663D94D"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Any necessary mitigating actions</w:t>
      </w:r>
      <w:ins w:id="161" w:author="Author">
        <w:r w:rsidR="00D015EC">
          <w:rPr>
            <w:rFonts w:ascii="inherit" w:hAnsi="inherit"/>
            <w:sz w:val="24"/>
            <w:szCs w:val="24"/>
          </w:rPr>
          <w:t xml:space="preserve"> attributed to the new HVDC system owner as</w:t>
        </w:r>
      </w:ins>
      <w:r w:rsidRPr="005B3720">
        <w:rPr>
          <w:rFonts w:ascii="inherit" w:hAnsi="inherit"/>
          <w:sz w:val="24"/>
          <w:szCs w:val="24"/>
        </w:rPr>
        <w:t xml:space="preserve">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ins w:id="162" w:author="Author">
        <w:r w:rsidR="00D015EC">
          <w:rPr>
            <w:rFonts w:ascii="inherit" w:hAnsi="inherit"/>
            <w:sz w:val="24"/>
            <w:szCs w:val="24"/>
          </w:rPr>
          <w:t xml:space="preserve"> </w:t>
        </w:r>
        <w:r w:rsidR="00783FC4" w:rsidRPr="00783FC4">
          <w:rPr>
            <w:rFonts w:ascii="inherit" w:hAnsi="inherit"/>
            <w:sz w:val="24"/>
            <w:szCs w:val="24"/>
          </w:rPr>
          <w:t>The new HVDC system owner shall propose potential mitigating actions if any detrimental interaction is detected during the studies</w:t>
        </w:r>
        <w:r w:rsidR="00D015EC" w:rsidRPr="00D015EC">
          <w:rPr>
            <w:rFonts w:ascii="inherit" w:hAnsi="inherit"/>
            <w:sz w:val="24"/>
            <w:szCs w:val="24"/>
          </w:rPr>
          <w:t>.</w:t>
        </w:r>
      </w:ins>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163" w:name="_Ref153269313"/>
      <w:r w:rsidRPr="005B3720">
        <w:t>Article 30</w:t>
      </w:r>
      <w:bookmarkEnd w:id="163"/>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64" w:name="_Ref153263541"/>
      <w:r w:rsidRPr="005B3720">
        <w:lastRenderedPageBreak/>
        <w:t>Article 31</w:t>
      </w:r>
      <w:bookmarkEnd w:id="164"/>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Subsynchronous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165"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165"/>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166"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166"/>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167"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167"/>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168" w:name="_Ref153266804"/>
      <w:r w:rsidRPr="005B3720">
        <w:t>Article 32</w:t>
      </w:r>
      <w:bookmarkEnd w:id="168"/>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69"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169"/>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lastRenderedPageBreak/>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170" w:name="_Ref153265478"/>
      <w:r w:rsidRPr="005B3720">
        <w:t>Article 33</w:t>
      </w:r>
      <w:bookmarkEnd w:id="170"/>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71" w:name="_Ref153267473"/>
      <w:r w:rsidRPr="005B3720">
        <w:t>Article 34</w:t>
      </w:r>
      <w:bookmarkEnd w:id="171"/>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lastRenderedPageBreak/>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72" w:name="_Ref153276174"/>
      <w:r w:rsidRPr="005B3720">
        <w:t>Article 35</w:t>
      </w:r>
      <w:bookmarkEnd w:id="172"/>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network system and HVDC system protection;</w:t>
      </w:r>
    </w:p>
    <w:p w14:paraId="1BDA839D" w14:textId="20B53A70"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638F9461"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if applicable;</w:t>
      </w:r>
    </w:p>
    <w:p w14:paraId="4AA84CA9" w14:textId="43E6572B"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active power control for emergency assistance</w:t>
      </w:r>
      <w:r w:rsidR="00BF5202" w:rsidRPr="00B92EEC">
        <w:rPr>
          <w:rFonts w:ascii="inherit" w:hAnsi="inherit"/>
          <w:sz w:val="24"/>
          <w:szCs w:val="24"/>
        </w:rPr>
        <w:t>;</w:t>
      </w:r>
    </w:p>
    <w:p w14:paraId="3591CE1B" w14:textId="76AADD77"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r w:rsidRPr="00B92EEC">
        <w:rPr>
          <w:rFonts w:ascii="inherit" w:hAnsi="inherit"/>
          <w:sz w:val="24"/>
          <w:szCs w:val="24"/>
        </w:rPr>
        <w:t>)</w:t>
      </w:r>
      <w:r w:rsidR="00BF5202" w:rsidRPr="005B3720">
        <w:rPr>
          <w:rFonts w:ascii="inherit" w:hAnsi="inherit"/>
          <w:sz w:val="24"/>
          <w:szCs w:val="24"/>
        </w:rPr>
        <w:t>;</w:t>
      </w:r>
    </w:p>
    <w:p w14:paraId="48692318" w14:textId="13FF1E10"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3D30FACB"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173"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173"/>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174" w:name="_Ref153271107"/>
      <w:r w:rsidRPr="005B3720">
        <w:t>Article 37</w:t>
      </w:r>
      <w:bookmarkEnd w:id="174"/>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175"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175"/>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176"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176"/>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1B121351"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1F7BCE8A"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77"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77"/>
    </w:p>
    <w:p w14:paraId="1D753049" w14:textId="22D5FD4B" w:rsidR="00AE476A" w:rsidRPr="005B3720" w:rsidRDefault="00BF5202" w:rsidP="00AE2AC7">
      <w:pPr>
        <w:pStyle w:val="Heading2"/>
      </w:pPr>
      <w:bookmarkStart w:id="178" w:name="_Ref153270212"/>
      <w:r w:rsidRPr="005B3720">
        <w:t>Article 38</w:t>
      </w:r>
      <w:bookmarkEnd w:id="178"/>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599A82AE"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r w:rsidR="00332630">
        <w:rPr>
          <w:rFonts w:ascii="inherit" w:hAnsi="inherit"/>
          <w:sz w:val="24"/>
          <w:szCs w:val="24"/>
        </w:rPr>
        <w:t>RfG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R</w:t>
      </w:r>
      <w:r w:rsidR="00332630">
        <w:rPr>
          <w:rFonts w:ascii="inherit" w:hAnsi="inherit"/>
          <w:sz w:val="24"/>
          <w:szCs w:val="24"/>
        </w:rPr>
        <w:t>fG</w:t>
      </w:r>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R</w:t>
      </w:r>
      <w:r w:rsidR="00332630">
        <w:rPr>
          <w:rFonts w:ascii="inherit" w:hAnsi="inherit"/>
          <w:sz w:val="24"/>
          <w:szCs w:val="24"/>
        </w:rPr>
        <w:t>fG 2.0</w:t>
      </w:r>
      <w:r w:rsidR="008C1416" w:rsidRPr="005B3720">
        <w:rPr>
          <w:rFonts w:ascii="inherit" w:hAnsi="inherit"/>
          <w:sz w:val="24"/>
          <w:szCs w:val="24"/>
        </w:rPr>
        <w:t xml:space="preserve"> </w:t>
      </w:r>
      <w:r w:rsidR="008C1416" w:rsidRPr="005B3720">
        <w:rPr>
          <w:rFonts w:ascii="inherit" w:hAnsi="inherit"/>
          <w:sz w:val="24"/>
          <w:szCs w:val="24"/>
        </w:rPr>
        <w:lastRenderedPageBreak/>
        <w:t xml:space="preserve">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79" w:name="_Ref153263925"/>
      <w:r w:rsidRPr="005B3720">
        <w:t>Article 39</w:t>
      </w:r>
      <w:bookmarkEnd w:id="179"/>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80" w:name="_Ref153264010"/>
      <w:r w:rsidRPr="005B3720">
        <w:rPr>
          <w:rFonts w:ascii="inherit" w:hAnsi="inherit"/>
          <w:sz w:val="24"/>
          <w:szCs w:val="24"/>
        </w:rPr>
        <w:t>With regards to frequency response:</w:t>
      </w:r>
      <w:bookmarkEnd w:id="180"/>
    </w:p>
    <w:p w14:paraId="66A359EF" w14:textId="6A49D3B5" w:rsidR="00AE476A" w:rsidRPr="005B3720" w:rsidRDefault="00BF5202" w:rsidP="00D70247">
      <w:pPr>
        <w:numPr>
          <w:ilvl w:val="0"/>
          <w:numId w:val="43"/>
        </w:numPr>
        <w:spacing w:after="308"/>
        <w:ind w:hanging="295"/>
        <w:rPr>
          <w:rFonts w:ascii="inherit" w:hAnsi="inherit"/>
          <w:sz w:val="24"/>
          <w:szCs w:val="24"/>
        </w:rPr>
      </w:pPr>
      <w:bookmarkStart w:id="181"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nit</w:t>
      </w:r>
      <w:ins w:id="182" w:author="Author">
        <w:r w:rsidR="00783FC4">
          <w:rPr>
            <w:rFonts w:ascii="inherit" w:hAnsi="inherit"/>
            <w:sz w:val="24"/>
            <w:szCs w:val="24"/>
          </w:rPr>
          <w:t xml:space="preserve"> and</w:t>
        </w:r>
      </w:ins>
      <w:del w:id="183" w:author="Author">
        <w:r w:rsidR="00A000A5" w:rsidRPr="00A000A5" w:rsidDel="00783FC4">
          <w:rPr>
            <w:rFonts w:ascii="inherit" w:hAnsi="inherit"/>
            <w:sz w:val="24"/>
            <w:szCs w:val="24"/>
          </w:rPr>
          <w:delText>,</w:delText>
        </w:r>
      </w:del>
      <w:r w:rsidR="00A000A5" w:rsidRPr="00A000A5">
        <w:rPr>
          <w:rFonts w:ascii="inherit" w:hAnsi="inherit"/>
          <w:sz w:val="24"/>
          <w:szCs w:val="24"/>
        </w:rPr>
        <w:t xml:space="preserve">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w:t>
      </w:r>
      <w:del w:id="184" w:author="Author">
        <w:r w:rsidR="00A000A5" w:rsidRPr="00A000A5" w:rsidDel="00783FC4">
          <w:rPr>
            <w:rFonts w:ascii="inherit" w:hAnsi="inherit"/>
            <w:sz w:val="24"/>
            <w:szCs w:val="24"/>
          </w:rPr>
          <w:delText xml:space="preserve"> and remote-end HVDC converter stations </w:delText>
        </w:r>
      </w:del>
      <w:ins w:id="185" w:author="Author">
        <w:r w:rsidR="00783FC4">
          <w:rPr>
            <w:rFonts w:ascii="inherit" w:hAnsi="inherit"/>
            <w:sz w:val="24"/>
            <w:szCs w:val="24"/>
          </w:rPr>
          <w:t xml:space="preserve"> </w:t>
        </w:r>
      </w:ins>
      <w:r w:rsidRPr="005B3720">
        <w:rPr>
          <w:rFonts w:ascii="inherit" w:hAnsi="inherit"/>
          <w:sz w:val="24"/>
          <w:szCs w:val="24"/>
        </w:rPr>
        <w:t xml:space="preserve">shall be capable of receiving </w:t>
      </w:r>
      <w:del w:id="186" w:author="Author">
        <w:r w:rsidRPr="005B3720" w:rsidDel="00783FC4">
          <w:rPr>
            <w:rFonts w:ascii="inherit" w:hAnsi="inherit"/>
            <w:sz w:val="24"/>
            <w:szCs w:val="24"/>
          </w:rPr>
          <w:delText xml:space="preserve">a fast signal from a </w:delText>
        </w:r>
      </w:del>
      <w:ins w:id="187" w:author="Author">
        <w:r w:rsidR="00783FC4">
          <w:rPr>
            <w:rFonts w:ascii="inherit" w:hAnsi="inherit"/>
            <w:sz w:val="24"/>
            <w:szCs w:val="24"/>
          </w:rPr>
          <w:t>at its interface point</w:t>
        </w:r>
      </w:ins>
      <w:del w:id="188" w:author="Author">
        <w:r w:rsidRPr="005B3720" w:rsidDel="00783FC4">
          <w:rPr>
            <w:rFonts w:ascii="inherit" w:hAnsi="inherit"/>
            <w:sz w:val="24"/>
            <w:szCs w:val="24"/>
          </w:rPr>
          <w:delText>connection point</w:delText>
        </w:r>
      </w:del>
      <w:r w:rsidRPr="005B3720">
        <w:rPr>
          <w:rFonts w:ascii="inherit" w:hAnsi="inherit"/>
          <w:sz w:val="24"/>
          <w:szCs w:val="24"/>
        </w:rPr>
        <w:t xml:space="preserve"> </w:t>
      </w:r>
      <w:ins w:id="189" w:author="Author">
        <w:r w:rsidR="00783FC4">
          <w:rPr>
            <w:rFonts w:ascii="inherit" w:hAnsi="inherit"/>
            <w:sz w:val="24"/>
            <w:szCs w:val="24"/>
          </w:rPr>
          <w:t xml:space="preserve">the frequency </w:t>
        </w:r>
      </w:ins>
      <w:r w:rsidRPr="005B3720">
        <w:rPr>
          <w:rFonts w:ascii="inherit" w:hAnsi="inherit"/>
          <w:sz w:val="24"/>
          <w:szCs w:val="24"/>
        </w:rPr>
        <w:t>in the synchronous area to which frequency response is being provided</w:t>
      </w:r>
      <w:ins w:id="190" w:author="Author">
        <w:r w:rsidR="00783FC4">
          <w:rPr>
            <w:rFonts w:ascii="inherit" w:hAnsi="inherit"/>
            <w:sz w:val="24"/>
            <w:szCs w:val="24"/>
          </w:rPr>
          <w:t xml:space="preserve"> as a fast signal. </w:t>
        </w:r>
        <w:r w:rsidR="00783FC4" w:rsidRPr="00783FC4">
          <w:rPr>
            <w:rFonts w:ascii="inherit" w:hAnsi="inherit"/>
            <w:sz w:val="24"/>
            <w:szCs w:val="24"/>
          </w:rPr>
          <w:t xml:space="preserve">This fast signal shall be provided from the relevant isolated AC network operator. An asynchronously connected power park module, asynchronously connected power-to-gas demand unit, asynchronously connected electricity storage module shall </w:t>
        </w:r>
      </w:ins>
      <w:del w:id="191" w:author="Author">
        <w:r w:rsidRPr="005B3720" w:rsidDel="00783FC4">
          <w:rPr>
            <w:rFonts w:ascii="inherit" w:hAnsi="inherit"/>
            <w:sz w:val="24"/>
            <w:szCs w:val="24"/>
          </w:rPr>
          <w:delText xml:space="preserve">, and </w:delText>
        </w:r>
      </w:del>
      <w:r w:rsidRPr="005B3720">
        <w:rPr>
          <w:rFonts w:ascii="inherit" w:hAnsi="inherit"/>
          <w:sz w:val="24"/>
          <w:szCs w:val="24"/>
        </w:rPr>
        <w:t xml:space="preserve">be able to process this signal </w:t>
      </w:r>
      <w:del w:id="192" w:author="Author">
        <w:r w:rsidR="00A000A5" w:rsidDel="008C62C2">
          <w:rPr>
            <w:rFonts w:ascii="inherit" w:hAnsi="inherit"/>
            <w:sz w:val="24"/>
            <w:szCs w:val="24"/>
          </w:rPr>
          <w:delText>no later than</w:delText>
        </w:r>
      </w:del>
      <w:ins w:id="193" w:author="Author">
        <w:r w:rsidR="008C62C2">
          <w:rPr>
            <w:rFonts w:ascii="inherit" w:hAnsi="inherit"/>
            <w:sz w:val="24"/>
            <w:szCs w:val="24"/>
          </w:rPr>
          <w:t>within</w:t>
        </w:r>
      </w:ins>
      <w:r w:rsidR="00A000A5" w:rsidRPr="005B3720">
        <w:rPr>
          <w:rFonts w:ascii="inherit" w:hAnsi="inherit"/>
          <w:sz w:val="24"/>
          <w:szCs w:val="24"/>
        </w:rPr>
        <w:t xml:space="preserve"> </w:t>
      </w:r>
      <w:r w:rsidRPr="005B3720">
        <w:rPr>
          <w:rFonts w:ascii="inherit" w:hAnsi="inherit"/>
          <w:sz w:val="24"/>
          <w:szCs w:val="24"/>
        </w:rPr>
        <w:t>0,1 second</w:t>
      </w:r>
      <w:commentRangeStart w:id="194"/>
      <w:ins w:id="195" w:author="Author">
        <w:r w:rsidR="00252961">
          <w:rPr>
            <w:rFonts w:ascii="inherit" w:hAnsi="inherit"/>
            <w:sz w:val="24"/>
            <w:szCs w:val="24"/>
          </w:rPr>
          <w:t>s</w:t>
        </w:r>
        <w:commentRangeEnd w:id="194"/>
        <w:r w:rsidR="00252961">
          <w:rPr>
            <w:rStyle w:val="CommentReference"/>
          </w:rPr>
          <w:commentReference w:id="194"/>
        </w:r>
      </w:ins>
      <w:r w:rsidRPr="005B3720">
        <w:rPr>
          <w:rFonts w:ascii="inherit" w:hAnsi="inherit"/>
          <w:sz w:val="24"/>
          <w:szCs w:val="24"/>
        </w:rPr>
        <w:t xml:space="preserve"> from </w:t>
      </w:r>
      <w:del w:id="196" w:author="Author">
        <w:r w:rsidRPr="005B3720" w:rsidDel="008C62C2">
          <w:rPr>
            <w:rFonts w:ascii="inherit" w:hAnsi="inherit"/>
            <w:sz w:val="24"/>
            <w:szCs w:val="24"/>
          </w:rPr>
          <w:delText xml:space="preserve">sending </w:delText>
        </w:r>
      </w:del>
      <w:ins w:id="197" w:author="Author">
        <w:r w:rsidR="008C62C2">
          <w:rPr>
            <w:rFonts w:ascii="inherit" w:hAnsi="inherit"/>
            <w:sz w:val="24"/>
            <w:szCs w:val="24"/>
          </w:rPr>
          <w:t>receiving</w:t>
        </w:r>
        <w:r w:rsidR="008C62C2" w:rsidRPr="005B3720">
          <w:rPr>
            <w:rFonts w:ascii="inherit" w:hAnsi="inherit"/>
            <w:sz w:val="24"/>
            <w:szCs w:val="24"/>
          </w:rPr>
          <w:t xml:space="preserve"> </w:t>
        </w:r>
      </w:ins>
      <w:r w:rsidRPr="005B3720">
        <w:rPr>
          <w:rFonts w:ascii="inherit" w:hAnsi="inherit"/>
          <w:sz w:val="24"/>
          <w:szCs w:val="24"/>
        </w:rPr>
        <w:t xml:space="preserve">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synchronous area to which frequency response is being provided;</w:t>
      </w:r>
      <w:bookmarkEnd w:id="181"/>
      <w:r w:rsidRPr="005B3720">
        <w:rPr>
          <w:rFonts w:ascii="inherit" w:hAnsi="inherit"/>
          <w:sz w:val="24"/>
          <w:szCs w:val="24"/>
        </w:rPr>
        <w:t xml:space="preserve"> </w:t>
      </w:r>
    </w:p>
    <w:p w14:paraId="23BE1399" w14:textId="3DDF1092"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98" w:name="_Ref153276480"/>
      <w:r w:rsidRPr="005B3720">
        <w:rPr>
          <w:rFonts w:ascii="inherit" w:hAnsi="inherit"/>
          <w:sz w:val="24"/>
          <w:szCs w:val="24"/>
        </w:rPr>
        <w:t>With regard to frequency ranges and response:</w:t>
      </w:r>
      <w:bookmarkEnd w:id="198"/>
      <w:r w:rsidRPr="005B3720">
        <w:rPr>
          <w:rFonts w:ascii="inherit" w:hAnsi="inherit"/>
          <w:sz w:val="24"/>
          <w:szCs w:val="24"/>
        </w:rPr>
        <w:t xml:space="preserve"> </w:t>
      </w:r>
    </w:p>
    <w:p w14:paraId="17095FDC" w14:textId="318B790C" w:rsidR="00AE476A" w:rsidRPr="00AA7906" w:rsidRDefault="00BF5202" w:rsidP="00AA7906">
      <w:pPr>
        <w:numPr>
          <w:ilvl w:val="0"/>
          <w:numId w:val="44"/>
        </w:numPr>
        <w:spacing w:after="120"/>
        <w:ind w:left="306" w:hanging="295"/>
        <w:rPr>
          <w:rFonts w:ascii="inherit" w:hAnsi="inherit"/>
          <w:sz w:val="24"/>
          <w:szCs w:val="24"/>
        </w:rPr>
      </w:pPr>
      <w:bookmarkStart w:id="199"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connected  demand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199"/>
      <w:r w:rsidRPr="00AA7906">
        <w:rPr>
          <w:rFonts w:ascii="inherit" w:hAnsi="inherit"/>
          <w:sz w:val="24"/>
          <w:szCs w:val="24"/>
        </w:rPr>
        <w:t xml:space="preserve"> TSO taking into account specificities of the system and the requirements set out in Annex VI;</w:t>
      </w:r>
    </w:p>
    <w:p w14:paraId="5DAF36A3" w14:textId="5C8CD8BE"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lastRenderedPageBreak/>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asynchronously connected  demand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consent; </w:t>
      </w:r>
    </w:p>
    <w:p w14:paraId="25D00281" w14:textId="6DF39DB5"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5D41F66E" w:rsidR="00AE476A" w:rsidRPr="005B3720" w:rsidRDefault="00BF5202" w:rsidP="00B13FCD">
      <w:pPr>
        <w:numPr>
          <w:ilvl w:val="0"/>
          <w:numId w:val="163"/>
        </w:numPr>
        <w:spacing w:after="396"/>
        <w:ind w:left="0"/>
        <w:rPr>
          <w:rFonts w:ascii="inherit" w:hAnsi="inherit"/>
          <w:sz w:val="24"/>
          <w:szCs w:val="24"/>
        </w:rPr>
      </w:pPr>
      <w:bookmarkStart w:id="200"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200"/>
      <w:r w:rsidRPr="005B3720">
        <w:rPr>
          <w:rFonts w:ascii="inherit" w:hAnsi="inherit"/>
          <w:sz w:val="24"/>
          <w:szCs w:val="24"/>
        </w:rPr>
        <w:t xml:space="preserve"> </w:t>
      </w:r>
    </w:p>
    <w:p w14:paraId="77B549E5" w14:textId="40B35B9D"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shall have limited frequency sensitive mode — overfrequency (LFSM-O) capability in accordance with Article 13(</w:t>
      </w:r>
      <w:r w:rsidR="00C91712">
        <w:rPr>
          <w:rFonts w:ascii="inherit" w:hAnsi="inherit"/>
          <w:sz w:val="24"/>
          <w:szCs w:val="24"/>
        </w:rPr>
        <w:t>3</w:t>
      </w:r>
      <w:r w:rsidR="00BF5202" w:rsidRPr="005B3720">
        <w:rPr>
          <w:rFonts w:ascii="inherit" w:hAnsi="inherit"/>
          <w:sz w:val="24"/>
          <w:szCs w:val="24"/>
        </w:rPr>
        <w:t>) of R</w:t>
      </w: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08D148AF"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38AFC4B9"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shall be determined in accordance with Article 15(2)(a)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63FEBFAF"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RfG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3F0C7B5C"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lastRenderedPageBreak/>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6"/>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Figure X-c:</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default setting of the droop slope (%) shall be specified by the relevant TSO;</w:t>
      </w:r>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input;</w:t>
      </w:r>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201"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level;</w:t>
      </w:r>
      <w:bookmarkEnd w:id="201"/>
    </w:p>
    <w:p w14:paraId="03216653" w14:textId="720C5AE3"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on return of frequency above the frequency threshold, a random time delay of up to 5 minutes shall be initiated before normal operation resumes;</w:t>
      </w:r>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aximum measuring time window: 100 ms</w:t>
      </w:r>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ccuracy: ± 30 mHz</w:t>
      </w:r>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lastRenderedPageBreak/>
        <w:t>s</w:t>
      </w:r>
      <w:r w:rsidR="00877878" w:rsidRPr="00877878">
        <w:rPr>
          <w:rFonts w:ascii="inherit" w:hAnsi="inherit"/>
          <w:sz w:val="24"/>
          <w:szCs w:val="24"/>
        </w:rPr>
        <w:t>table operation of the power-to-gas demand unit during LFSM-UC operation shall be ensured;</w:t>
      </w:r>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43C42937"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r w:rsidR="00D86254" w:rsidRPr="006E3902">
        <w:rPr>
          <w:rFonts w:ascii="inherit" w:hAnsi="inherit"/>
          <w:sz w:val="24"/>
          <w:szCs w:val="24"/>
        </w:rPr>
        <w:t>RfG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32D36717" w:rsidR="00A02E0B" w:rsidRPr="005B3720" w:rsidRDefault="00BF5202" w:rsidP="00B13FCD">
      <w:pPr>
        <w:numPr>
          <w:ilvl w:val="0"/>
          <w:numId w:val="163"/>
        </w:numPr>
        <w:spacing w:after="396"/>
        <w:ind w:left="0"/>
        <w:rPr>
          <w:rFonts w:ascii="inherit" w:hAnsi="inherit"/>
          <w:sz w:val="24"/>
          <w:szCs w:val="24"/>
        </w:rPr>
      </w:pPr>
      <w:bookmarkStart w:id="202"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r w:rsidR="00D86254" w:rsidRPr="006E3902">
        <w:rPr>
          <w:rFonts w:ascii="inherit" w:hAnsi="inherit"/>
          <w:sz w:val="24"/>
          <w:szCs w:val="24"/>
        </w:rPr>
        <w:t>RfG 2.0.</w:t>
      </w:r>
      <w:r w:rsidRPr="005B3720">
        <w:rPr>
          <w:rFonts w:ascii="inherit" w:hAnsi="inherit"/>
          <w:sz w:val="24"/>
          <w:szCs w:val="24"/>
        </w:rPr>
        <w:t xml:space="preserve"> for the 50 Hz nominal system.</w:t>
      </w:r>
      <w:bookmarkEnd w:id="202"/>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203" w:name="_Ref153269113"/>
      <w:r w:rsidRPr="005B3720">
        <w:t>Article 40</w:t>
      </w:r>
      <w:bookmarkEnd w:id="203"/>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204" w:name="_Ref153275384"/>
      <w:r w:rsidRPr="005B3720">
        <w:rPr>
          <w:rFonts w:ascii="inherit" w:hAnsi="inherit"/>
          <w:sz w:val="24"/>
          <w:szCs w:val="24"/>
        </w:rPr>
        <w:t>With respect to voltage ranges:</w:t>
      </w:r>
      <w:bookmarkEnd w:id="204"/>
    </w:p>
    <w:p w14:paraId="6BB5A046" w14:textId="39A1E8CA"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ins w:id="205" w:author="Author">
        <w:r w:rsidR="008C62C2">
          <w:rPr>
            <w:rFonts w:ascii="inherit" w:hAnsi="inherit"/>
            <w:sz w:val="24"/>
            <w:szCs w:val="24"/>
          </w:rPr>
          <w:t>.</w:t>
        </w:r>
      </w:ins>
      <w:del w:id="206" w:author="Author">
        <w:r w:rsidRPr="005B3720" w:rsidDel="008C62C2">
          <w:rPr>
            <w:rFonts w:ascii="inherit" w:hAnsi="inherit"/>
            <w:sz w:val="24"/>
            <w:szCs w:val="24"/>
          </w:rPr>
          <w:delText>;</w:delText>
        </w:r>
      </w:del>
      <w:ins w:id="207" w:author="Author">
        <w:r w:rsidR="008C62C2">
          <w:rPr>
            <w:rFonts w:ascii="inherit" w:hAnsi="inherit"/>
            <w:sz w:val="24"/>
            <w:szCs w:val="24"/>
          </w:rPr>
          <w:t xml:space="preserve"> </w:t>
        </w:r>
        <w:r w:rsidR="008C62C2" w:rsidRPr="008C62C2">
          <w:rPr>
            <w:rFonts w:ascii="inherit" w:hAnsi="inherit"/>
            <w:sz w:val="24"/>
            <w:szCs w:val="24"/>
          </w:rPr>
          <w:t>The resulting ranges of the network voltage shall comply with the closest standardized voltages as defined in established technical standards, unless deviations can be proven based on the cost-benefit-analysis carried out for the connection point of the asynchronously connected power park module, an asynchronously connected power-to-gas demand unit, an asynchronously connected demand facility and an asynchronously connected electricity storage module DC-connected power park module;</w:t>
        </w:r>
      </w:ins>
    </w:p>
    <w:p w14:paraId="31D27F83" w14:textId="2CB83281" w:rsidR="00AE476A" w:rsidRPr="005B3720" w:rsidRDefault="00BF5202" w:rsidP="00D70247">
      <w:pPr>
        <w:numPr>
          <w:ilvl w:val="0"/>
          <w:numId w:val="45"/>
        </w:numPr>
        <w:ind w:hanging="295"/>
        <w:rPr>
          <w:rFonts w:ascii="inherit" w:hAnsi="inherit"/>
          <w:sz w:val="24"/>
          <w:szCs w:val="24"/>
        </w:rPr>
      </w:pPr>
      <w:bookmarkStart w:id="208"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lastRenderedPageBreak/>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shall not unreasonably withhold consent;</w:t>
      </w:r>
      <w:bookmarkEnd w:id="208"/>
    </w:p>
    <w:p w14:paraId="73729596" w14:textId="1756C8C5" w:rsidR="00AE476A" w:rsidRPr="005B3720" w:rsidRDefault="00BF5202" w:rsidP="00D70247">
      <w:pPr>
        <w:numPr>
          <w:ilvl w:val="0"/>
          <w:numId w:val="45"/>
        </w:numPr>
        <w:spacing w:after="462"/>
        <w:ind w:hanging="295"/>
        <w:rPr>
          <w:rFonts w:ascii="inherit" w:hAnsi="inherit"/>
          <w:sz w:val="24"/>
          <w:szCs w:val="24"/>
        </w:rPr>
      </w:pPr>
      <w:bookmarkStart w:id="209"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owner;</w:t>
      </w:r>
      <w:bookmarkEnd w:id="209"/>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for HVDC 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05B5B85C" w:rsidR="00AE476A" w:rsidRPr="005B3720" w:rsidRDefault="00BF5202" w:rsidP="00D70247">
      <w:pPr>
        <w:numPr>
          <w:ilvl w:val="0"/>
          <w:numId w:val="47"/>
        </w:numPr>
        <w:spacing w:after="395"/>
        <w:ind w:firstLine="0"/>
        <w:rPr>
          <w:rFonts w:ascii="inherit" w:hAnsi="inherit"/>
          <w:sz w:val="24"/>
          <w:szCs w:val="24"/>
        </w:rPr>
      </w:pPr>
      <w:bookmarkStart w:id="210"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210"/>
    </w:p>
    <w:p w14:paraId="4542A2F6" w14:textId="08AE1A0E" w:rsidR="00AE476A" w:rsidRPr="005B3720" w:rsidRDefault="00BF5202" w:rsidP="00D70247">
      <w:pPr>
        <w:numPr>
          <w:ilvl w:val="0"/>
          <w:numId w:val="46"/>
        </w:numPr>
        <w:spacing w:after="462"/>
        <w:ind w:hanging="295"/>
        <w:rPr>
          <w:rFonts w:ascii="inherit" w:hAnsi="inherit"/>
          <w:sz w:val="24"/>
          <w:szCs w:val="24"/>
        </w:rPr>
      </w:pPr>
      <w:bookmarkStart w:id="211"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all of the following requirements:</w:t>
      </w:r>
      <w:bookmarkEnd w:id="211"/>
      <w:r w:rsidRPr="005B3720">
        <w:rPr>
          <w:rFonts w:ascii="inherit" w:hAnsi="inherit"/>
          <w:sz w:val="24"/>
          <w:szCs w:val="24"/>
        </w:rPr>
        <w:t xml:space="preserve"> </w:t>
      </w:r>
    </w:p>
    <w:p w14:paraId="287291E2" w14:textId="2C257BA3"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3504DBC1"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4B444031"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lastRenderedPageBreak/>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2C24776D"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23120BB2" w:rsidR="00AE476A" w:rsidRPr="005B3720" w:rsidRDefault="008A4F49" w:rsidP="00D70247">
      <w:pPr>
        <w:numPr>
          <w:ilvl w:val="0"/>
          <w:numId w:val="46"/>
        </w:numPr>
        <w:spacing w:after="462"/>
        <w:ind w:hanging="295"/>
        <w:rPr>
          <w:rFonts w:ascii="inherit" w:hAnsi="inherit"/>
          <w:sz w:val="24"/>
          <w:szCs w:val="24"/>
        </w:rPr>
      </w:pPr>
      <w:bookmarkStart w:id="212"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212"/>
      <w:r w:rsidR="00BF5202" w:rsidRPr="005B3720">
        <w:rPr>
          <w:rFonts w:ascii="inherit" w:hAnsi="inherit"/>
          <w:sz w:val="24"/>
          <w:szCs w:val="24"/>
        </w:rPr>
        <w:t xml:space="preserve"> </w:t>
      </w:r>
    </w:p>
    <w:p w14:paraId="24B0891A" w14:textId="62B1B0B8" w:rsidR="00AE476A" w:rsidRPr="005B3720" w:rsidRDefault="00BF5202" w:rsidP="00D70247">
      <w:pPr>
        <w:numPr>
          <w:ilvl w:val="1"/>
          <w:numId w:val="46"/>
        </w:numPr>
        <w:ind w:left="588" w:hanging="293"/>
        <w:rPr>
          <w:rFonts w:ascii="inherit" w:hAnsi="inherit"/>
          <w:sz w:val="24"/>
          <w:szCs w:val="24"/>
        </w:rPr>
      </w:pPr>
      <w:r w:rsidRPr="005B3720">
        <w:rPr>
          <w:rFonts w:ascii="inherit" w:hAnsi="inherit"/>
          <w:sz w:val="24"/>
          <w:szCs w:val="24"/>
        </w:rPr>
        <w:t xml:space="preserve">with regard to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4E4ACD70"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w:t>
      </w:r>
      <w:r w:rsidRPr="005B3720">
        <w:rPr>
          <w:rFonts w:ascii="inherit" w:hAnsi="inherit"/>
          <w:sz w:val="24"/>
          <w:szCs w:val="24"/>
        </w:rPr>
        <w:lastRenderedPageBreak/>
        <w:t xml:space="preserve">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w:t>
      </w:r>
      <w:ins w:id="213" w:author="Author">
        <w:r w:rsidR="008C62C2" w:rsidRPr="008C62C2">
          <w:rPr>
            <w:rFonts w:ascii="inherit" w:hAnsi="inherit"/>
            <w:sz w:val="24"/>
            <w:szCs w:val="24"/>
          </w:rPr>
          <w:t xml:space="preserve">the requirements of Article 39 apply without transmission of a frequency signal and </w:t>
        </w:r>
      </w:ins>
      <w:r w:rsidRPr="005B3720">
        <w:rPr>
          <w:rFonts w:ascii="inherit" w:hAnsi="inherit"/>
          <w:sz w:val="24"/>
          <w:szCs w:val="24"/>
        </w:rPr>
        <w:t xml:space="preserve">the relevant TSO may specify that either: </w:t>
      </w:r>
    </w:p>
    <w:p w14:paraId="447ED644" w14:textId="08D2D03F"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6B81D09B"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r w:rsidR="00C762E9">
        <w:rPr>
          <w:rFonts w:ascii="inherit" w:hAnsi="inherit"/>
          <w:sz w:val="24"/>
          <w:szCs w:val="24"/>
        </w:rPr>
        <w:t>RfG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24C83646" w:rsidR="00AE476A" w:rsidRPr="005B3720" w:rsidRDefault="00BF5202" w:rsidP="00D70247">
      <w:pPr>
        <w:numPr>
          <w:ilvl w:val="1"/>
          <w:numId w:val="46"/>
        </w:numPr>
        <w:spacing w:after="264"/>
        <w:ind w:left="588" w:hanging="293"/>
        <w:rPr>
          <w:rFonts w:ascii="inherit" w:hAnsi="inherit"/>
          <w:sz w:val="24"/>
          <w:szCs w:val="24"/>
        </w:rPr>
      </w:pPr>
      <w:r w:rsidRPr="005B3720">
        <w:rPr>
          <w:rFonts w:ascii="inherit" w:hAnsi="inherit"/>
          <w:sz w:val="24"/>
          <w:szCs w:val="24"/>
        </w:rPr>
        <w:t>With regard to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2FD6CFF5" w:rsidR="00AE476A" w:rsidRDefault="00BF5202" w:rsidP="00D70247">
      <w:pPr>
        <w:numPr>
          <w:ilvl w:val="0"/>
          <w:numId w:val="47"/>
        </w:numPr>
        <w:spacing w:after="395"/>
        <w:rPr>
          <w:rFonts w:ascii="inherit" w:hAnsi="inherit"/>
          <w:sz w:val="24"/>
          <w:szCs w:val="24"/>
        </w:rPr>
      </w:pPr>
      <w:r w:rsidRPr="005B3720">
        <w:rPr>
          <w:rFonts w:ascii="inherit" w:hAnsi="inherit"/>
          <w:sz w:val="24"/>
          <w:szCs w:val="24"/>
        </w:rPr>
        <w:t xml:space="preserve">With regard to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5EF4AA24"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214" w:name="_Ref164174762"/>
      <w:bookmarkStart w:id="215" w:name="_Ref153268490"/>
      <w:r>
        <w:t>Article 40a</w:t>
      </w:r>
      <w:bookmarkEnd w:id="214"/>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r w:rsidRPr="00017834">
        <w:rPr>
          <w:rFonts w:ascii="inherit" w:hAnsi="inherit"/>
          <w:sz w:val="24"/>
          <w:szCs w:val="24"/>
        </w:rPr>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7"/>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(pu)</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ret</w:t>
            </w:r>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clear</w:t>
            </w:r>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clear</w:t>
            </w:r>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216" w:name="_Ref164174769"/>
      <w:r>
        <w:t>Article 40b</w:t>
      </w:r>
      <w:bookmarkEnd w:id="216"/>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217" w:name="_Ref164410966"/>
      <w:r w:rsidRPr="005B3720">
        <w:t>Article 41</w:t>
      </w:r>
      <w:bookmarkEnd w:id="215"/>
      <w:bookmarkEnd w:id="217"/>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3CD12197"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3E026470"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218" w:name="_Ref153268494"/>
      <w:r w:rsidRPr="005B3720">
        <w:t>Article 42</w:t>
      </w:r>
      <w:bookmarkEnd w:id="218"/>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7CD3FA92" w:rsidR="00AE476A" w:rsidRPr="005B3720" w:rsidRDefault="00BF5202">
      <w:pPr>
        <w:ind w:left="-3"/>
        <w:rPr>
          <w:rFonts w:ascii="inherit" w:hAnsi="inherit"/>
          <w:sz w:val="24"/>
          <w:szCs w:val="24"/>
        </w:rPr>
      </w:pPr>
      <w:r w:rsidRPr="005B3720">
        <w:rPr>
          <w:rFonts w:ascii="inherit" w:hAnsi="inherit"/>
          <w:sz w:val="24"/>
          <w:szCs w:val="24"/>
        </w:rPr>
        <w:lastRenderedPageBreak/>
        <w:t xml:space="preserve">With regard to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each relevant system operator shall specify and make publicly available the method and the pre-fault and post-fault conditions for the calculation of minimum and maximum short circuit power at the HVDC interface point;</w:t>
      </w:r>
    </w:p>
    <w:p w14:paraId="7CE87BF4" w14:textId="29D61DF8"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network characteristics of the interface point specified by the relevant system operator, in coordination with the relevant TSO;</w:t>
      </w:r>
    </w:p>
    <w:p w14:paraId="7DE84310" w14:textId="213CDAD3"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219" w:name="_Ref153268498"/>
      <w:r w:rsidRPr="005B3720">
        <w:t>Article 43</w:t>
      </w:r>
      <w:bookmarkEnd w:id="219"/>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16C90EA0"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r w:rsidR="00404DDC">
        <w:rPr>
          <w:rFonts w:ascii="inherit" w:hAnsi="inherit"/>
          <w:sz w:val="24"/>
          <w:szCs w:val="24"/>
        </w:rPr>
        <w:t>RfG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3F9615B1"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220" w:name="_Ref153268500"/>
      <w:r w:rsidRPr="005B3720">
        <w:t>Article 44</w:t>
      </w:r>
      <w:bookmarkEnd w:id="220"/>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667860B6"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w:t>
      </w:r>
      <w:r w:rsidR="00BF5202" w:rsidRPr="005B3720">
        <w:rPr>
          <w:rFonts w:ascii="inherit" w:hAnsi="inherit"/>
          <w:sz w:val="24"/>
          <w:szCs w:val="24"/>
        </w:rPr>
        <w:lastRenderedPageBreak/>
        <w:t xml:space="preserve">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221" w:name="_Ref153268502"/>
      <w:r w:rsidRPr="005B3720">
        <w:t>Article 45</w:t>
      </w:r>
      <w:bookmarkEnd w:id="221"/>
    </w:p>
    <w:p w14:paraId="36B0FBFF" w14:textId="332311CB"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6EB85B1F"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of </w:t>
      </w:r>
      <w:r w:rsidR="0024274D">
        <w:rPr>
          <w:rFonts w:ascii="inherit" w:hAnsi="inherit"/>
          <w:sz w:val="24"/>
          <w:szCs w:val="24"/>
        </w:rPr>
        <w:t xml:space="preserve"> RfG</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r w:rsidR="00B259CD">
        <w:rPr>
          <w:rFonts w:ascii="inherit" w:hAnsi="inherit"/>
          <w:sz w:val="24"/>
          <w:szCs w:val="24"/>
        </w:rPr>
        <w:t>XX</w:t>
      </w:r>
      <w:r w:rsidR="00A04023" w:rsidRPr="00A04023">
        <w:rPr>
          <w:rFonts w:ascii="inherit" w:hAnsi="inherit"/>
          <w:sz w:val="24"/>
          <w:szCs w:val="24"/>
        </w:rPr>
        <w:t>(</w:t>
      </w:r>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222" w:name="_Ref153268846"/>
      <w:r w:rsidRPr="005B3720">
        <w:t>Article 47</w:t>
      </w:r>
      <w:bookmarkEnd w:id="222"/>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318C9D76"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57E21CDF" w:rsidR="00AE476A" w:rsidRDefault="00BF5202" w:rsidP="00C55672">
      <w:pPr>
        <w:numPr>
          <w:ilvl w:val="0"/>
          <w:numId w:val="50"/>
        </w:numPr>
        <w:spacing w:after="240"/>
        <w:ind w:left="11" w:hanging="11"/>
        <w:rPr>
          <w:rFonts w:ascii="inherit" w:hAnsi="inherit"/>
          <w:sz w:val="24"/>
          <w:szCs w:val="24"/>
        </w:rPr>
      </w:pPr>
      <w:bookmarkStart w:id="223" w:name="_Ref153264253"/>
      <w:r w:rsidRPr="00422B8B">
        <w:rPr>
          <w:rFonts w:ascii="inherit" w:hAnsi="inherit"/>
          <w:sz w:val="24"/>
          <w:szCs w:val="24"/>
        </w:rPr>
        <w:t xml:space="preserve">With regard to frequency response, </w:t>
      </w:r>
      <w:ins w:id="224" w:author="Author">
        <w:r w:rsidR="004C5F18" w:rsidRPr="004C5F18">
          <w:rPr>
            <w:rFonts w:ascii="inherit" w:hAnsi="inherit"/>
            <w:sz w:val="24"/>
            <w:szCs w:val="24"/>
          </w:rPr>
          <w:t>the relevant isolated AC network operator</w:t>
        </w:r>
        <w:r w:rsidR="004C5F18">
          <w:rPr>
            <w:rFonts w:ascii="inherit" w:hAnsi="inherit"/>
            <w:sz w:val="24"/>
            <w:szCs w:val="24"/>
          </w:rPr>
          <w:t xml:space="preserve">, </w:t>
        </w:r>
      </w:ins>
      <w:r w:rsidRPr="00422B8B">
        <w:rPr>
          <w:rFonts w:ascii="inherit" w:hAnsi="inherit"/>
          <w:sz w:val="24"/>
          <w:szCs w:val="24"/>
        </w:rPr>
        <w:t>the remote-end HVDC converter station owner</w:t>
      </w:r>
      <w:ins w:id="225" w:author="Author">
        <w:r w:rsidR="004C5F18">
          <w:rPr>
            <w:rFonts w:ascii="inherit" w:hAnsi="inherit"/>
            <w:sz w:val="24"/>
            <w:szCs w:val="24"/>
          </w:rPr>
          <w:t>s</w:t>
        </w:r>
      </w:ins>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lastRenderedPageBreak/>
        <w:t>m</w:t>
      </w:r>
      <w:r w:rsidR="00733AD2" w:rsidRPr="00422B8B">
        <w:rPr>
          <w:rFonts w:ascii="inherit" w:hAnsi="inherit"/>
          <w:sz w:val="24"/>
          <w:szCs w:val="24"/>
        </w:rPr>
        <w:t>odule owner</w:t>
      </w:r>
      <w:ins w:id="226" w:author="Author">
        <w:r w:rsidR="004C5F18">
          <w:rPr>
            <w:rFonts w:ascii="inherit" w:hAnsi="inherit"/>
            <w:sz w:val="24"/>
            <w:szCs w:val="24"/>
          </w:rPr>
          <w:t>s</w:t>
        </w:r>
      </w:ins>
      <w:r w:rsidR="00733AD2" w:rsidRPr="00422B8B">
        <w:rPr>
          <w:rFonts w:ascii="inherit" w:hAnsi="inherit"/>
          <w:sz w:val="24"/>
          <w:szCs w:val="24"/>
        </w:rPr>
        <w:t xml:space="preserve">,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acility owner</w:t>
      </w:r>
      <w:ins w:id="227" w:author="Author">
        <w:r w:rsidR="004C5F18">
          <w:rPr>
            <w:rFonts w:ascii="inherit" w:hAnsi="inherit"/>
            <w:sz w:val="24"/>
            <w:szCs w:val="24"/>
          </w:rPr>
          <w:t>s</w:t>
        </w:r>
      </w:ins>
      <w:r w:rsidR="00733AD2" w:rsidRPr="00422B8B">
        <w:rPr>
          <w:rFonts w:ascii="inherit" w:hAnsi="inherit"/>
          <w:sz w:val="24"/>
          <w:szCs w:val="24"/>
        </w:rPr>
        <w:t>, the asynchronously connected power-to-gas demand unit owner</w:t>
      </w:r>
      <w:ins w:id="228" w:author="Author">
        <w:r w:rsidR="004C5F18">
          <w:rPr>
            <w:rFonts w:ascii="inherit" w:hAnsi="inherit"/>
            <w:sz w:val="24"/>
            <w:szCs w:val="24"/>
          </w:rPr>
          <w:t>s</w:t>
        </w:r>
      </w:ins>
      <w:r w:rsidR="00733AD2" w:rsidRPr="00422B8B">
        <w:rPr>
          <w:rFonts w:ascii="inherit" w:hAnsi="inherit"/>
          <w:sz w:val="24"/>
          <w:szCs w:val="24"/>
        </w:rPr>
        <w:t xml:space="preserve">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w:t>
      </w:r>
      <w:ins w:id="229" w:author="Author">
        <w:r w:rsidR="004C5F18">
          <w:rPr>
            <w:rFonts w:ascii="inherit" w:hAnsi="inherit"/>
            <w:sz w:val="24"/>
            <w:szCs w:val="24"/>
          </w:rPr>
          <w:t xml:space="preserve">s </w:t>
        </w:r>
        <w:r w:rsidR="004C5F18" w:rsidRPr="004C5F18">
          <w:rPr>
            <w:rFonts w:ascii="inherit" w:hAnsi="inherit"/>
            <w:sz w:val="24"/>
            <w:szCs w:val="24"/>
          </w:rPr>
          <w:t>connecting with their assets to the relevant isolated AC network operator’s isolated AC network</w:t>
        </w:r>
      </w:ins>
      <w:r w:rsidRPr="00422B8B">
        <w:rPr>
          <w:rFonts w:ascii="inherit" w:hAnsi="inherit"/>
          <w:sz w:val="24"/>
          <w:szCs w:val="24"/>
        </w:rPr>
        <w:t xml:space="preserve">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xml:space="preserve">). </w:t>
      </w:r>
      <w:ins w:id="230" w:author="Author">
        <w:r w:rsidR="004C5F18" w:rsidRPr="004C5F18">
          <w:rPr>
            <w:rFonts w:ascii="inherit" w:hAnsi="inherit"/>
            <w:sz w:val="24"/>
            <w:szCs w:val="24"/>
          </w:rPr>
          <w:t xml:space="preserve">The HVDC system shall be capable of providing the network frequency from its connection points as a </w:t>
        </w:r>
        <w:r w:rsidR="00DA09E1" w:rsidRPr="004C5F18">
          <w:rPr>
            <w:rFonts w:ascii="inherit" w:hAnsi="inherit"/>
            <w:sz w:val="24"/>
            <w:szCs w:val="24"/>
          </w:rPr>
          <w:t>signal</w:t>
        </w:r>
        <w:r w:rsidR="004C5F18" w:rsidRPr="004C5F18">
          <w:rPr>
            <w:rFonts w:ascii="inherit" w:hAnsi="inherit"/>
            <w:sz w:val="24"/>
            <w:szCs w:val="24"/>
          </w:rPr>
          <w:t xml:space="preserve"> to the remote-end HVDC converter station’s interface point.  The relevant isolated AC network operator shall further relay this fast signal to the interface points of connected asynchronously connected power park module, asynchronously connected power-to-gas demand unit and asynchronously connected electricity storage modules</w:t>
        </w:r>
      </w:ins>
      <w:del w:id="231" w:author="Author">
        <w:r w:rsidRPr="00422B8B" w:rsidDel="004C5F18">
          <w:rPr>
            <w:rFonts w:ascii="inherit" w:hAnsi="inherit"/>
            <w:sz w:val="24"/>
            <w:szCs w:val="24"/>
          </w:rPr>
          <w:delText>Where the relevant TSO requires, the HVDC system shall be capable of providing the network frequency at the connection point as a signal</w:delText>
        </w:r>
        <w:r w:rsidR="000F4858" w:rsidRPr="00422B8B" w:rsidDel="004C5F18">
          <w:rPr>
            <w:rFonts w:ascii="inherit" w:hAnsi="inherit"/>
            <w:sz w:val="24"/>
            <w:szCs w:val="24"/>
          </w:rPr>
          <w:delText xml:space="preserve"> to the remote-end HVDC converter station</w:delText>
        </w:r>
        <w:r w:rsidRPr="00422B8B" w:rsidDel="004C5F18">
          <w:rPr>
            <w:rFonts w:ascii="inherit" w:hAnsi="inherit"/>
            <w:sz w:val="24"/>
            <w:szCs w:val="24"/>
          </w:rPr>
          <w:delText>. For an HVDC system connecting a</w:delText>
        </w:r>
        <w:r w:rsidR="000F4858" w:rsidRPr="00422B8B" w:rsidDel="004C5F18">
          <w:rPr>
            <w:rFonts w:ascii="inherit" w:hAnsi="inherit"/>
            <w:sz w:val="24"/>
            <w:szCs w:val="24"/>
          </w:rPr>
          <w:delText>n asynchronously connected</w:delText>
        </w:r>
        <w:r w:rsidRPr="00422B8B" w:rsidDel="004C5F18">
          <w:rPr>
            <w:rFonts w:ascii="inherit" w:hAnsi="inherit"/>
            <w:sz w:val="24"/>
            <w:szCs w:val="24"/>
          </w:rPr>
          <w:delText xml:space="preserve"> power park module</w:delText>
        </w:r>
        <w:r w:rsidR="000F4858" w:rsidRPr="00422B8B" w:rsidDel="004C5F18">
          <w:rPr>
            <w:rFonts w:ascii="inherit" w:hAnsi="inherit"/>
            <w:sz w:val="24"/>
            <w:szCs w:val="24"/>
          </w:rPr>
          <w:delText xml:space="preserve">, an asynchronously connected </w:delText>
        </w:r>
        <w:r w:rsidR="00422B8B" w:rsidRPr="00422B8B" w:rsidDel="004C5F18">
          <w:rPr>
            <w:rFonts w:ascii="inherit" w:hAnsi="inherit"/>
            <w:sz w:val="24"/>
            <w:szCs w:val="24"/>
          </w:rPr>
          <w:delText>d</w:delText>
        </w:r>
        <w:r w:rsidR="000F4858" w:rsidRPr="00422B8B" w:rsidDel="004C5F18">
          <w:rPr>
            <w:rFonts w:ascii="inherit" w:hAnsi="inherit"/>
            <w:sz w:val="24"/>
            <w:szCs w:val="24"/>
          </w:rPr>
          <w:delText xml:space="preserve">emand </w:delText>
        </w:r>
        <w:r w:rsidR="00422B8B" w:rsidRPr="00422B8B" w:rsidDel="004C5F18">
          <w:rPr>
            <w:rFonts w:ascii="inherit" w:hAnsi="inherit"/>
            <w:sz w:val="24"/>
            <w:szCs w:val="24"/>
          </w:rPr>
          <w:delText>f</w:delText>
        </w:r>
        <w:r w:rsidR="000F4858" w:rsidRPr="00422B8B" w:rsidDel="004C5F18">
          <w:rPr>
            <w:rFonts w:ascii="inherit" w:hAnsi="inherit"/>
            <w:sz w:val="24"/>
            <w:szCs w:val="24"/>
          </w:rPr>
          <w:delText>acilit</w:delText>
        </w:r>
        <w:r w:rsidR="00422B8B" w:rsidRPr="00422B8B" w:rsidDel="004C5F18">
          <w:rPr>
            <w:rFonts w:ascii="inherit" w:hAnsi="inherit"/>
            <w:sz w:val="24"/>
            <w:szCs w:val="24"/>
          </w:rPr>
          <w:delText>y</w:delText>
        </w:r>
        <w:r w:rsidR="000F4858" w:rsidRPr="00422B8B" w:rsidDel="004C5F18">
          <w:rPr>
            <w:rFonts w:ascii="inherit" w:hAnsi="inherit"/>
            <w:sz w:val="24"/>
            <w:szCs w:val="24"/>
          </w:rPr>
          <w:delText xml:space="preserve">, </w:delText>
        </w:r>
        <w:r w:rsidR="00422B8B" w:rsidRPr="00422B8B" w:rsidDel="004C5F18">
          <w:rPr>
            <w:rFonts w:ascii="inherit" w:hAnsi="inherit"/>
            <w:sz w:val="24"/>
            <w:szCs w:val="24"/>
          </w:rPr>
          <w:delText xml:space="preserve">an </w:delText>
        </w:r>
        <w:r w:rsidR="000F4858" w:rsidRPr="00422B8B" w:rsidDel="004C5F18">
          <w:rPr>
            <w:rFonts w:ascii="inherit" w:hAnsi="inherit"/>
            <w:sz w:val="24"/>
            <w:szCs w:val="24"/>
          </w:rPr>
          <w:delText xml:space="preserve">asynchronously connected power-to-gas demand unit and </w:delText>
        </w:r>
        <w:r w:rsidR="00422B8B" w:rsidRPr="00422B8B" w:rsidDel="004C5F18">
          <w:rPr>
            <w:rFonts w:ascii="inherit" w:hAnsi="inherit"/>
            <w:sz w:val="24"/>
            <w:szCs w:val="24"/>
          </w:rPr>
          <w:delText xml:space="preserve">an </w:delText>
        </w:r>
        <w:r w:rsidR="000F4858" w:rsidRPr="00422B8B" w:rsidDel="004C5F18">
          <w:rPr>
            <w:rFonts w:ascii="inherit" w:hAnsi="inherit"/>
            <w:sz w:val="24"/>
            <w:szCs w:val="24"/>
          </w:rPr>
          <w:delText xml:space="preserve">asynchronously connected </w:delText>
        </w:r>
        <w:r w:rsidR="00422B8B" w:rsidRPr="00422B8B" w:rsidDel="004C5F18">
          <w:rPr>
            <w:rFonts w:ascii="inherit" w:hAnsi="inherit"/>
            <w:sz w:val="24"/>
            <w:szCs w:val="24"/>
          </w:rPr>
          <w:delText>e</w:delText>
        </w:r>
        <w:r w:rsidR="000F4858" w:rsidRPr="00422B8B" w:rsidDel="004C5F18">
          <w:rPr>
            <w:rFonts w:ascii="inherit" w:hAnsi="inherit"/>
            <w:sz w:val="24"/>
            <w:szCs w:val="24"/>
          </w:rPr>
          <w:delText xml:space="preserve">lectricity </w:delText>
        </w:r>
        <w:r w:rsidR="00422B8B" w:rsidRPr="00422B8B" w:rsidDel="004C5F18">
          <w:rPr>
            <w:rFonts w:ascii="inherit" w:hAnsi="inherit"/>
            <w:sz w:val="24"/>
            <w:szCs w:val="24"/>
          </w:rPr>
          <w:delText>s</w:delText>
        </w:r>
        <w:r w:rsidR="000F4858" w:rsidRPr="00422B8B" w:rsidDel="004C5F18">
          <w:rPr>
            <w:rFonts w:ascii="inherit" w:hAnsi="inherit"/>
            <w:sz w:val="24"/>
            <w:szCs w:val="24"/>
          </w:rPr>
          <w:delText xml:space="preserve">torage </w:delText>
        </w:r>
        <w:r w:rsidR="00422B8B" w:rsidRPr="00422B8B" w:rsidDel="004C5F18">
          <w:rPr>
            <w:rFonts w:ascii="inherit" w:hAnsi="inherit"/>
            <w:sz w:val="24"/>
            <w:szCs w:val="24"/>
          </w:rPr>
          <w:delText>m</w:delText>
        </w:r>
        <w:r w:rsidR="000F4858" w:rsidRPr="00422B8B" w:rsidDel="004C5F18">
          <w:rPr>
            <w:rFonts w:ascii="inherit" w:hAnsi="inherit"/>
            <w:sz w:val="24"/>
            <w:szCs w:val="24"/>
          </w:rPr>
          <w:delText>odule</w:delText>
        </w:r>
        <w:r w:rsidRPr="00422B8B" w:rsidDel="004C5F18">
          <w:rPr>
            <w:rFonts w:ascii="inherit" w:hAnsi="inherit"/>
            <w:sz w:val="24"/>
            <w:szCs w:val="24"/>
          </w:rPr>
          <w:delText xml:space="preserve"> the adjustment of active power frequency response shall be limited by the capability of the DC-</w:delText>
        </w:r>
        <w:r w:rsidR="00422B8B" w:rsidDel="004C5F18">
          <w:rPr>
            <w:rFonts w:ascii="inherit" w:hAnsi="inherit"/>
            <w:sz w:val="24"/>
            <w:szCs w:val="24"/>
          </w:rPr>
          <w:delText xml:space="preserve">asynchronously </w:delText>
        </w:r>
        <w:r w:rsidRPr="00422B8B" w:rsidDel="004C5F18">
          <w:rPr>
            <w:rFonts w:ascii="inherit" w:hAnsi="inherit"/>
            <w:sz w:val="24"/>
            <w:szCs w:val="24"/>
          </w:rPr>
          <w:delText>connected power park modules</w:delText>
        </w:r>
      </w:del>
      <w:r w:rsidRPr="00422B8B">
        <w:rPr>
          <w:rFonts w:ascii="inherit" w:hAnsi="inherit"/>
          <w:sz w:val="24"/>
          <w:szCs w:val="24"/>
        </w:rPr>
        <w:t>.</w:t>
      </w:r>
      <w:bookmarkEnd w:id="223"/>
    </w:p>
    <w:p w14:paraId="19576255" w14:textId="2AC21256" w:rsidR="00C55672" w:rsidRDefault="005816BE" w:rsidP="00BB390D">
      <w:pPr>
        <w:numPr>
          <w:ilvl w:val="0"/>
          <w:numId w:val="50"/>
        </w:numPr>
        <w:spacing w:after="240"/>
        <w:ind w:left="11" w:hanging="11"/>
        <w:rPr>
          <w:rFonts w:ascii="inherit" w:hAnsi="inherit"/>
          <w:sz w:val="24"/>
          <w:szCs w:val="24"/>
        </w:rPr>
      </w:pPr>
      <w:bookmarkStart w:id="232"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232"/>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57F1844E"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r w:rsidRPr="00F855BB">
        <w:rPr>
          <w:rFonts w:ascii="inherit" w:hAnsi="inherit"/>
          <w:sz w:val="24"/>
          <w:szCs w:val="24"/>
        </w:rPr>
        <w:t>.</w:t>
      </w:r>
      <w:ins w:id="233" w:author="Author">
        <w:r w:rsidR="004C5F18">
          <w:rPr>
            <w:rFonts w:ascii="inherit" w:hAnsi="inherit"/>
            <w:sz w:val="24"/>
            <w:szCs w:val="24"/>
          </w:rPr>
          <w:t xml:space="preserve"> </w:t>
        </w:r>
        <w:r w:rsidR="004C5F18" w:rsidRPr="004C5F18">
          <w:rPr>
            <w:rFonts w:ascii="inherit" w:hAnsi="inherit"/>
            <w:sz w:val="24"/>
            <w:szCs w:val="24"/>
          </w:rPr>
          <w:t>The modality of the coordination between the HVDC system and the asynchronously connected PPM shall be coordinated by the relevant TSO with the HVDC system owner and the owner of the asynchronously connected PPM</w:t>
        </w:r>
      </w:ins>
    </w:p>
    <w:p w14:paraId="4398E33C" w14:textId="46F55A2E" w:rsidR="00AE476A" w:rsidRPr="005B3720" w:rsidRDefault="00BF5202" w:rsidP="00D02D58">
      <w:pPr>
        <w:pStyle w:val="Heading2"/>
      </w:pPr>
      <w:bookmarkStart w:id="234" w:name="_Ref153268850"/>
      <w:r w:rsidRPr="005B3720">
        <w:t>Article 48</w:t>
      </w:r>
      <w:bookmarkEnd w:id="234"/>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w:t>
      </w:r>
      <w:r w:rsidRPr="005B3720">
        <w:rPr>
          <w:rFonts w:ascii="inherit" w:hAnsi="inherit"/>
          <w:sz w:val="24"/>
          <w:szCs w:val="24"/>
        </w:rPr>
        <w:lastRenderedPageBreak/>
        <w:t xml:space="preserve">applicable voltage range and time periods specified are selected based on the reference 1 pu voltage; </w:t>
      </w:r>
    </w:p>
    <w:p w14:paraId="7C9F56D7" w14:textId="7DAD2D87"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235"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235"/>
      <w:r w:rsidRPr="00B92EEC">
        <w:rPr>
          <w:rFonts w:ascii="inherit" w:hAnsi="inherit"/>
          <w:sz w:val="24"/>
          <w:szCs w:val="24"/>
        </w:rPr>
        <w:t xml:space="preserve"> owner </w:t>
      </w: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r w:rsidRPr="00B92EEC">
        <w:rPr>
          <w:rFonts w:ascii="inherit" w:hAnsi="inherit"/>
          <w:sz w:val="24"/>
          <w:szCs w:val="24"/>
        </w:rPr>
        <w:t xml:space="preserve">; </w:t>
      </w:r>
    </w:p>
    <w:p w14:paraId="07D37975" w14:textId="77B88136"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236"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236"/>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capacity; </w:t>
      </w:r>
    </w:p>
    <w:p w14:paraId="0BA153E6" w14:textId="7C41E77B"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r w:rsidR="00601D97">
        <w:rPr>
          <w:rFonts w:ascii="inherit" w:hAnsi="inherit"/>
          <w:sz w:val="24"/>
          <w:szCs w:val="24"/>
        </w:rPr>
        <w:t>;</w:t>
      </w:r>
    </w:p>
    <w:p w14:paraId="1C2DC8FA" w14:textId="14377CDE" w:rsidR="00601D97" w:rsidRDefault="005816BE" w:rsidP="00601D97">
      <w:pPr>
        <w:numPr>
          <w:ilvl w:val="0"/>
          <w:numId w:val="52"/>
        </w:numPr>
        <w:spacing w:after="240"/>
        <w:ind w:hanging="295"/>
        <w:rPr>
          <w:rFonts w:ascii="inherit" w:hAnsi="inherit"/>
          <w:sz w:val="24"/>
          <w:szCs w:val="24"/>
        </w:rPr>
      </w:pPr>
      <w:bookmarkStart w:id="237"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237"/>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238" w:name="_Ref153268853"/>
      <w:r w:rsidRPr="005B3720">
        <w:lastRenderedPageBreak/>
        <w:t>Article 49</w:t>
      </w:r>
      <w:bookmarkEnd w:id="238"/>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2FBE1DD3"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239" w:name="_Ref153265485"/>
      <w:r w:rsidRPr="005B3720">
        <w:t>Article 50</w:t>
      </w:r>
      <w:bookmarkEnd w:id="239"/>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2B8B04F1"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240" w:name="_Ref153282846"/>
      <w:r w:rsidRPr="005B3720">
        <w:rPr>
          <w:rFonts w:ascii="inherit" w:hAnsi="inherit"/>
          <w:sz w:val="24"/>
          <w:szCs w:val="24"/>
        </w:rPr>
        <w:t>With regard to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240"/>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measurements;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lastRenderedPageBreak/>
        <w:t xml:space="preserve">active and reactive power measurements on the AC side;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reactive power control modes;</w:t>
      </w:r>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5CCFF267" w:rsidR="00AE476A" w:rsidRPr="005B3720" w:rsidRDefault="00BF5202">
      <w:pPr>
        <w:ind w:left="-3"/>
        <w:rPr>
          <w:rFonts w:ascii="inherit" w:hAnsi="inherit"/>
          <w:sz w:val="24"/>
          <w:szCs w:val="24"/>
        </w:rPr>
      </w:pPr>
      <w:r w:rsidRPr="005B3720">
        <w:rPr>
          <w:rFonts w:ascii="inherit" w:hAnsi="inherit"/>
          <w:sz w:val="24"/>
          <w:szCs w:val="24"/>
        </w:rPr>
        <w:t xml:space="preserve">The </w:t>
      </w:r>
      <w:ins w:id="241" w:author="Author">
        <w:r w:rsidR="00082F31">
          <w:rPr>
            <w:rFonts w:ascii="inherit" w:hAnsi="inherit"/>
            <w:sz w:val="24"/>
            <w:szCs w:val="24"/>
          </w:rPr>
          <w:t xml:space="preserve">hierarchy, </w:t>
        </w:r>
      </w:ins>
      <w:r w:rsidRPr="005B3720">
        <w:rPr>
          <w:rFonts w:ascii="inherit" w:hAnsi="inherit"/>
          <w:sz w:val="24"/>
          <w:szCs w:val="24"/>
        </w:rPr>
        <w:t>parameters and settings of the main control functions of an HVDC system</w:t>
      </w:r>
      <w:ins w:id="242" w:author="Author">
        <w:r w:rsidR="00082F31">
          <w:rPr>
            <w:rFonts w:ascii="inherit" w:hAnsi="inherit"/>
            <w:sz w:val="24"/>
            <w:szCs w:val="24"/>
          </w:rPr>
          <w:t xml:space="preserve"> including their possible modifications</w:t>
        </w:r>
      </w:ins>
      <w:r w:rsidRPr="005B3720">
        <w:rPr>
          <w:rFonts w:ascii="inherit" w:hAnsi="inherit"/>
          <w:sz w:val="24"/>
          <w:szCs w:val="24"/>
        </w:rPr>
        <w:t xml:space="preserve"> shall be agreed between the HVDC system owner and the relevant system operator, in coordination with the relevant TSO. </w:t>
      </w:r>
      <w:del w:id="243" w:author="Author">
        <w:r w:rsidRPr="005B3720" w:rsidDel="00082F31">
          <w:rPr>
            <w:rFonts w:ascii="inherit" w:hAnsi="inherit"/>
            <w:sz w:val="24"/>
            <w:szCs w:val="24"/>
          </w:rPr>
          <w:delText xml:space="preserve">The parameters and </w:delText>
        </w:r>
        <w:r w:rsidRPr="005B3720" w:rsidDel="00082F31">
          <w:rPr>
            <w:rFonts w:ascii="inherit" w:hAnsi="inherit"/>
            <w:sz w:val="24"/>
            <w:szCs w:val="24"/>
          </w:rPr>
          <w:lastRenderedPageBreak/>
          <w:delText xml:space="preserve">settings shall be implemented within such a control hierarchy that makes their modification possible if necessary. </w:delText>
        </w:r>
      </w:del>
      <w:r w:rsidRPr="005B3720">
        <w:rPr>
          <w:rFonts w:ascii="inherit" w:hAnsi="inherit"/>
          <w:sz w:val="24"/>
          <w:szCs w:val="24"/>
        </w:rPr>
        <w:t xml:space="preserve">Those main control functions are at least: </w:t>
      </w:r>
    </w:p>
    <w:p w14:paraId="5743063F" w14:textId="09BBC5C7"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244"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244"/>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w:t>
      </w:r>
      <w:r w:rsidRPr="005B3720">
        <w:rPr>
          <w:rFonts w:ascii="inherit" w:hAnsi="inherit"/>
          <w:sz w:val="24"/>
          <w:szCs w:val="24"/>
        </w:rPr>
        <w:lastRenderedPageBreak/>
        <w:t xml:space="preserve">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245" w:name="_Ref153269456"/>
      <w:r w:rsidRPr="005B3720">
        <w:t>Article 54</w:t>
      </w:r>
      <w:bookmarkEnd w:id="245"/>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0A10EB8B"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2F83B419" w:rsidR="00AE476A" w:rsidRPr="005B3720" w:rsidRDefault="00BF5202" w:rsidP="00D70247">
      <w:pPr>
        <w:numPr>
          <w:ilvl w:val="0"/>
          <w:numId w:val="58"/>
        </w:numPr>
        <w:rPr>
          <w:rFonts w:ascii="inherit" w:hAnsi="inherit"/>
          <w:sz w:val="24"/>
          <w:szCs w:val="24"/>
        </w:rPr>
      </w:pPr>
      <w:r w:rsidRPr="005B3720">
        <w:rPr>
          <w:rFonts w:ascii="inherit" w:hAnsi="inherit"/>
          <w:sz w:val="24"/>
          <w:szCs w:val="24"/>
        </w:rPr>
        <w:t xml:space="preserve">For the purpose of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least</w:t>
      </w:r>
      <w:r w:rsidRPr="005F0F14">
        <w:rPr>
          <w:rFonts w:ascii="inherit" w:hAnsi="inherit"/>
          <w:sz w:val="24"/>
          <w:szCs w:val="24"/>
        </w:rPr>
        <w:t xml:space="preserve"> </w:t>
      </w:r>
      <w:r w:rsidRPr="005B3720">
        <w:rPr>
          <w:rFonts w:ascii="inherit" w:hAnsi="inherit"/>
          <w:sz w:val="24"/>
          <w:szCs w:val="24"/>
        </w:rPr>
        <w:t xml:space="preserve">: </w:t>
      </w:r>
    </w:p>
    <w:p w14:paraId="1944A185" w14:textId="6AA0FF9E"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valid for the specified operating range and all control modes of the HVDC system</w:t>
      </w:r>
      <w:r w:rsidR="00BF5202" w:rsidRPr="005B3720">
        <w:rPr>
          <w:rFonts w:ascii="inherit" w:hAnsi="inherit"/>
          <w:sz w:val="24"/>
          <w:szCs w:val="24"/>
        </w:rPr>
        <w:t xml:space="preserve">; </w:t>
      </w:r>
    </w:p>
    <w:p w14:paraId="78F52455" w14:textId="3D7B36C0"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r w:rsidR="00BF5202" w:rsidRPr="005B3720">
        <w:rPr>
          <w:rFonts w:ascii="inherit" w:hAnsi="inherit"/>
          <w:sz w:val="24"/>
          <w:szCs w:val="24"/>
        </w:rPr>
        <w:t xml:space="preserve">; </w:t>
      </w:r>
    </w:p>
    <w:p w14:paraId="6F7FD9D8" w14:textId="3AF0423C"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the relevant protection function models as agreed between the relevant TSO and the HVDC system owner</w:t>
      </w:r>
      <w:r w:rsidR="00BF5202" w:rsidRPr="005B3720">
        <w:rPr>
          <w:rFonts w:ascii="inherit" w:hAnsi="inherit"/>
          <w:sz w:val="24"/>
          <w:szCs w:val="24"/>
        </w:rPr>
        <w:t xml:space="preserve">; </w:t>
      </w:r>
    </w:p>
    <w:p w14:paraId="16D5352C" w14:textId="2E29D383"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w:t>
      </w:r>
      <w:ins w:id="246" w:author="Author">
        <w:r w:rsidR="00FB7A1D">
          <w:rPr>
            <w:rFonts w:ascii="inherit" w:hAnsi="inherit"/>
            <w:sz w:val="24"/>
            <w:szCs w:val="24"/>
          </w:rPr>
          <w:t xml:space="preserve">an </w:t>
        </w:r>
      </w:ins>
      <w:r w:rsidRPr="006905CD">
        <w:rPr>
          <w:rFonts w:ascii="inherit" w:hAnsi="inherit"/>
          <w:sz w:val="24"/>
          <w:szCs w:val="24"/>
        </w:rPr>
        <w:t xml:space="preserve">open </w:t>
      </w:r>
      <w:del w:id="247" w:author="Author">
        <w:r w:rsidRPr="006905CD" w:rsidDel="00FB7A1D">
          <w:rPr>
            <w:rFonts w:ascii="inherit" w:hAnsi="inherit"/>
            <w:sz w:val="24"/>
            <w:szCs w:val="24"/>
          </w:rPr>
          <w:delText xml:space="preserve">source generic </w:delText>
        </w:r>
      </w:del>
      <w:ins w:id="248" w:author="Author">
        <w:r w:rsidR="00FB7A1D">
          <w:rPr>
            <w:rFonts w:ascii="inherit" w:hAnsi="inherit"/>
            <w:sz w:val="24"/>
            <w:szCs w:val="24"/>
          </w:rPr>
          <w:t xml:space="preserve">unencrypted </w:t>
        </w:r>
      </w:ins>
      <w:r w:rsidRPr="006905CD">
        <w:rPr>
          <w:rFonts w:ascii="inherit" w:hAnsi="inherit"/>
          <w:sz w:val="24"/>
          <w:szCs w:val="24"/>
        </w:rPr>
        <w:t>model</w:t>
      </w:r>
      <w:ins w:id="249" w:author="Author">
        <w:r w:rsidR="00FB7A1D">
          <w:rPr>
            <w:rFonts w:ascii="inherit" w:hAnsi="inherit"/>
            <w:sz w:val="24"/>
            <w:szCs w:val="24"/>
          </w:rPr>
          <w:t>, which can be generic to protect intellectual property,</w:t>
        </w:r>
      </w:ins>
      <w:r w:rsidRPr="006905CD">
        <w:rPr>
          <w:rFonts w:ascii="inherit" w:hAnsi="inherit"/>
          <w:sz w:val="24"/>
          <w:szCs w:val="24"/>
        </w:rPr>
        <w:t xml:space="preserve"> for RMS simulations delivered for cross-border network stability studies</w:t>
      </w:r>
      <w:ins w:id="250" w:author="Author">
        <w:r w:rsidR="00FB7A1D">
          <w:rPr>
            <w:rFonts w:ascii="inherit" w:hAnsi="inherit"/>
            <w:sz w:val="24"/>
            <w:szCs w:val="24"/>
          </w:rPr>
          <w:t>, in case that agreements between the relevant TSO and the system owners do not allow the encrypted model to be shared between parties</w:t>
        </w:r>
      </w:ins>
      <w:r w:rsidR="00BF5202" w:rsidRPr="005B3720">
        <w:rPr>
          <w:rFonts w:ascii="inherit" w:hAnsi="inherit"/>
          <w:sz w:val="24"/>
          <w:szCs w:val="24"/>
        </w:rPr>
        <w:t xml:space="preserve">; </w:t>
      </w:r>
    </w:p>
    <w:p w14:paraId="0C659CA6" w14:textId="50ECD41F"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304EF0B0" w:rsidR="0032149C" w:rsidRDefault="0032149C" w:rsidP="00D70247">
      <w:pPr>
        <w:numPr>
          <w:ilvl w:val="0"/>
          <w:numId w:val="60"/>
        </w:numPr>
        <w:spacing w:after="374"/>
        <w:rPr>
          <w:rFonts w:ascii="inherit" w:hAnsi="inherit"/>
          <w:sz w:val="24"/>
          <w:szCs w:val="24"/>
        </w:rPr>
      </w:pPr>
      <w:r w:rsidRPr="0032149C">
        <w:rPr>
          <w:rFonts w:ascii="inherit" w:hAnsi="inherit"/>
          <w:sz w:val="24"/>
          <w:szCs w:val="24"/>
        </w:rPr>
        <w:t>For the purpose of electromagnetic transient</w:t>
      </w:r>
      <w:r>
        <w:rPr>
          <w:rFonts w:ascii="inherit" w:hAnsi="inherit"/>
          <w:sz w:val="24"/>
          <w:szCs w:val="24"/>
        </w:rPr>
        <w:t xml:space="preserve"> </w:t>
      </w:r>
      <w:r w:rsidRPr="0032149C">
        <w:rPr>
          <w:rFonts w:ascii="inherit" w:hAnsi="inherit"/>
          <w:sz w:val="24"/>
          <w:szCs w:val="24"/>
        </w:rPr>
        <w:t xml:space="preserve">(EMT) simulations, the relevant TSO shall have the right to specify the model requirements. Without prejudice to the Member State's rights to introduce additional requirements, the </w:t>
      </w:r>
      <w:ins w:id="251" w:author="Author">
        <w:r w:rsidR="00FB7A1D">
          <w:rPr>
            <w:rFonts w:ascii="inherit" w:hAnsi="inherit"/>
            <w:sz w:val="24"/>
            <w:szCs w:val="24"/>
          </w:rPr>
          <w:t xml:space="preserve">HVDC system </w:t>
        </w:r>
      </w:ins>
      <w:r w:rsidRPr="0032149C">
        <w:rPr>
          <w:rFonts w:ascii="inherit" w:hAnsi="inherit"/>
          <w:sz w:val="24"/>
          <w:szCs w:val="24"/>
        </w:rPr>
        <w:t>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2Hz to 2500 Hz for relevant studies;</w:t>
      </w:r>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for the specified operating range and all operation modes of the HVDC system in both the positive and in the negative phase sequence;</w:t>
      </w:r>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lastRenderedPageBreak/>
        <w:t>be able to reproduce the detailed transient response of the HVDC system and its control blocks (including synchronisation) during balanced and unbalanced AC network faults in the valid frequency range;</w:t>
      </w:r>
    </w:p>
    <w:p w14:paraId="71DB2161" w14:textId="5E76ABC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w:t>
      </w:r>
      <w:del w:id="252" w:author="Author">
        <w:r w:rsidRPr="0032149C" w:rsidDel="00FB7A1D">
          <w:rPr>
            <w:rFonts w:ascii="inherit" w:hAnsi="inherit"/>
            <w:sz w:val="24"/>
            <w:szCs w:val="24"/>
          </w:rPr>
          <w:delText xml:space="preserve">an accurate </w:delText>
        </w:r>
      </w:del>
      <w:ins w:id="253" w:author="Author">
        <w:r w:rsidR="00FB7A1D">
          <w:rPr>
            <w:rFonts w:ascii="inherit" w:hAnsi="inherit"/>
            <w:sz w:val="24"/>
            <w:szCs w:val="24"/>
          </w:rPr>
          <w:t xml:space="preserve">a </w:t>
        </w:r>
      </w:ins>
      <w:r w:rsidRPr="0032149C">
        <w:rPr>
          <w:rFonts w:ascii="inherit" w:hAnsi="inherit"/>
          <w:sz w:val="24"/>
          <w:szCs w:val="24"/>
        </w:rPr>
        <w:t>representation of the</w:t>
      </w:r>
      <w:ins w:id="254" w:author="Author">
        <w:r w:rsidR="00FB7A1D">
          <w:rPr>
            <w:rFonts w:ascii="inherit" w:hAnsi="inherit"/>
            <w:sz w:val="24"/>
            <w:szCs w:val="24"/>
          </w:rPr>
          <w:t xml:space="preserve"> </w:t>
        </w:r>
      </w:ins>
      <w:del w:id="255" w:author="Author">
        <w:r w:rsidRPr="0032149C" w:rsidDel="00FB7A1D">
          <w:rPr>
            <w:rFonts w:ascii="inherit" w:hAnsi="inherit"/>
            <w:sz w:val="24"/>
            <w:szCs w:val="24"/>
          </w:rPr>
          <w:delText xml:space="preserve"> semiconductor valves</w:delText>
        </w:r>
      </w:del>
      <w:ins w:id="256" w:author="Author">
        <w:r w:rsidR="00FB7A1D">
          <w:rPr>
            <w:rFonts w:ascii="inherit" w:hAnsi="inherit"/>
            <w:sz w:val="24"/>
            <w:szCs w:val="24"/>
          </w:rPr>
          <w:t>submodule level</w:t>
        </w:r>
      </w:ins>
      <w:r w:rsidRPr="0032149C">
        <w:rPr>
          <w:rFonts w:ascii="inherit" w:hAnsi="inherit"/>
          <w:sz w:val="24"/>
          <w:szCs w:val="24"/>
        </w:rPr>
        <w:t>, the frequency dependency of the HVDC system lines and sufficient representation of communication systems instruments where deemed necessary for the respective HVDC system model and study purpose</w:t>
      </w:r>
      <w:ins w:id="257" w:author="Author">
        <w:r w:rsidR="00FB7A1D">
          <w:rPr>
            <w:rFonts w:ascii="inherit" w:hAnsi="inherit"/>
            <w:sz w:val="24"/>
            <w:szCs w:val="24"/>
          </w:rPr>
          <w:t xml:space="preserve">. </w:t>
        </w:r>
        <w:r w:rsidR="00FB7A1D" w:rsidRPr="00FB7A1D">
          <w:rPr>
            <w:rFonts w:ascii="inherit" w:hAnsi="inherit"/>
            <w:sz w:val="24"/>
            <w:szCs w:val="24"/>
          </w:rPr>
          <w:t xml:space="preserve">The representation and acceptable simplifications shall be agreed between </w:t>
        </w:r>
        <w:r w:rsidR="00FB7A1D">
          <w:rPr>
            <w:rFonts w:ascii="inherit" w:hAnsi="inherit"/>
            <w:sz w:val="24"/>
            <w:szCs w:val="24"/>
          </w:rPr>
          <w:t xml:space="preserve">the </w:t>
        </w:r>
        <w:r w:rsidR="00FB7A1D" w:rsidRPr="00FB7A1D">
          <w:rPr>
            <w:rFonts w:ascii="inherit" w:hAnsi="inherit"/>
            <w:sz w:val="24"/>
            <w:szCs w:val="24"/>
          </w:rPr>
          <w:t xml:space="preserve">HVDC system owner and </w:t>
        </w:r>
        <w:r w:rsidR="00FB7A1D">
          <w:rPr>
            <w:rFonts w:ascii="inherit" w:hAnsi="inherit"/>
            <w:sz w:val="24"/>
            <w:szCs w:val="24"/>
          </w:rPr>
          <w:t xml:space="preserve">the </w:t>
        </w:r>
        <w:r w:rsidR="00FB7A1D" w:rsidRPr="00FB7A1D">
          <w:rPr>
            <w:rFonts w:ascii="inherit" w:hAnsi="inherit"/>
            <w:sz w:val="24"/>
            <w:szCs w:val="24"/>
          </w:rPr>
          <w:t>relevant TSO according to the scope of the studies where the representation is used</w:t>
        </w:r>
      </w:ins>
      <w:r w:rsidRPr="0032149C">
        <w:rPr>
          <w:rFonts w:ascii="inherit" w:hAnsi="inherit"/>
          <w:sz w:val="24"/>
          <w:szCs w:val="24"/>
        </w:rPr>
        <w:t>;</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represent transformers models (including saturation), resistors, filter, breaker, AC and DC arrester in the valid frequency range;</w:t>
      </w:r>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phase angle) in the frequency range that the model is valid;</w:t>
      </w:r>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r w:rsidRPr="00550673">
        <w:rPr>
          <w:rFonts w:ascii="inherit" w:hAnsi="inherit"/>
          <w:sz w:val="24"/>
          <w:szCs w:val="24"/>
        </w:rPr>
        <w:t>For the purpose of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25B3D55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Hz till 2500 Hz</w:t>
      </w:r>
      <w:ins w:id="258" w:author="Author">
        <w:r w:rsidR="00FB7A1D">
          <w:rPr>
            <w:rFonts w:ascii="inherit" w:hAnsi="inherit"/>
            <w:sz w:val="24"/>
            <w:szCs w:val="24"/>
          </w:rPr>
          <w:t xml:space="preserve">. </w:t>
        </w:r>
        <w:r w:rsidR="00FB7A1D" w:rsidRPr="00FB7A1D">
          <w:rPr>
            <w:rFonts w:ascii="inherit" w:hAnsi="inherit"/>
            <w:sz w:val="24"/>
            <w:szCs w:val="24"/>
          </w:rPr>
          <w:t>Higher frequency range requirements for this model up to 9000 Hz shall be coordinated between the relevant TSO and the system owners</w:t>
        </w:r>
      </w:ins>
      <w:del w:id="259" w:author="Author">
        <w:r w:rsidRPr="00550673" w:rsidDel="00FB7A1D">
          <w:rPr>
            <w:rFonts w:ascii="inherit" w:hAnsi="inherit"/>
            <w:sz w:val="24"/>
            <w:szCs w:val="24"/>
          </w:rPr>
          <w:delText xml:space="preserve">; </w:delText>
        </w:r>
        <w:r w:rsidDel="00FB7A1D">
          <w:rPr>
            <w:rFonts w:ascii="inherit" w:hAnsi="inherit"/>
            <w:sz w:val="24"/>
            <w:szCs w:val="24"/>
          </w:rPr>
          <w:delText>t</w:delText>
        </w:r>
        <w:r w:rsidRPr="00550673" w:rsidDel="00FB7A1D">
          <w:rPr>
            <w:rFonts w:ascii="inherit" w:hAnsi="inherit"/>
            <w:sz w:val="24"/>
            <w:szCs w:val="24"/>
          </w:rPr>
          <w:delText>he TSO has the right to extend the required applicability of the model up to 9000 Hz</w:delText>
        </w:r>
      </w:del>
      <w:r>
        <w:rPr>
          <w:rFonts w:ascii="inherit" w:hAnsi="inherit"/>
          <w:sz w:val="24"/>
          <w:szCs w:val="24"/>
        </w:rPr>
        <w:t>;</w:t>
      </w:r>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amount</w:t>
      </w:r>
      <w:r>
        <w:rPr>
          <w:rFonts w:ascii="inherit" w:hAnsi="inherit"/>
          <w:sz w:val="24"/>
          <w:szCs w:val="24"/>
        </w:rPr>
        <w:t>;</w:t>
      </w:r>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shall have the right to request the impedance model of the HVDC station through the specified operating range and all control modes of operation;</w:t>
      </w:r>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 xml:space="preserve">f coupling between </w:t>
      </w:r>
      <w:r w:rsidRPr="00550673">
        <w:rPr>
          <w:rFonts w:ascii="inherit" w:hAnsi="inherit"/>
          <w:sz w:val="24"/>
          <w:szCs w:val="24"/>
        </w:rPr>
        <w:lastRenderedPageBreak/>
        <w:t>different frequencies exists in a given frequency range, this should be sufficiently represented</w:t>
      </w:r>
      <w:r>
        <w:rPr>
          <w:rFonts w:ascii="inherit" w:hAnsi="inherit"/>
          <w:sz w:val="24"/>
          <w:szCs w:val="24"/>
        </w:rPr>
        <w:t>;</w:t>
      </w:r>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1FB01484" w:rsidR="00AE476A" w:rsidRPr="005B3720" w:rsidRDefault="00BF5202" w:rsidP="00D70247">
      <w:pPr>
        <w:numPr>
          <w:ilvl w:val="0"/>
          <w:numId w:val="60"/>
        </w:numPr>
        <w:spacing w:after="596" w:line="216" w:lineRule="auto"/>
        <w:rPr>
          <w:rFonts w:ascii="inherit" w:hAnsi="inherit"/>
          <w:sz w:val="24"/>
          <w:szCs w:val="24"/>
        </w:rPr>
      </w:pPr>
      <w:del w:id="260" w:author="Author">
        <w:r w:rsidRPr="005B3720" w:rsidDel="00FB7A1D">
          <w:rPr>
            <w:rFonts w:ascii="inherit" w:hAnsi="inherit"/>
            <w:sz w:val="24"/>
            <w:szCs w:val="24"/>
          </w:rPr>
          <w:delText xml:space="preserve">An HVDC system owner shall deliver an equivalent model of the control system </w:delText>
        </w:r>
      </w:del>
      <w:ins w:id="261" w:author="Author">
        <w:r w:rsidR="00FB7A1D">
          <w:rPr>
            <w:rFonts w:ascii="inherit" w:hAnsi="inherit"/>
            <w:sz w:val="24"/>
            <w:szCs w:val="24"/>
          </w:rPr>
          <w:t>A</w:t>
        </w:r>
        <w:r w:rsidR="00FB7A1D" w:rsidRPr="00FB7A1D">
          <w:rPr>
            <w:rFonts w:ascii="inherit" w:hAnsi="inherit"/>
            <w:sz w:val="24"/>
            <w:szCs w:val="24"/>
          </w:rPr>
          <w:t xml:space="preserve"> frequency dependent impedance model as defined in Article 54</w:t>
        </w:r>
        <w:r w:rsidR="00FB7A1D">
          <w:rPr>
            <w:rFonts w:ascii="inherit" w:hAnsi="inherit"/>
            <w:sz w:val="24"/>
            <w:szCs w:val="24"/>
          </w:rPr>
          <w:t>,</w:t>
        </w:r>
        <w:r w:rsidR="00FB7A1D" w:rsidRPr="00FB7A1D">
          <w:rPr>
            <w:rFonts w:ascii="inherit" w:hAnsi="inherit"/>
            <w:sz w:val="24"/>
            <w:szCs w:val="24"/>
          </w:rPr>
          <w:t xml:space="preserve"> 4. can be used </w:t>
        </w:r>
      </w:ins>
      <w:r w:rsidRPr="005B3720">
        <w:rPr>
          <w:rFonts w:ascii="inherit" w:hAnsi="inherit"/>
          <w:sz w:val="24"/>
          <w:szCs w:val="24"/>
        </w:rPr>
        <w:t>when adverse control interactions may result with HVDC converter stations and other connections in close electrical proximity if requested by the relevant system operator or relevant TSO.</w:t>
      </w:r>
      <w:del w:id="262" w:author="Author">
        <w:r w:rsidRPr="005B3720" w:rsidDel="00FB7A1D">
          <w:rPr>
            <w:rFonts w:ascii="inherit" w:hAnsi="inherit"/>
            <w:sz w:val="24"/>
            <w:szCs w:val="24"/>
          </w:rPr>
          <w:delText xml:space="preserve"> The equivalent model shall contain all necessary data for the realistic simulation of the adverse control interactions.</w:delText>
        </w:r>
      </w:del>
      <w:r w:rsidRPr="005B3720">
        <w:rPr>
          <w:rFonts w:ascii="inherit" w:hAnsi="inherit"/>
          <w:sz w:val="24"/>
          <w:szCs w:val="24"/>
        </w:rPr>
        <w:t xml:space="preserve">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263" w:name="_Ref153262684"/>
      <w:r w:rsidRPr="005B3720">
        <w:t>Article 55</w:t>
      </w:r>
      <w:bookmarkEnd w:id="263"/>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 xml:space="preserve">energisation operational notification (EON);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lastRenderedPageBreak/>
        <w:t xml:space="preserve">final operational notification (FON). </w:t>
      </w:r>
    </w:p>
    <w:p w14:paraId="6F8A1EDD" w14:textId="6952186B" w:rsidR="00AE476A" w:rsidRPr="005B3720" w:rsidRDefault="00BF5202" w:rsidP="00D70247">
      <w:pPr>
        <w:pStyle w:val="Heading2"/>
      </w:pPr>
      <w:bookmarkStart w:id="264" w:name="_Ref153262704"/>
      <w:r w:rsidRPr="005B3720">
        <w:t>Article 56</w:t>
      </w:r>
      <w:bookmarkEnd w:id="264"/>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265" w:name="_Ref153262708"/>
      <w:r w:rsidRPr="005B3720">
        <w:t>Article 57</w:t>
      </w:r>
      <w:bookmarkEnd w:id="265"/>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IV;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lastRenderedPageBreak/>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266"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266"/>
      <w:r w:rsidRPr="005B3720">
        <w:rPr>
          <w:rFonts w:ascii="inherit" w:hAnsi="inherit"/>
          <w:sz w:val="24"/>
          <w:szCs w:val="24"/>
        </w:rPr>
        <w:t xml:space="preserve"> </w:t>
      </w:r>
    </w:p>
    <w:p w14:paraId="3E44F384" w14:textId="78B46C5B" w:rsidR="00AE476A" w:rsidRPr="005B3720" w:rsidRDefault="00BF5202" w:rsidP="00D70247">
      <w:pPr>
        <w:pStyle w:val="Heading2"/>
      </w:pPr>
      <w:bookmarkStart w:id="267" w:name="_Ref153262712"/>
      <w:r w:rsidRPr="005B3720">
        <w:t>Article 58</w:t>
      </w:r>
      <w:bookmarkEnd w:id="267"/>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w:t>
      </w:r>
      <w:r w:rsidRPr="005B3720">
        <w:rPr>
          <w:rFonts w:ascii="inherit" w:hAnsi="inherit"/>
          <w:sz w:val="24"/>
          <w:szCs w:val="24"/>
        </w:rPr>
        <w:lastRenderedPageBreak/>
        <w:t xml:space="preserve">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268" w:name="_Ref153262715"/>
      <w:r w:rsidRPr="005B3720">
        <w:t>Article 59</w:t>
      </w:r>
      <w:bookmarkEnd w:id="268"/>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269" w:name="_Ref153283078"/>
      <w:r w:rsidRPr="005B3720">
        <w:rPr>
          <w:rFonts w:ascii="inherit" w:hAnsi="inherit"/>
          <w:sz w:val="24"/>
          <w:szCs w:val="24"/>
        </w:rPr>
        <w:t>HVDC system owners to whom a FON has been granted shall inform the relevant system operator immediately in the following circumstances:</w:t>
      </w:r>
      <w:bookmarkEnd w:id="269"/>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270"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270"/>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271"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271"/>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 xml:space="preserve">CHAPTER 2 </w:t>
      </w:r>
    </w:p>
    <w:p w14:paraId="05B24367" w14:textId="14BD5106"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3DDA1ABD"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0DFCA97B"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30FE934D"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3165AC9E"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272" w:name="_Ref153269620"/>
      <w:r w:rsidRPr="005B3720">
        <w:t>Article 61</w:t>
      </w:r>
      <w:bookmarkEnd w:id="272"/>
    </w:p>
    <w:p w14:paraId="0ACEB4CB" w14:textId="249BF35B"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0DD3A841"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0BEA6FF4"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lastRenderedPageBreak/>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273" w:name="_Ref153269626"/>
      <w:r w:rsidRPr="005B3720">
        <w:t>Article 62</w:t>
      </w:r>
      <w:bookmarkEnd w:id="273"/>
    </w:p>
    <w:p w14:paraId="67004ACF" w14:textId="3BD588CE"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5F32C875"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3A4110B6" w:rsidR="00AE476A" w:rsidRPr="005B3720" w:rsidRDefault="00BF5202" w:rsidP="00D70247">
      <w:pPr>
        <w:numPr>
          <w:ilvl w:val="0"/>
          <w:numId w:val="75"/>
        </w:numPr>
        <w:spacing w:after="321"/>
        <w:rPr>
          <w:rFonts w:ascii="inherit" w:hAnsi="inherit"/>
          <w:sz w:val="24"/>
          <w:szCs w:val="24"/>
        </w:rPr>
      </w:pPr>
      <w:bookmarkStart w:id="274"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274"/>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0E019FB1"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TSO; </w:t>
      </w:r>
    </w:p>
    <w:p w14:paraId="6A9A3FA5" w14:textId="6F57F6EE"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compliance;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lastRenderedPageBreak/>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198DACA7"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6B2533AB" w:rsidR="00AE476A" w:rsidRPr="005B3720" w:rsidRDefault="00BF5202" w:rsidP="00D70247">
      <w:pPr>
        <w:numPr>
          <w:ilvl w:val="0"/>
          <w:numId w:val="77"/>
        </w:numPr>
        <w:rPr>
          <w:rFonts w:ascii="inherit" w:hAnsi="inherit"/>
          <w:sz w:val="24"/>
          <w:szCs w:val="24"/>
        </w:rPr>
      </w:pPr>
      <w:bookmarkStart w:id="275"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275"/>
      <w:r w:rsidRPr="005B3720">
        <w:rPr>
          <w:rFonts w:ascii="inherit" w:hAnsi="inherit"/>
          <w:sz w:val="24"/>
          <w:szCs w:val="24"/>
        </w:rPr>
        <w:t xml:space="preserve"> </w:t>
      </w:r>
    </w:p>
    <w:p w14:paraId="6AF24014" w14:textId="655CF2A9" w:rsidR="00AE476A" w:rsidRPr="005B3720" w:rsidRDefault="00BF5202" w:rsidP="00361220">
      <w:pPr>
        <w:pStyle w:val="Heading2"/>
      </w:pPr>
      <w:bookmarkStart w:id="276" w:name="_Ref153269630"/>
      <w:r w:rsidRPr="005B3720">
        <w:t>Article 63</w:t>
      </w:r>
      <w:bookmarkEnd w:id="276"/>
    </w:p>
    <w:p w14:paraId="6A913C2B" w14:textId="75E7C718"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0E1E43F9"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3A224DF9" w:rsidR="00AE476A" w:rsidRPr="005B3720" w:rsidRDefault="00BF5202" w:rsidP="00D70247">
      <w:pPr>
        <w:numPr>
          <w:ilvl w:val="0"/>
          <w:numId w:val="78"/>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lastRenderedPageBreak/>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7A487173"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277" w:name="_Ref153269632"/>
      <w:r w:rsidRPr="005B3720">
        <w:t>Article 64</w:t>
      </w:r>
      <w:bookmarkEnd w:id="277"/>
    </w:p>
    <w:p w14:paraId="3B61F415" w14:textId="48353EDD"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3DB98851" w:rsidR="00AE476A" w:rsidRPr="005B3720" w:rsidRDefault="006B7210" w:rsidP="00B13FCD">
      <w:pPr>
        <w:numPr>
          <w:ilvl w:val="0"/>
          <w:numId w:val="168"/>
        </w:numPr>
        <w:spacing w:after="474"/>
        <w:rPr>
          <w:rFonts w:ascii="inherit" w:hAnsi="inherit"/>
          <w:sz w:val="24"/>
          <w:szCs w:val="24"/>
        </w:rPr>
      </w:pPr>
      <w:bookmarkStart w:id="278"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278"/>
      <w:r w:rsidR="00BF5202" w:rsidRPr="005B3720">
        <w:rPr>
          <w:rFonts w:ascii="inherit" w:hAnsi="inherit"/>
          <w:sz w:val="24"/>
          <w:szCs w:val="24"/>
        </w:rPr>
        <w:t xml:space="preserve"> </w:t>
      </w:r>
    </w:p>
    <w:p w14:paraId="4AD55B49" w14:textId="3F88563D"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68562888"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lastRenderedPageBreak/>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49EED64F"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279" w:name="_Ref153265651"/>
      <w:r w:rsidRPr="005B3720">
        <w:t>Article 65</w:t>
      </w:r>
      <w:bookmarkEnd w:id="279"/>
    </w:p>
    <w:p w14:paraId="4BF84274" w14:textId="6AA0737B"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18848603" w:rsidR="00AE476A" w:rsidRPr="005B3720" w:rsidRDefault="00BF5202" w:rsidP="00B13FCD">
      <w:pPr>
        <w:numPr>
          <w:ilvl w:val="0"/>
          <w:numId w:val="83"/>
        </w:numPr>
        <w:spacing w:after="443"/>
        <w:rPr>
          <w:rFonts w:ascii="inherit" w:hAnsi="inherit"/>
          <w:sz w:val="24"/>
          <w:szCs w:val="24"/>
        </w:rPr>
      </w:pPr>
      <w:bookmarkStart w:id="280"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xml:space="preserve">, if the qualitative comparison indicates that the likely benefits exceed the likely costs. If, </w:t>
      </w:r>
      <w:r w:rsidRPr="005B3720">
        <w:rPr>
          <w:rFonts w:ascii="inherit" w:hAnsi="inherit"/>
          <w:sz w:val="24"/>
          <w:szCs w:val="24"/>
        </w:rPr>
        <w:lastRenderedPageBreak/>
        <w:t>however, the cost is deemed high or the benefit is deemed low, then the relevant TSO shall not proceed further.</w:t>
      </w:r>
      <w:bookmarkEnd w:id="280"/>
      <w:r w:rsidRPr="005B3720">
        <w:rPr>
          <w:rFonts w:ascii="inherit" w:hAnsi="inherit"/>
          <w:sz w:val="24"/>
          <w:szCs w:val="24"/>
        </w:rPr>
        <w:t xml:space="preserve"> </w:t>
      </w:r>
    </w:p>
    <w:p w14:paraId="20367D1B" w14:textId="798C7138" w:rsidR="00AE476A" w:rsidRPr="005B3720" w:rsidRDefault="00BF5202" w:rsidP="00B13FCD">
      <w:pPr>
        <w:numPr>
          <w:ilvl w:val="0"/>
          <w:numId w:val="83"/>
        </w:numPr>
        <w:spacing w:after="443"/>
        <w:rPr>
          <w:rFonts w:ascii="inherit" w:hAnsi="inherit"/>
          <w:sz w:val="24"/>
          <w:szCs w:val="24"/>
        </w:rPr>
      </w:pPr>
      <w:bookmarkStart w:id="281"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281"/>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282" w:name="_Ref153266172"/>
      <w:r w:rsidRPr="005B3720">
        <w:rPr>
          <w:rFonts w:ascii="inherit" w:hAnsi="inherit"/>
          <w:sz w:val="24"/>
          <w:szCs w:val="24"/>
        </w:rPr>
        <w:t>Within three months of concluding the cost-benefit analysis, the relevant TSO shall summarise the findings in a report which shall:</w:t>
      </w:r>
      <w:bookmarkEnd w:id="282"/>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4E450CB9"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60827319" w:rsidR="00AE476A" w:rsidRPr="005B3720" w:rsidRDefault="00BF5202" w:rsidP="00B13FCD">
      <w:pPr>
        <w:numPr>
          <w:ilvl w:val="0"/>
          <w:numId w:val="85"/>
        </w:numPr>
        <w:spacing w:after="443"/>
        <w:rPr>
          <w:rFonts w:ascii="inherit" w:hAnsi="inherit"/>
          <w:sz w:val="24"/>
          <w:szCs w:val="24"/>
        </w:rPr>
      </w:pPr>
      <w:bookmarkStart w:id="283"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283"/>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284"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284"/>
      <w:r w:rsidRPr="005B3720">
        <w:rPr>
          <w:rFonts w:ascii="inherit" w:hAnsi="inherit"/>
          <w:sz w:val="24"/>
          <w:szCs w:val="24"/>
        </w:rPr>
        <w:t xml:space="preserve"> </w:t>
      </w:r>
    </w:p>
    <w:p w14:paraId="5FF3A7F7" w14:textId="141BD886"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217F892C" w14:textId="55DA5ADD"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w:t>
      </w:r>
      <w:r w:rsidRPr="005B3720">
        <w:rPr>
          <w:rFonts w:ascii="inherit" w:hAnsi="inherit"/>
          <w:sz w:val="24"/>
          <w:szCs w:val="24"/>
        </w:rPr>
        <w:lastRenderedPageBreak/>
        <w:t xml:space="preserve">underlying obstacles to the efficient implementation of the equipment modification/refitting. </w:t>
      </w:r>
    </w:p>
    <w:p w14:paraId="34BE19AD" w14:textId="2411A356" w:rsidR="00AE476A" w:rsidRPr="005B3720" w:rsidRDefault="00BF5202" w:rsidP="00403FBD">
      <w:pPr>
        <w:pStyle w:val="Heading2"/>
      </w:pPr>
      <w:bookmarkStart w:id="285" w:name="_Ref153265654"/>
      <w:r w:rsidRPr="005B3720">
        <w:t>Article 66</w:t>
      </w:r>
      <w:bookmarkEnd w:id="285"/>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3903D999"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63BFA5B6"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return;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4A451CDF"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probable extent and duration of such loss of supply;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5871641D"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411AC8A0"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3B8F7D63"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078518BC"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lastRenderedPageBreak/>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18129348"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1BA8E05D"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6F6C164C"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20A06735"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7FE69D26"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lastRenderedPageBreak/>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4D27BC48"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54C4C616"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1BF0169B"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649FFF44"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286"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286"/>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287" w:name="_Ref153262732"/>
      <w:r w:rsidRPr="005B3720">
        <w:t>Article 69</w:t>
      </w:r>
      <w:bookmarkEnd w:id="287"/>
    </w:p>
    <w:p w14:paraId="1F0AA668" w14:textId="6329F208"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w:t>
      </w:r>
      <w:r w:rsidR="008B4554" w:rsidRPr="008B4554">
        <w:rPr>
          <w:rFonts w:ascii="inherit" w:hAnsi="inherit"/>
          <w:b/>
          <w:bCs/>
          <w:sz w:val="24"/>
          <w:szCs w:val="24"/>
        </w:rPr>
        <w:lastRenderedPageBreak/>
        <w:t xml:space="preserve">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5BA84BD6"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6144A7D4"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15341A8C"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7E1EB9F4"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7BD0BD26"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288" w:name="_Ref153262736"/>
      <w:r w:rsidRPr="005B3720">
        <w:lastRenderedPageBreak/>
        <w:t>Article 70</w:t>
      </w:r>
      <w:bookmarkEnd w:id="288"/>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7C8ECB0E"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21C52200"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22B60E01"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3D43F216"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493DAA8E" w14:textId="28E70067"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lastRenderedPageBreak/>
        <w:t xml:space="preserve">timeline for the provision of system data required to perform the studies; </w:t>
      </w:r>
    </w:p>
    <w:p w14:paraId="013E6C95" w14:textId="410748F5"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4F86BB2A"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7EC72421"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38C1F914"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289" w:name="_Ref153262738"/>
      <w:r w:rsidRPr="005B3720">
        <w:t>Article 71</w:t>
      </w:r>
      <w:bookmarkEnd w:id="289"/>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lastRenderedPageBreak/>
        <w:t xml:space="preserve">With regard to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290"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290"/>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lastRenderedPageBreak/>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lastRenderedPageBreak/>
        <w:t xml:space="preserve">With regard to the FSM response test: </w:t>
      </w:r>
    </w:p>
    <w:p w14:paraId="292A1ABB" w14:textId="44A8429C"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w:t>
      </w:r>
      <w:ins w:id="291" w:author="Author">
        <w:r w:rsidR="00FB7A1D" w:rsidRPr="00FB7A1D">
          <w:rPr>
            <w:rFonts w:ascii="inherit" w:hAnsi="inherit"/>
            <w:sz w:val="24"/>
            <w:szCs w:val="24"/>
          </w:rPr>
          <w:t xml:space="preserve">limited up to the active power provision capability of the AC systems </w:t>
        </w:r>
      </w:ins>
      <w:r w:rsidRPr="005B3720">
        <w:rPr>
          <w:rFonts w:ascii="inherit" w:hAnsi="inherit"/>
          <w:sz w:val="24"/>
          <w:szCs w:val="24"/>
        </w:rPr>
        <w:t xml:space="preserve">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lastRenderedPageBreak/>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operation;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lastRenderedPageBreak/>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292" w:name="_Ref153262741"/>
      <w:r w:rsidRPr="005B3720">
        <w:t>Article 72</w:t>
      </w:r>
      <w:bookmarkEnd w:id="292"/>
    </w:p>
    <w:p w14:paraId="039CD55F" w14:textId="047D4E1C"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562A337B" w:rsidR="00AE476A" w:rsidRPr="005B3720" w:rsidRDefault="00BF5202" w:rsidP="00B13FCD">
      <w:pPr>
        <w:numPr>
          <w:ilvl w:val="0"/>
          <w:numId w:val="110"/>
        </w:numPr>
        <w:ind w:left="0" w:firstLine="0"/>
        <w:rPr>
          <w:rFonts w:ascii="inherit" w:hAnsi="inherit"/>
          <w:sz w:val="24"/>
          <w:szCs w:val="24"/>
        </w:rPr>
      </w:pPr>
      <w:bookmarkStart w:id="293" w:name="_Ref153273809"/>
      <w:r w:rsidRPr="005B3720">
        <w:rPr>
          <w:rFonts w:ascii="inherit" w:hAnsi="inherit"/>
          <w:sz w:val="24"/>
          <w:szCs w:val="24"/>
        </w:rPr>
        <w:t xml:space="preserve">With regard to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293"/>
      <w:r w:rsidRPr="005B3720">
        <w:rPr>
          <w:rFonts w:ascii="inherit" w:hAnsi="inherit"/>
          <w:sz w:val="24"/>
          <w:szCs w:val="24"/>
        </w:rPr>
        <w:t xml:space="preserve"> </w:t>
      </w:r>
    </w:p>
    <w:p w14:paraId="2B6FEEDD" w14:textId="79051E1C"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294"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294"/>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2872F4C5"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5D24EC40"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lastRenderedPageBreak/>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295" w:name="_Ref153274337"/>
      <w:r w:rsidRPr="005518C7">
        <w:rPr>
          <w:rFonts w:ascii="inherit" w:hAnsi="inherit"/>
          <w:sz w:val="24"/>
          <w:szCs w:val="24"/>
        </w:rPr>
        <w:t>With regard to the reactive power capability test of remote-end HVDC converter units:</w:t>
      </w:r>
      <w:bookmarkEnd w:id="295"/>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296" w:name="_Ref153283721"/>
      <w:r w:rsidRPr="005B3720">
        <w:rPr>
          <w:rFonts w:ascii="inherit" w:hAnsi="inherit"/>
          <w:sz w:val="24"/>
          <w:szCs w:val="24"/>
        </w:rPr>
        <w:t>With regard to the voltage control mode test:</w:t>
      </w:r>
      <w:bookmarkEnd w:id="296"/>
      <w:r w:rsidRPr="005B3720">
        <w:rPr>
          <w:rFonts w:ascii="inherit" w:hAnsi="inherit"/>
          <w:sz w:val="24"/>
          <w:szCs w:val="24"/>
        </w:rPr>
        <w:t xml:space="preserve"> </w:t>
      </w:r>
    </w:p>
    <w:p w14:paraId="1FC070D4" w14:textId="2B42E2D4"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297" w:name="_Hlk164421828"/>
      <w:r w:rsidR="00617AC9">
        <w:rPr>
          <w:rFonts w:ascii="inherit" w:hAnsi="inherit"/>
          <w:sz w:val="24"/>
          <w:szCs w:val="24"/>
        </w:rPr>
        <w:t>RfG 2.0</w:t>
      </w:r>
      <w:bookmarkEnd w:id="297"/>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16F433DD"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lastRenderedPageBreak/>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r w:rsidRPr="005B3720">
        <w:rPr>
          <w:rFonts w:ascii="inherit" w:hAnsi="inherit"/>
          <w:sz w:val="24"/>
          <w:szCs w:val="24"/>
        </w:rPr>
        <w:t xml:space="preserve">; </w:t>
      </w:r>
    </w:p>
    <w:p w14:paraId="66050305" w14:textId="17DBFB04"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r w:rsidR="00CC447A">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6951BBF8" w14:textId="2585A888"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298" w:name="_Ref153283733"/>
      <w:r w:rsidRPr="005B3720">
        <w:rPr>
          <w:rFonts w:ascii="inherit" w:hAnsi="inherit"/>
          <w:sz w:val="24"/>
          <w:szCs w:val="24"/>
        </w:rPr>
        <w:t>With regard to the reactive power control mode test:</w:t>
      </w:r>
      <w:bookmarkEnd w:id="298"/>
      <w:r w:rsidRPr="005B3720">
        <w:rPr>
          <w:rFonts w:ascii="inherit" w:hAnsi="inherit"/>
          <w:sz w:val="24"/>
          <w:szCs w:val="24"/>
        </w:rPr>
        <w:t xml:space="preserve"> </w:t>
      </w:r>
    </w:p>
    <w:p w14:paraId="7744BE44" w14:textId="1F120203"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13654E36"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364F01F" w14:textId="3162716D"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299" w:name="_Ref153283747"/>
      <w:r w:rsidRPr="005B3720">
        <w:rPr>
          <w:rFonts w:ascii="inherit" w:hAnsi="inherit"/>
          <w:sz w:val="24"/>
          <w:szCs w:val="24"/>
        </w:rPr>
        <w:t>With regard to the power factor control mode test:</w:t>
      </w:r>
      <w:bookmarkEnd w:id="299"/>
      <w:r w:rsidRPr="005B3720">
        <w:rPr>
          <w:rFonts w:ascii="inherit" w:hAnsi="inherit"/>
          <w:sz w:val="24"/>
          <w:szCs w:val="24"/>
        </w:rPr>
        <w:t xml:space="preserve"> </w:t>
      </w:r>
    </w:p>
    <w:p w14:paraId="796E41D6" w14:textId="3FF325BF"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788C09AD"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lastRenderedPageBreak/>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r w:rsidR="00617AC9">
        <w:rPr>
          <w:rFonts w:ascii="inherit" w:hAnsi="inherit"/>
          <w:sz w:val="24"/>
          <w:szCs w:val="24"/>
        </w:rPr>
        <w:t>RfG 2.0</w:t>
      </w:r>
      <w:r w:rsidRPr="005B3720">
        <w:rPr>
          <w:rFonts w:ascii="inherit" w:hAnsi="inherit"/>
          <w:sz w:val="24"/>
          <w:szCs w:val="24"/>
        </w:rPr>
        <w:t xml:space="preserve">; </w:t>
      </w:r>
    </w:p>
    <w:p w14:paraId="43BCA0BF" w14:textId="7D0141C9"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66F9B40" w14:textId="47120B5C"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r w:rsidR="002F1398">
        <w:rPr>
          <w:rFonts w:ascii="inherit" w:hAnsi="inherit"/>
          <w:sz w:val="24"/>
          <w:szCs w:val="24"/>
        </w:rPr>
        <w:t>RfG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5AF3922D"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r w:rsidR="002F1398">
        <w:rPr>
          <w:rFonts w:ascii="inherit" w:hAnsi="inherit"/>
          <w:sz w:val="24"/>
          <w:szCs w:val="24"/>
        </w:rPr>
        <w:t>RfG 2.0</w:t>
      </w:r>
      <w:r w:rsidRPr="005B3720">
        <w:rPr>
          <w:rFonts w:ascii="inherit" w:hAnsi="inherit"/>
          <w:sz w:val="24"/>
          <w:szCs w:val="24"/>
        </w:rPr>
        <w:t xml:space="preserve">. </w:t>
      </w:r>
    </w:p>
    <w:p w14:paraId="71EAFF34" w14:textId="4A5FBFE9"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r w:rsidR="002F1398">
        <w:rPr>
          <w:rFonts w:ascii="inherit" w:hAnsi="inherit"/>
          <w:sz w:val="24"/>
          <w:szCs w:val="24"/>
        </w:rPr>
        <w:t>RfG 2.0</w:t>
      </w:r>
      <w:r w:rsidR="001924EC">
        <w:rPr>
          <w:rFonts w:ascii="inherit" w:hAnsi="inherit"/>
          <w:sz w:val="24"/>
          <w:szCs w:val="24"/>
        </w:rPr>
        <w:t xml:space="preserve">. </w:t>
      </w:r>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r w:rsidR="002F1398">
        <w:rPr>
          <w:rFonts w:ascii="inherit" w:hAnsi="inherit"/>
          <w:sz w:val="24"/>
          <w:szCs w:val="24"/>
        </w:rPr>
        <w:t>RfG 2.0</w:t>
      </w:r>
      <w:r w:rsidRPr="005B3720">
        <w:rPr>
          <w:rFonts w:ascii="inherit" w:hAnsi="inherit"/>
          <w:sz w:val="24"/>
          <w:szCs w:val="24"/>
        </w:rPr>
        <w:t xml:space="preserve">. </w:t>
      </w:r>
    </w:p>
    <w:p w14:paraId="5F4D7403" w14:textId="4F7B95F8"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r w:rsidR="002F1398">
        <w:rPr>
          <w:rFonts w:ascii="inherit" w:hAnsi="inherit"/>
          <w:sz w:val="24"/>
          <w:szCs w:val="24"/>
        </w:rPr>
        <w:t>RfG 2.0</w:t>
      </w:r>
      <w:r w:rsidRPr="005B3720">
        <w:rPr>
          <w:rFonts w:ascii="inherit" w:hAnsi="inherit"/>
          <w:sz w:val="24"/>
          <w:szCs w:val="24"/>
        </w:rPr>
        <w:t xml:space="preserve">. </w:t>
      </w:r>
    </w:p>
    <w:p w14:paraId="39687653" w14:textId="4D8A6D64"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the tests shall be carried out in accordance with Article 48(4) of</w:t>
      </w:r>
      <w:r w:rsidR="002F1398">
        <w:rPr>
          <w:rFonts w:ascii="inherit" w:hAnsi="inherit"/>
          <w:sz w:val="24"/>
          <w:szCs w:val="24"/>
        </w:rPr>
        <w:t>RfG 2.0</w:t>
      </w:r>
      <w:r w:rsidRPr="005B3720">
        <w:rPr>
          <w:rFonts w:ascii="inherit" w:hAnsi="inherit"/>
          <w:sz w:val="24"/>
          <w:szCs w:val="24"/>
        </w:rPr>
        <w:t xml:space="preserve">. </w:t>
      </w:r>
    </w:p>
    <w:p w14:paraId="779022D1" w14:textId="1E79FFCA"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r w:rsidR="002F1398">
        <w:rPr>
          <w:rFonts w:ascii="inherit" w:hAnsi="inherit"/>
          <w:sz w:val="24"/>
          <w:szCs w:val="24"/>
        </w:rPr>
        <w:t>RfG 2.0</w:t>
      </w:r>
      <w:r w:rsidRPr="005B3720">
        <w:rPr>
          <w:rFonts w:ascii="inherit" w:hAnsi="inherit"/>
          <w:sz w:val="24"/>
          <w:szCs w:val="24"/>
        </w:rPr>
        <w:t xml:space="preserve">. </w:t>
      </w:r>
    </w:p>
    <w:p w14:paraId="6F94B5DE" w14:textId="1AC2D74E"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55F148EC"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lastRenderedPageBreak/>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300" w:name="_Ref153262745"/>
      <w:r w:rsidRPr="005B3720">
        <w:t>Article 73</w:t>
      </w:r>
      <w:bookmarkEnd w:id="300"/>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lastRenderedPageBreak/>
        <w:t xml:space="preserve">With regard to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301" w:name="_Ref153262747"/>
      <w:r w:rsidRPr="005B3720">
        <w:lastRenderedPageBreak/>
        <w:t>Article 74</w:t>
      </w:r>
      <w:bookmarkEnd w:id="301"/>
    </w:p>
    <w:p w14:paraId="4E84B1DF" w14:textId="24877B00"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7C866CBD"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28DB6913"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r w:rsidR="002F1398">
        <w:rPr>
          <w:rFonts w:ascii="inherit" w:hAnsi="inherit"/>
          <w:sz w:val="24"/>
          <w:szCs w:val="24"/>
        </w:rPr>
        <w:t>RfG 2.0</w:t>
      </w:r>
      <w:r w:rsidRPr="005B3720">
        <w:rPr>
          <w:rFonts w:ascii="inherit" w:hAnsi="inherit"/>
          <w:sz w:val="24"/>
          <w:szCs w:val="24"/>
        </w:rPr>
        <w:t xml:space="preserve">; and </w:t>
      </w:r>
    </w:p>
    <w:p w14:paraId="4ABC5091" w14:textId="2C94BC3D"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20(2)(b) of </w:t>
      </w:r>
      <w:r w:rsidR="002F1398">
        <w:rPr>
          <w:rFonts w:ascii="inherit" w:hAnsi="inherit"/>
          <w:sz w:val="24"/>
          <w:szCs w:val="24"/>
        </w:rPr>
        <w:t>RfG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post fault active power recovery simulation: </w:t>
      </w:r>
    </w:p>
    <w:p w14:paraId="7BA4C3DE" w14:textId="4F770514"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r w:rsidR="00A9230D">
        <w:rPr>
          <w:rFonts w:ascii="inherit" w:hAnsi="inherit"/>
          <w:sz w:val="24"/>
          <w:szCs w:val="24"/>
        </w:rPr>
        <w:t>RfG 2.0</w:t>
      </w:r>
      <w:r w:rsidRPr="005B3720">
        <w:rPr>
          <w:rFonts w:ascii="inherit" w:hAnsi="inherit"/>
          <w:sz w:val="24"/>
          <w:szCs w:val="24"/>
        </w:rPr>
        <w:t xml:space="preserve">; and </w:t>
      </w:r>
    </w:p>
    <w:p w14:paraId="7AFB0751" w14:textId="29F46D04"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20(3)(a) of </w:t>
      </w:r>
      <w:r w:rsidR="00A9230D">
        <w:rPr>
          <w:rFonts w:ascii="inherit" w:hAnsi="inherit"/>
          <w:sz w:val="24"/>
          <w:szCs w:val="24"/>
        </w:rPr>
        <w:t>RfG 2.0</w:t>
      </w:r>
      <w:r w:rsidRPr="005B3720">
        <w:rPr>
          <w:rFonts w:ascii="inherit" w:hAnsi="inherit"/>
          <w:sz w:val="24"/>
          <w:szCs w:val="24"/>
        </w:rPr>
        <w:t xml:space="preserve"> is demonstrated. </w:t>
      </w:r>
    </w:p>
    <w:p w14:paraId="0B54AF62" w14:textId="21070241"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24EE3C40"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628A2569"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lastRenderedPageBreak/>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2CD06AAE"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r w:rsidR="00A9230D">
        <w:rPr>
          <w:rFonts w:ascii="inherit" w:hAnsi="inherit"/>
          <w:sz w:val="24"/>
          <w:szCs w:val="24"/>
        </w:rPr>
        <w:t>RfG 2.0</w:t>
      </w:r>
      <w:r w:rsidRPr="005518C7">
        <w:rPr>
          <w:rFonts w:ascii="inherit" w:hAnsi="inherit"/>
          <w:sz w:val="24"/>
          <w:szCs w:val="24"/>
        </w:rPr>
        <w:t xml:space="preserve">; and </w:t>
      </w:r>
    </w:p>
    <w:p w14:paraId="04513F93" w14:textId="744FB3D8"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RfG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fault-ride-through capability simulation: </w:t>
      </w:r>
    </w:p>
    <w:p w14:paraId="00E8F911" w14:textId="091AB3DA"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r w:rsidR="00A9230D">
        <w:rPr>
          <w:rFonts w:ascii="inherit" w:hAnsi="inherit"/>
          <w:sz w:val="24"/>
          <w:szCs w:val="24"/>
        </w:rPr>
        <w:t>RfG 2.0</w:t>
      </w:r>
      <w:r w:rsidRPr="005518C7">
        <w:rPr>
          <w:rFonts w:ascii="inherit" w:hAnsi="inherit"/>
          <w:sz w:val="24"/>
          <w:szCs w:val="24"/>
        </w:rPr>
        <w:t xml:space="preserve">; </w:t>
      </w:r>
    </w:p>
    <w:p w14:paraId="04A7B21C" w14:textId="681E9E5B"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RfG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302" w:name="_Ref153275933"/>
      <w:r w:rsidRPr="005B3720">
        <w:rPr>
          <w:lang w:val="fr-FR"/>
        </w:rPr>
        <w:t>Article 75</w:t>
      </w:r>
      <w:bookmarkEnd w:id="302"/>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lastRenderedPageBreak/>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303" w:name="_Ref153275935"/>
      <w:r w:rsidRPr="005B3720">
        <w:t>Article 76</w:t>
      </w:r>
      <w:bookmarkEnd w:id="303"/>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2EB1B105" w:rsidR="00AE476A" w:rsidRPr="005B3720" w:rsidRDefault="00E17744" w:rsidP="00B13FCD">
      <w:pPr>
        <w:numPr>
          <w:ilvl w:val="0"/>
          <w:numId w:val="170"/>
        </w:numPr>
        <w:spacing w:after="455"/>
        <w:ind w:left="0"/>
        <w:rPr>
          <w:rFonts w:ascii="inherit" w:hAnsi="inherit"/>
          <w:sz w:val="24"/>
          <w:szCs w:val="24"/>
        </w:rPr>
      </w:pPr>
      <w:bookmarkStart w:id="304"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Monitoring shall cover in particular the following matters:</w:t>
      </w:r>
      <w:bookmarkEnd w:id="304"/>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008A6771"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4C7C998C" w:rsidR="00AE476A" w:rsidRPr="005B3720" w:rsidRDefault="002F1D76" w:rsidP="00B13FCD">
      <w:pPr>
        <w:numPr>
          <w:ilvl w:val="0"/>
          <w:numId w:val="170"/>
        </w:numPr>
        <w:spacing w:after="455"/>
        <w:ind w:left="0"/>
        <w:rPr>
          <w:rFonts w:ascii="inherit" w:hAnsi="inherit"/>
          <w:sz w:val="24"/>
          <w:szCs w:val="24"/>
        </w:rPr>
      </w:pPr>
      <w:bookmarkStart w:id="305"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305"/>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306"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306"/>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67D4C5AC"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lastRenderedPageBreak/>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70E4694D"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232080CF"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307" w:name="_Ref153274600"/>
      <w:r w:rsidRPr="005B3720">
        <w:t>Article 78</w:t>
      </w:r>
      <w:bookmarkEnd w:id="307"/>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30FA5CCB" w:rsidR="00AE476A" w:rsidRPr="005518C7" w:rsidRDefault="00BF5202" w:rsidP="00B13FCD">
      <w:pPr>
        <w:numPr>
          <w:ilvl w:val="0"/>
          <w:numId w:val="135"/>
        </w:numPr>
        <w:spacing w:after="454"/>
        <w:rPr>
          <w:rFonts w:ascii="inherit" w:hAnsi="inherit"/>
          <w:sz w:val="24"/>
          <w:szCs w:val="24"/>
        </w:rPr>
      </w:pPr>
      <w:bookmarkStart w:id="308"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lastRenderedPageBreak/>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308"/>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4C3F1205"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309" w:name="_Ref153269530"/>
      <w:r w:rsidRPr="005B3720">
        <w:t>Article 79</w:t>
      </w:r>
      <w:bookmarkEnd w:id="309"/>
    </w:p>
    <w:p w14:paraId="047477AF" w14:textId="2AA33019"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5178EDDF"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310" w:name="_Ref153275651"/>
      <w:r w:rsidRPr="005B3720">
        <w:rPr>
          <w:rFonts w:ascii="inherit" w:hAnsi="inherit"/>
          <w:sz w:val="24"/>
          <w:szCs w:val="24"/>
        </w:rPr>
        <w:t>A request for a derogation shall be filed with the relevant system operator and include:</w:t>
      </w:r>
      <w:bookmarkEnd w:id="310"/>
      <w:r w:rsidRPr="005B3720">
        <w:rPr>
          <w:rFonts w:ascii="inherit" w:hAnsi="inherit"/>
          <w:sz w:val="24"/>
          <w:szCs w:val="24"/>
        </w:rPr>
        <w:t xml:space="preserve"> </w:t>
      </w:r>
    </w:p>
    <w:p w14:paraId="5FA47784" w14:textId="274A6618"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communications; </w:t>
      </w:r>
    </w:p>
    <w:p w14:paraId="4389F510" w14:textId="6C3B77A4"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311"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311"/>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312" w:name="_Ref153275682"/>
      <w:r w:rsidRPr="005B3720">
        <w:rPr>
          <w:rFonts w:ascii="inherit" w:hAnsi="inherit"/>
          <w:sz w:val="24"/>
          <w:szCs w:val="24"/>
        </w:rPr>
        <w:lastRenderedPageBreak/>
        <w:t>demonstration that the requested derogation would have no adverse effect on cross-border trade;</w:t>
      </w:r>
      <w:bookmarkEnd w:id="312"/>
      <w:r w:rsidRPr="005B3720">
        <w:rPr>
          <w:rFonts w:ascii="inherit" w:hAnsi="inherit"/>
          <w:sz w:val="24"/>
          <w:szCs w:val="24"/>
        </w:rPr>
        <w:t xml:space="preserve"> </w:t>
      </w:r>
    </w:p>
    <w:p w14:paraId="3D1F747C" w14:textId="4069AF03"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0884196E"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313"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313"/>
      <w:r w:rsidRPr="00D93E51">
        <w:rPr>
          <w:rFonts w:ascii="inherit" w:hAnsi="inherit"/>
          <w:sz w:val="24"/>
          <w:szCs w:val="24"/>
        </w:rPr>
        <w:t xml:space="preserve"> </w:t>
      </w:r>
    </w:p>
    <w:p w14:paraId="23F3EB62" w14:textId="2A1ABB32" w:rsidR="00AE476A" w:rsidRPr="005B3720" w:rsidRDefault="00BF5202" w:rsidP="00B13FCD">
      <w:pPr>
        <w:numPr>
          <w:ilvl w:val="0"/>
          <w:numId w:val="138"/>
        </w:numPr>
        <w:spacing w:after="492"/>
        <w:rPr>
          <w:rFonts w:ascii="inherit" w:hAnsi="inherit"/>
          <w:sz w:val="24"/>
          <w:szCs w:val="24"/>
        </w:rPr>
      </w:pPr>
      <w:bookmarkStart w:id="314"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314"/>
      <w:r w:rsidRPr="005B3720">
        <w:rPr>
          <w:rFonts w:ascii="inherit" w:hAnsi="inherit"/>
          <w:sz w:val="24"/>
          <w:szCs w:val="24"/>
        </w:rPr>
        <w:t xml:space="preserve"> </w:t>
      </w:r>
    </w:p>
    <w:p w14:paraId="5F99DFAC" w14:textId="4F713E85"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46784C48"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 xml:space="preserve">connected power park </w:t>
      </w:r>
      <w:r w:rsidRPr="005B3720">
        <w:rPr>
          <w:rFonts w:ascii="inherit" w:hAnsi="inherit"/>
          <w:sz w:val="24"/>
          <w:szCs w:val="24"/>
        </w:rPr>
        <w:lastRenderedPageBreak/>
        <w:t>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4EF51B03"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2C1A2D50"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03492D22"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29552760"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315" w:name="_Ref153266308"/>
      <w:r w:rsidRPr="005B3720">
        <w:t>Article 80</w:t>
      </w:r>
      <w:bookmarkEnd w:id="315"/>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42D4664B"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316"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316"/>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lastRenderedPageBreak/>
        <w:t xml:space="preserve">identification of the relevant system operator or relevant TSO, and a contact person for any communications; </w:t>
      </w:r>
    </w:p>
    <w:p w14:paraId="70942426" w14:textId="67EDB2EE"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317"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317"/>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318"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318"/>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lastRenderedPageBreak/>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24F642C2"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166BCE57"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40D7AC7B"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319" w:name="_Ref153274610"/>
      <w:r w:rsidRPr="005B3720">
        <w:t>Article 81</w:t>
      </w:r>
      <w:bookmarkEnd w:id="319"/>
    </w:p>
    <w:p w14:paraId="565B11C5" w14:textId="2D00D276"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1396C24D" w:rsidR="00AE476A" w:rsidRPr="005B3720" w:rsidRDefault="00BF5202" w:rsidP="00B13FCD">
      <w:pPr>
        <w:numPr>
          <w:ilvl w:val="0"/>
          <w:numId w:val="146"/>
        </w:numPr>
        <w:rPr>
          <w:rFonts w:ascii="inherit" w:hAnsi="inherit"/>
          <w:sz w:val="24"/>
          <w:szCs w:val="24"/>
        </w:rPr>
      </w:pPr>
      <w:bookmarkStart w:id="320"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320"/>
      <w:r w:rsidRPr="005B3720">
        <w:rPr>
          <w:rFonts w:ascii="inherit" w:hAnsi="inherit"/>
          <w:sz w:val="24"/>
          <w:szCs w:val="24"/>
        </w:rPr>
        <w:t xml:space="preserve"> </w:t>
      </w:r>
    </w:p>
    <w:p w14:paraId="7E79C2FD" w14:textId="27249E0E"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w:t>
      </w:r>
      <w:r w:rsidRPr="005B3720">
        <w:rPr>
          <w:rFonts w:ascii="inherit" w:hAnsi="inherit"/>
          <w:sz w:val="24"/>
          <w:szCs w:val="24"/>
        </w:rPr>
        <w:lastRenderedPageBreak/>
        <w:t xml:space="preserve">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321" w:name="_Ref153274613"/>
      <w:r w:rsidRPr="005B3720">
        <w:t>Article 82</w:t>
      </w:r>
      <w:bookmarkEnd w:id="321"/>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4B8C0951"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322" w:name="_Ref153274856"/>
      <w:r w:rsidRPr="005B3720">
        <w:t>Article 83</w:t>
      </w:r>
      <w:bookmarkEnd w:id="322"/>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1290650B" w:rsidR="00AE476A" w:rsidRPr="005B3720" w:rsidRDefault="002F1D76" w:rsidP="00B13FCD">
      <w:pPr>
        <w:numPr>
          <w:ilvl w:val="0"/>
          <w:numId w:val="149"/>
        </w:numPr>
        <w:spacing w:after="396"/>
        <w:rPr>
          <w:rFonts w:ascii="inherit" w:hAnsi="inherit"/>
          <w:sz w:val="24"/>
          <w:szCs w:val="24"/>
        </w:rPr>
      </w:pPr>
      <w:bookmarkStart w:id="323"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323"/>
      <w:r w:rsidR="00BF5202" w:rsidRPr="005B3720">
        <w:rPr>
          <w:rFonts w:ascii="inherit" w:hAnsi="inherit"/>
          <w:sz w:val="24"/>
          <w:szCs w:val="24"/>
        </w:rPr>
        <w:t xml:space="preserve"> </w:t>
      </w:r>
    </w:p>
    <w:p w14:paraId="3C92EDFE" w14:textId="36239CD2" w:rsidR="00AE476A" w:rsidRPr="005B3720" w:rsidRDefault="002F1D76" w:rsidP="00B13FCD">
      <w:pPr>
        <w:numPr>
          <w:ilvl w:val="0"/>
          <w:numId w:val="149"/>
        </w:numPr>
        <w:spacing w:after="395"/>
        <w:rPr>
          <w:rFonts w:ascii="inherit" w:hAnsi="inherit"/>
          <w:sz w:val="24"/>
          <w:szCs w:val="24"/>
        </w:rPr>
      </w:pPr>
      <w:bookmarkStart w:id="324"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324"/>
      <w:r w:rsidR="00BF5202" w:rsidRPr="005B3720">
        <w:rPr>
          <w:rFonts w:ascii="inherit" w:hAnsi="inherit"/>
          <w:sz w:val="24"/>
          <w:szCs w:val="24"/>
        </w:rPr>
        <w:t xml:space="preserve"> </w:t>
      </w:r>
    </w:p>
    <w:p w14:paraId="6BC0ED88" w14:textId="6B7940AC"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325" w:name="_Ref153262760"/>
      <w:r w:rsidRPr="005B3720">
        <w:lastRenderedPageBreak/>
        <w:t>Article 84</w:t>
      </w:r>
      <w:bookmarkEnd w:id="325"/>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5E459494"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7C84402C"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31ED5C74"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7A00A97A"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326"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326"/>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pPr>
      <w:r>
        <w:lastRenderedPageBreak/>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752205E9"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35499F4D"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647116ED"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618966A6"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6F33E55D"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2D8291C0" w14:textId="1C8BD624"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Δf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/f</w:t>
            </w:r>
            <w:r w:rsidRPr="00142894">
              <w:rPr>
                <w:rFonts w:ascii="inherit" w:hAnsi="inherit"/>
                <w:sz w:val="24"/>
                <w:szCs w:val="24"/>
                <w:vertAlign w:val="subscript"/>
              </w:rPr>
              <w:t>n</w:t>
            </w:r>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/f</w:t>
            </w:r>
            <w:r w:rsidRPr="00142894">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E44221">
              <w:rPr>
                <w:rFonts w:ascii="inherit" w:hAnsi="inherit"/>
                <w:sz w:val="24"/>
                <w:szCs w:val="24"/>
                <w:vertAlign w:val="subscript"/>
              </w:rPr>
              <w:t>db</w:t>
            </w:r>
            <w:r>
              <w:rPr>
                <w:rFonts w:ascii="inherit" w:hAnsi="inherit"/>
                <w:sz w:val="24"/>
                <w:szCs w:val="24"/>
              </w:rPr>
              <w:t>/f</w:t>
            </w:r>
            <w:r w:rsidRPr="00E44221">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3BA2D25C"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r w:rsidRPr="00142894">
              <w:rPr>
                <w:rFonts w:ascii="inherit" w:hAnsi="inherit"/>
                <w:sz w:val="24"/>
                <w:szCs w:val="24"/>
              </w:rPr>
              <w:t>f</w:t>
            </w:r>
            <w:r w:rsidRPr="00142894">
              <w:rPr>
                <w:rFonts w:ascii="inherit" w:hAnsi="inherit"/>
                <w:sz w:val="24"/>
                <w:szCs w:val="24"/>
                <w:vertAlign w:val="subscript"/>
              </w:rPr>
              <w:t>db</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7E52D117"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4A2C5DD6"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1EB49CBB"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11ED81F6"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p>
        </w:tc>
        <w:tc>
          <w:tcPr>
            <w:tcW w:w="3562" w:type="dxa"/>
            <w:tcBorders>
              <w:top w:val="single" w:sz="4" w:space="0" w:color="050004"/>
              <w:left w:val="single" w:sz="4" w:space="0" w:color="050004"/>
              <w:bottom w:val="single" w:sz="4" w:space="0" w:color="050004"/>
              <w:right w:val="nil"/>
            </w:tcBorders>
            <w:vAlign w:val="center"/>
          </w:tcPr>
          <w:p w14:paraId="7543596C" w14:textId="5F9F6D8B"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5B48B2A5"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TSO; </w:t>
      </w:r>
    </w:p>
    <w:p w14:paraId="4FA2C41B" w14:textId="43E3E978"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if the initial delay of activation is greater than 0,5 second</w:t>
      </w:r>
      <w:commentRangeStart w:id="327"/>
      <w:ins w:id="328" w:author="Author">
        <w:r w:rsidR="00252961">
          <w:rPr>
            <w:rFonts w:ascii="inherit" w:hAnsi="inherit"/>
            <w:sz w:val="24"/>
            <w:szCs w:val="24"/>
          </w:rPr>
          <w:t>s</w:t>
        </w:r>
        <w:commentRangeEnd w:id="327"/>
        <w:r w:rsidR="00252961">
          <w:rPr>
            <w:rStyle w:val="CommentReference"/>
          </w:rPr>
          <w:commentReference w:id="327"/>
        </w:r>
      </w:ins>
      <w:r w:rsidRPr="005B3720">
        <w:rPr>
          <w:rFonts w:ascii="inherit" w:hAnsi="inherit"/>
          <w:sz w:val="24"/>
          <w:szCs w:val="24"/>
        </w:rPr>
        <w:t xml:space="preserve">,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9"/>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329"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329"/>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0,2 Hz (for LFSM-O and FSM), 0,5 Hz ( LFSM-U)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20"/>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330"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330"/>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1"/>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8C7BC0">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8C7BC0">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pu-1,118 pu</w:t>
            </w:r>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8C7BC0">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0,85 pu-1,113 pu</w:t>
            </w:r>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1,113 pu-1.15 pu</w:t>
            </w:r>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6266E999"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w:t>
      </w:r>
      <w:del w:id="331" w:author="Author">
        <w:r w:rsidRPr="005B3720" w:rsidDel="004346F2">
          <w:rPr>
            <w:rFonts w:ascii="inherit" w:hAnsi="inherit"/>
            <w:sz w:val="24"/>
            <w:szCs w:val="24"/>
          </w:rPr>
          <w:delText>Minimum time periods an HVDC system shall be capable of operating for voltages</w:delText>
        </w:r>
      </w:del>
      <w:ins w:id="332" w:author="Author">
        <w:r w:rsidR="004346F2" w:rsidRPr="004346F2">
          <w:rPr>
            <w:rFonts w:ascii="inherit" w:hAnsi="inherit"/>
            <w:sz w:val="24"/>
            <w:szCs w:val="24"/>
          </w:rPr>
          <w:t xml:space="preserve"> </w:t>
        </w:r>
        <w:r w:rsidR="005B143A">
          <w:rPr>
            <w:rFonts w:ascii="inherit" w:hAnsi="inherit"/>
            <w:sz w:val="24"/>
            <w:szCs w:val="24"/>
          </w:rPr>
          <w:t>V</w:t>
        </w:r>
        <w:r w:rsidR="004346F2">
          <w:rPr>
            <w:rFonts w:ascii="inherit" w:hAnsi="inherit"/>
            <w:sz w:val="24"/>
            <w:szCs w:val="24"/>
          </w:rPr>
          <w:t>oltage ranges</w:t>
        </w:r>
      </w:ins>
      <w:r w:rsidRPr="005B3720">
        <w:rPr>
          <w:rFonts w:ascii="inherit" w:hAnsi="inherit"/>
          <w:sz w:val="24"/>
          <w:szCs w:val="24"/>
        </w:rPr>
        <w:t xml:space="preserve"> deviating from the reference 1 pu value at the connection points </w:t>
      </w:r>
      <w:ins w:id="333" w:author="Author">
        <w:r w:rsidR="004346F2" w:rsidRPr="004346F2">
          <w:rPr>
            <w:rFonts w:ascii="inherit" w:hAnsi="inherit"/>
            <w:sz w:val="24"/>
            <w:szCs w:val="24"/>
          </w:rPr>
          <w:t xml:space="preserve">and time periods an HVDC system shall be capable of operating </w:t>
        </w:r>
      </w:ins>
      <w:r w:rsidRPr="005B3720">
        <w:rPr>
          <w:rFonts w:ascii="inherit" w:hAnsi="inherit"/>
          <w:sz w:val="24"/>
          <w:szCs w:val="24"/>
        </w:rPr>
        <w:t>without disconnecting from the network</w:t>
      </w:r>
      <w:ins w:id="334" w:author="Author">
        <w:r w:rsidR="004346F2">
          <w:rPr>
            <w:rFonts w:ascii="inherit" w:hAnsi="inherit"/>
            <w:sz w:val="24"/>
            <w:szCs w:val="24"/>
          </w:rPr>
          <w:t xml:space="preserve">, </w:t>
        </w:r>
        <w:r w:rsidR="004346F2" w:rsidRPr="004346F2">
          <w:rPr>
            <w:rFonts w:ascii="inherit" w:hAnsi="inherit"/>
            <w:sz w:val="24"/>
            <w:szCs w:val="24"/>
          </w:rPr>
          <w:t>in case deviation from the corresponding insulation levels as defined in established technical standards are justified</w:t>
        </w:r>
      </w:ins>
      <w:r w:rsidRPr="005B3720">
        <w:rPr>
          <w:rFonts w:ascii="inherit" w:hAnsi="inherit"/>
          <w:sz w:val="24"/>
          <w:szCs w:val="24"/>
        </w:rPr>
        <w:t xml:space="preserve">. This table applies in case of pu voltage base values at or above 110 kV and up to (not including) 300 kV. </w:t>
      </w:r>
    </w:p>
    <w:tbl>
      <w:tblPr>
        <w:tblStyle w:val="TableGrid"/>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1,0875 pu-1,10 pu</w:t>
            </w:r>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53E75CEC"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6DE4994E"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1,05 pu-1,0875 pu</w:t>
            </w:r>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75DA41CA"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511AD758"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0DC439A4"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3BE406EB"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35EA4402"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0,88 pu-1,05 pu</w:t>
            </w:r>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1,05 pu-1,15 pu</w:t>
            </w:r>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4D180A4E"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w:t>
      </w:r>
      <w:del w:id="335" w:author="Author">
        <w:r w:rsidRPr="005B3720" w:rsidDel="006D1EBD">
          <w:rPr>
            <w:rFonts w:ascii="inherit" w:hAnsi="inherit"/>
            <w:sz w:val="24"/>
            <w:szCs w:val="24"/>
          </w:rPr>
          <w:delText>Minimum time periods an HVDC system shall be capable of operating for voltages</w:delText>
        </w:r>
      </w:del>
      <w:ins w:id="336" w:author="Author">
        <w:r w:rsidR="005B143A">
          <w:rPr>
            <w:rFonts w:ascii="inherit" w:hAnsi="inherit"/>
            <w:sz w:val="24"/>
            <w:szCs w:val="24"/>
          </w:rPr>
          <w:t>V</w:t>
        </w:r>
        <w:r w:rsidR="006D1EBD">
          <w:rPr>
            <w:rFonts w:ascii="inherit" w:hAnsi="inherit"/>
            <w:sz w:val="24"/>
            <w:szCs w:val="24"/>
          </w:rPr>
          <w:t>oltage ranges</w:t>
        </w:r>
      </w:ins>
      <w:r w:rsidRPr="005B3720">
        <w:rPr>
          <w:rFonts w:ascii="inherit" w:hAnsi="inherit"/>
          <w:sz w:val="24"/>
          <w:szCs w:val="24"/>
        </w:rPr>
        <w:t xml:space="preserve"> deviating from the reference 1 pu value at the connection points </w:t>
      </w:r>
      <w:ins w:id="337" w:author="Author">
        <w:r w:rsidR="006D1EBD">
          <w:rPr>
            <w:rFonts w:ascii="inherit" w:hAnsi="inherit"/>
            <w:sz w:val="24"/>
            <w:szCs w:val="24"/>
          </w:rPr>
          <w:t>a</w:t>
        </w:r>
        <w:r w:rsidR="006D1EBD" w:rsidRPr="006D1EBD">
          <w:rPr>
            <w:rFonts w:ascii="inherit" w:hAnsi="inherit"/>
            <w:sz w:val="24"/>
            <w:szCs w:val="24"/>
          </w:rPr>
          <w:t xml:space="preserve">nd time periods an HVDC system shall be capable of operating </w:t>
        </w:r>
      </w:ins>
      <w:r w:rsidRPr="005B3720">
        <w:rPr>
          <w:rFonts w:ascii="inherit" w:hAnsi="inherit"/>
          <w:sz w:val="24"/>
          <w:szCs w:val="24"/>
        </w:rPr>
        <w:t>without disconnecting from the network</w:t>
      </w:r>
      <w:ins w:id="338" w:author="Author">
        <w:r w:rsidR="003E623C">
          <w:rPr>
            <w:rFonts w:ascii="inherit" w:hAnsi="inherit"/>
            <w:sz w:val="24"/>
            <w:szCs w:val="24"/>
          </w:rPr>
          <w:t xml:space="preserve"> </w:t>
        </w:r>
        <w:r w:rsidR="003E623C" w:rsidRPr="003E623C">
          <w:rPr>
            <w:rFonts w:ascii="inherit" w:hAnsi="inherit"/>
            <w:sz w:val="24"/>
            <w:szCs w:val="24"/>
          </w:rPr>
          <w:t>in case deviation from the corresponding insulation levels as defined in established technical standards are justified</w:t>
        </w:r>
      </w:ins>
      <w:r w:rsidRPr="005B3720">
        <w:rPr>
          <w:rFonts w:ascii="inherit" w:hAnsi="inherit"/>
          <w:sz w:val="24"/>
          <w:szCs w:val="24"/>
        </w:rPr>
        <w:t>. 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2"/>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773FC402"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644F8546"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59B8B4B5"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236D9874"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3"/>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532371E9"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leGrid"/>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11D5CD71"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52371AB4"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27083D24"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021E4814"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5EBFCB01"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05BFADC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ins w:id="339" w:author="Author">
              <w:r w:rsidR="003F3CD9">
                <w:rPr>
                  <w:rFonts w:ascii="inherit" w:hAnsi="inherit"/>
                  <w:sz w:val="24"/>
                  <w:szCs w:val="24"/>
                </w:rPr>
                <w:t xml:space="preserve">in accordance with the minimum </w:t>
              </w:r>
              <w:r w:rsidR="003F3CD9" w:rsidRPr="003202CB">
                <w:rPr>
                  <w:rFonts w:ascii="inherit" w:hAnsi="inherit"/>
                  <w:sz w:val="24"/>
                  <w:szCs w:val="24"/>
                </w:rPr>
                <w:t xml:space="preserve">voltage specified in </w:t>
              </w:r>
              <w:r w:rsidR="003F3CD9" w:rsidRPr="003202CB">
                <w:rPr>
                  <w:rFonts w:ascii="inherit" w:hAnsi="inherit"/>
                  <w:sz w:val="24"/>
                  <w:szCs w:val="24"/>
                </w:rPr>
                <w:fldChar w:fldCharType="begin"/>
              </w:r>
              <w:r w:rsidR="003F3CD9" w:rsidRPr="003202CB">
                <w:rPr>
                  <w:rFonts w:ascii="inherit" w:hAnsi="inherit"/>
                  <w:sz w:val="24"/>
                  <w:szCs w:val="24"/>
                </w:rPr>
                <w:instrText xml:space="preserve"> REF _Ref153269113 \h  \* MERGEFORMAT </w:instrText>
              </w:r>
            </w:ins>
            <w:r w:rsidR="003F3CD9" w:rsidRPr="003202CB">
              <w:rPr>
                <w:rFonts w:ascii="inherit" w:hAnsi="inherit"/>
                <w:sz w:val="24"/>
                <w:szCs w:val="24"/>
              </w:rPr>
            </w:r>
            <w:ins w:id="340" w:author="Author">
              <w:r w:rsidR="003F3CD9" w:rsidRPr="003202CB">
                <w:rPr>
                  <w:rFonts w:ascii="inherit" w:hAnsi="inherit"/>
                  <w:sz w:val="24"/>
                  <w:szCs w:val="24"/>
                </w:rPr>
                <w:fldChar w:fldCharType="separate"/>
              </w:r>
              <w:r w:rsidR="003F3CD9" w:rsidRPr="000830C9">
                <w:rPr>
                  <w:rFonts w:ascii="inherit" w:hAnsi="inherit"/>
                  <w:sz w:val="24"/>
                  <w:szCs w:val="24"/>
                </w:rPr>
                <w:t xml:space="preserve">Article </w:t>
              </w:r>
              <w:r w:rsidR="003F3CD9" w:rsidRPr="003202CB">
                <w:rPr>
                  <w:rFonts w:ascii="inherit" w:hAnsi="inherit"/>
                  <w:sz w:val="24"/>
                  <w:szCs w:val="24"/>
                </w:rPr>
                <w:fldChar w:fldCharType="end"/>
              </w:r>
              <w:r w:rsidR="003F3CD9">
                <w:rPr>
                  <w:rFonts w:ascii="inherit" w:hAnsi="inherit"/>
                  <w:sz w:val="24"/>
                  <w:szCs w:val="24"/>
                </w:rPr>
                <w:t>18 respectively Article 48 for remote-end HVDC converter stations</w:t>
              </w:r>
            </w:ins>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7EDBD7DA"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013E6681"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1788AC85" w:rsidR="003202CB" w:rsidRPr="005B3720" w:rsidRDefault="003F3CD9">
            <w:pPr>
              <w:spacing w:after="0" w:line="259" w:lineRule="auto"/>
              <w:ind w:left="38" w:firstLine="0"/>
              <w:jc w:val="center"/>
              <w:rPr>
                <w:rFonts w:ascii="inherit" w:hAnsi="inherit"/>
                <w:sz w:val="24"/>
                <w:szCs w:val="24"/>
              </w:rPr>
            </w:pPr>
            <w:ins w:id="341" w:author="Author">
              <w:r>
                <w:rPr>
                  <w:rFonts w:ascii="inherit" w:hAnsi="inherit"/>
                  <w:sz w:val="24"/>
                  <w:szCs w:val="24"/>
                </w:rPr>
                <w:t xml:space="preserve">0,85 – 0,90 in accordance with the 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ins>
            <w:r w:rsidRPr="003202CB">
              <w:rPr>
                <w:rFonts w:ascii="inherit" w:hAnsi="inherit"/>
                <w:sz w:val="24"/>
                <w:szCs w:val="24"/>
              </w:rPr>
            </w:r>
            <w:ins w:id="342" w:author="Author">
              <w:r w:rsidRPr="003202CB">
                <w:rPr>
                  <w:rFonts w:ascii="inherit" w:hAnsi="inherit"/>
                  <w:sz w:val="24"/>
                  <w:szCs w:val="24"/>
                </w:rPr>
                <w:fldChar w:fldCharType="separate"/>
              </w:r>
              <w:r w:rsidRPr="000830C9">
                <w:rPr>
                  <w:rFonts w:ascii="inherit" w:hAnsi="inherit"/>
                  <w:sz w:val="24"/>
                  <w:szCs w:val="24"/>
                </w:rPr>
                <w:t xml:space="preserve">Article </w:t>
              </w:r>
              <w:r w:rsidRPr="003202CB">
                <w:rPr>
                  <w:rFonts w:ascii="inherit" w:hAnsi="inherit"/>
                  <w:sz w:val="24"/>
                  <w:szCs w:val="24"/>
                </w:rPr>
                <w:fldChar w:fldCharType="end"/>
              </w:r>
              <w:r>
                <w:rPr>
                  <w:rFonts w:ascii="inherit" w:hAnsi="inherit"/>
                  <w:sz w:val="24"/>
                  <w:szCs w:val="24"/>
                </w:rPr>
                <w:t xml:space="preserve">18 respectively Article 48 for </w:t>
              </w:r>
              <w:r>
                <w:rPr>
                  <w:rFonts w:ascii="inherit" w:hAnsi="inherit"/>
                  <w:sz w:val="24"/>
                  <w:szCs w:val="24"/>
                </w:rPr>
                <w:lastRenderedPageBreak/>
                <w:t>remote-end HVDC converter stations</w:t>
              </w:r>
            </w:ins>
            <w:del w:id="343" w:author="Author">
              <w:r w:rsidR="003202CB" w:rsidDel="003F3CD9">
                <w:rPr>
                  <w:rFonts w:ascii="inherit" w:hAnsi="inherit"/>
                  <w:sz w:val="24"/>
                  <w:szCs w:val="24"/>
                </w:rPr>
                <w:delText xml:space="preserve">Minimum </w:delText>
              </w:r>
              <w:r w:rsidR="003202CB" w:rsidRPr="003202CB" w:rsidDel="003F3CD9">
                <w:rPr>
                  <w:rFonts w:ascii="inherit" w:hAnsi="inherit"/>
                  <w:sz w:val="24"/>
                  <w:szCs w:val="24"/>
                </w:rPr>
                <w:delText xml:space="preserve">voltage specified in </w:delText>
              </w:r>
              <w:r w:rsidR="003202CB" w:rsidRPr="003202CB" w:rsidDel="003F3CD9">
                <w:rPr>
                  <w:rFonts w:ascii="inherit" w:hAnsi="inherit"/>
                  <w:sz w:val="24"/>
                  <w:szCs w:val="24"/>
                </w:rPr>
                <w:fldChar w:fldCharType="begin"/>
              </w:r>
              <w:r w:rsidR="003202CB" w:rsidRPr="003202CB" w:rsidDel="003F3CD9">
                <w:rPr>
                  <w:rFonts w:ascii="inherit" w:hAnsi="inherit"/>
                  <w:sz w:val="24"/>
                  <w:szCs w:val="24"/>
                </w:rPr>
                <w:delInstrText xml:space="preserve"> REF _Ref153269113 \h  \* MERGEFORMAT </w:delInstrText>
              </w:r>
              <w:r w:rsidR="003202CB" w:rsidRPr="003202CB" w:rsidDel="003F3CD9">
                <w:rPr>
                  <w:rFonts w:ascii="inherit" w:hAnsi="inherit"/>
                  <w:sz w:val="24"/>
                  <w:szCs w:val="24"/>
                </w:rPr>
              </w:r>
              <w:r w:rsidR="003202CB" w:rsidRPr="003202CB" w:rsidDel="003F3CD9">
                <w:rPr>
                  <w:rFonts w:ascii="inherit" w:hAnsi="inherit"/>
                  <w:sz w:val="24"/>
                  <w:szCs w:val="24"/>
                </w:rPr>
                <w:fldChar w:fldCharType="separate"/>
              </w:r>
              <w:r w:rsidR="000830C9" w:rsidRPr="000830C9" w:rsidDel="003F3CD9">
                <w:rPr>
                  <w:rFonts w:ascii="inherit" w:hAnsi="inherit"/>
                  <w:sz w:val="24"/>
                  <w:szCs w:val="24"/>
                </w:rPr>
                <w:delText>Article 40</w:delText>
              </w:r>
              <w:r w:rsidR="003202CB" w:rsidRPr="003202CB" w:rsidDel="003F3CD9">
                <w:rPr>
                  <w:rFonts w:ascii="inherit" w:hAnsi="inherit"/>
                  <w:sz w:val="24"/>
                  <w:szCs w:val="24"/>
                </w:rPr>
                <w:fldChar w:fldCharType="end"/>
              </w:r>
            </w:del>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51EF1E95"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clear</w:t>
            </w:r>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66F908E9"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ins w:id="344" w:author="Author">
              <w:r w:rsidR="003F3CD9">
                <w:rPr>
                  <w:rFonts w:ascii="inherit" w:hAnsi="inherit"/>
                  <w:sz w:val="24"/>
                  <w:szCs w:val="24"/>
                  <w:vertAlign w:val="subscript"/>
                </w:rPr>
                <w:t xml:space="preserve"> </w:t>
              </w:r>
              <w:r w:rsidR="003F3CD9" w:rsidRPr="0034312D">
                <w:rPr>
                  <w:rFonts w:ascii="inherit" w:hAnsi="inherit"/>
                  <w:sz w:val="24"/>
                  <w:szCs w:val="24"/>
                </w:rPr>
                <w:t>and</w:t>
              </w:r>
              <w:r w:rsidR="003F3CD9">
                <w:rPr>
                  <w:rFonts w:ascii="inherit" w:hAnsi="inherit"/>
                  <w:sz w:val="24"/>
                  <w:szCs w:val="24"/>
                </w:rPr>
                <w:t xml:space="preserve"> in accordance with the times </w:t>
              </w:r>
              <w:r w:rsidR="003F3CD9" w:rsidRPr="003202CB">
                <w:rPr>
                  <w:rFonts w:ascii="inherit" w:hAnsi="inherit"/>
                  <w:sz w:val="24"/>
                  <w:szCs w:val="24"/>
                </w:rPr>
                <w:t xml:space="preserve">specified in </w:t>
              </w:r>
              <w:r w:rsidR="003F3CD9" w:rsidRPr="003202CB">
                <w:rPr>
                  <w:rFonts w:ascii="inherit" w:hAnsi="inherit"/>
                  <w:sz w:val="24"/>
                  <w:szCs w:val="24"/>
                </w:rPr>
                <w:fldChar w:fldCharType="begin"/>
              </w:r>
              <w:r w:rsidR="003F3CD9" w:rsidRPr="003202CB">
                <w:rPr>
                  <w:rFonts w:ascii="inherit" w:hAnsi="inherit"/>
                  <w:sz w:val="24"/>
                  <w:szCs w:val="24"/>
                </w:rPr>
                <w:instrText xml:space="preserve"> REF _Ref153269113 \h  \* MERGEFORMAT </w:instrText>
              </w:r>
            </w:ins>
            <w:r w:rsidR="003F3CD9" w:rsidRPr="003202CB">
              <w:rPr>
                <w:rFonts w:ascii="inherit" w:hAnsi="inherit"/>
                <w:sz w:val="24"/>
                <w:szCs w:val="24"/>
              </w:rPr>
            </w:r>
            <w:ins w:id="345" w:author="Author">
              <w:r w:rsidR="003F3CD9" w:rsidRPr="003202CB">
                <w:rPr>
                  <w:rFonts w:ascii="inherit" w:hAnsi="inherit"/>
                  <w:sz w:val="24"/>
                  <w:szCs w:val="24"/>
                </w:rPr>
                <w:fldChar w:fldCharType="separate"/>
              </w:r>
              <w:r w:rsidR="003F3CD9" w:rsidRPr="000830C9">
                <w:rPr>
                  <w:rFonts w:ascii="inherit" w:hAnsi="inherit"/>
                  <w:sz w:val="24"/>
                  <w:szCs w:val="24"/>
                </w:rPr>
                <w:t xml:space="preserve">Article </w:t>
              </w:r>
              <w:r w:rsidR="003F3CD9" w:rsidRPr="003202CB">
                <w:rPr>
                  <w:rFonts w:ascii="inherit" w:hAnsi="inherit"/>
                  <w:sz w:val="24"/>
                  <w:szCs w:val="24"/>
                </w:rPr>
                <w:fldChar w:fldCharType="end"/>
              </w:r>
              <w:r w:rsidR="003F3CD9">
                <w:rPr>
                  <w:rFonts w:ascii="inherit" w:hAnsi="inherit"/>
                  <w:sz w:val="24"/>
                  <w:szCs w:val="24"/>
                </w:rPr>
                <w:t>18 respectively Article 48 for remote-end HVDC converter stations</w:t>
              </w:r>
            </w:ins>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Change w:id="346">
          <w:tblGrid>
            <w:gridCol w:w="2482"/>
            <w:gridCol w:w="2788"/>
            <w:gridCol w:w="3944"/>
          </w:tblGrid>
        </w:tblGridChange>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004D0A86" w14:textId="76B6B82F" w:rsidR="006E1BA2" w:rsidRPr="005B3720" w:rsidRDefault="003F3CD9">
            <w:pPr>
              <w:spacing w:after="0" w:line="259" w:lineRule="auto"/>
              <w:ind w:left="0" w:firstLine="0"/>
              <w:jc w:val="left"/>
              <w:rPr>
                <w:rFonts w:ascii="inherit" w:hAnsi="inherit"/>
                <w:sz w:val="24"/>
                <w:szCs w:val="24"/>
              </w:rPr>
            </w:pPr>
            <w:ins w:id="347" w:author="Author">
              <w:r>
                <w:rPr>
                  <w:rFonts w:ascii="inherit" w:hAnsi="inherit"/>
                  <w:sz w:val="24"/>
                  <w:szCs w:val="24"/>
                </w:rPr>
                <w:t>To be specified by each relevant isolated AC network operator in coordination</w:t>
              </w:r>
              <w:r w:rsidR="008B0795">
                <w:rPr>
                  <w:rFonts w:ascii="inherit" w:hAnsi="inherit"/>
                  <w:sz w:val="24"/>
                  <w:szCs w:val="24"/>
                </w:rPr>
                <w:t xml:space="preserve"> with the relevant TSO</w:t>
              </w:r>
              <w:r>
                <w:rPr>
                  <w:rFonts w:ascii="inherit" w:hAnsi="inherit"/>
                  <w:sz w:val="24"/>
                  <w:szCs w:val="24"/>
                </w:rPr>
                <w:t xml:space="preserve">, but not more than </w:t>
              </w:r>
            </w:ins>
            <w:r w:rsidR="006E1BA2"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53B6E59C" w14:textId="0A60E6C1"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348" w:author="Author">
              <w:r w:rsidR="008B0795">
                <w:rPr>
                  <w:rFonts w:ascii="inherit" w:hAnsi="inherit"/>
                  <w:sz w:val="24"/>
                  <w:szCs w:val="24"/>
                </w:rPr>
                <w:t xml:space="preserve">the relevant isolated AC network operator and </w:t>
              </w:r>
            </w:ins>
            <w:r w:rsidRPr="005B3720">
              <w:rPr>
                <w:rFonts w:ascii="inherit" w:hAnsi="inherit"/>
                <w:sz w:val="24"/>
                <w:szCs w:val="24"/>
              </w:rPr>
              <w:t xml:space="preserve">the relevant TSO.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39DA2905" w14:textId="6DE49DE1"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349" w:author="Author">
              <w:r w:rsidR="003F3CD9">
                <w:rPr>
                  <w:rFonts w:ascii="inherit" w:hAnsi="inherit"/>
                  <w:sz w:val="24"/>
                  <w:szCs w:val="24"/>
                </w:rPr>
                <w:t>the relevant isolated AC network operator and</w:t>
              </w:r>
              <w:r w:rsidR="003F3CD9"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1F1FFD89" w14:textId="77777777" w:rsidTr="002F3397">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23A8D5D4" w14:textId="662FA7B0" w:rsidR="00DC4EBD" w:rsidRPr="005B3720" w:rsidRDefault="008B0795" w:rsidP="00DC4EBD">
            <w:pPr>
              <w:spacing w:after="0" w:line="259" w:lineRule="auto"/>
              <w:ind w:left="0" w:firstLine="0"/>
              <w:rPr>
                <w:rFonts w:ascii="inherit" w:hAnsi="inherit"/>
                <w:sz w:val="24"/>
                <w:szCs w:val="24"/>
              </w:rPr>
            </w:pPr>
            <w:ins w:id="350" w:author="Author">
              <w:r>
                <w:rPr>
                  <w:rFonts w:ascii="inherit" w:hAnsi="inherit"/>
                  <w:sz w:val="24"/>
                  <w:szCs w:val="24"/>
                </w:rPr>
                <w:t xml:space="preserve">To be specified by each relevant isolated AC network operator in coordination with the relevant TSO, but not more than </w:t>
              </w:r>
            </w:ins>
            <w:r w:rsidR="00DC4EBD" w:rsidRPr="005B3720">
              <w:rPr>
                <w:rFonts w:ascii="inherit" w:hAnsi="inherit"/>
                <w:sz w:val="24"/>
                <w:szCs w:val="24"/>
              </w:rPr>
              <w:t xml:space="preserve">60 minutes </w:t>
            </w:r>
          </w:p>
        </w:tc>
      </w:tr>
      <w:tr w:rsidR="00DC4EBD" w:rsidRPr="005B3720" w14:paraId="320C1352" w14:textId="77777777" w:rsidTr="002F3397">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2F3397">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167DAD5B" w14:textId="58A4AF21"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351"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2434E612" w14:textId="77777777" w:rsidTr="002F3397">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2CFA950D" w14:textId="6F35291B"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352"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4A266C3F" w14:textId="77777777" w:rsidTr="0030516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75C2B854" w14:textId="21376536" w:rsidR="00DC4EBD" w:rsidRPr="005B3720" w:rsidRDefault="008B0795" w:rsidP="00DC4EBD">
            <w:pPr>
              <w:spacing w:after="0" w:line="259" w:lineRule="auto"/>
              <w:ind w:left="0" w:firstLine="0"/>
              <w:rPr>
                <w:rFonts w:ascii="inherit" w:hAnsi="inherit"/>
                <w:sz w:val="24"/>
                <w:szCs w:val="24"/>
              </w:rPr>
            </w:pPr>
            <w:ins w:id="353" w:author="Author">
              <w:r>
                <w:rPr>
                  <w:rFonts w:ascii="inherit" w:hAnsi="inherit"/>
                  <w:sz w:val="24"/>
                  <w:szCs w:val="24"/>
                </w:rPr>
                <w:t xml:space="preserve">To be specified by each relevant isolated AC network operator in coordination with the relevant TSO, but not more than </w:t>
              </w:r>
            </w:ins>
            <w:r w:rsidR="00DC4EBD" w:rsidRPr="005B3720">
              <w:rPr>
                <w:rFonts w:ascii="inherit" w:hAnsi="inherit"/>
                <w:sz w:val="24"/>
                <w:szCs w:val="24"/>
              </w:rPr>
              <w:t xml:space="preserve">60 minutes </w:t>
            </w:r>
          </w:p>
        </w:tc>
      </w:tr>
      <w:tr w:rsidR="00DC4EBD" w:rsidRPr="005B3720" w14:paraId="3B169762" w14:textId="77777777" w:rsidTr="0030516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30516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06B293A9" w14:textId="3D58E9DA"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354"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76467ED6" w14:textId="77777777" w:rsidTr="0030516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71D0E74E" w14:textId="03E41393"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355"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7DC15AAB" w14:textId="77777777" w:rsidTr="00A94859">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5D4D68FB" w14:textId="0C67E993" w:rsidR="00DC4EBD" w:rsidRPr="005B3720" w:rsidRDefault="008B0795" w:rsidP="00DC4EBD">
            <w:pPr>
              <w:spacing w:after="0" w:line="259" w:lineRule="auto"/>
              <w:ind w:left="0" w:firstLine="0"/>
              <w:rPr>
                <w:rFonts w:ascii="inherit" w:hAnsi="inherit"/>
                <w:sz w:val="24"/>
                <w:szCs w:val="24"/>
              </w:rPr>
            </w:pPr>
            <w:ins w:id="356" w:author="Author">
              <w:r>
                <w:rPr>
                  <w:rFonts w:ascii="inherit" w:hAnsi="inherit"/>
                  <w:sz w:val="24"/>
                  <w:szCs w:val="24"/>
                </w:rPr>
                <w:t xml:space="preserve">To be specified by each relevant isolated AC network operator in coordination with the relevant TSO, but not more than </w:t>
              </w:r>
            </w:ins>
            <w:r w:rsidR="00DC4EBD" w:rsidRPr="005B3720">
              <w:rPr>
                <w:rFonts w:ascii="inherit" w:hAnsi="inherit"/>
                <w:sz w:val="24"/>
                <w:szCs w:val="24"/>
              </w:rPr>
              <w:t xml:space="preserve">60 minutes </w:t>
            </w:r>
          </w:p>
        </w:tc>
      </w:tr>
      <w:tr w:rsidR="00DC4EBD" w:rsidRPr="005B3720" w14:paraId="36807798" w14:textId="77777777" w:rsidTr="00A94859">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A94859">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336D9C30" w14:textId="0459AA5D"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357"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DC4EBD" w:rsidRPr="005B3720" w14:paraId="18F5BA28" w14:textId="77777777" w:rsidTr="00A94859">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68DD9DA5" w14:textId="1154F66D"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358" w:author="Author">
              <w:r w:rsidR="008B0795">
                <w:rPr>
                  <w:rFonts w:ascii="inherit" w:hAnsi="inherit"/>
                  <w:sz w:val="24"/>
                  <w:szCs w:val="24"/>
                </w:rPr>
                <w:t>the relevant isolated AC network operator and</w:t>
              </w:r>
              <w:r w:rsidR="008B0795" w:rsidRPr="005B3720">
                <w:rPr>
                  <w:rFonts w:ascii="inherit" w:hAnsi="inherit"/>
                  <w:sz w:val="24"/>
                  <w:szCs w:val="24"/>
                </w:rPr>
                <w:t xml:space="preserve"> </w:t>
              </w:r>
            </w:ins>
            <w:r w:rsidRPr="005B3720">
              <w:rPr>
                <w:rFonts w:ascii="inherit" w:hAnsi="inherit"/>
                <w:sz w:val="24"/>
                <w:szCs w:val="24"/>
              </w:rPr>
              <w:t xml:space="preserve">the relevant TSO.  </w:t>
            </w:r>
          </w:p>
        </w:tc>
      </w:tr>
      <w:tr w:rsidR="008B0795" w:rsidRPr="005B3720" w14:paraId="29A5A2B3" w14:textId="77777777" w:rsidTr="00057AB0">
        <w:tblPrEx>
          <w:tblCellMar>
            <w:top w:w="104" w:type="dxa"/>
          </w:tblCellMar>
        </w:tblPrEx>
        <w:trPr>
          <w:trHeight w:val="536"/>
          <w:ins w:id="359" w:author="Author"/>
        </w:trPr>
        <w:tc>
          <w:tcPr>
            <w:tcW w:w="2482" w:type="dxa"/>
            <w:vMerge w:val="restart"/>
            <w:tcBorders>
              <w:top w:val="single" w:sz="4" w:space="0" w:color="050004"/>
              <w:left w:val="nil"/>
              <w:right w:val="single" w:sz="4" w:space="0" w:color="050004"/>
            </w:tcBorders>
          </w:tcPr>
          <w:p w14:paraId="500EEA6D" w14:textId="7401E60E" w:rsidR="008B0795" w:rsidRPr="005B3720" w:rsidRDefault="008B0795" w:rsidP="008B0795">
            <w:pPr>
              <w:spacing w:after="0" w:line="259" w:lineRule="auto"/>
              <w:ind w:left="0" w:right="95" w:firstLine="0"/>
              <w:jc w:val="center"/>
              <w:rPr>
                <w:ins w:id="360" w:author="Author"/>
                <w:rFonts w:ascii="inherit" w:hAnsi="inherit"/>
                <w:sz w:val="24"/>
                <w:szCs w:val="24"/>
              </w:rPr>
            </w:pPr>
            <w:ins w:id="361" w:author="Author">
              <w:r>
                <w:rPr>
                  <w:rFonts w:ascii="inherit" w:hAnsi="inherit"/>
                  <w:sz w:val="24"/>
                  <w:szCs w:val="24"/>
                </w:rPr>
                <w:t>275 kV</w:t>
              </w:r>
            </w:ins>
          </w:p>
        </w:tc>
        <w:tc>
          <w:tcPr>
            <w:tcW w:w="2788" w:type="dxa"/>
            <w:tcBorders>
              <w:top w:val="single" w:sz="4" w:space="0" w:color="050004"/>
              <w:left w:val="nil"/>
              <w:bottom w:val="single" w:sz="4" w:space="0" w:color="050004"/>
              <w:right w:val="single" w:sz="4" w:space="0" w:color="050004"/>
            </w:tcBorders>
            <w:vAlign w:val="center"/>
          </w:tcPr>
          <w:p w14:paraId="67444404" w14:textId="5501513E" w:rsidR="008B0795" w:rsidRPr="005B3720" w:rsidRDefault="008B0795" w:rsidP="008B0795">
            <w:pPr>
              <w:spacing w:after="0" w:line="259" w:lineRule="auto"/>
              <w:ind w:left="0" w:right="95" w:firstLine="0"/>
              <w:jc w:val="center"/>
              <w:rPr>
                <w:ins w:id="362" w:author="Author"/>
                <w:rFonts w:ascii="inherit" w:hAnsi="inherit"/>
                <w:sz w:val="24"/>
                <w:szCs w:val="24"/>
              </w:rPr>
            </w:pPr>
            <w:ins w:id="363"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0F24749" w14:textId="36C0FBA1" w:rsidR="008B0795" w:rsidRPr="005B3720" w:rsidRDefault="008B0795" w:rsidP="008B0795">
            <w:pPr>
              <w:spacing w:after="0" w:line="259" w:lineRule="auto"/>
              <w:ind w:left="0" w:firstLine="0"/>
              <w:jc w:val="left"/>
              <w:rPr>
                <w:ins w:id="364" w:author="Author"/>
                <w:rFonts w:ascii="inherit" w:hAnsi="inherit"/>
                <w:sz w:val="24"/>
                <w:szCs w:val="24"/>
              </w:rPr>
            </w:pPr>
            <w:ins w:id="365" w:author="Author">
              <w:r>
                <w:rPr>
                  <w:rFonts w:ascii="inherit" w:hAnsi="inherit"/>
                  <w:sz w:val="24"/>
                  <w:szCs w:val="24"/>
                </w:rPr>
                <w:t xml:space="preserve">To be specified by each relevant isolated AC network operator in coordination with the relevant TSO, but not more than </w:t>
              </w:r>
              <w:r w:rsidRPr="005B3720">
                <w:rPr>
                  <w:rFonts w:ascii="inherit" w:hAnsi="inherit"/>
                  <w:sz w:val="24"/>
                  <w:szCs w:val="24"/>
                </w:rPr>
                <w:t>60 minutes</w:t>
              </w:r>
            </w:ins>
          </w:p>
        </w:tc>
      </w:tr>
      <w:tr w:rsidR="008B0795" w:rsidRPr="005B3720" w14:paraId="37C9D800" w14:textId="77777777" w:rsidTr="00477288">
        <w:tblPrEx>
          <w:tblCellMar>
            <w:top w:w="104" w:type="dxa"/>
          </w:tblCellMar>
        </w:tblPrEx>
        <w:trPr>
          <w:trHeight w:val="536"/>
          <w:ins w:id="366" w:author="Author"/>
        </w:trPr>
        <w:tc>
          <w:tcPr>
            <w:tcW w:w="2482" w:type="dxa"/>
            <w:vMerge/>
            <w:tcBorders>
              <w:left w:val="nil"/>
              <w:right w:val="single" w:sz="4" w:space="0" w:color="050004"/>
            </w:tcBorders>
          </w:tcPr>
          <w:p w14:paraId="6819E262" w14:textId="77777777" w:rsidR="008B0795" w:rsidRDefault="008B0795" w:rsidP="008B0795">
            <w:pPr>
              <w:spacing w:after="0" w:line="259" w:lineRule="auto"/>
              <w:ind w:left="0" w:right="95" w:firstLine="0"/>
              <w:jc w:val="center"/>
              <w:rPr>
                <w:ins w:id="36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40EB918" w14:textId="2E969449" w:rsidR="008B0795" w:rsidRPr="005B3720" w:rsidRDefault="008B0795" w:rsidP="008B0795">
            <w:pPr>
              <w:spacing w:after="0" w:line="259" w:lineRule="auto"/>
              <w:ind w:left="0" w:right="95" w:firstLine="0"/>
              <w:jc w:val="center"/>
              <w:rPr>
                <w:ins w:id="368" w:author="Author"/>
                <w:rFonts w:ascii="inherit" w:hAnsi="inherit"/>
                <w:sz w:val="24"/>
                <w:szCs w:val="24"/>
              </w:rPr>
            </w:pPr>
            <w:ins w:id="369"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03DFB25A" w14:textId="261FF613" w:rsidR="008B0795" w:rsidRDefault="008B0795" w:rsidP="008B0795">
            <w:pPr>
              <w:spacing w:after="0" w:line="259" w:lineRule="auto"/>
              <w:ind w:left="0" w:firstLine="0"/>
              <w:jc w:val="left"/>
              <w:rPr>
                <w:ins w:id="370" w:author="Author"/>
                <w:rFonts w:ascii="inherit" w:hAnsi="inherit"/>
                <w:sz w:val="24"/>
                <w:szCs w:val="24"/>
              </w:rPr>
            </w:pPr>
            <w:ins w:id="371" w:author="Author">
              <w:r w:rsidRPr="005B3720">
                <w:rPr>
                  <w:rFonts w:ascii="inherit" w:hAnsi="inherit"/>
                  <w:sz w:val="24"/>
                  <w:szCs w:val="24"/>
                </w:rPr>
                <w:t xml:space="preserve">Unlimited </w:t>
              </w:r>
            </w:ins>
          </w:p>
        </w:tc>
      </w:tr>
      <w:tr w:rsidR="008B0795" w:rsidRPr="005B3720" w14:paraId="7ED95EE7" w14:textId="77777777" w:rsidTr="00820452">
        <w:tblPrEx>
          <w:tblW w:w="9214" w:type="dxa"/>
          <w:tblInd w:w="0" w:type="dxa"/>
          <w:tblCellMar>
            <w:top w:w="104" w:type="dxa"/>
            <w:left w:w="90" w:type="dxa"/>
          </w:tblCellMar>
          <w:tblPrExChange w:id="372" w:author="Author">
            <w:tblPrEx>
              <w:tblW w:w="9214" w:type="dxa"/>
              <w:tblInd w:w="0" w:type="dxa"/>
              <w:tblCellMar>
                <w:top w:w="104" w:type="dxa"/>
                <w:left w:w="90" w:type="dxa"/>
              </w:tblCellMar>
            </w:tblPrEx>
          </w:tblPrExChange>
        </w:tblPrEx>
        <w:trPr>
          <w:trHeight w:val="536"/>
          <w:ins w:id="373" w:author="Author"/>
          <w:trPrChange w:id="374" w:author="Author">
            <w:trPr>
              <w:trHeight w:val="536"/>
            </w:trPr>
          </w:trPrChange>
        </w:trPr>
        <w:tc>
          <w:tcPr>
            <w:tcW w:w="2482" w:type="dxa"/>
            <w:vMerge/>
            <w:tcBorders>
              <w:left w:val="nil"/>
              <w:right w:val="single" w:sz="4" w:space="0" w:color="050004"/>
            </w:tcBorders>
            <w:tcPrChange w:id="375" w:author="Author">
              <w:tcPr>
                <w:tcW w:w="2482" w:type="dxa"/>
                <w:vMerge/>
                <w:tcBorders>
                  <w:left w:val="nil"/>
                  <w:right w:val="single" w:sz="4" w:space="0" w:color="050004"/>
                </w:tcBorders>
              </w:tcPr>
            </w:tcPrChange>
          </w:tcPr>
          <w:p w14:paraId="5816CF42" w14:textId="77777777" w:rsidR="008B0795" w:rsidRDefault="008B0795" w:rsidP="008B0795">
            <w:pPr>
              <w:spacing w:after="0" w:line="259" w:lineRule="auto"/>
              <w:ind w:left="0" w:right="95" w:firstLine="0"/>
              <w:jc w:val="center"/>
              <w:rPr>
                <w:ins w:id="37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377" w:author="Author">
              <w:tcPr>
                <w:tcW w:w="2788" w:type="dxa"/>
                <w:tcBorders>
                  <w:top w:val="single" w:sz="4" w:space="0" w:color="050004"/>
                  <w:left w:val="nil"/>
                  <w:bottom w:val="single" w:sz="4" w:space="0" w:color="050004"/>
                  <w:right w:val="single" w:sz="4" w:space="0" w:color="050004"/>
                </w:tcBorders>
                <w:vAlign w:val="center"/>
              </w:tcPr>
            </w:tcPrChange>
          </w:tcPr>
          <w:p w14:paraId="7E19F455" w14:textId="61C38969" w:rsidR="008B0795" w:rsidRPr="005B3720" w:rsidRDefault="008B0795" w:rsidP="008B0795">
            <w:pPr>
              <w:spacing w:after="0" w:line="259" w:lineRule="auto"/>
              <w:ind w:left="0" w:right="95" w:firstLine="0"/>
              <w:jc w:val="center"/>
              <w:rPr>
                <w:ins w:id="378" w:author="Author"/>
                <w:rFonts w:ascii="inherit" w:hAnsi="inherit"/>
                <w:sz w:val="24"/>
                <w:szCs w:val="24"/>
              </w:rPr>
            </w:pPr>
            <w:ins w:id="379"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Change w:id="380" w:author="Author">
              <w:tcPr>
                <w:tcW w:w="3944" w:type="dxa"/>
                <w:tcBorders>
                  <w:top w:val="single" w:sz="4" w:space="0" w:color="050004"/>
                  <w:left w:val="single" w:sz="4" w:space="0" w:color="050004"/>
                  <w:bottom w:val="single" w:sz="4" w:space="0" w:color="050004"/>
                  <w:right w:val="nil"/>
                </w:tcBorders>
                <w:vAlign w:val="center"/>
              </w:tcPr>
            </w:tcPrChange>
          </w:tcPr>
          <w:p w14:paraId="44BF6D85" w14:textId="39D41D84" w:rsidR="008B0795" w:rsidRDefault="008B0795" w:rsidP="008B0795">
            <w:pPr>
              <w:spacing w:after="0" w:line="259" w:lineRule="auto"/>
              <w:ind w:left="0" w:firstLine="0"/>
              <w:jc w:val="left"/>
              <w:rPr>
                <w:ins w:id="381" w:author="Author"/>
                <w:rFonts w:ascii="inherit" w:hAnsi="inherit"/>
                <w:sz w:val="24"/>
                <w:szCs w:val="24"/>
              </w:rPr>
            </w:pPr>
            <w:ins w:id="382"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 the relevant TSO</w:t>
              </w:r>
              <w:r w:rsidRPr="005B3720">
                <w:rPr>
                  <w:rFonts w:ascii="inherit" w:hAnsi="inherit"/>
                  <w:sz w:val="24"/>
                  <w:szCs w:val="24"/>
                </w:rPr>
                <w:t xml:space="preserve">. Various sub-ranges of voltage withstand capability can be specified.  </w:t>
              </w:r>
            </w:ins>
          </w:p>
        </w:tc>
      </w:tr>
      <w:tr w:rsidR="00EB6AB6" w:rsidRPr="005B3720" w14:paraId="03D8739E" w14:textId="77777777" w:rsidTr="00057AB0">
        <w:tblPrEx>
          <w:tblCellMar>
            <w:top w:w="104" w:type="dxa"/>
          </w:tblCellMar>
        </w:tblPrEx>
        <w:trPr>
          <w:trHeight w:val="536"/>
          <w:ins w:id="383" w:author="Author"/>
        </w:trPr>
        <w:tc>
          <w:tcPr>
            <w:tcW w:w="2482" w:type="dxa"/>
            <w:vMerge w:val="restart"/>
            <w:tcBorders>
              <w:top w:val="single" w:sz="4" w:space="0" w:color="050004"/>
              <w:left w:val="nil"/>
              <w:right w:val="single" w:sz="4" w:space="0" w:color="050004"/>
            </w:tcBorders>
          </w:tcPr>
          <w:p w14:paraId="6DCDB31B" w14:textId="77777777" w:rsidR="00EB6AB6" w:rsidRPr="005B3720" w:rsidRDefault="00EB6AB6" w:rsidP="00057AB0">
            <w:pPr>
              <w:spacing w:after="0" w:line="259" w:lineRule="auto"/>
              <w:ind w:left="0" w:right="95" w:firstLine="0"/>
              <w:jc w:val="center"/>
              <w:rPr>
                <w:ins w:id="384" w:author="Author"/>
                <w:rFonts w:ascii="inherit" w:hAnsi="inherit"/>
                <w:sz w:val="24"/>
                <w:szCs w:val="24"/>
              </w:rPr>
            </w:pPr>
            <w:ins w:id="385" w:author="Author">
              <w:r>
                <w:rPr>
                  <w:rFonts w:ascii="inherit" w:hAnsi="inherit"/>
                  <w:sz w:val="24"/>
                  <w:szCs w:val="24"/>
                </w:rPr>
                <w:t>330 kV</w:t>
              </w:r>
            </w:ins>
          </w:p>
        </w:tc>
        <w:tc>
          <w:tcPr>
            <w:tcW w:w="2788" w:type="dxa"/>
            <w:tcBorders>
              <w:top w:val="single" w:sz="4" w:space="0" w:color="050004"/>
              <w:left w:val="nil"/>
              <w:bottom w:val="single" w:sz="4" w:space="0" w:color="050004"/>
              <w:right w:val="single" w:sz="4" w:space="0" w:color="050004"/>
            </w:tcBorders>
            <w:vAlign w:val="center"/>
          </w:tcPr>
          <w:p w14:paraId="075D024E" w14:textId="77777777" w:rsidR="00EB6AB6" w:rsidRPr="005B3720" w:rsidRDefault="00EB6AB6" w:rsidP="00057AB0">
            <w:pPr>
              <w:spacing w:after="0" w:line="259" w:lineRule="auto"/>
              <w:ind w:left="0" w:right="95" w:firstLine="0"/>
              <w:jc w:val="center"/>
              <w:rPr>
                <w:ins w:id="386" w:author="Author"/>
                <w:rFonts w:ascii="inherit" w:hAnsi="inherit"/>
                <w:sz w:val="24"/>
                <w:szCs w:val="24"/>
              </w:rPr>
            </w:pPr>
            <w:ins w:id="387"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162E289B" w14:textId="2FA0F16F" w:rsidR="00EB6AB6" w:rsidRPr="005B3720" w:rsidRDefault="00EB6AB6" w:rsidP="00057AB0">
            <w:pPr>
              <w:spacing w:after="0" w:line="259" w:lineRule="auto"/>
              <w:ind w:left="0" w:firstLine="0"/>
              <w:jc w:val="left"/>
              <w:rPr>
                <w:ins w:id="388" w:author="Author"/>
                <w:rFonts w:ascii="inherit" w:hAnsi="inherit"/>
                <w:sz w:val="24"/>
                <w:szCs w:val="24"/>
              </w:rPr>
            </w:pPr>
            <w:ins w:id="389" w:author="Author">
              <w:r w:rsidRPr="005B3720">
                <w:rPr>
                  <w:rFonts w:ascii="inherit" w:hAnsi="inherit"/>
                  <w:sz w:val="24"/>
                  <w:szCs w:val="24"/>
                </w:rPr>
                <w:t xml:space="preserve">60 minutes </w:t>
              </w:r>
            </w:ins>
          </w:p>
        </w:tc>
      </w:tr>
      <w:tr w:rsidR="00EB6AB6" w:rsidRPr="005B3720" w14:paraId="10D7F12C" w14:textId="77777777" w:rsidTr="00057AB0">
        <w:tblPrEx>
          <w:tblCellMar>
            <w:top w:w="104" w:type="dxa"/>
          </w:tblCellMar>
        </w:tblPrEx>
        <w:trPr>
          <w:trHeight w:val="593"/>
          <w:ins w:id="390" w:author="Author"/>
        </w:trPr>
        <w:tc>
          <w:tcPr>
            <w:tcW w:w="2482" w:type="dxa"/>
            <w:vMerge/>
            <w:tcBorders>
              <w:left w:val="nil"/>
              <w:right w:val="single" w:sz="4" w:space="0" w:color="050004"/>
            </w:tcBorders>
          </w:tcPr>
          <w:p w14:paraId="21D81572" w14:textId="77777777" w:rsidR="00EB6AB6" w:rsidRPr="005B3720" w:rsidRDefault="00EB6AB6" w:rsidP="00057AB0">
            <w:pPr>
              <w:spacing w:after="0" w:line="259" w:lineRule="auto"/>
              <w:ind w:left="0" w:right="95" w:firstLine="0"/>
              <w:jc w:val="center"/>
              <w:rPr>
                <w:ins w:id="39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79BB6DDC" w14:textId="77777777" w:rsidR="00EB6AB6" w:rsidRPr="005B3720" w:rsidRDefault="00EB6AB6" w:rsidP="00057AB0">
            <w:pPr>
              <w:spacing w:after="0" w:line="259" w:lineRule="auto"/>
              <w:ind w:left="0" w:right="95" w:firstLine="0"/>
              <w:jc w:val="center"/>
              <w:rPr>
                <w:ins w:id="392" w:author="Author"/>
                <w:rFonts w:ascii="inherit" w:hAnsi="inherit"/>
                <w:sz w:val="24"/>
                <w:szCs w:val="24"/>
              </w:rPr>
            </w:pPr>
            <w:ins w:id="393"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26727AA6" w14:textId="77777777" w:rsidR="00EB6AB6" w:rsidRPr="005B3720" w:rsidRDefault="00EB6AB6" w:rsidP="00057AB0">
            <w:pPr>
              <w:spacing w:after="0" w:line="259" w:lineRule="auto"/>
              <w:ind w:left="0" w:firstLine="0"/>
              <w:jc w:val="left"/>
              <w:rPr>
                <w:ins w:id="394" w:author="Author"/>
                <w:rFonts w:ascii="inherit" w:hAnsi="inherit"/>
                <w:sz w:val="24"/>
                <w:szCs w:val="24"/>
              </w:rPr>
            </w:pPr>
            <w:ins w:id="395" w:author="Author">
              <w:r w:rsidRPr="005B3720">
                <w:rPr>
                  <w:rFonts w:ascii="inherit" w:hAnsi="inherit"/>
                  <w:sz w:val="24"/>
                  <w:szCs w:val="24"/>
                </w:rPr>
                <w:t xml:space="preserve">Unlimited </w:t>
              </w:r>
            </w:ins>
          </w:p>
        </w:tc>
      </w:tr>
      <w:tr w:rsidR="00EB6AB6" w:rsidRPr="005B3720" w14:paraId="0A8A3F12" w14:textId="77777777" w:rsidTr="00057AB0">
        <w:tblPrEx>
          <w:tblCellMar>
            <w:top w:w="104" w:type="dxa"/>
          </w:tblCellMar>
        </w:tblPrEx>
        <w:trPr>
          <w:trHeight w:val="1016"/>
          <w:ins w:id="396" w:author="Author"/>
        </w:trPr>
        <w:tc>
          <w:tcPr>
            <w:tcW w:w="2482" w:type="dxa"/>
            <w:vMerge/>
            <w:tcBorders>
              <w:left w:val="nil"/>
              <w:bottom w:val="single" w:sz="4" w:space="0" w:color="050004"/>
              <w:right w:val="single" w:sz="4" w:space="0" w:color="050004"/>
            </w:tcBorders>
          </w:tcPr>
          <w:p w14:paraId="474BE7AC" w14:textId="77777777" w:rsidR="00EB6AB6" w:rsidRPr="005B3720" w:rsidRDefault="00EB6AB6" w:rsidP="00057AB0">
            <w:pPr>
              <w:spacing w:after="0" w:line="259" w:lineRule="auto"/>
              <w:ind w:left="0" w:right="95" w:firstLine="0"/>
              <w:jc w:val="center"/>
              <w:rPr>
                <w:ins w:id="39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6037E49" w14:textId="77777777" w:rsidR="00EB6AB6" w:rsidRPr="005B3720" w:rsidRDefault="00EB6AB6" w:rsidP="00057AB0">
            <w:pPr>
              <w:spacing w:after="0" w:line="259" w:lineRule="auto"/>
              <w:ind w:left="0" w:right="95" w:firstLine="0"/>
              <w:jc w:val="center"/>
              <w:rPr>
                <w:ins w:id="398" w:author="Author"/>
                <w:rFonts w:ascii="inherit" w:hAnsi="inherit"/>
                <w:sz w:val="24"/>
                <w:szCs w:val="24"/>
              </w:rPr>
            </w:pPr>
            <w:ins w:id="399"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0F109755" w14:textId="232CE3FC" w:rsidR="00EB6AB6" w:rsidRPr="005B3720" w:rsidRDefault="008B0795" w:rsidP="00057AB0">
            <w:pPr>
              <w:spacing w:after="0" w:line="259" w:lineRule="auto"/>
              <w:ind w:left="0" w:firstLine="0"/>
              <w:rPr>
                <w:ins w:id="400" w:author="Author"/>
                <w:rFonts w:ascii="inherit" w:hAnsi="inherit"/>
                <w:sz w:val="24"/>
                <w:szCs w:val="24"/>
              </w:rPr>
            </w:pPr>
            <w:ins w:id="401"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 the relevant TSO</w:t>
              </w:r>
              <w:r w:rsidRPr="005B3720">
                <w:rPr>
                  <w:rFonts w:ascii="inherit" w:hAnsi="inherit"/>
                  <w:sz w:val="24"/>
                  <w:szCs w:val="24"/>
                </w:rPr>
                <w:t xml:space="preserve">. Various sub-ranges of voltage withstand capability can be specified.  </w:t>
              </w:r>
            </w:ins>
          </w:p>
        </w:tc>
      </w:tr>
      <w:tr w:rsidR="008B0795" w:rsidRPr="005B3720" w14:paraId="41665859" w14:textId="77777777" w:rsidTr="00057AB0">
        <w:tblPrEx>
          <w:tblCellMar>
            <w:top w:w="104" w:type="dxa"/>
          </w:tblCellMar>
        </w:tblPrEx>
        <w:trPr>
          <w:trHeight w:val="1016"/>
          <w:ins w:id="402" w:author="Author"/>
        </w:trPr>
        <w:tc>
          <w:tcPr>
            <w:tcW w:w="2482" w:type="dxa"/>
            <w:vMerge w:val="restart"/>
            <w:tcBorders>
              <w:top w:val="single" w:sz="4" w:space="0" w:color="050004"/>
              <w:left w:val="nil"/>
              <w:right w:val="single" w:sz="4" w:space="0" w:color="050004"/>
            </w:tcBorders>
          </w:tcPr>
          <w:p w14:paraId="74A248F0" w14:textId="77777777" w:rsidR="008B0795" w:rsidRPr="005B3720" w:rsidRDefault="008B0795" w:rsidP="008B0795">
            <w:pPr>
              <w:spacing w:after="0" w:line="259" w:lineRule="auto"/>
              <w:ind w:left="0" w:right="95" w:firstLine="0"/>
              <w:jc w:val="center"/>
              <w:rPr>
                <w:ins w:id="403" w:author="Author"/>
                <w:rFonts w:ascii="inherit" w:hAnsi="inherit"/>
                <w:sz w:val="24"/>
                <w:szCs w:val="24"/>
              </w:rPr>
            </w:pPr>
            <w:ins w:id="404" w:author="Author">
              <w:r>
                <w:rPr>
                  <w:rFonts w:ascii="inherit" w:hAnsi="inherit"/>
                  <w:sz w:val="24"/>
                  <w:szCs w:val="24"/>
                </w:rPr>
                <w:t>400 kV</w:t>
              </w:r>
            </w:ins>
          </w:p>
        </w:tc>
        <w:tc>
          <w:tcPr>
            <w:tcW w:w="2788" w:type="dxa"/>
            <w:tcBorders>
              <w:top w:val="single" w:sz="4" w:space="0" w:color="050004"/>
              <w:left w:val="nil"/>
              <w:bottom w:val="single" w:sz="4" w:space="0" w:color="050004"/>
              <w:right w:val="single" w:sz="4" w:space="0" w:color="050004"/>
            </w:tcBorders>
            <w:vAlign w:val="center"/>
          </w:tcPr>
          <w:p w14:paraId="10D51042" w14:textId="77777777" w:rsidR="008B0795" w:rsidRPr="005B3720" w:rsidRDefault="008B0795" w:rsidP="008B0795">
            <w:pPr>
              <w:spacing w:after="0" w:line="259" w:lineRule="auto"/>
              <w:ind w:left="0" w:right="95" w:firstLine="0"/>
              <w:jc w:val="center"/>
              <w:rPr>
                <w:ins w:id="405" w:author="Author"/>
                <w:rFonts w:ascii="inherit" w:hAnsi="inherit"/>
                <w:sz w:val="24"/>
                <w:szCs w:val="24"/>
              </w:rPr>
            </w:pPr>
            <w:ins w:id="406"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8DD6B33" w14:textId="1EA0220E" w:rsidR="008B0795" w:rsidRPr="005B3720" w:rsidRDefault="008B0795" w:rsidP="008B0795">
            <w:pPr>
              <w:spacing w:after="0" w:line="259" w:lineRule="auto"/>
              <w:ind w:left="0" w:firstLine="0"/>
              <w:rPr>
                <w:ins w:id="407" w:author="Author"/>
                <w:rFonts w:ascii="inherit" w:hAnsi="inherit"/>
                <w:sz w:val="24"/>
                <w:szCs w:val="24"/>
              </w:rPr>
            </w:pPr>
            <w:ins w:id="408" w:author="Author">
              <w:r>
                <w:rPr>
                  <w:rFonts w:ascii="inherit" w:hAnsi="inherit"/>
                  <w:sz w:val="24"/>
                  <w:szCs w:val="24"/>
                </w:rPr>
                <w:t xml:space="preserve">To be specified by each relevant isolated AC network operator and the relevant TSO, but not more than </w:t>
              </w:r>
              <w:r w:rsidRPr="005B3720">
                <w:rPr>
                  <w:rFonts w:ascii="inherit" w:hAnsi="inherit"/>
                  <w:sz w:val="24"/>
                  <w:szCs w:val="24"/>
                </w:rPr>
                <w:t>60 minutes</w:t>
              </w:r>
              <w:r>
                <w:rPr>
                  <w:rFonts w:ascii="inherit" w:hAnsi="inherit"/>
                  <w:sz w:val="24"/>
                  <w:szCs w:val="24"/>
                </w:rPr>
                <w:t>.</w:t>
              </w:r>
              <w:r w:rsidRPr="005B3720">
                <w:rPr>
                  <w:rFonts w:ascii="inherit" w:hAnsi="inherit"/>
                  <w:sz w:val="24"/>
                  <w:szCs w:val="24"/>
                </w:rPr>
                <w:t xml:space="preserve"> </w:t>
              </w:r>
            </w:ins>
          </w:p>
        </w:tc>
      </w:tr>
      <w:tr w:rsidR="008B0795" w:rsidRPr="005B3720" w14:paraId="231EFCB8" w14:textId="77777777" w:rsidTr="00057AB0">
        <w:tblPrEx>
          <w:tblCellMar>
            <w:top w:w="104" w:type="dxa"/>
          </w:tblCellMar>
        </w:tblPrEx>
        <w:trPr>
          <w:trHeight w:val="1016"/>
          <w:ins w:id="409" w:author="Author"/>
        </w:trPr>
        <w:tc>
          <w:tcPr>
            <w:tcW w:w="2482" w:type="dxa"/>
            <w:vMerge/>
            <w:tcBorders>
              <w:left w:val="nil"/>
              <w:right w:val="single" w:sz="4" w:space="0" w:color="050004"/>
            </w:tcBorders>
          </w:tcPr>
          <w:p w14:paraId="0E58197D" w14:textId="77777777" w:rsidR="008B0795" w:rsidRPr="005B3720" w:rsidRDefault="008B0795" w:rsidP="008B0795">
            <w:pPr>
              <w:spacing w:after="0" w:line="259" w:lineRule="auto"/>
              <w:ind w:left="0" w:right="95" w:firstLine="0"/>
              <w:jc w:val="center"/>
              <w:rPr>
                <w:ins w:id="41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4D68B01" w14:textId="77777777" w:rsidR="008B0795" w:rsidRPr="005B3720" w:rsidRDefault="008B0795" w:rsidP="008B0795">
            <w:pPr>
              <w:spacing w:after="0" w:line="259" w:lineRule="auto"/>
              <w:ind w:left="0" w:right="95" w:firstLine="0"/>
              <w:jc w:val="center"/>
              <w:rPr>
                <w:ins w:id="411" w:author="Author"/>
                <w:rFonts w:ascii="inherit" w:hAnsi="inherit"/>
                <w:sz w:val="24"/>
                <w:szCs w:val="24"/>
              </w:rPr>
            </w:pPr>
            <w:ins w:id="412"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159F80DB" w14:textId="20518FFE" w:rsidR="008B0795" w:rsidRPr="005B3720" w:rsidRDefault="008B0795" w:rsidP="008B0795">
            <w:pPr>
              <w:spacing w:after="0" w:line="259" w:lineRule="auto"/>
              <w:ind w:left="0" w:firstLine="0"/>
              <w:rPr>
                <w:ins w:id="413" w:author="Author"/>
                <w:rFonts w:ascii="inherit" w:hAnsi="inherit"/>
                <w:sz w:val="24"/>
                <w:szCs w:val="24"/>
              </w:rPr>
            </w:pPr>
            <w:ins w:id="414" w:author="Author">
              <w:r w:rsidRPr="005B3720">
                <w:rPr>
                  <w:rFonts w:ascii="inherit" w:hAnsi="inherit"/>
                  <w:sz w:val="24"/>
                  <w:szCs w:val="24"/>
                </w:rPr>
                <w:t xml:space="preserve">Unlimited </w:t>
              </w:r>
            </w:ins>
          </w:p>
        </w:tc>
      </w:tr>
      <w:tr w:rsidR="008B0795" w:rsidRPr="005B3720" w14:paraId="659667E7" w14:textId="77777777" w:rsidTr="00057AB0">
        <w:tblPrEx>
          <w:tblCellMar>
            <w:top w:w="104" w:type="dxa"/>
          </w:tblCellMar>
        </w:tblPrEx>
        <w:trPr>
          <w:trHeight w:val="1016"/>
          <w:ins w:id="415" w:author="Author"/>
        </w:trPr>
        <w:tc>
          <w:tcPr>
            <w:tcW w:w="2482" w:type="dxa"/>
            <w:vMerge/>
            <w:tcBorders>
              <w:left w:val="nil"/>
              <w:bottom w:val="single" w:sz="4" w:space="0" w:color="050004"/>
              <w:right w:val="single" w:sz="4" w:space="0" w:color="050004"/>
            </w:tcBorders>
          </w:tcPr>
          <w:p w14:paraId="76D1EA4B" w14:textId="77777777" w:rsidR="008B0795" w:rsidRPr="005B3720" w:rsidRDefault="008B0795" w:rsidP="008B0795">
            <w:pPr>
              <w:spacing w:after="0" w:line="259" w:lineRule="auto"/>
              <w:ind w:left="0" w:right="95" w:firstLine="0"/>
              <w:jc w:val="center"/>
              <w:rPr>
                <w:ins w:id="41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E163C13" w14:textId="77777777" w:rsidR="008B0795" w:rsidRPr="005B3720" w:rsidRDefault="008B0795" w:rsidP="008B0795">
            <w:pPr>
              <w:spacing w:after="0" w:line="259" w:lineRule="auto"/>
              <w:ind w:left="0" w:right="95" w:firstLine="0"/>
              <w:jc w:val="center"/>
              <w:rPr>
                <w:ins w:id="417" w:author="Author"/>
                <w:rFonts w:ascii="inherit" w:hAnsi="inherit"/>
                <w:sz w:val="24"/>
                <w:szCs w:val="24"/>
              </w:rPr>
            </w:pPr>
            <w:ins w:id="418"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660B966B" w14:textId="67C6733F" w:rsidR="008B0795" w:rsidRPr="005B3720" w:rsidRDefault="008B0795" w:rsidP="008B0795">
            <w:pPr>
              <w:spacing w:after="0" w:line="259" w:lineRule="auto"/>
              <w:ind w:left="0" w:firstLine="0"/>
              <w:rPr>
                <w:ins w:id="419" w:author="Author"/>
                <w:rFonts w:ascii="inherit" w:hAnsi="inherit"/>
                <w:sz w:val="24"/>
                <w:szCs w:val="24"/>
              </w:rPr>
            </w:pPr>
            <w:ins w:id="420"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 the relevant TSO</w:t>
              </w:r>
              <w:r w:rsidRPr="005B3720">
                <w:rPr>
                  <w:rFonts w:ascii="inherit" w:hAnsi="inherit"/>
                  <w:sz w:val="24"/>
                  <w:szCs w:val="24"/>
                </w:rPr>
                <w:t xml:space="preserve">. Various sub-ranges of voltage withstand capability can be specified.  </w:t>
              </w:r>
            </w:ins>
          </w:p>
        </w:tc>
      </w:tr>
    </w:tbl>
    <w:p w14:paraId="06D1CAEA" w14:textId="5D750B0D"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xml:space="preserve">: </w:t>
      </w:r>
      <w:del w:id="421" w:author="Author">
        <w:r w:rsidRPr="005B3720" w:rsidDel="008B0795">
          <w:rPr>
            <w:rFonts w:ascii="inherit" w:hAnsi="inherit"/>
            <w:sz w:val="24"/>
            <w:szCs w:val="24"/>
          </w:rPr>
          <w:delText>Minimum time periods for which a</w:delText>
        </w:r>
        <w:r w:rsidR="002022EE" w:rsidDel="008B0795">
          <w:rPr>
            <w:rFonts w:ascii="inherit" w:hAnsi="inherit"/>
            <w:sz w:val="24"/>
            <w:szCs w:val="24"/>
          </w:rPr>
          <w:delText>n</w:delText>
        </w:r>
        <w:r w:rsidRPr="005B3720" w:rsidDel="008B0795">
          <w:rPr>
            <w:rFonts w:ascii="inherit" w:hAnsi="inherit"/>
            <w:sz w:val="24"/>
            <w:szCs w:val="24"/>
          </w:rPr>
          <w:delText xml:space="preserve"> DC-</w:delText>
        </w:r>
        <w:r w:rsidR="002022EE" w:rsidDel="008B0795">
          <w:rPr>
            <w:rFonts w:ascii="inherit" w:hAnsi="inherit"/>
            <w:sz w:val="24"/>
            <w:szCs w:val="24"/>
          </w:rPr>
          <w:delText xml:space="preserve">asynchronously </w:delText>
        </w:r>
        <w:r w:rsidRPr="005B3720" w:rsidDel="008B0795">
          <w:rPr>
            <w:rFonts w:ascii="inherit" w:hAnsi="inherit"/>
            <w:sz w:val="24"/>
            <w:szCs w:val="24"/>
          </w:rPr>
          <w:delText>connected power park module</w:delText>
        </w:r>
        <w:r w:rsidR="002022EE" w:rsidRPr="002022EE" w:rsidDel="008B0795">
          <w:rPr>
            <w:rFonts w:ascii="inherit" w:hAnsi="inherit"/>
            <w:sz w:val="24"/>
            <w:szCs w:val="24"/>
          </w:rPr>
          <w:delText>,</w:delText>
        </w:r>
        <w:r w:rsidR="002022EE" w:rsidDel="008B0795">
          <w:rPr>
            <w:rFonts w:ascii="inherit" w:hAnsi="inherit"/>
            <w:sz w:val="24"/>
            <w:szCs w:val="24"/>
          </w:rPr>
          <w:delText xml:space="preserve"> an</w:delText>
        </w:r>
        <w:r w:rsidR="002022EE" w:rsidRPr="002022EE" w:rsidDel="008B0795">
          <w:rPr>
            <w:rFonts w:ascii="inherit" w:hAnsi="inherit"/>
            <w:sz w:val="24"/>
            <w:szCs w:val="24"/>
          </w:rPr>
          <w:delText xml:space="preserve"> asynchronously connected </w:delText>
        </w:r>
        <w:r w:rsidR="002022EE" w:rsidDel="008B0795">
          <w:rPr>
            <w:rFonts w:ascii="inherit" w:hAnsi="inherit"/>
            <w:sz w:val="24"/>
            <w:szCs w:val="24"/>
          </w:rPr>
          <w:delText>e</w:delText>
        </w:r>
        <w:r w:rsidR="002022EE" w:rsidRPr="002022EE" w:rsidDel="008B0795">
          <w:rPr>
            <w:rFonts w:ascii="inherit" w:hAnsi="inherit"/>
            <w:sz w:val="24"/>
            <w:szCs w:val="24"/>
          </w:rPr>
          <w:delText xml:space="preserve">lectricity </w:delText>
        </w:r>
        <w:r w:rsidR="002022EE" w:rsidDel="008B0795">
          <w:rPr>
            <w:rFonts w:ascii="inherit" w:hAnsi="inherit"/>
            <w:sz w:val="24"/>
            <w:szCs w:val="24"/>
          </w:rPr>
          <w:delText>s</w:delText>
        </w:r>
        <w:r w:rsidR="002022EE" w:rsidRPr="002022EE" w:rsidDel="008B0795">
          <w:rPr>
            <w:rFonts w:ascii="inherit" w:hAnsi="inherit"/>
            <w:sz w:val="24"/>
            <w:szCs w:val="24"/>
          </w:rPr>
          <w:delText xml:space="preserve">torage </w:delText>
        </w:r>
        <w:r w:rsidR="002022EE" w:rsidDel="008B0795">
          <w:rPr>
            <w:rFonts w:ascii="inherit" w:hAnsi="inherit"/>
            <w:sz w:val="24"/>
            <w:szCs w:val="24"/>
          </w:rPr>
          <w:delText>m</w:delText>
        </w:r>
        <w:r w:rsidR="002022EE" w:rsidRPr="002022EE" w:rsidDel="008B0795">
          <w:rPr>
            <w:rFonts w:ascii="inherit" w:hAnsi="inherit"/>
            <w:sz w:val="24"/>
            <w:szCs w:val="24"/>
          </w:rPr>
          <w:delText>odule</w:delText>
        </w:r>
        <w:r w:rsidR="002022EE" w:rsidDel="008B0795">
          <w:rPr>
            <w:rFonts w:ascii="inherit" w:hAnsi="inherit"/>
            <w:sz w:val="24"/>
            <w:szCs w:val="24"/>
          </w:rPr>
          <w:delText>, an asynchronously connected power-to-gas demand unit</w:delText>
        </w:r>
        <w:r w:rsidR="002022EE" w:rsidRPr="002022EE" w:rsidDel="008B0795">
          <w:rPr>
            <w:rFonts w:ascii="inherit" w:hAnsi="inherit"/>
            <w:sz w:val="24"/>
            <w:szCs w:val="24"/>
          </w:rPr>
          <w:delText xml:space="preserve"> and </w:delText>
        </w:r>
        <w:r w:rsidR="002022EE" w:rsidDel="008B0795">
          <w:rPr>
            <w:rFonts w:ascii="inherit" w:hAnsi="inherit"/>
            <w:sz w:val="24"/>
            <w:szCs w:val="24"/>
          </w:rPr>
          <w:delText xml:space="preserve">an </w:delText>
        </w:r>
        <w:r w:rsidR="002022EE" w:rsidRPr="002022EE" w:rsidDel="008B0795">
          <w:rPr>
            <w:rFonts w:ascii="inherit" w:hAnsi="inherit"/>
            <w:sz w:val="24"/>
            <w:szCs w:val="24"/>
          </w:rPr>
          <w:delText xml:space="preserve">asynchronously connected </w:delText>
        </w:r>
        <w:r w:rsidR="002022EE" w:rsidDel="008B0795">
          <w:rPr>
            <w:rFonts w:ascii="inherit" w:hAnsi="inherit"/>
            <w:sz w:val="24"/>
            <w:szCs w:val="24"/>
          </w:rPr>
          <w:delText>d</w:delText>
        </w:r>
        <w:r w:rsidR="002022EE" w:rsidRPr="002022EE" w:rsidDel="008B0795">
          <w:rPr>
            <w:rFonts w:ascii="inherit" w:hAnsi="inherit"/>
            <w:sz w:val="24"/>
            <w:szCs w:val="24"/>
          </w:rPr>
          <w:delText xml:space="preserve">emand </w:delText>
        </w:r>
        <w:r w:rsidR="002022EE" w:rsidDel="008B0795">
          <w:rPr>
            <w:rFonts w:ascii="inherit" w:hAnsi="inherit"/>
            <w:sz w:val="24"/>
            <w:szCs w:val="24"/>
          </w:rPr>
          <w:delText>f</w:delText>
        </w:r>
        <w:r w:rsidR="002022EE" w:rsidRPr="002022EE" w:rsidDel="008B0795">
          <w:rPr>
            <w:rFonts w:ascii="inherit" w:hAnsi="inherit"/>
            <w:sz w:val="24"/>
            <w:szCs w:val="24"/>
          </w:rPr>
          <w:delText>acility</w:delText>
        </w:r>
        <w:r w:rsidR="002022EE" w:rsidDel="008B0795">
          <w:rPr>
            <w:rFonts w:ascii="inherit" w:hAnsi="inherit"/>
            <w:sz w:val="24"/>
            <w:szCs w:val="24"/>
          </w:rPr>
          <w:delText xml:space="preserve"> </w:delText>
        </w:r>
        <w:r w:rsidRPr="005B3720" w:rsidDel="008B0795">
          <w:rPr>
            <w:rFonts w:ascii="inherit" w:hAnsi="inherit"/>
            <w:sz w:val="24"/>
            <w:szCs w:val="24"/>
          </w:rPr>
          <w:delText xml:space="preserve"> shall be capable of operating for different voltages</w:delText>
        </w:r>
      </w:del>
      <w:ins w:id="422" w:author="Author">
        <w:r w:rsidR="008B0795">
          <w:rPr>
            <w:rFonts w:ascii="inherit" w:hAnsi="inherit"/>
            <w:sz w:val="24"/>
            <w:szCs w:val="24"/>
          </w:rPr>
          <w:t>Voltage ranges</w:t>
        </w:r>
      </w:ins>
      <w:r w:rsidRPr="005B3720">
        <w:rPr>
          <w:rFonts w:ascii="inherit" w:hAnsi="inherit"/>
          <w:sz w:val="24"/>
          <w:szCs w:val="24"/>
        </w:rPr>
        <w:t xml:space="preserve"> deviating from a reference 1 pu value </w:t>
      </w:r>
      <w:ins w:id="423" w:author="Author">
        <w:r w:rsidR="009A4A6D" w:rsidRPr="009A4A6D">
          <w:rPr>
            <w:rFonts w:ascii="inherit" w:hAnsi="inherit"/>
            <w:sz w:val="24"/>
            <w:szCs w:val="24"/>
          </w:rPr>
          <w:t>and time periods an DC-asynchronously connected power park module, an asynchronously connected electricity storage module, an asynchronously connected power-to-gas demand unit and an asynchronously connected demand facility shall be capable of operating</w:t>
        </w:r>
        <w:r w:rsidR="009A4A6D">
          <w:rPr>
            <w:rFonts w:ascii="inherit" w:hAnsi="inherit"/>
            <w:sz w:val="24"/>
            <w:szCs w:val="24"/>
          </w:rPr>
          <w:t xml:space="preserve"> </w:t>
        </w:r>
      </w:ins>
      <w:r w:rsidRPr="005B3720">
        <w:rPr>
          <w:rFonts w:ascii="inherit" w:hAnsi="inherit"/>
          <w:sz w:val="24"/>
          <w:szCs w:val="24"/>
        </w:rPr>
        <w:t>without disconnecting from the network</w:t>
      </w:r>
      <w:ins w:id="424" w:author="Author">
        <w:r w:rsidR="009A4A6D" w:rsidRPr="009A4A6D">
          <w:rPr>
            <w:rFonts w:ascii="inherit" w:hAnsi="inherit"/>
            <w:sz w:val="24"/>
            <w:szCs w:val="24"/>
          </w:rPr>
          <w:t xml:space="preserve"> in case deviation from the corresponding insulation levels as defined in established technical standards </w:t>
        </w:r>
        <w:r w:rsidR="009A4A6D">
          <w:rPr>
            <w:rFonts w:ascii="inherit" w:hAnsi="inherit"/>
            <w:sz w:val="24"/>
            <w:szCs w:val="24"/>
          </w:rPr>
          <w:t>is</w:t>
        </w:r>
        <w:r w:rsidR="009A4A6D" w:rsidRPr="009A4A6D">
          <w:rPr>
            <w:rFonts w:ascii="inherit" w:hAnsi="inherit"/>
            <w:sz w:val="24"/>
            <w:szCs w:val="24"/>
          </w:rPr>
          <w:t xml:space="preserve"> justified</w:t>
        </w:r>
      </w:ins>
      <w:r w:rsidRPr="005B3720">
        <w:rPr>
          <w:rFonts w:ascii="inherit" w:hAnsi="inherit"/>
          <w:sz w:val="24"/>
          <w:szCs w:val="24"/>
        </w:rPr>
        <w:t xml:space="preserve">.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rsidDel="00EB6AB6" w14:paraId="5EE62840" w14:textId="3A61EACE" w:rsidTr="006E1BA2">
        <w:trPr>
          <w:trHeight w:val="369"/>
          <w:del w:id="425" w:author="Author"/>
        </w:trPr>
        <w:tc>
          <w:tcPr>
            <w:tcW w:w="2482" w:type="dxa"/>
            <w:tcBorders>
              <w:top w:val="single" w:sz="4" w:space="0" w:color="050004"/>
              <w:left w:val="nil"/>
              <w:bottom w:val="single" w:sz="4" w:space="0" w:color="050004"/>
              <w:right w:val="single" w:sz="4" w:space="0" w:color="050004"/>
            </w:tcBorders>
          </w:tcPr>
          <w:p w14:paraId="0415CD24" w14:textId="79D82FFB" w:rsidR="006E1BA2" w:rsidRPr="005B3720" w:rsidDel="00EB6AB6" w:rsidRDefault="006E1BA2">
            <w:pPr>
              <w:spacing w:after="0" w:line="259" w:lineRule="auto"/>
              <w:ind w:left="0" w:right="95" w:firstLine="0"/>
              <w:jc w:val="center"/>
              <w:rPr>
                <w:del w:id="426" w:author="Author"/>
                <w:rFonts w:ascii="inherit" w:hAnsi="inherit"/>
                <w:sz w:val="24"/>
                <w:szCs w:val="24"/>
              </w:rPr>
            </w:pPr>
            <w:del w:id="427" w:author="Author">
              <w:r w:rsidDel="00EB6AB6">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39622C08" w14:textId="52BE9FDB" w:rsidR="006E1BA2" w:rsidRPr="005B3720" w:rsidDel="00EB6AB6" w:rsidRDefault="006E1BA2">
            <w:pPr>
              <w:spacing w:after="0" w:line="259" w:lineRule="auto"/>
              <w:ind w:left="0" w:right="95" w:firstLine="0"/>
              <w:jc w:val="center"/>
              <w:rPr>
                <w:del w:id="428" w:author="Author"/>
                <w:rFonts w:ascii="inherit" w:hAnsi="inherit"/>
                <w:sz w:val="24"/>
                <w:szCs w:val="24"/>
              </w:rPr>
            </w:pPr>
            <w:del w:id="429" w:author="Author">
              <w:r w:rsidRPr="005B3720" w:rsidDel="00EB6AB6">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063FF6A7" w14:textId="186D7659" w:rsidR="006E1BA2" w:rsidRPr="005B3720" w:rsidDel="00EB6AB6" w:rsidRDefault="006E1BA2">
            <w:pPr>
              <w:spacing w:after="0" w:line="259" w:lineRule="auto"/>
              <w:ind w:left="0" w:right="85" w:firstLine="0"/>
              <w:jc w:val="center"/>
              <w:rPr>
                <w:del w:id="430" w:author="Author"/>
                <w:rFonts w:ascii="inherit" w:hAnsi="inherit"/>
                <w:sz w:val="24"/>
                <w:szCs w:val="24"/>
              </w:rPr>
            </w:pPr>
            <w:del w:id="431" w:author="Author">
              <w:r w:rsidRPr="005B3720" w:rsidDel="00EB6AB6">
                <w:rPr>
                  <w:rFonts w:ascii="inherit" w:hAnsi="inherit"/>
                  <w:sz w:val="24"/>
                  <w:szCs w:val="24"/>
                </w:rPr>
                <w:delText xml:space="preserve">Time period for operation </w:delText>
              </w:r>
            </w:del>
          </w:p>
        </w:tc>
      </w:tr>
    </w:tbl>
    <w:p w14:paraId="67061155" w14:textId="5597D0DE" w:rsidR="00AE476A" w:rsidRPr="005B3720" w:rsidDel="00EB6AB6" w:rsidRDefault="00BF5202" w:rsidP="00EB2CD4">
      <w:pPr>
        <w:spacing w:before="240" w:after="240"/>
        <w:ind w:left="0" w:hanging="11"/>
        <w:rPr>
          <w:del w:id="432" w:author="Author"/>
          <w:rFonts w:ascii="inherit" w:hAnsi="inherit"/>
          <w:sz w:val="24"/>
          <w:szCs w:val="24"/>
        </w:rPr>
      </w:pPr>
      <w:del w:id="433" w:author="Author">
        <w:r w:rsidRPr="005B3720" w:rsidDel="00EB6AB6">
          <w:rPr>
            <w:rFonts w:ascii="inherit" w:hAnsi="inherit"/>
            <w:b/>
            <w:sz w:val="24"/>
            <w:szCs w:val="24"/>
          </w:rPr>
          <w:delText>Table 10</w:delText>
        </w:r>
        <w:r w:rsidRPr="005B3720" w:rsidDel="00EB6AB6">
          <w:rPr>
            <w:rFonts w:ascii="inherit" w:hAnsi="inherit"/>
            <w:sz w:val="24"/>
            <w:szCs w:val="24"/>
          </w:rPr>
          <w:delText>: Minimum time periods for which a</w:delText>
        </w:r>
        <w:r w:rsidR="006E1BA2" w:rsidDel="00EB6AB6">
          <w:rPr>
            <w:rFonts w:ascii="inherit" w:hAnsi="inherit"/>
            <w:sz w:val="24"/>
            <w:szCs w:val="24"/>
          </w:rPr>
          <w:delText>n</w:delText>
        </w:r>
        <w:r w:rsidRPr="005B3720" w:rsidDel="00EB6AB6">
          <w:rPr>
            <w:rFonts w:ascii="inherit" w:hAnsi="inherit"/>
            <w:sz w:val="24"/>
            <w:szCs w:val="24"/>
          </w:rPr>
          <w:delText xml:space="preserve"> DC-</w:delText>
        </w:r>
        <w:r w:rsidR="006E1BA2" w:rsidDel="00EB6AB6">
          <w:rPr>
            <w:rFonts w:ascii="inherit" w:hAnsi="inherit"/>
            <w:sz w:val="24"/>
            <w:szCs w:val="24"/>
          </w:rPr>
          <w:delText xml:space="preserve">asynchronously </w:delText>
        </w:r>
        <w:r w:rsidRPr="005B3720" w:rsidDel="00EB6AB6">
          <w:rPr>
            <w:rFonts w:ascii="inherit" w:hAnsi="inherit"/>
            <w:sz w:val="24"/>
            <w:szCs w:val="24"/>
          </w:rPr>
          <w:delText>connected power park module</w:delText>
        </w:r>
        <w:r w:rsidR="006E1BA2" w:rsidDel="00EB6AB6">
          <w:rPr>
            <w:rFonts w:ascii="inherit" w:hAnsi="inherit"/>
            <w:sz w:val="24"/>
            <w:szCs w:val="24"/>
          </w:rPr>
          <w:delText>, an</w:delText>
        </w:r>
        <w:r w:rsidR="006E1BA2" w:rsidRPr="002022EE" w:rsidDel="00EB6AB6">
          <w:rPr>
            <w:rFonts w:ascii="inherit" w:hAnsi="inherit"/>
            <w:sz w:val="24"/>
            <w:szCs w:val="24"/>
          </w:rPr>
          <w:delText xml:space="preserve"> asynchronously connected </w:delText>
        </w:r>
        <w:r w:rsidR="006E1BA2" w:rsidDel="00EB6AB6">
          <w:rPr>
            <w:rFonts w:ascii="inherit" w:hAnsi="inherit"/>
            <w:sz w:val="24"/>
            <w:szCs w:val="24"/>
          </w:rPr>
          <w:delText>e</w:delText>
        </w:r>
        <w:r w:rsidR="006E1BA2" w:rsidRPr="002022EE" w:rsidDel="00EB6AB6">
          <w:rPr>
            <w:rFonts w:ascii="inherit" w:hAnsi="inherit"/>
            <w:sz w:val="24"/>
            <w:szCs w:val="24"/>
          </w:rPr>
          <w:delText xml:space="preserve">lectricity </w:delText>
        </w:r>
        <w:r w:rsidR="006E1BA2" w:rsidDel="00EB6AB6">
          <w:rPr>
            <w:rFonts w:ascii="inherit" w:hAnsi="inherit"/>
            <w:sz w:val="24"/>
            <w:szCs w:val="24"/>
          </w:rPr>
          <w:delText>s</w:delText>
        </w:r>
        <w:r w:rsidR="006E1BA2" w:rsidRPr="002022EE" w:rsidDel="00EB6AB6">
          <w:rPr>
            <w:rFonts w:ascii="inherit" w:hAnsi="inherit"/>
            <w:sz w:val="24"/>
            <w:szCs w:val="24"/>
          </w:rPr>
          <w:delText xml:space="preserve">torage </w:delText>
        </w:r>
        <w:r w:rsidR="006E1BA2" w:rsidDel="00EB6AB6">
          <w:rPr>
            <w:rFonts w:ascii="inherit" w:hAnsi="inherit"/>
            <w:sz w:val="24"/>
            <w:szCs w:val="24"/>
          </w:rPr>
          <w:delText>m</w:delText>
        </w:r>
        <w:r w:rsidR="006E1BA2" w:rsidRPr="002022EE" w:rsidDel="00EB6AB6">
          <w:rPr>
            <w:rFonts w:ascii="inherit" w:hAnsi="inherit"/>
            <w:sz w:val="24"/>
            <w:szCs w:val="24"/>
          </w:rPr>
          <w:delText>odule</w:delText>
        </w:r>
        <w:r w:rsidR="006E1BA2" w:rsidDel="00EB6AB6">
          <w:rPr>
            <w:rFonts w:ascii="inherit" w:hAnsi="inherit"/>
            <w:sz w:val="24"/>
            <w:szCs w:val="24"/>
          </w:rPr>
          <w:delText>, an asynchronously connected power-to-gas demand unit</w:delText>
        </w:r>
        <w:r w:rsidR="006E1BA2" w:rsidRPr="002022EE" w:rsidDel="00EB6AB6">
          <w:rPr>
            <w:rFonts w:ascii="inherit" w:hAnsi="inherit"/>
            <w:sz w:val="24"/>
            <w:szCs w:val="24"/>
          </w:rPr>
          <w:delText xml:space="preserve"> and </w:delText>
        </w:r>
        <w:r w:rsidR="006E1BA2" w:rsidDel="00EB6AB6">
          <w:rPr>
            <w:rFonts w:ascii="inherit" w:hAnsi="inherit"/>
            <w:sz w:val="24"/>
            <w:szCs w:val="24"/>
          </w:rPr>
          <w:delText xml:space="preserve">an </w:delText>
        </w:r>
        <w:r w:rsidR="006E1BA2" w:rsidRPr="002022EE" w:rsidDel="00EB6AB6">
          <w:rPr>
            <w:rFonts w:ascii="inherit" w:hAnsi="inherit"/>
            <w:sz w:val="24"/>
            <w:szCs w:val="24"/>
          </w:rPr>
          <w:delText xml:space="preserve">asynchronously connected </w:delText>
        </w:r>
        <w:r w:rsidR="006E1BA2" w:rsidDel="00EB6AB6">
          <w:rPr>
            <w:rFonts w:ascii="inherit" w:hAnsi="inherit"/>
            <w:sz w:val="24"/>
            <w:szCs w:val="24"/>
          </w:rPr>
          <w:delText>d</w:delText>
        </w:r>
        <w:r w:rsidR="006E1BA2" w:rsidRPr="002022EE" w:rsidDel="00EB6AB6">
          <w:rPr>
            <w:rFonts w:ascii="inherit" w:hAnsi="inherit"/>
            <w:sz w:val="24"/>
            <w:szCs w:val="24"/>
          </w:rPr>
          <w:delText xml:space="preserve">emand </w:delText>
        </w:r>
        <w:r w:rsidR="006E1BA2" w:rsidDel="00EB6AB6">
          <w:rPr>
            <w:rFonts w:ascii="inherit" w:hAnsi="inherit"/>
            <w:sz w:val="24"/>
            <w:szCs w:val="24"/>
          </w:rPr>
          <w:delText>f</w:delText>
        </w:r>
        <w:r w:rsidR="006E1BA2" w:rsidRPr="002022EE" w:rsidDel="00EB6AB6">
          <w:rPr>
            <w:rFonts w:ascii="inherit" w:hAnsi="inherit"/>
            <w:sz w:val="24"/>
            <w:szCs w:val="24"/>
          </w:rPr>
          <w:delText>acility</w:delText>
        </w:r>
        <w:r w:rsidRPr="005B3720" w:rsidDel="00EB6AB6">
          <w:rPr>
            <w:rFonts w:ascii="inherit" w:hAnsi="inherit"/>
            <w:sz w:val="24"/>
            <w:szCs w:val="24"/>
          </w:rPr>
          <w:delText xml:space="preserve"> shall be capable of operating for different voltages deviating from a reference 1 pu value without disconnecting from the network where the voltage base for pu values is from 300 kV to 400 kV (included). </w:delText>
        </w:r>
      </w:del>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2"/>
                    <a:stretch>
                      <a:fillRect/>
                    </a:stretch>
                  </pic:blipFill>
                  <pic:spPr>
                    <a:xfrm>
                      <a:off x="0" y="0"/>
                      <a:ext cx="5373360" cy="3144241"/>
                    </a:xfrm>
                    <a:prstGeom prst="rect">
                      <a:avLst/>
                    </a:prstGeom>
                  </pic:spPr>
                </pic:pic>
              </a:graphicData>
            </a:graphic>
          </wp:inline>
        </w:drawing>
      </w:r>
    </w:p>
    <w:p w14:paraId="4E1C2F1A" w14:textId="6E35DD9E"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161460AA"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
        <w:tblW w:w="9215" w:type="dxa"/>
        <w:tblInd w:w="-1" w:type="dxa"/>
        <w:tblCellMar>
          <w:top w:w="103" w:type="dxa"/>
          <w:left w:w="90" w:type="dxa"/>
        </w:tblCellMar>
        <w:tblLook w:val="04A0" w:firstRow="1" w:lastRow="0" w:firstColumn="1" w:lastColumn="0" w:noHBand="0" w:noVBand="1"/>
        <w:tblPrChange w:id="434" w:author="Author">
          <w:tblPr>
            <w:tblStyle w:val="TableGrid"/>
            <w:tblW w:w="9215" w:type="dxa"/>
            <w:tblInd w:w="-1" w:type="dxa"/>
            <w:tblCellMar>
              <w:top w:w="103" w:type="dxa"/>
              <w:left w:w="90" w:type="dxa"/>
            </w:tblCellMar>
            <w:tblLook w:val="04A0" w:firstRow="1" w:lastRow="0" w:firstColumn="1" w:lastColumn="0" w:noHBand="0" w:noVBand="1"/>
          </w:tblPr>
        </w:tblPrChange>
      </w:tblPr>
      <w:tblGrid>
        <w:gridCol w:w="2483"/>
        <w:gridCol w:w="2788"/>
        <w:gridCol w:w="3944"/>
        <w:tblGridChange w:id="435">
          <w:tblGrid>
            <w:gridCol w:w="5"/>
            <w:gridCol w:w="1"/>
            <w:gridCol w:w="2477"/>
            <w:gridCol w:w="5"/>
            <w:gridCol w:w="2783"/>
            <w:gridCol w:w="5"/>
            <w:gridCol w:w="3939"/>
            <w:gridCol w:w="5"/>
          </w:tblGrid>
        </w:tblGridChange>
      </w:tblGrid>
      <w:tr w:rsidR="00694CAF" w:rsidRPr="005B3720" w14:paraId="55E8E8D5" w14:textId="77777777" w:rsidTr="00820452">
        <w:trPr>
          <w:trHeight w:val="369"/>
          <w:trPrChange w:id="436" w:author="Author">
            <w:trPr>
              <w:gridBefore w:val="1"/>
              <w:trHeight w:val="369"/>
            </w:trPr>
          </w:trPrChange>
        </w:trPr>
        <w:tc>
          <w:tcPr>
            <w:tcW w:w="2483" w:type="dxa"/>
            <w:tcBorders>
              <w:top w:val="single" w:sz="4" w:space="0" w:color="050004"/>
              <w:left w:val="nil"/>
              <w:bottom w:val="single" w:sz="4" w:space="0" w:color="050004"/>
              <w:right w:val="single" w:sz="4" w:space="0" w:color="050004"/>
            </w:tcBorders>
            <w:tcPrChange w:id="437" w:author="Author">
              <w:tcPr>
                <w:tcW w:w="2482" w:type="dxa"/>
                <w:gridSpan w:val="3"/>
                <w:tcBorders>
                  <w:top w:val="single" w:sz="4" w:space="0" w:color="050004"/>
                  <w:left w:val="nil"/>
                  <w:bottom w:val="single" w:sz="4" w:space="0" w:color="050004"/>
                  <w:right w:val="single" w:sz="4" w:space="0" w:color="050004"/>
                </w:tcBorders>
              </w:tcPr>
            </w:tcPrChange>
          </w:tcPr>
          <w:p w14:paraId="17432F36" w14:textId="20EB4B5A"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Change w:id="438" w:author="Author">
              <w:tcPr>
                <w:tcW w:w="2788" w:type="dxa"/>
                <w:gridSpan w:val="2"/>
                <w:tcBorders>
                  <w:top w:val="single" w:sz="4" w:space="0" w:color="050004"/>
                  <w:left w:val="nil"/>
                  <w:bottom w:val="single" w:sz="4" w:space="0" w:color="050004"/>
                  <w:right w:val="single" w:sz="4" w:space="0" w:color="050004"/>
                </w:tcBorders>
              </w:tcPr>
            </w:tcPrChange>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Change w:id="439" w:author="Author">
              <w:tcPr>
                <w:tcW w:w="3944" w:type="dxa"/>
                <w:gridSpan w:val="2"/>
                <w:tcBorders>
                  <w:top w:val="single" w:sz="4" w:space="0" w:color="050004"/>
                  <w:left w:val="single" w:sz="4" w:space="0" w:color="050004"/>
                  <w:bottom w:val="single" w:sz="4" w:space="0" w:color="050004"/>
                  <w:right w:val="nil"/>
                </w:tcBorders>
              </w:tcPr>
            </w:tcPrChange>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9A4A6D" w:rsidRPr="005B3720" w14:paraId="7626FECD" w14:textId="77777777" w:rsidTr="00820452">
        <w:trPr>
          <w:trHeight w:val="435"/>
          <w:trPrChange w:id="440" w:author="Author">
            <w:trPr>
              <w:gridBefore w:val="1"/>
              <w:trHeight w:val="435"/>
            </w:trPr>
          </w:trPrChange>
        </w:trPr>
        <w:tc>
          <w:tcPr>
            <w:tcW w:w="2483" w:type="dxa"/>
            <w:vMerge w:val="restart"/>
            <w:tcBorders>
              <w:top w:val="single" w:sz="4" w:space="0" w:color="050004"/>
              <w:left w:val="nil"/>
              <w:right w:val="single" w:sz="4" w:space="0" w:color="050004"/>
            </w:tcBorders>
            <w:tcPrChange w:id="441" w:author="Author">
              <w:tcPr>
                <w:tcW w:w="2482" w:type="dxa"/>
                <w:gridSpan w:val="3"/>
                <w:vMerge w:val="restart"/>
                <w:tcBorders>
                  <w:top w:val="single" w:sz="4" w:space="0" w:color="050004"/>
                  <w:left w:val="nil"/>
                  <w:right w:val="single" w:sz="4" w:space="0" w:color="050004"/>
                </w:tcBorders>
              </w:tcPr>
            </w:tcPrChange>
          </w:tcPr>
          <w:p w14:paraId="00067914" w14:textId="5C597473" w:rsidR="009A4A6D" w:rsidRPr="005B3720" w:rsidRDefault="009A4A6D" w:rsidP="009A4A6D">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Change w:id="442" w:author="Author">
              <w:tcPr>
                <w:tcW w:w="2788" w:type="dxa"/>
                <w:gridSpan w:val="2"/>
                <w:tcBorders>
                  <w:top w:val="single" w:sz="4" w:space="0" w:color="050004"/>
                  <w:left w:val="nil"/>
                  <w:bottom w:val="single" w:sz="4" w:space="0" w:color="050004"/>
                  <w:right w:val="single" w:sz="4" w:space="0" w:color="050004"/>
                </w:tcBorders>
              </w:tcPr>
            </w:tcPrChange>
          </w:tcPr>
          <w:p w14:paraId="63391E60" w14:textId="54D810B9" w:rsidR="009A4A6D" w:rsidRPr="005B3720" w:rsidRDefault="009A4A6D" w:rsidP="009A4A6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Change w:id="443" w:author="Author">
              <w:tcPr>
                <w:tcW w:w="3944" w:type="dxa"/>
                <w:gridSpan w:val="2"/>
                <w:tcBorders>
                  <w:top w:val="single" w:sz="4" w:space="0" w:color="050004"/>
                  <w:left w:val="single" w:sz="4" w:space="0" w:color="050004"/>
                  <w:bottom w:val="single" w:sz="4" w:space="0" w:color="050004"/>
                  <w:right w:val="nil"/>
                </w:tcBorders>
              </w:tcPr>
            </w:tcPrChange>
          </w:tcPr>
          <w:p w14:paraId="214F3167" w14:textId="0AC7AED4" w:rsidR="009A4A6D" w:rsidRPr="005B3720" w:rsidRDefault="009A4A6D" w:rsidP="009A4A6D">
            <w:pPr>
              <w:spacing w:after="0" w:line="259" w:lineRule="auto"/>
              <w:ind w:left="0" w:firstLine="0"/>
              <w:jc w:val="left"/>
              <w:rPr>
                <w:rFonts w:ascii="inherit" w:hAnsi="inherit"/>
                <w:sz w:val="24"/>
                <w:szCs w:val="24"/>
              </w:rPr>
            </w:pPr>
            <w:ins w:id="444" w:author="Author">
              <w:r>
                <w:rPr>
                  <w:rFonts w:ascii="inherit" w:hAnsi="inherit"/>
                  <w:sz w:val="24"/>
                  <w:szCs w:val="24"/>
                </w:rPr>
                <w:t xml:space="preserve">To be specified by each relevant isolated AC network operator and the relevant TSO, but not more than </w:t>
              </w:r>
            </w:ins>
            <w:r w:rsidRPr="005B3720">
              <w:rPr>
                <w:rFonts w:ascii="inherit" w:hAnsi="inherit"/>
                <w:sz w:val="24"/>
                <w:szCs w:val="24"/>
              </w:rPr>
              <w:t xml:space="preserve">60 minutes </w:t>
            </w:r>
          </w:p>
        </w:tc>
      </w:tr>
      <w:tr w:rsidR="009A4A6D" w:rsidRPr="005B3720" w14:paraId="166F0B4C" w14:textId="77777777" w:rsidTr="00820452">
        <w:trPr>
          <w:trHeight w:val="392"/>
          <w:trPrChange w:id="445" w:author="Author">
            <w:trPr>
              <w:gridBefore w:val="1"/>
              <w:trHeight w:val="392"/>
            </w:trPr>
          </w:trPrChange>
        </w:trPr>
        <w:tc>
          <w:tcPr>
            <w:tcW w:w="2483" w:type="dxa"/>
            <w:vMerge/>
            <w:tcBorders>
              <w:left w:val="nil"/>
              <w:right w:val="single" w:sz="4" w:space="0" w:color="050004"/>
            </w:tcBorders>
            <w:tcPrChange w:id="446" w:author="Author">
              <w:tcPr>
                <w:tcW w:w="2482" w:type="dxa"/>
                <w:gridSpan w:val="3"/>
                <w:vMerge/>
                <w:tcBorders>
                  <w:left w:val="nil"/>
                  <w:right w:val="single" w:sz="4" w:space="0" w:color="050004"/>
                </w:tcBorders>
              </w:tcPr>
            </w:tcPrChange>
          </w:tcPr>
          <w:p w14:paraId="5DA83664" w14:textId="77777777" w:rsidR="009A4A6D" w:rsidRPr="005B3720" w:rsidRDefault="009A4A6D" w:rsidP="009A4A6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47" w:author="Author">
              <w:tcPr>
                <w:tcW w:w="2788" w:type="dxa"/>
                <w:gridSpan w:val="2"/>
                <w:tcBorders>
                  <w:top w:val="single" w:sz="4" w:space="0" w:color="050004"/>
                  <w:left w:val="nil"/>
                  <w:bottom w:val="single" w:sz="4" w:space="0" w:color="050004"/>
                  <w:right w:val="single" w:sz="4" w:space="0" w:color="050004"/>
                </w:tcBorders>
              </w:tcPr>
            </w:tcPrChange>
          </w:tcPr>
          <w:p w14:paraId="5109FC20" w14:textId="5036B41A" w:rsidR="009A4A6D" w:rsidRPr="005B3720" w:rsidRDefault="009A4A6D" w:rsidP="009A4A6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Change w:id="448" w:author="Author">
              <w:tcPr>
                <w:tcW w:w="3944" w:type="dxa"/>
                <w:gridSpan w:val="2"/>
                <w:tcBorders>
                  <w:top w:val="single" w:sz="4" w:space="0" w:color="050004"/>
                  <w:left w:val="single" w:sz="4" w:space="0" w:color="050004"/>
                  <w:bottom w:val="single" w:sz="4" w:space="0" w:color="050004"/>
                  <w:right w:val="nil"/>
                </w:tcBorders>
              </w:tcPr>
            </w:tcPrChange>
          </w:tcPr>
          <w:p w14:paraId="071A48FF" w14:textId="54163C26" w:rsidR="009A4A6D" w:rsidRPr="005B3720" w:rsidRDefault="009A4A6D" w:rsidP="009A4A6D">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9A4A6D" w:rsidRPr="005B3720" w14:paraId="2A45BBB7" w14:textId="77777777" w:rsidTr="00820452">
        <w:trPr>
          <w:trHeight w:val="603"/>
          <w:trPrChange w:id="449" w:author="Author">
            <w:trPr>
              <w:gridBefore w:val="1"/>
              <w:trHeight w:val="603"/>
            </w:trPr>
          </w:trPrChange>
        </w:trPr>
        <w:tc>
          <w:tcPr>
            <w:tcW w:w="2483" w:type="dxa"/>
            <w:vMerge/>
            <w:tcBorders>
              <w:left w:val="nil"/>
              <w:right w:val="single" w:sz="4" w:space="0" w:color="050004"/>
            </w:tcBorders>
            <w:tcPrChange w:id="450" w:author="Author">
              <w:tcPr>
                <w:tcW w:w="2482" w:type="dxa"/>
                <w:gridSpan w:val="3"/>
                <w:vMerge/>
                <w:tcBorders>
                  <w:left w:val="nil"/>
                  <w:right w:val="single" w:sz="4" w:space="0" w:color="050004"/>
                </w:tcBorders>
              </w:tcPr>
            </w:tcPrChange>
          </w:tcPr>
          <w:p w14:paraId="3CA20364" w14:textId="77777777" w:rsidR="009A4A6D" w:rsidRPr="005B3720" w:rsidRDefault="009A4A6D" w:rsidP="009A4A6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51" w:author="Author">
              <w:tcPr>
                <w:tcW w:w="2788" w:type="dxa"/>
                <w:gridSpan w:val="2"/>
                <w:tcBorders>
                  <w:top w:val="single" w:sz="4" w:space="0" w:color="050004"/>
                  <w:left w:val="nil"/>
                  <w:bottom w:val="single" w:sz="4" w:space="0" w:color="050004"/>
                  <w:right w:val="single" w:sz="4" w:space="0" w:color="050004"/>
                </w:tcBorders>
              </w:tcPr>
            </w:tcPrChange>
          </w:tcPr>
          <w:p w14:paraId="3D111FFA" w14:textId="5035D7BB" w:rsidR="009A4A6D" w:rsidRPr="005B3720" w:rsidRDefault="009A4A6D" w:rsidP="009A4A6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Change w:id="452" w:author="Author">
              <w:tcPr>
                <w:tcW w:w="3944" w:type="dxa"/>
                <w:gridSpan w:val="2"/>
                <w:tcBorders>
                  <w:top w:val="single" w:sz="4" w:space="0" w:color="050004"/>
                  <w:left w:val="single" w:sz="4" w:space="0" w:color="050004"/>
                  <w:bottom w:val="single" w:sz="4" w:space="0" w:color="050004"/>
                  <w:right w:val="nil"/>
                </w:tcBorders>
              </w:tcPr>
            </w:tcPrChange>
          </w:tcPr>
          <w:p w14:paraId="55048A98" w14:textId="397AD9F5" w:rsidR="009A4A6D" w:rsidRPr="005B3720" w:rsidRDefault="009A4A6D" w:rsidP="009A4A6D">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453" w:author="Author">
              <w:r w:rsidRPr="005B3720">
                <w:rPr>
                  <w:rFonts w:ascii="inherit" w:hAnsi="inherit"/>
                  <w:sz w:val="24"/>
                  <w:szCs w:val="24"/>
                </w:rPr>
                <w:t xml:space="preserve">the relevant </w:t>
              </w:r>
              <w:r>
                <w:rPr>
                  <w:rFonts w:ascii="inherit" w:hAnsi="inherit"/>
                  <w:sz w:val="24"/>
                  <w:szCs w:val="24"/>
                </w:rPr>
                <w:t>isolated AC network operator and</w:t>
              </w:r>
              <w:r w:rsidRPr="005B3720">
                <w:rPr>
                  <w:rFonts w:ascii="inherit" w:hAnsi="inherit"/>
                  <w:sz w:val="24"/>
                  <w:szCs w:val="24"/>
                </w:rPr>
                <w:t xml:space="preserve"> </w:t>
              </w:r>
            </w:ins>
            <w:r w:rsidRPr="005B3720">
              <w:rPr>
                <w:rFonts w:ascii="inherit" w:hAnsi="inherit"/>
                <w:sz w:val="24"/>
                <w:szCs w:val="24"/>
              </w:rPr>
              <w:t>the relevant TSO</w:t>
            </w:r>
            <w:del w:id="454" w:author="Author">
              <w:r w:rsidRPr="005B3720" w:rsidDel="00F46D66">
                <w:rPr>
                  <w:rFonts w:ascii="inherit" w:hAnsi="inherit"/>
                  <w:sz w:val="24"/>
                  <w:szCs w:val="24"/>
                </w:rPr>
                <w:delText xml:space="preserve">. </w:delText>
              </w:r>
            </w:del>
          </w:p>
        </w:tc>
      </w:tr>
      <w:tr w:rsidR="009A4A6D" w:rsidRPr="005B3720" w14:paraId="60140F05" w14:textId="77777777" w:rsidTr="00820452">
        <w:trPr>
          <w:trHeight w:val="603"/>
          <w:trPrChange w:id="455" w:author="Author">
            <w:trPr>
              <w:gridBefore w:val="1"/>
              <w:trHeight w:val="603"/>
            </w:trPr>
          </w:trPrChange>
        </w:trPr>
        <w:tc>
          <w:tcPr>
            <w:tcW w:w="2483" w:type="dxa"/>
            <w:vMerge/>
            <w:tcBorders>
              <w:left w:val="nil"/>
              <w:bottom w:val="single" w:sz="4" w:space="0" w:color="050004"/>
              <w:right w:val="single" w:sz="4" w:space="0" w:color="050004"/>
            </w:tcBorders>
            <w:tcPrChange w:id="456" w:author="Author">
              <w:tcPr>
                <w:tcW w:w="2482" w:type="dxa"/>
                <w:gridSpan w:val="3"/>
                <w:vMerge/>
                <w:tcBorders>
                  <w:left w:val="nil"/>
                  <w:bottom w:val="single" w:sz="4" w:space="0" w:color="050004"/>
                  <w:right w:val="single" w:sz="4" w:space="0" w:color="050004"/>
                </w:tcBorders>
              </w:tcPr>
            </w:tcPrChange>
          </w:tcPr>
          <w:p w14:paraId="127873C9" w14:textId="77777777" w:rsidR="009A4A6D" w:rsidRPr="005B3720" w:rsidRDefault="009A4A6D" w:rsidP="009A4A6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57" w:author="Author">
              <w:tcPr>
                <w:tcW w:w="2788" w:type="dxa"/>
                <w:gridSpan w:val="2"/>
                <w:tcBorders>
                  <w:top w:val="single" w:sz="4" w:space="0" w:color="050004"/>
                  <w:left w:val="nil"/>
                  <w:bottom w:val="single" w:sz="4" w:space="0" w:color="050004"/>
                  <w:right w:val="single" w:sz="4" w:space="0" w:color="050004"/>
                </w:tcBorders>
              </w:tcPr>
            </w:tcPrChange>
          </w:tcPr>
          <w:p w14:paraId="503F34CB" w14:textId="05BBD8CA" w:rsidR="009A4A6D" w:rsidRPr="005B3720" w:rsidRDefault="009A4A6D" w:rsidP="009A4A6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Change w:id="458" w:author="Author">
              <w:tcPr>
                <w:tcW w:w="3944" w:type="dxa"/>
                <w:gridSpan w:val="2"/>
                <w:tcBorders>
                  <w:top w:val="single" w:sz="4" w:space="0" w:color="050004"/>
                  <w:left w:val="single" w:sz="4" w:space="0" w:color="050004"/>
                  <w:bottom w:val="single" w:sz="4" w:space="0" w:color="050004"/>
                  <w:right w:val="nil"/>
                </w:tcBorders>
              </w:tcPr>
            </w:tcPrChange>
          </w:tcPr>
          <w:p w14:paraId="23D93D5E" w14:textId="597981B1" w:rsidR="009A4A6D" w:rsidRPr="005B3720" w:rsidRDefault="009A4A6D" w:rsidP="009A4A6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459" w:author="Author">
              <w:r w:rsidRPr="005B3720">
                <w:rPr>
                  <w:rFonts w:ascii="inherit" w:hAnsi="inherit"/>
                  <w:sz w:val="24"/>
                  <w:szCs w:val="24"/>
                </w:rPr>
                <w:t xml:space="preserve">the relevant </w:t>
              </w:r>
              <w:r>
                <w:rPr>
                  <w:rFonts w:ascii="inherit" w:hAnsi="inherit"/>
                  <w:sz w:val="24"/>
                  <w:szCs w:val="24"/>
                </w:rPr>
                <w:t xml:space="preserve">isolated AC network operator and </w:t>
              </w:r>
            </w:ins>
            <w:r w:rsidRPr="005B3720">
              <w:rPr>
                <w:rFonts w:ascii="inherit" w:hAnsi="inherit"/>
                <w:sz w:val="24"/>
                <w:szCs w:val="24"/>
              </w:rPr>
              <w:t xml:space="preserve">the relevant TSO.  </w:t>
            </w:r>
          </w:p>
        </w:tc>
      </w:tr>
      <w:tr w:rsidR="00694CAF" w:rsidRPr="005B3720" w14:paraId="501D1C10" w14:textId="77777777" w:rsidTr="00820452">
        <w:trPr>
          <w:trHeight w:val="603"/>
          <w:trPrChange w:id="460" w:author="Author">
            <w:trPr>
              <w:gridBefore w:val="1"/>
              <w:trHeight w:val="603"/>
            </w:trPr>
          </w:trPrChange>
        </w:trPr>
        <w:tc>
          <w:tcPr>
            <w:tcW w:w="2483" w:type="dxa"/>
            <w:vMerge w:val="restart"/>
            <w:tcBorders>
              <w:top w:val="single" w:sz="4" w:space="0" w:color="050004"/>
              <w:left w:val="nil"/>
              <w:right w:val="single" w:sz="4" w:space="0" w:color="050004"/>
            </w:tcBorders>
            <w:tcPrChange w:id="461" w:author="Author">
              <w:tcPr>
                <w:tcW w:w="2482" w:type="dxa"/>
                <w:gridSpan w:val="3"/>
                <w:vMerge w:val="restart"/>
                <w:tcBorders>
                  <w:top w:val="single" w:sz="4" w:space="0" w:color="050004"/>
                  <w:left w:val="nil"/>
                  <w:right w:val="single" w:sz="4" w:space="0" w:color="050004"/>
                </w:tcBorders>
              </w:tcPr>
            </w:tcPrChange>
          </w:tcPr>
          <w:p w14:paraId="44C63417" w14:textId="0855AC1A"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Change w:id="462" w:author="Author">
              <w:tcPr>
                <w:tcW w:w="2788" w:type="dxa"/>
                <w:gridSpan w:val="2"/>
                <w:tcBorders>
                  <w:top w:val="single" w:sz="4" w:space="0" w:color="050004"/>
                  <w:left w:val="nil"/>
                  <w:bottom w:val="single" w:sz="4" w:space="0" w:color="050004"/>
                  <w:right w:val="single" w:sz="4" w:space="0" w:color="050004"/>
                </w:tcBorders>
              </w:tcPr>
            </w:tcPrChange>
          </w:tcPr>
          <w:p w14:paraId="02C93B37" w14:textId="16A6E0D5"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Change w:id="463" w:author="Author">
              <w:tcPr>
                <w:tcW w:w="3944" w:type="dxa"/>
                <w:gridSpan w:val="2"/>
                <w:tcBorders>
                  <w:top w:val="single" w:sz="4" w:space="0" w:color="050004"/>
                  <w:left w:val="single" w:sz="4" w:space="0" w:color="050004"/>
                  <w:bottom w:val="single" w:sz="4" w:space="0" w:color="050004"/>
                  <w:right w:val="nil"/>
                </w:tcBorders>
              </w:tcPr>
            </w:tcPrChange>
          </w:tcPr>
          <w:p w14:paraId="7CF14CD2" w14:textId="5B028CEE" w:rsidR="00694CAF" w:rsidRPr="005B3720" w:rsidRDefault="009A4A6D" w:rsidP="00694CAF">
            <w:pPr>
              <w:spacing w:after="0" w:line="259" w:lineRule="auto"/>
              <w:ind w:left="0" w:firstLine="0"/>
              <w:rPr>
                <w:rFonts w:ascii="inherit" w:hAnsi="inherit"/>
                <w:sz w:val="24"/>
                <w:szCs w:val="24"/>
              </w:rPr>
            </w:pPr>
            <w:ins w:id="464" w:author="Author">
              <w:r>
                <w:rPr>
                  <w:rFonts w:ascii="inherit" w:hAnsi="inherit"/>
                  <w:sz w:val="24"/>
                  <w:szCs w:val="24"/>
                </w:rPr>
                <w:t xml:space="preserve">To be specified by each relevant isolated AC network operator and the relevant TSO, but not more than </w:t>
              </w:r>
            </w:ins>
            <w:r w:rsidR="00694CAF" w:rsidRPr="005B3720">
              <w:rPr>
                <w:rFonts w:ascii="inherit" w:hAnsi="inherit"/>
                <w:sz w:val="24"/>
                <w:szCs w:val="24"/>
              </w:rPr>
              <w:t xml:space="preserve">60 minutes </w:t>
            </w:r>
          </w:p>
        </w:tc>
      </w:tr>
      <w:tr w:rsidR="00694CAF" w:rsidRPr="005B3720" w14:paraId="095794C5" w14:textId="77777777" w:rsidTr="00820452">
        <w:trPr>
          <w:trHeight w:val="603"/>
          <w:trPrChange w:id="465" w:author="Author">
            <w:trPr>
              <w:gridBefore w:val="1"/>
              <w:trHeight w:val="603"/>
            </w:trPr>
          </w:trPrChange>
        </w:trPr>
        <w:tc>
          <w:tcPr>
            <w:tcW w:w="2483" w:type="dxa"/>
            <w:vMerge/>
            <w:tcBorders>
              <w:left w:val="nil"/>
              <w:right w:val="single" w:sz="4" w:space="0" w:color="050004"/>
            </w:tcBorders>
            <w:tcPrChange w:id="466" w:author="Author">
              <w:tcPr>
                <w:tcW w:w="2482" w:type="dxa"/>
                <w:gridSpan w:val="3"/>
                <w:vMerge/>
                <w:tcBorders>
                  <w:left w:val="nil"/>
                  <w:right w:val="single" w:sz="4" w:space="0" w:color="050004"/>
                </w:tcBorders>
              </w:tcPr>
            </w:tcPrChange>
          </w:tcPr>
          <w:p w14:paraId="1951CC9D"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67" w:author="Author">
              <w:tcPr>
                <w:tcW w:w="2788" w:type="dxa"/>
                <w:gridSpan w:val="2"/>
                <w:tcBorders>
                  <w:top w:val="single" w:sz="4" w:space="0" w:color="050004"/>
                  <w:left w:val="nil"/>
                  <w:bottom w:val="single" w:sz="4" w:space="0" w:color="050004"/>
                  <w:right w:val="single" w:sz="4" w:space="0" w:color="050004"/>
                </w:tcBorders>
              </w:tcPr>
            </w:tcPrChange>
          </w:tcPr>
          <w:p w14:paraId="72236173" w14:textId="3570D26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Change w:id="468" w:author="Author">
              <w:tcPr>
                <w:tcW w:w="3944" w:type="dxa"/>
                <w:gridSpan w:val="2"/>
                <w:tcBorders>
                  <w:top w:val="single" w:sz="4" w:space="0" w:color="050004"/>
                  <w:left w:val="single" w:sz="4" w:space="0" w:color="050004"/>
                  <w:bottom w:val="single" w:sz="4" w:space="0" w:color="050004"/>
                  <w:right w:val="nil"/>
                </w:tcBorders>
              </w:tcPr>
            </w:tcPrChange>
          </w:tcPr>
          <w:p w14:paraId="525E5E61" w14:textId="4444F796"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2E030EAC" w14:textId="77777777" w:rsidTr="00820452">
        <w:trPr>
          <w:trHeight w:val="603"/>
          <w:trPrChange w:id="469" w:author="Author">
            <w:trPr>
              <w:gridBefore w:val="1"/>
              <w:trHeight w:val="603"/>
            </w:trPr>
          </w:trPrChange>
        </w:trPr>
        <w:tc>
          <w:tcPr>
            <w:tcW w:w="2483" w:type="dxa"/>
            <w:vMerge/>
            <w:tcBorders>
              <w:left w:val="nil"/>
              <w:right w:val="single" w:sz="4" w:space="0" w:color="050004"/>
            </w:tcBorders>
            <w:tcPrChange w:id="470" w:author="Author">
              <w:tcPr>
                <w:tcW w:w="2482" w:type="dxa"/>
                <w:gridSpan w:val="3"/>
                <w:vMerge/>
                <w:tcBorders>
                  <w:left w:val="nil"/>
                  <w:right w:val="single" w:sz="4" w:space="0" w:color="050004"/>
                </w:tcBorders>
              </w:tcPr>
            </w:tcPrChange>
          </w:tcPr>
          <w:p w14:paraId="7FBBBE7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71" w:author="Author">
              <w:tcPr>
                <w:tcW w:w="2788" w:type="dxa"/>
                <w:gridSpan w:val="2"/>
                <w:tcBorders>
                  <w:top w:val="single" w:sz="4" w:space="0" w:color="050004"/>
                  <w:left w:val="nil"/>
                  <w:bottom w:val="single" w:sz="4" w:space="0" w:color="050004"/>
                  <w:right w:val="single" w:sz="4" w:space="0" w:color="050004"/>
                </w:tcBorders>
              </w:tcPr>
            </w:tcPrChange>
          </w:tcPr>
          <w:p w14:paraId="6086DF1A" w14:textId="24DB0F7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Change w:id="472" w:author="Author">
              <w:tcPr>
                <w:tcW w:w="3944" w:type="dxa"/>
                <w:gridSpan w:val="2"/>
                <w:tcBorders>
                  <w:top w:val="single" w:sz="4" w:space="0" w:color="050004"/>
                  <w:left w:val="single" w:sz="4" w:space="0" w:color="050004"/>
                  <w:bottom w:val="single" w:sz="4" w:space="0" w:color="050004"/>
                  <w:right w:val="nil"/>
                </w:tcBorders>
              </w:tcPr>
            </w:tcPrChange>
          </w:tcPr>
          <w:p w14:paraId="3129DCA9" w14:textId="1920E1B2"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473"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694CAF" w:rsidRPr="005B3720" w14:paraId="397286FF" w14:textId="77777777" w:rsidTr="00820452">
        <w:trPr>
          <w:trHeight w:val="603"/>
          <w:trPrChange w:id="474" w:author="Author">
            <w:trPr>
              <w:gridBefore w:val="1"/>
              <w:trHeight w:val="603"/>
            </w:trPr>
          </w:trPrChange>
        </w:trPr>
        <w:tc>
          <w:tcPr>
            <w:tcW w:w="2483" w:type="dxa"/>
            <w:vMerge/>
            <w:tcBorders>
              <w:left w:val="nil"/>
              <w:bottom w:val="single" w:sz="4" w:space="0" w:color="050004"/>
              <w:right w:val="single" w:sz="4" w:space="0" w:color="050004"/>
            </w:tcBorders>
            <w:tcPrChange w:id="475" w:author="Author">
              <w:tcPr>
                <w:tcW w:w="2482" w:type="dxa"/>
                <w:gridSpan w:val="3"/>
                <w:vMerge/>
                <w:tcBorders>
                  <w:left w:val="nil"/>
                  <w:bottom w:val="single" w:sz="4" w:space="0" w:color="050004"/>
                  <w:right w:val="single" w:sz="4" w:space="0" w:color="050004"/>
                </w:tcBorders>
              </w:tcPr>
            </w:tcPrChange>
          </w:tcPr>
          <w:p w14:paraId="3B9BEBAF"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76" w:author="Author">
              <w:tcPr>
                <w:tcW w:w="2788" w:type="dxa"/>
                <w:gridSpan w:val="2"/>
                <w:tcBorders>
                  <w:top w:val="single" w:sz="4" w:space="0" w:color="050004"/>
                  <w:left w:val="nil"/>
                  <w:bottom w:val="single" w:sz="4" w:space="0" w:color="050004"/>
                  <w:right w:val="single" w:sz="4" w:space="0" w:color="050004"/>
                </w:tcBorders>
              </w:tcPr>
            </w:tcPrChange>
          </w:tcPr>
          <w:p w14:paraId="67AD7748" w14:textId="761D2B64"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Change w:id="477" w:author="Author">
              <w:tcPr>
                <w:tcW w:w="3944" w:type="dxa"/>
                <w:gridSpan w:val="2"/>
                <w:tcBorders>
                  <w:top w:val="single" w:sz="4" w:space="0" w:color="050004"/>
                  <w:left w:val="single" w:sz="4" w:space="0" w:color="050004"/>
                  <w:bottom w:val="single" w:sz="4" w:space="0" w:color="050004"/>
                  <w:right w:val="nil"/>
                </w:tcBorders>
              </w:tcPr>
            </w:tcPrChange>
          </w:tcPr>
          <w:p w14:paraId="04C5F5C7" w14:textId="3446B564"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478"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694CAF" w:rsidRPr="005B3720" w14:paraId="36C6B542" w14:textId="77777777" w:rsidTr="00820452">
        <w:trPr>
          <w:trHeight w:val="603"/>
          <w:trPrChange w:id="479" w:author="Author">
            <w:trPr>
              <w:gridBefore w:val="1"/>
              <w:trHeight w:val="603"/>
            </w:trPr>
          </w:trPrChange>
        </w:trPr>
        <w:tc>
          <w:tcPr>
            <w:tcW w:w="2483" w:type="dxa"/>
            <w:vMerge w:val="restart"/>
            <w:tcBorders>
              <w:top w:val="single" w:sz="4" w:space="0" w:color="050004"/>
              <w:left w:val="nil"/>
              <w:right w:val="single" w:sz="4" w:space="0" w:color="050004"/>
            </w:tcBorders>
            <w:tcPrChange w:id="480" w:author="Author">
              <w:tcPr>
                <w:tcW w:w="2482" w:type="dxa"/>
                <w:gridSpan w:val="3"/>
                <w:vMerge w:val="restart"/>
                <w:tcBorders>
                  <w:top w:val="single" w:sz="4" w:space="0" w:color="050004"/>
                  <w:left w:val="nil"/>
                  <w:right w:val="single" w:sz="4" w:space="0" w:color="050004"/>
                </w:tcBorders>
              </w:tcPr>
            </w:tcPrChange>
          </w:tcPr>
          <w:p w14:paraId="3F2CCF8A" w14:textId="635F3B40"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Change w:id="481" w:author="Author">
              <w:tcPr>
                <w:tcW w:w="2788" w:type="dxa"/>
                <w:gridSpan w:val="2"/>
                <w:tcBorders>
                  <w:top w:val="single" w:sz="4" w:space="0" w:color="050004"/>
                  <w:left w:val="nil"/>
                  <w:bottom w:val="single" w:sz="4" w:space="0" w:color="050004"/>
                  <w:right w:val="single" w:sz="4" w:space="0" w:color="050004"/>
                </w:tcBorders>
              </w:tcPr>
            </w:tcPrChange>
          </w:tcPr>
          <w:p w14:paraId="3522A7DE" w14:textId="2AF9ADA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Change w:id="482" w:author="Author">
              <w:tcPr>
                <w:tcW w:w="3944" w:type="dxa"/>
                <w:gridSpan w:val="2"/>
                <w:tcBorders>
                  <w:top w:val="single" w:sz="4" w:space="0" w:color="050004"/>
                  <w:left w:val="single" w:sz="4" w:space="0" w:color="050004"/>
                  <w:bottom w:val="single" w:sz="4" w:space="0" w:color="050004"/>
                  <w:right w:val="nil"/>
                </w:tcBorders>
              </w:tcPr>
            </w:tcPrChange>
          </w:tcPr>
          <w:p w14:paraId="0D8EB51C" w14:textId="0E06F682" w:rsidR="00694CAF" w:rsidRPr="005B3720" w:rsidRDefault="009A4A6D" w:rsidP="00694CAF">
            <w:pPr>
              <w:spacing w:after="0" w:line="259" w:lineRule="auto"/>
              <w:ind w:left="0" w:firstLine="0"/>
              <w:rPr>
                <w:rFonts w:ascii="inherit" w:hAnsi="inherit"/>
                <w:sz w:val="24"/>
                <w:szCs w:val="24"/>
              </w:rPr>
            </w:pPr>
            <w:ins w:id="483" w:author="Author">
              <w:r>
                <w:rPr>
                  <w:rFonts w:ascii="inherit" w:hAnsi="inherit"/>
                  <w:sz w:val="24"/>
                  <w:szCs w:val="24"/>
                </w:rPr>
                <w:t xml:space="preserve">To be specified by each relevant isolated AC network operator and the relevant TSO, but not more than </w:t>
              </w:r>
            </w:ins>
            <w:r w:rsidR="00694CAF" w:rsidRPr="005B3720">
              <w:rPr>
                <w:rFonts w:ascii="inherit" w:hAnsi="inherit"/>
                <w:sz w:val="24"/>
                <w:szCs w:val="24"/>
              </w:rPr>
              <w:t xml:space="preserve">60 minutes </w:t>
            </w:r>
          </w:p>
        </w:tc>
      </w:tr>
      <w:tr w:rsidR="00694CAF" w:rsidRPr="005B3720" w14:paraId="655C8B00" w14:textId="77777777" w:rsidTr="00820452">
        <w:trPr>
          <w:trHeight w:val="603"/>
          <w:trPrChange w:id="484" w:author="Author">
            <w:trPr>
              <w:gridBefore w:val="1"/>
              <w:trHeight w:val="603"/>
            </w:trPr>
          </w:trPrChange>
        </w:trPr>
        <w:tc>
          <w:tcPr>
            <w:tcW w:w="2483" w:type="dxa"/>
            <w:vMerge/>
            <w:tcBorders>
              <w:left w:val="nil"/>
              <w:right w:val="single" w:sz="4" w:space="0" w:color="050004"/>
            </w:tcBorders>
            <w:tcPrChange w:id="485" w:author="Author">
              <w:tcPr>
                <w:tcW w:w="2482" w:type="dxa"/>
                <w:gridSpan w:val="3"/>
                <w:vMerge/>
                <w:tcBorders>
                  <w:left w:val="nil"/>
                  <w:right w:val="single" w:sz="4" w:space="0" w:color="050004"/>
                </w:tcBorders>
              </w:tcPr>
            </w:tcPrChange>
          </w:tcPr>
          <w:p w14:paraId="2EF647D3"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86" w:author="Author">
              <w:tcPr>
                <w:tcW w:w="2788" w:type="dxa"/>
                <w:gridSpan w:val="2"/>
                <w:tcBorders>
                  <w:top w:val="single" w:sz="4" w:space="0" w:color="050004"/>
                  <w:left w:val="nil"/>
                  <w:bottom w:val="single" w:sz="4" w:space="0" w:color="050004"/>
                  <w:right w:val="single" w:sz="4" w:space="0" w:color="050004"/>
                </w:tcBorders>
              </w:tcPr>
            </w:tcPrChange>
          </w:tcPr>
          <w:p w14:paraId="392E3DDF" w14:textId="4E269B20"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Change w:id="487" w:author="Author">
              <w:tcPr>
                <w:tcW w:w="3944" w:type="dxa"/>
                <w:gridSpan w:val="2"/>
                <w:tcBorders>
                  <w:top w:val="single" w:sz="4" w:space="0" w:color="050004"/>
                  <w:left w:val="single" w:sz="4" w:space="0" w:color="050004"/>
                  <w:bottom w:val="single" w:sz="4" w:space="0" w:color="050004"/>
                  <w:right w:val="nil"/>
                </w:tcBorders>
              </w:tcPr>
            </w:tcPrChange>
          </w:tcPr>
          <w:p w14:paraId="3E087425" w14:textId="3A19EFE5"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5AB46452" w14:textId="77777777" w:rsidTr="00820452">
        <w:trPr>
          <w:trHeight w:val="603"/>
          <w:trPrChange w:id="488" w:author="Author">
            <w:trPr>
              <w:gridBefore w:val="1"/>
              <w:trHeight w:val="603"/>
            </w:trPr>
          </w:trPrChange>
        </w:trPr>
        <w:tc>
          <w:tcPr>
            <w:tcW w:w="2483" w:type="dxa"/>
            <w:vMerge/>
            <w:tcBorders>
              <w:left w:val="nil"/>
              <w:right w:val="single" w:sz="4" w:space="0" w:color="050004"/>
            </w:tcBorders>
            <w:tcPrChange w:id="489" w:author="Author">
              <w:tcPr>
                <w:tcW w:w="2482" w:type="dxa"/>
                <w:gridSpan w:val="3"/>
                <w:vMerge/>
                <w:tcBorders>
                  <w:left w:val="nil"/>
                  <w:right w:val="single" w:sz="4" w:space="0" w:color="050004"/>
                </w:tcBorders>
              </w:tcPr>
            </w:tcPrChange>
          </w:tcPr>
          <w:p w14:paraId="7E54E6C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90" w:author="Author">
              <w:tcPr>
                <w:tcW w:w="2788" w:type="dxa"/>
                <w:gridSpan w:val="2"/>
                <w:tcBorders>
                  <w:top w:val="single" w:sz="4" w:space="0" w:color="050004"/>
                  <w:left w:val="nil"/>
                  <w:bottom w:val="single" w:sz="4" w:space="0" w:color="050004"/>
                  <w:right w:val="single" w:sz="4" w:space="0" w:color="050004"/>
                </w:tcBorders>
              </w:tcPr>
            </w:tcPrChange>
          </w:tcPr>
          <w:p w14:paraId="1A26ECFD" w14:textId="1014F2CB"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Change w:id="491" w:author="Author">
              <w:tcPr>
                <w:tcW w:w="3944" w:type="dxa"/>
                <w:gridSpan w:val="2"/>
                <w:tcBorders>
                  <w:top w:val="single" w:sz="4" w:space="0" w:color="050004"/>
                  <w:left w:val="single" w:sz="4" w:space="0" w:color="050004"/>
                  <w:bottom w:val="single" w:sz="4" w:space="0" w:color="050004"/>
                  <w:right w:val="nil"/>
                </w:tcBorders>
              </w:tcPr>
            </w:tcPrChange>
          </w:tcPr>
          <w:p w14:paraId="625E6778" w14:textId="5C8C430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w:t>
            </w:r>
            <w:r w:rsidRPr="005B3720">
              <w:rPr>
                <w:rFonts w:ascii="inherit" w:hAnsi="inherit"/>
                <w:sz w:val="24"/>
                <w:szCs w:val="24"/>
              </w:rPr>
              <w:lastRenderedPageBreak/>
              <w:t xml:space="preserve">coordination with </w:t>
            </w:r>
            <w:ins w:id="492"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694CAF" w:rsidRPr="005B3720" w14:paraId="6CC452DD" w14:textId="77777777" w:rsidTr="00820452">
        <w:trPr>
          <w:trHeight w:val="603"/>
          <w:trPrChange w:id="493" w:author="Author">
            <w:trPr>
              <w:gridBefore w:val="1"/>
              <w:trHeight w:val="603"/>
            </w:trPr>
          </w:trPrChange>
        </w:trPr>
        <w:tc>
          <w:tcPr>
            <w:tcW w:w="2483" w:type="dxa"/>
            <w:vMerge/>
            <w:tcBorders>
              <w:left w:val="nil"/>
              <w:bottom w:val="single" w:sz="4" w:space="0" w:color="050004"/>
              <w:right w:val="single" w:sz="4" w:space="0" w:color="050004"/>
            </w:tcBorders>
            <w:tcPrChange w:id="494" w:author="Author">
              <w:tcPr>
                <w:tcW w:w="2482" w:type="dxa"/>
                <w:gridSpan w:val="3"/>
                <w:vMerge/>
                <w:tcBorders>
                  <w:left w:val="nil"/>
                  <w:bottom w:val="single" w:sz="4" w:space="0" w:color="050004"/>
                  <w:right w:val="single" w:sz="4" w:space="0" w:color="050004"/>
                </w:tcBorders>
              </w:tcPr>
            </w:tcPrChange>
          </w:tcPr>
          <w:p w14:paraId="15DFF89A"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495" w:author="Author">
              <w:tcPr>
                <w:tcW w:w="2788" w:type="dxa"/>
                <w:gridSpan w:val="2"/>
                <w:tcBorders>
                  <w:top w:val="single" w:sz="4" w:space="0" w:color="050004"/>
                  <w:left w:val="nil"/>
                  <w:bottom w:val="single" w:sz="4" w:space="0" w:color="050004"/>
                  <w:right w:val="single" w:sz="4" w:space="0" w:color="050004"/>
                </w:tcBorders>
              </w:tcPr>
            </w:tcPrChange>
          </w:tcPr>
          <w:p w14:paraId="4C50F11B" w14:textId="0891DD8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Change w:id="496" w:author="Author">
              <w:tcPr>
                <w:tcW w:w="3944" w:type="dxa"/>
                <w:gridSpan w:val="2"/>
                <w:tcBorders>
                  <w:top w:val="single" w:sz="4" w:space="0" w:color="050004"/>
                  <w:left w:val="single" w:sz="4" w:space="0" w:color="050004"/>
                  <w:bottom w:val="single" w:sz="4" w:space="0" w:color="050004"/>
                  <w:right w:val="nil"/>
                </w:tcBorders>
              </w:tcPr>
            </w:tcPrChange>
          </w:tcPr>
          <w:p w14:paraId="583E6562" w14:textId="3B287A3E"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497"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694CAF" w:rsidRPr="005B3720" w14:paraId="407B63D1" w14:textId="77777777" w:rsidTr="00820452">
        <w:trPr>
          <w:trHeight w:val="603"/>
          <w:trPrChange w:id="498" w:author="Author">
            <w:trPr>
              <w:gridBefore w:val="1"/>
              <w:trHeight w:val="603"/>
            </w:trPr>
          </w:trPrChange>
        </w:trPr>
        <w:tc>
          <w:tcPr>
            <w:tcW w:w="2483" w:type="dxa"/>
            <w:vMerge w:val="restart"/>
            <w:tcBorders>
              <w:top w:val="single" w:sz="4" w:space="0" w:color="050004"/>
              <w:left w:val="nil"/>
              <w:right w:val="single" w:sz="4" w:space="0" w:color="050004"/>
            </w:tcBorders>
            <w:tcPrChange w:id="499" w:author="Author">
              <w:tcPr>
                <w:tcW w:w="2482" w:type="dxa"/>
                <w:gridSpan w:val="3"/>
                <w:vMerge w:val="restart"/>
                <w:tcBorders>
                  <w:top w:val="single" w:sz="4" w:space="0" w:color="050004"/>
                  <w:left w:val="nil"/>
                  <w:right w:val="single" w:sz="4" w:space="0" w:color="050004"/>
                </w:tcBorders>
              </w:tcPr>
            </w:tcPrChange>
          </w:tcPr>
          <w:p w14:paraId="443BD4C5" w14:textId="53C80AC6"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tcPrChange w:id="500" w:author="Author">
              <w:tcPr>
                <w:tcW w:w="2788" w:type="dxa"/>
                <w:gridSpan w:val="2"/>
                <w:tcBorders>
                  <w:top w:val="single" w:sz="4" w:space="0" w:color="050004"/>
                  <w:left w:val="nil"/>
                  <w:bottom w:val="single" w:sz="4" w:space="0" w:color="050004"/>
                  <w:right w:val="single" w:sz="4" w:space="0" w:color="050004"/>
                </w:tcBorders>
              </w:tcPr>
            </w:tcPrChange>
          </w:tcPr>
          <w:p w14:paraId="465E6F8B" w14:textId="6369A076"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Change w:id="501" w:author="Author">
              <w:tcPr>
                <w:tcW w:w="3944" w:type="dxa"/>
                <w:gridSpan w:val="2"/>
                <w:tcBorders>
                  <w:top w:val="single" w:sz="4" w:space="0" w:color="050004"/>
                  <w:left w:val="single" w:sz="4" w:space="0" w:color="050004"/>
                  <w:bottom w:val="single" w:sz="4" w:space="0" w:color="050004"/>
                  <w:right w:val="nil"/>
                </w:tcBorders>
              </w:tcPr>
            </w:tcPrChange>
          </w:tcPr>
          <w:p w14:paraId="2FEA0981" w14:textId="2E6431E4" w:rsidR="00694CAF" w:rsidRPr="005B3720" w:rsidRDefault="009A4A6D" w:rsidP="00694CAF">
            <w:pPr>
              <w:spacing w:after="0" w:line="259" w:lineRule="auto"/>
              <w:ind w:left="0" w:firstLine="0"/>
              <w:rPr>
                <w:rFonts w:ascii="inherit" w:hAnsi="inherit"/>
                <w:sz w:val="24"/>
                <w:szCs w:val="24"/>
              </w:rPr>
            </w:pPr>
            <w:ins w:id="502" w:author="Author">
              <w:r>
                <w:rPr>
                  <w:rFonts w:ascii="inherit" w:hAnsi="inherit"/>
                  <w:sz w:val="24"/>
                  <w:szCs w:val="24"/>
                </w:rPr>
                <w:t xml:space="preserve">To be specified by each relevant isolated AC network operator and the relevant TSO, but not more than </w:t>
              </w:r>
            </w:ins>
            <w:r w:rsidR="00694CAF" w:rsidRPr="005B3720">
              <w:rPr>
                <w:rFonts w:ascii="inherit" w:hAnsi="inherit"/>
                <w:sz w:val="24"/>
                <w:szCs w:val="24"/>
              </w:rPr>
              <w:t xml:space="preserve">60 minutes </w:t>
            </w:r>
          </w:p>
        </w:tc>
      </w:tr>
      <w:tr w:rsidR="00694CAF" w:rsidRPr="005B3720" w14:paraId="0D4634FF" w14:textId="77777777" w:rsidTr="00820452">
        <w:trPr>
          <w:trHeight w:val="603"/>
          <w:trPrChange w:id="503" w:author="Author">
            <w:trPr>
              <w:gridBefore w:val="1"/>
              <w:trHeight w:val="603"/>
            </w:trPr>
          </w:trPrChange>
        </w:trPr>
        <w:tc>
          <w:tcPr>
            <w:tcW w:w="2483" w:type="dxa"/>
            <w:vMerge/>
            <w:tcBorders>
              <w:left w:val="nil"/>
              <w:right w:val="single" w:sz="4" w:space="0" w:color="050004"/>
            </w:tcBorders>
            <w:tcPrChange w:id="504" w:author="Author">
              <w:tcPr>
                <w:tcW w:w="2482" w:type="dxa"/>
                <w:gridSpan w:val="3"/>
                <w:vMerge/>
                <w:tcBorders>
                  <w:left w:val="nil"/>
                  <w:right w:val="single" w:sz="4" w:space="0" w:color="050004"/>
                </w:tcBorders>
              </w:tcPr>
            </w:tcPrChange>
          </w:tcPr>
          <w:p w14:paraId="095D7BFC"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505" w:author="Author">
              <w:tcPr>
                <w:tcW w:w="2788" w:type="dxa"/>
                <w:gridSpan w:val="2"/>
                <w:tcBorders>
                  <w:top w:val="single" w:sz="4" w:space="0" w:color="050004"/>
                  <w:left w:val="nil"/>
                  <w:bottom w:val="single" w:sz="4" w:space="0" w:color="050004"/>
                  <w:right w:val="single" w:sz="4" w:space="0" w:color="050004"/>
                </w:tcBorders>
              </w:tcPr>
            </w:tcPrChange>
          </w:tcPr>
          <w:p w14:paraId="626A292B" w14:textId="67780E2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Change w:id="506" w:author="Author">
              <w:tcPr>
                <w:tcW w:w="3944" w:type="dxa"/>
                <w:gridSpan w:val="2"/>
                <w:tcBorders>
                  <w:top w:val="single" w:sz="4" w:space="0" w:color="050004"/>
                  <w:left w:val="single" w:sz="4" w:space="0" w:color="050004"/>
                  <w:bottom w:val="single" w:sz="4" w:space="0" w:color="050004"/>
                  <w:right w:val="nil"/>
                </w:tcBorders>
              </w:tcPr>
            </w:tcPrChange>
          </w:tcPr>
          <w:p w14:paraId="1DBA406C" w14:textId="03C4A07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4EFA86A3" w14:textId="77777777" w:rsidTr="00820452">
        <w:trPr>
          <w:trHeight w:val="603"/>
          <w:trPrChange w:id="507" w:author="Author">
            <w:trPr>
              <w:gridBefore w:val="1"/>
              <w:trHeight w:val="603"/>
            </w:trPr>
          </w:trPrChange>
        </w:trPr>
        <w:tc>
          <w:tcPr>
            <w:tcW w:w="2483" w:type="dxa"/>
            <w:vMerge/>
            <w:tcBorders>
              <w:left w:val="nil"/>
              <w:right w:val="single" w:sz="4" w:space="0" w:color="050004"/>
            </w:tcBorders>
            <w:tcPrChange w:id="508" w:author="Author">
              <w:tcPr>
                <w:tcW w:w="2482" w:type="dxa"/>
                <w:gridSpan w:val="3"/>
                <w:vMerge/>
                <w:tcBorders>
                  <w:left w:val="nil"/>
                  <w:right w:val="single" w:sz="4" w:space="0" w:color="050004"/>
                </w:tcBorders>
              </w:tcPr>
            </w:tcPrChange>
          </w:tcPr>
          <w:p w14:paraId="7BB7E36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Change w:id="509" w:author="Author">
              <w:tcPr>
                <w:tcW w:w="2788" w:type="dxa"/>
                <w:gridSpan w:val="2"/>
                <w:tcBorders>
                  <w:top w:val="single" w:sz="4" w:space="0" w:color="050004"/>
                  <w:left w:val="nil"/>
                  <w:bottom w:val="single" w:sz="4" w:space="0" w:color="050004"/>
                  <w:right w:val="single" w:sz="4" w:space="0" w:color="050004"/>
                </w:tcBorders>
              </w:tcPr>
            </w:tcPrChange>
          </w:tcPr>
          <w:p w14:paraId="589C7668" w14:textId="294D30C7"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Change w:id="510" w:author="Author">
              <w:tcPr>
                <w:tcW w:w="3944" w:type="dxa"/>
                <w:gridSpan w:val="2"/>
                <w:tcBorders>
                  <w:top w:val="single" w:sz="4" w:space="0" w:color="050004"/>
                  <w:left w:val="single" w:sz="4" w:space="0" w:color="050004"/>
                  <w:bottom w:val="single" w:sz="4" w:space="0" w:color="050004"/>
                  <w:right w:val="nil"/>
                </w:tcBorders>
              </w:tcPr>
            </w:tcPrChange>
          </w:tcPr>
          <w:p w14:paraId="05775B69" w14:textId="3217C11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w:t>
            </w:r>
            <w:ins w:id="511"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694CAF" w:rsidRPr="005B3720" w14:paraId="5836B8A9" w14:textId="77777777" w:rsidTr="00820452">
        <w:tblPrEx>
          <w:tblPrExChange w:id="512" w:author="Author">
            <w:tblPrEx>
              <w:tblW w:w="9214" w:type="dxa"/>
              <w:tblInd w:w="0" w:type="dxa"/>
            </w:tblPrEx>
          </w:tblPrExChange>
        </w:tblPrEx>
        <w:trPr>
          <w:trHeight w:val="603"/>
          <w:trPrChange w:id="513" w:author="Author">
            <w:trPr>
              <w:gridBefore w:val="2"/>
              <w:trHeight w:val="603"/>
            </w:trPr>
          </w:trPrChange>
        </w:trPr>
        <w:tc>
          <w:tcPr>
            <w:tcW w:w="2483" w:type="dxa"/>
            <w:vMerge/>
            <w:tcBorders>
              <w:left w:val="nil"/>
              <w:bottom w:val="single" w:sz="4" w:space="0" w:color="auto"/>
              <w:right w:val="single" w:sz="4" w:space="0" w:color="050004"/>
            </w:tcBorders>
            <w:tcPrChange w:id="514" w:author="Author">
              <w:tcPr>
                <w:tcW w:w="2482" w:type="dxa"/>
                <w:gridSpan w:val="2"/>
                <w:vMerge/>
                <w:tcBorders>
                  <w:left w:val="nil"/>
                  <w:bottom w:val="single" w:sz="4" w:space="0" w:color="050004"/>
                  <w:right w:val="single" w:sz="4" w:space="0" w:color="050004"/>
                </w:tcBorders>
              </w:tcPr>
            </w:tcPrChange>
          </w:tcPr>
          <w:p w14:paraId="6BDD48B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auto"/>
              <w:right w:val="single" w:sz="4" w:space="0" w:color="050004"/>
            </w:tcBorders>
            <w:tcPrChange w:id="515" w:author="Author">
              <w:tcPr>
                <w:tcW w:w="2788" w:type="dxa"/>
                <w:gridSpan w:val="2"/>
                <w:tcBorders>
                  <w:top w:val="single" w:sz="4" w:space="0" w:color="050004"/>
                  <w:left w:val="nil"/>
                  <w:bottom w:val="single" w:sz="4" w:space="0" w:color="050004"/>
                  <w:right w:val="single" w:sz="4" w:space="0" w:color="050004"/>
                </w:tcBorders>
              </w:tcPr>
            </w:tcPrChange>
          </w:tcPr>
          <w:p w14:paraId="233B88C5" w14:textId="071CCD6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auto"/>
              <w:right w:val="nil"/>
            </w:tcBorders>
            <w:tcPrChange w:id="516" w:author="Author">
              <w:tcPr>
                <w:tcW w:w="3944" w:type="dxa"/>
                <w:gridSpan w:val="2"/>
                <w:tcBorders>
                  <w:top w:val="single" w:sz="4" w:space="0" w:color="050004"/>
                  <w:left w:val="single" w:sz="4" w:space="0" w:color="050004"/>
                  <w:bottom w:val="single" w:sz="4" w:space="0" w:color="050004"/>
                  <w:right w:val="nil"/>
                </w:tcBorders>
              </w:tcPr>
            </w:tcPrChange>
          </w:tcPr>
          <w:p w14:paraId="3DFAC3CF" w14:textId="61506D33"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w:t>
            </w:r>
            <w:ins w:id="517" w:author="Author">
              <w:r w:rsidR="009A4A6D" w:rsidRPr="005B3720">
                <w:rPr>
                  <w:rFonts w:ascii="inherit" w:hAnsi="inherit"/>
                  <w:sz w:val="24"/>
                  <w:szCs w:val="24"/>
                </w:rPr>
                <w:t xml:space="preserve">the relevant </w:t>
              </w:r>
              <w:r w:rsidR="009A4A6D">
                <w:rPr>
                  <w:rFonts w:ascii="inherit" w:hAnsi="inherit"/>
                  <w:sz w:val="24"/>
                  <w:szCs w:val="24"/>
                </w:rPr>
                <w:t>isolated AC network operator and</w:t>
              </w:r>
              <w:r w:rsidR="009A4A6D" w:rsidRPr="005B3720">
                <w:rPr>
                  <w:rFonts w:ascii="inherit" w:hAnsi="inherit"/>
                  <w:sz w:val="24"/>
                  <w:szCs w:val="24"/>
                </w:rPr>
                <w:t xml:space="preserve"> </w:t>
              </w:r>
            </w:ins>
            <w:r w:rsidRPr="005B3720">
              <w:rPr>
                <w:rFonts w:ascii="inherit" w:hAnsi="inherit"/>
                <w:sz w:val="24"/>
                <w:szCs w:val="24"/>
              </w:rPr>
              <w:t xml:space="preserve">the relevant TSO.  </w:t>
            </w:r>
          </w:p>
        </w:tc>
      </w:tr>
      <w:tr w:rsidR="009A4A6D" w:rsidRPr="005B3720" w14:paraId="57351CEF" w14:textId="77777777" w:rsidTr="00820452">
        <w:tblPrEx>
          <w:tblCellMar>
            <w:top w:w="0" w:type="dxa"/>
            <w:left w:w="0" w:type="dxa"/>
          </w:tblCellMar>
          <w:tblPrExChange w:id="518" w:author="Author">
            <w:tblPrEx>
              <w:tblCellMar>
                <w:top w:w="0" w:type="dxa"/>
                <w:left w:w="0" w:type="dxa"/>
              </w:tblCellMar>
            </w:tblPrEx>
          </w:tblPrExChange>
        </w:tblPrEx>
        <w:trPr>
          <w:trHeight w:val="435"/>
          <w:ins w:id="519" w:author="Author"/>
          <w:trPrChange w:id="520" w:author="Author">
            <w:trPr>
              <w:gridBefore w:val="1"/>
              <w:trHeight w:val="435"/>
            </w:trPr>
          </w:trPrChange>
        </w:trPr>
        <w:tc>
          <w:tcPr>
            <w:tcW w:w="2483" w:type="dxa"/>
            <w:vMerge w:val="restart"/>
            <w:tcBorders>
              <w:top w:val="single" w:sz="4" w:space="0" w:color="auto"/>
              <w:left w:val="single" w:sz="4" w:space="0" w:color="auto"/>
              <w:bottom w:val="single" w:sz="4" w:space="0" w:color="auto"/>
              <w:right w:val="single" w:sz="4" w:space="0" w:color="auto"/>
            </w:tcBorders>
            <w:tcPrChange w:id="521" w:author="Author">
              <w:tcPr>
                <w:tcW w:w="2482" w:type="dxa"/>
                <w:gridSpan w:val="3"/>
                <w:vMerge w:val="restart"/>
                <w:tcBorders>
                  <w:top w:val="single" w:sz="4" w:space="0" w:color="auto"/>
                  <w:left w:val="single" w:sz="4" w:space="0" w:color="auto"/>
                  <w:bottom w:val="single" w:sz="4" w:space="0" w:color="auto"/>
                  <w:right w:val="single" w:sz="4" w:space="0" w:color="auto"/>
                </w:tcBorders>
              </w:tcPr>
            </w:tcPrChange>
          </w:tcPr>
          <w:p w14:paraId="0C8A6778" w14:textId="25A900D0" w:rsidR="009A4A6D" w:rsidRPr="005B3720" w:rsidRDefault="009A4A6D" w:rsidP="00057AB0">
            <w:pPr>
              <w:spacing w:after="0" w:line="259" w:lineRule="auto"/>
              <w:ind w:left="0" w:right="95" w:firstLine="0"/>
              <w:jc w:val="center"/>
              <w:rPr>
                <w:ins w:id="522" w:author="Author"/>
                <w:rFonts w:ascii="inherit" w:hAnsi="inherit"/>
                <w:sz w:val="24"/>
                <w:szCs w:val="24"/>
              </w:rPr>
            </w:pPr>
            <w:ins w:id="523" w:author="Author">
              <w:r>
                <w:rPr>
                  <w:rFonts w:ascii="inherit" w:hAnsi="inherit"/>
                  <w:sz w:val="24"/>
                  <w:szCs w:val="24"/>
                </w:rPr>
                <w:t>275 kV</w:t>
              </w:r>
            </w:ins>
          </w:p>
        </w:tc>
        <w:tc>
          <w:tcPr>
            <w:tcW w:w="2788" w:type="dxa"/>
            <w:tcBorders>
              <w:top w:val="single" w:sz="4" w:space="0" w:color="auto"/>
              <w:left w:val="single" w:sz="4" w:space="0" w:color="auto"/>
              <w:bottom w:val="single" w:sz="4" w:space="0" w:color="auto"/>
              <w:right w:val="single" w:sz="4" w:space="0" w:color="auto"/>
            </w:tcBorders>
            <w:tcPrChange w:id="524" w:author="Author">
              <w:tcPr>
                <w:tcW w:w="2788" w:type="dxa"/>
                <w:gridSpan w:val="2"/>
                <w:tcBorders>
                  <w:top w:val="single" w:sz="4" w:space="0" w:color="auto"/>
                  <w:left w:val="single" w:sz="4" w:space="0" w:color="auto"/>
                  <w:bottom w:val="single" w:sz="4" w:space="0" w:color="auto"/>
                  <w:right w:val="single" w:sz="4" w:space="0" w:color="auto"/>
                </w:tcBorders>
              </w:tcPr>
            </w:tcPrChange>
          </w:tcPr>
          <w:p w14:paraId="34B02516" w14:textId="77777777" w:rsidR="009A4A6D" w:rsidRPr="005B3720" w:rsidRDefault="009A4A6D" w:rsidP="00057AB0">
            <w:pPr>
              <w:spacing w:after="0" w:line="259" w:lineRule="auto"/>
              <w:ind w:left="0" w:right="95" w:firstLine="0"/>
              <w:jc w:val="center"/>
              <w:rPr>
                <w:ins w:id="525" w:author="Author"/>
                <w:rFonts w:ascii="inherit" w:hAnsi="inherit"/>
                <w:sz w:val="24"/>
                <w:szCs w:val="24"/>
              </w:rPr>
            </w:pPr>
            <w:ins w:id="526" w:author="Author">
              <w:r w:rsidRPr="005B3720">
                <w:rPr>
                  <w:rFonts w:ascii="inherit" w:hAnsi="inherit"/>
                  <w:sz w:val="24"/>
                  <w:szCs w:val="24"/>
                </w:rPr>
                <w:t xml:space="preserve">0,85 pu-0,90 pu </w:t>
              </w:r>
            </w:ins>
          </w:p>
        </w:tc>
        <w:tc>
          <w:tcPr>
            <w:tcW w:w="3944" w:type="dxa"/>
            <w:tcBorders>
              <w:top w:val="single" w:sz="4" w:space="0" w:color="auto"/>
              <w:left w:val="single" w:sz="4" w:space="0" w:color="auto"/>
              <w:bottom w:val="single" w:sz="4" w:space="0" w:color="auto"/>
              <w:right w:val="single" w:sz="4" w:space="0" w:color="auto"/>
            </w:tcBorders>
            <w:tcPrChange w:id="527" w:author="Author">
              <w:tcPr>
                <w:tcW w:w="3944" w:type="dxa"/>
                <w:gridSpan w:val="2"/>
                <w:tcBorders>
                  <w:top w:val="single" w:sz="4" w:space="0" w:color="auto"/>
                  <w:left w:val="single" w:sz="4" w:space="0" w:color="auto"/>
                  <w:bottom w:val="single" w:sz="4" w:space="0" w:color="auto"/>
                  <w:right w:val="single" w:sz="4" w:space="0" w:color="auto"/>
                </w:tcBorders>
              </w:tcPr>
            </w:tcPrChange>
          </w:tcPr>
          <w:p w14:paraId="648B8333" w14:textId="1D7478D1" w:rsidR="009A4A6D" w:rsidRPr="005B3720" w:rsidRDefault="009A4A6D" w:rsidP="00057AB0">
            <w:pPr>
              <w:spacing w:after="0" w:line="259" w:lineRule="auto"/>
              <w:ind w:left="0" w:firstLine="0"/>
              <w:jc w:val="left"/>
              <w:rPr>
                <w:ins w:id="528" w:author="Author"/>
                <w:rFonts w:ascii="inherit" w:hAnsi="inherit"/>
                <w:sz w:val="24"/>
                <w:szCs w:val="24"/>
              </w:rPr>
            </w:pPr>
            <w:ins w:id="529" w:author="Author">
              <w:r>
                <w:rPr>
                  <w:rFonts w:ascii="inherit" w:hAnsi="inherit"/>
                  <w:sz w:val="24"/>
                  <w:szCs w:val="24"/>
                </w:rPr>
                <w:t xml:space="preserve">To be specified by each relevant isolated AC network operator and the relevant TSO, but not more than </w:t>
              </w:r>
              <w:r w:rsidRPr="005B3720">
                <w:rPr>
                  <w:rFonts w:ascii="inherit" w:hAnsi="inherit"/>
                  <w:sz w:val="24"/>
                  <w:szCs w:val="24"/>
                </w:rPr>
                <w:t>60 minutes</w:t>
              </w:r>
            </w:ins>
          </w:p>
        </w:tc>
      </w:tr>
      <w:tr w:rsidR="009A4A6D" w:rsidRPr="005B3720" w14:paraId="76788AB5" w14:textId="77777777" w:rsidTr="00820452">
        <w:tblPrEx>
          <w:tblCellMar>
            <w:top w:w="0" w:type="dxa"/>
            <w:left w:w="0" w:type="dxa"/>
          </w:tblCellMar>
          <w:tblPrExChange w:id="530" w:author="Author">
            <w:tblPrEx>
              <w:tblCellMar>
                <w:top w:w="0" w:type="dxa"/>
                <w:left w:w="0" w:type="dxa"/>
              </w:tblCellMar>
            </w:tblPrEx>
          </w:tblPrExChange>
        </w:tblPrEx>
        <w:trPr>
          <w:trHeight w:val="392"/>
          <w:ins w:id="531" w:author="Author"/>
          <w:trPrChange w:id="532" w:author="Author">
            <w:trPr>
              <w:gridBefore w:val="1"/>
              <w:trHeight w:val="392"/>
            </w:trPr>
          </w:trPrChange>
        </w:trPr>
        <w:tc>
          <w:tcPr>
            <w:tcW w:w="2483" w:type="dxa"/>
            <w:vMerge/>
            <w:tcBorders>
              <w:top w:val="single" w:sz="4" w:space="0" w:color="auto"/>
              <w:left w:val="single" w:sz="4" w:space="0" w:color="auto"/>
              <w:bottom w:val="single" w:sz="4" w:space="0" w:color="auto"/>
              <w:right w:val="single" w:sz="4" w:space="0" w:color="auto"/>
            </w:tcBorders>
            <w:tcPrChange w:id="533" w:author="Author">
              <w:tcPr>
                <w:tcW w:w="2482" w:type="dxa"/>
                <w:gridSpan w:val="3"/>
                <w:vMerge/>
                <w:tcBorders>
                  <w:top w:val="single" w:sz="4" w:space="0" w:color="auto"/>
                  <w:left w:val="single" w:sz="4" w:space="0" w:color="auto"/>
                  <w:bottom w:val="single" w:sz="4" w:space="0" w:color="auto"/>
                  <w:right w:val="single" w:sz="4" w:space="0" w:color="auto"/>
                </w:tcBorders>
              </w:tcPr>
            </w:tcPrChange>
          </w:tcPr>
          <w:p w14:paraId="2BA3DBC3" w14:textId="77777777" w:rsidR="009A4A6D" w:rsidRPr="005B3720" w:rsidRDefault="009A4A6D" w:rsidP="00057AB0">
            <w:pPr>
              <w:spacing w:after="0" w:line="259" w:lineRule="auto"/>
              <w:ind w:left="0" w:right="95" w:firstLine="0"/>
              <w:jc w:val="center"/>
              <w:rPr>
                <w:ins w:id="534"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535" w:author="Author">
              <w:tcPr>
                <w:tcW w:w="2788" w:type="dxa"/>
                <w:gridSpan w:val="2"/>
                <w:tcBorders>
                  <w:top w:val="single" w:sz="4" w:space="0" w:color="auto"/>
                  <w:left w:val="single" w:sz="4" w:space="0" w:color="auto"/>
                  <w:bottom w:val="single" w:sz="4" w:space="0" w:color="auto"/>
                  <w:right w:val="single" w:sz="4" w:space="0" w:color="auto"/>
                </w:tcBorders>
              </w:tcPr>
            </w:tcPrChange>
          </w:tcPr>
          <w:p w14:paraId="483280A3" w14:textId="77777777" w:rsidR="009A4A6D" w:rsidRPr="005B3720" w:rsidRDefault="009A4A6D" w:rsidP="00057AB0">
            <w:pPr>
              <w:spacing w:after="0" w:line="259" w:lineRule="auto"/>
              <w:ind w:left="0" w:right="95" w:firstLine="0"/>
              <w:jc w:val="center"/>
              <w:rPr>
                <w:ins w:id="536" w:author="Author"/>
                <w:rFonts w:ascii="inherit" w:hAnsi="inherit"/>
                <w:sz w:val="24"/>
                <w:szCs w:val="24"/>
              </w:rPr>
            </w:pPr>
            <w:ins w:id="537" w:author="Author">
              <w:r w:rsidRPr="005B3720">
                <w:rPr>
                  <w:rFonts w:ascii="inherit" w:hAnsi="inherit"/>
                  <w:sz w:val="24"/>
                  <w:szCs w:val="24"/>
                </w:rPr>
                <w:t xml:space="preserve">0,90 pu-1,05 pu </w:t>
              </w:r>
            </w:ins>
          </w:p>
        </w:tc>
        <w:tc>
          <w:tcPr>
            <w:tcW w:w="3944" w:type="dxa"/>
            <w:tcBorders>
              <w:top w:val="single" w:sz="4" w:space="0" w:color="auto"/>
              <w:left w:val="single" w:sz="4" w:space="0" w:color="auto"/>
              <w:bottom w:val="single" w:sz="4" w:space="0" w:color="auto"/>
              <w:right w:val="single" w:sz="4" w:space="0" w:color="auto"/>
            </w:tcBorders>
            <w:tcPrChange w:id="538" w:author="Author">
              <w:tcPr>
                <w:tcW w:w="3944" w:type="dxa"/>
                <w:gridSpan w:val="2"/>
                <w:tcBorders>
                  <w:top w:val="single" w:sz="4" w:space="0" w:color="auto"/>
                  <w:left w:val="single" w:sz="4" w:space="0" w:color="auto"/>
                  <w:bottom w:val="single" w:sz="4" w:space="0" w:color="auto"/>
                  <w:right w:val="single" w:sz="4" w:space="0" w:color="auto"/>
                </w:tcBorders>
              </w:tcPr>
            </w:tcPrChange>
          </w:tcPr>
          <w:p w14:paraId="547DBAEA" w14:textId="77777777" w:rsidR="009A4A6D" w:rsidRPr="005B3720" w:rsidRDefault="009A4A6D" w:rsidP="00057AB0">
            <w:pPr>
              <w:spacing w:after="0" w:line="259" w:lineRule="auto"/>
              <w:ind w:left="0" w:firstLine="0"/>
              <w:jc w:val="left"/>
              <w:rPr>
                <w:ins w:id="539" w:author="Author"/>
                <w:rFonts w:ascii="inherit" w:hAnsi="inherit"/>
                <w:sz w:val="24"/>
                <w:szCs w:val="24"/>
              </w:rPr>
            </w:pPr>
            <w:ins w:id="540" w:author="Author">
              <w:r w:rsidRPr="005B3720">
                <w:rPr>
                  <w:rFonts w:ascii="inherit" w:hAnsi="inherit"/>
                  <w:sz w:val="24"/>
                  <w:szCs w:val="24"/>
                </w:rPr>
                <w:t xml:space="preserve">Unlimited </w:t>
              </w:r>
            </w:ins>
          </w:p>
        </w:tc>
      </w:tr>
      <w:tr w:rsidR="009A4A6D" w:rsidRPr="005B3720" w14:paraId="6B0F9803" w14:textId="77777777" w:rsidTr="00820452">
        <w:tblPrEx>
          <w:tblCellMar>
            <w:top w:w="0" w:type="dxa"/>
            <w:left w:w="0" w:type="dxa"/>
          </w:tblCellMar>
          <w:tblPrExChange w:id="541" w:author="Author">
            <w:tblPrEx>
              <w:tblCellMar>
                <w:top w:w="0" w:type="dxa"/>
                <w:left w:w="0" w:type="dxa"/>
              </w:tblCellMar>
            </w:tblPrEx>
          </w:tblPrExChange>
        </w:tblPrEx>
        <w:trPr>
          <w:trHeight w:val="815"/>
          <w:ins w:id="542" w:author="Author"/>
          <w:trPrChange w:id="543" w:author="Author">
            <w:trPr>
              <w:gridBefore w:val="1"/>
              <w:trHeight w:val="815"/>
            </w:trPr>
          </w:trPrChange>
        </w:trPr>
        <w:tc>
          <w:tcPr>
            <w:tcW w:w="2483" w:type="dxa"/>
            <w:vMerge/>
            <w:tcBorders>
              <w:top w:val="single" w:sz="4" w:space="0" w:color="auto"/>
              <w:left w:val="single" w:sz="4" w:space="0" w:color="auto"/>
              <w:bottom w:val="single" w:sz="4" w:space="0" w:color="auto"/>
              <w:right w:val="single" w:sz="4" w:space="0" w:color="auto"/>
            </w:tcBorders>
            <w:tcPrChange w:id="544" w:author="Author">
              <w:tcPr>
                <w:tcW w:w="2482" w:type="dxa"/>
                <w:gridSpan w:val="3"/>
                <w:vMerge/>
                <w:tcBorders>
                  <w:top w:val="single" w:sz="4" w:space="0" w:color="auto"/>
                  <w:left w:val="single" w:sz="4" w:space="0" w:color="auto"/>
                  <w:bottom w:val="single" w:sz="4" w:space="0" w:color="auto"/>
                  <w:right w:val="single" w:sz="4" w:space="0" w:color="auto"/>
                </w:tcBorders>
              </w:tcPr>
            </w:tcPrChange>
          </w:tcPr>
          <w:p w14:paraId="096E2A95" w14:textId="77777777" w:rsidR="009A4A6D" w:rsidRPr="005B3720" w:rsidRDefault="009A4A6D" w:rsidP="00057AB0">
            <w:pPr>
              <w:spacing w:after="0" w:line="259" w:lineRule="auto"/>
              <w:ind w:left="0" w:right="95" w:firstLine="0"/>
              <w:jc w:val="center"/>
              <w:rPr>
                <w:ins w:id="545"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546" w:author="Author">
              <w:tcPr>
                <w:tcW w:w="2788" w:type="dxa"/>
                <w:gridSpan w:val="2"/>
                <w:tcBorders>
                  <w:top w:val="single" w:sz="4" w:space="0" w:color="auto"/>
                  <w:left w:val="single" w:sz="4" w:space="0" w:color="auto"/>
                  <w:bottom w:val="single" w:sz="4" w:space="0" w:color="auto"/>
                  <w:right w:val="single" w:sz="4" w:space="0" w:color="auto"/>
                </w:tcBorders>
              </w:tcPr>
            </w:tcPrChange>
          </w:tcPr>
          <w:p w14:paraId="62644E19" w14:textId="77777777" w:rsidR="009A4A6D" w:rsidRPr="005B3720" w:rsidRDefault="009A4A6D" w:rsidP="00057AB0">
            <w:pPr>
              <w:spacing w:after="0" w:line="259" w:lineRule="auto"/>
              <w:ind w:left="0" w:right="95" w:firstLine="0"/>
              <w:jc w:val="center"/>
              <w:rPr>
                <w:ins w:id="547" w:author="Author"/>
                <w:rFonts w:ascii="inherit" w:hAnsi="inherit"/>
                <w:sz w:val="24"/>
                <w:szCs w:val="24"/>
              </w:rPr>
            </w:pPr>
            <w:ins w:id="548" w:author="Author">
              <w:r w:rsidRPr="005B3720">
                <w:rPr>
                  <w:rFonts w:ascii="inherit" w:hAnsi="inherit"/>
                  <w:sz w:val="24"/>
                  <w:szCs w:val="24"/>
                </w:rPr>
                <w:t xml:space="preserve">1,05 pu-1,15 pu </w:t>
              </w:r>
            </w:ins>
          </w:p>
        </w:tc>
        <w:tc>
          <w:tcPr>
            <w:tcW w:w="3944" w:type="dxa"/>
            <w:tcBorders>
              <w:top w:val="single" w:sz="4" w:space="0" w:color="auto"/>
              <w:left w:val="single" w:sz="4" w:space="0" w:color="auto"/>
              <w:bottom w:val="single" w:sz="4" w:space="0" w:color="auto"/>
              <w:right w:val="single" w:sz="4" w:space="0" w:color="auto"/>
            </w:tcBorders>
            <w:tcPrChange w:id="549" w:author="Author">
              <w:tcPr>
                <w:tcW w:w="3944" w:type="dxa"/>
                <w:gridSpan w:val="2"/>
                <w:tcBorders>
                  <w:top w:val="single" w:sz="4" w:space="0" w:color="auto"/>
                  <w:left w:val="single" w:sz="4" w:space="0" w:color="auto"/>
                  <w:bottom w:val="single" w:sz="4" w:space="0" w:color="auto"/>
                  <w:right w:val="single" w:sz="4" w:space="0" w:color="auto"/>
                </w:tcBorders>
              </w:tcPr>
            </w:tcPrChange>
          </w:tcPr>
          <w:p w14:paraId="3D150939" w14:textId="6AD4CB44" w:rsidR="009A4A6D" w:rsidRPr="005B3720" w:rsidRDefault="009A4A6D" w:rsidP="00057AB0">
            <w:pPr>
              <w:spacing w:after="0" w:line="259" w:lineRule="auto"/>
              <w:ind w:left="0" w:firstLine="0"/>
              <w:rPr>
                <w:ins w:id="550" w:author="Author"/>
                <w:rFonts w:ascii="inherit" w:hAnsi="inherit"/>
                <w:sz w:val="24"/>
                <w:szCs w:val="24"/>
              </w:rPr>
            </w:pPr>
            <w:ins w:id="551"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w:t>
              </w:r>
              <w:r w:rsidRPr="005B3720">
                <w:rPr>
                  <w:rFonts w:ascii="inherit" w:hAnsi="inherit"/>
                  <w:sz w:val="24"/>
                  <w:szCs w:val="24"/>
                </w:rPr>
                <w:t xml:space="preserve"> the relevant TSO. Various sub-ranges of voltage withstand capability may be specified.  </w:t>
              </w:r>
            </w:ins>
          </w:p>
        </w:tc>
      </w:tr>
      <w:tr w:rsidR="009A4A6D" w:rsidRPr="005B3720" w14:paraId="64CB5785" w14:textId="77777777" w:rsidTr="00820452">
        <w:tblPrEx>
          <w:tblCellMar>
            <w:top w:w="0" w:type="dxa"/>
            <w:left w:w="0" w:type="dxa"/>
          </w:tblCellMar>
          <w:tblPrExChange w:id="552" w:author="Author">
            <w:tblPrEx>
              <w:tblW w:w="9214" w:type="dxa"/>
              <w:tblInd w:w="0" w:type="dxa"/>
              <w:tblCellMar>
                <w:top w:w="0" w:type="dxa"/>
                <w:left w:w="0" w:type="dxa"/>
              </w:tblCellMar>
            </w:tblPrEx>
          </w:tblPrExChange>
        </w:tblPrEx>
        <w:trPr>
          <w:trHeight w:val="435"/>
          <w:ins w:id="553" w:author="Author"/>
          <w:trPrChange w:id="554" w:author="Author">
            <w:trPr>
              <w:gridBefore w:val="2"/>
              <w:trHeight w:val="435"/>
            </w:trPr>
          </w:trPrChange>
        </w:trPr>
        <w:tc>
          <w:tcPr>
            <w:tcW w:w="2483" w:type="dxa"/>
            <w:vMerge w:val="restart"/>
            <w:tcBorders>
              <w:top w:val="single" w:sz="4" w:space="0" w:color="auto"/>
              <w:left w:val="single" w:sz="4" w:space="0" w:color="auto"/>
              <w:bottom w:val="single" w:sz="4" w:space="0" w:color="auto"/>
              <w:right w:val="single" w:sz="4" w:space="0" w:color="auto"/>
            </w:tcBorders>
            <w:tcPrChange w:id="555" w:author="Author">
              <w:tcPr>
                <w:tcW w:w="2482" w:type="dxa"/>
                <w:gridSpan w:val="2"/>
                <w:vMerge w:val="restart"/>
              </w:tcPr>
            </w:tcPrChange>
          </w:tcPr>
          <w:p w14:paraId="4D2EA08F" w14:textId="77777777" w:rsidR="009A4A6D" w:rsidRPr="005B3720" w:rsidRDefault="009A4A6D" w:rsidP="00057AB0">
            <w:pPr>
              <w:spacing w:after="0" w:line="259" w:lineRule="auto"/>
              <w:ind w:left="0" w:right="95" w:firstLine="0"/>
              <w:jc w:val="center"/>
              <w:rPr>
                <w:ins w:id="556" w:author="Author"/>
                <w:rFonts w:ascii="inherit" w:hAnsi="inherit"/>
                <w:sz w:val="24"/>
                <w:szCs w:val="24"/>
              </w:rPr>
            </w:pPr>
            <w:ins w:id="557" w:author="Author">
              <w:r>
                <w:rPr>
                  <w:rFonts w:ascii="inherit" w:hAnsi="inherit"/>
                  <w:sz w:val="24"/>
                  <w:szCs w:val="24"/>
                </w:rPr>
                <w:t>330 kV</w:t>
              </w:r>
            </w:ins>
          </w:p>
        </w:tc>
        <w:tc>
          <w:tcPr>
            <w:tcW w:w="2788" w:type="dxa"/>
            <w:tcBorders>
              <w:top w:val="single" w:sz="4" w:space="0" w:color="auto"/>
              <w:left w:val="single" w:sz="4" w:space="0" w:color="auto"/>
              <w:bottom w:val="single" w:sz="4" w:space="0" w:color="auto"/>
              <w:right w:val="single" w:sz="4" w:space="0" w:color="auto"/>
            </w:tcBorders>
            <w:tcPrChange w:id="558" w:author="Author">
              <w:tcPr>
                <w:tcW w:w="2788" w:type="dxa"/>
                <w:gridSpan w:val="2"/>
              </w:tcPr>
            </w:tcPrChange>
          </w:tcPr>
          <w:p w14:paraId="10D269D1" w14:textId="77777777" w:rsidR="009A4A6D" w:rsidRPr="005B3720" w:rsidRDefault="009A4A6D" w:rsidP="00057AB0">
            <w:pPr>
              <w:spacing w:after="0" w:line="259" w:lineRule="auto"/>
              <w:ind w:left="0" w:right="95" w:firstLine="0"/>
              <w:jc w:val="center"/>
              <w:rPr>
                <w:ins w:id="559" w:author="Author"/>
                <w:rFonts w:ascii="inherit" w:hAnsi="inherit"/>
                <w:sz w:val="24"/>
                <w:szCs w:val="24"/>
              </w:rPr>
            </w:pPr>
            <w:ins w:id="560" w:author="Author">
              <w:r w:rsidRPr="005B3720">
                <w:rPr>
                  <w:rFonts w:ascii="inherit" w:hAnsi="inherit"/>
                  <w:sz w:val="24"/>
                  <w:szCs w:val="24"/>
                </w:rPr>
                <w:t xml:space="preserve">0,85 pu-0,90 pu </w:t>
              </w:r>
            </w:ins>
          </w:p>
        </w:tc>
        <w:tc>
          <w:tcPr>
            <w:tcW w:w="3944" w:type="dxa"/>
            <w:tcBorders>
              <w:top w:val="single" w:sz="4" w:space="0" w:color="auto"/>
              <w:left w:val="single" w:sz="4" w:space="0" w:color="auto"/>
              <w:bottom w:val="single" w:sz="4" w:space="0" w:color="auto"/>
              <w:right w:val="single" w:sz="4" w:space="0" w:color="auto"/>
            </w:tcBorders>
            <w:tcPrChange w:id="561" w:author="Author">
              <w:tcPr>
                <w:tcW w:w="3944" w:type="dxa"/>
                <w:gridSpan w:val="2"/>
              </w:tcPr>
            </w:tcPrChange>
          </w:tcPr>
          <w:p w14:paraId="73321E8F" w14:textId="77777777" w:rsidR="009A4A6D" w:rsidRPr="005B3720" w:rsidRDefault="009A4A6D" w:rsidP="00057AB0">
            <w:pPr>
              <w:spacing w:after="0" w:line="259" w:lineRule="auto"/>
              <w:ind w:left="0" w:firstLine="0"/>
              <w:jc w:val="left"/>
              <w:rPr>
                <w:ins w:id="562" w:author="Author"/>
                <w:rFonts w:ascii="inherit" w:hAnsi="inherit"/>
                <w:sz w:val="24"/>
                <w:szCs w:val="24"/>
              </w:rPr>
            </w:pPr>
            <w:ins w:id="563" w:author="Author">
              <w:r w:rsidRPr="005B3720">
                <w:rPr>
                  <w:rFonts w:ascii="inherit" w:hAnsi="inherit"/>
                  <w:sz w:val="24"/>
                  <w:szCs w:val="24"/>
                </w:rPr>
                <w:t xml:space="preserve">60 minutes </w:t>
              </w:r>
            </w:ins>
          </w:p>
        </w:tc>
      </w:tr>
      <w:tr w:rsidR="009A4A6D" w:rsidRPr="005B3720" w14:paraId="23D58F25" w14:textId="77777777" w:rsidTr="00820452">
        <w:tblPrEx>
          <w:tblCellMar>
            <w:top w:w="0" w:type="dxa"/>
            <w:left w:w="0" w:type="dxa"/>
          </w:tblCellMar>
          <w:tblPrExChange w:id="564" w:author="Author">
            <w:tblPrEx>
              <w:tblW w:w="9214" w:type="dxa"/>
              <w:tblInd w:w="0" w:type="dxa"/>
              <w:tblCellMar>
                <w:top w:w="0" w:type="dxa"/>
                <w:left w:w="0" w:type="dxa"/>
              </w:tblCellMar>
            </w:tblPrEx>
          </w:tblPrExChange>
        </w:tblPrEx>
        <w:trPr>
          <w:trHeight w:val="392"/>
          <w:ins w:id="565" w:author="Author"/>
          <w:trPrChange w:id="566" w:author="Author">
            <w:trPr>
              <w:gridBefore w:val="2"/>
              <w:trHeight w:val="392"/>
            </w:trPr>
          </w:trPrChange>
        </w:trPr>
        <w:tc>
          <w:tcPr>
            <w:tcW w:w="2483" w:type="dxa"/>
            <w:vMerge/>
            <w:tcBorders>
              <w:top w:val="single" w:sz="4" w:space="0" w:color="auto"/>
              <w:left w:val="single" w:sz="4" w:space="0" w:color="auto"/>
              <w:bottom w:val="single" w:sz="4" w:space="0" w:color="auto"/>
              <w:right w:val="single" w:sz="4" w:space="0" w:color="auto"/>
            </w:tcBorders>
            <w:tcPrChange w:id="567" w:author="Author">
              <w:tcPr>
                <w:tcW w:w="2482" w:type="dxa"/>
                <w:gridSpan w:val="2"/>
                <w:vMerge/>
              </w:tcPr>
            </w:tcPrChange>
          </w:tcPr>
          <w:p w14:paraId="67E98805" w14:textId="77777777" w:rsidR="009A4A6D" w:rsidRPr="005B3720" w:rsidRDefault="009A4A6D" w:rsidP="00057AB0">
            <w:pPr>
              <w:spacing w:after="0" w:line="259" w:lineRule="auto"/>
              <w:ind w:left="0" w:right="95" w:firstLine="0"/>
              <w:jc w:val="center"/>
              <w:rPr>
                <w:ins w:id="568"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569" w:author="Author">
              <w:tcPr>
                <w:tcW w:w="2788" w:type="dxa"/>
                <w:gridSpan w:val="2"/>
              </w:tcPr>
            </w:tcPrChange>
          </w:tcPr>
          <w:p w14:paraId="05140794" w14:textId="77777777" w:rsidR="009A4A6D" w:rsidRPr="005B3720" w:rsidRDefault="009A4A6D" w:rsidP="00057AB0">
            <w:pPr>
              <w:spacing w:after="0" w:line="259" w:lineRule="auto"/>
              <w:ind w:left="0" w:right="95" w:firstLine="0"/>
              <w:jc w:val="center"/>
              <w:rPr>
                <w:ins w:id="570" w:author="Author"/>
                <w:rFonts w:ascii="inherit" w:hAnsi="inherit"/>
                <w:sz w:val="24"/>
                <w:szCs w:val="24"/>
              </w:rPr>
            </w:pPr>
            <w:ins w:id="571" w:author="Author">
              <w:r w:rsidRPr="005B3720">
                <w:rPr>
                  <w:rFonts w:ascii="inherit" w:hAnsi="inherit"/>
                  <w:sz w:val="24"/>
                  <w:szCs w:val="24"/>
                </w:rPr>
                <w:t xml:space="preserve">0,90 pu-1,05 pu </w:t>
              </w:r>
            </w:ins>
          </w:p>
        </w:tc>
        <w:tc>
          <w:tcPr>
            <w:tcW w:w="3944" w:type="dxa"/>
            <w:tcBorders>
              <w:top w:val="single" w:sz="4" w:space="0" w:color="auto"/>
              <w:left w:val="single" w:sz="4" w:space="0" w:color="auto"/>
              <w:bottom w:val="single" w:sz="4" w:space="0" w:color="auto"/>
              <w:right w:val="single" w:sz="4" w:space="0" w:color="auto"/>
            </w:tcBorders>
            <w:tcPrChange w:id="572" w:author="Author">
              <w:tcPr>
                <w:tcW w:w="3944" w:type="dxa"/>
                <w:gridSpan w:val="2"/>
              </w:tcPr>
            </w:tcPrChange>
          </w:tcPr>
          <w:p w14:paraId="6C73717C" w14:textId="77777777" w:rsidR="009A4A6D" w:rsidRPr="005B3720" w:rsidRDefault="009A4A6D" w:rsidP="00057AB0">
            <w:pPr>
              <w:spacing w:after="0" w:line="259" w:lineRule="auto"/>
              <w:ind w:left="0" w:firstLine="0"/>
              <w:jc w:val="left"/>
              <w:rPr>
                <w:ins w:id="573" w:author="Author"/>
                <w:rFonts w:ascii="inherit" w:hAnsi="inherit"/>
                <w:sz w:val="24"/>
                <w:szCs w:val="24"/>
              </w:rPr>
            </w:pPr>
            <w:ins w:id="574" w:author="Author">
              <w:r w:rsidRPr="005B3720">
                <w:rPr>
                  <w:rFonts w:ascii="inherit" w:hAnsi="inherit"/>
                  <w:sz w:val="24"/>
                  <w:szCs w:val="24"/>
                </w:rPr>
                <w:t xml:space="preserve">Unlimited </w:t>
              </w:r>
            </w:ins>
          </w:p>
        </w:tc>
      </w:tr>
      <w:tr w:rsidR="009A4A6D" w:rsidRPr="005B3720" w14:paraId="23CEFDDB" w14:textId="77777777" w:rsidTr="00820452">
        <w:tblPrEx>
          <w:tblCellMar>
            <w:top w:w="0" w:type="dxa"/>
            <w:left w:w="0" w:type="dxa"/>
          </w:tblCellMar>
          <w:tblPrExChange w:id="575" w:author="Author">
            <w:tblPrEx>
              <w:tblW w:w="9214" w:type="dxa"/>
              <w:tblInd w:w="0" w:type="dxa"/>
              <w:tblCellMar>
                <w:top w:w="0" w:type="dxa"/>
                <w:left w:w="0" w:type="dxa"/>
              </w:tblCellMar>
            </w:tblPrEx>
          </w:tblPrExChange>
        </w:tblPrEx>
        <w:trPr>
          <w:trHeight w:val="815"/>
          <w:ins w:id="576" w:author="Author"/>
          <w:trPrChange w:id="577" w:author="Author">
            <w:trPr>
              <w:gridBefore w:val="2"/>
              <w:trHeight w:val="815"/>
            </w:trPr>
          </w:trPrChange>
        </w:trPr>
        <w:tc>
          <w:tcPr>
            <w:tcW w:w="2483" w:type="dxa"/>
            <w:vMerge/>
            <w:tcBorders>
              <w:top w:val="single" w:sz="4" w:space="0" w:color="auto"/>
              <w:left w:val="single" w:sz="4" w:space="0" w:color="auto"/>
              <w:bottom w:val="single" w:sz="4" w:space="0" w:color="auto"/>
              <w:right w:val="single" w:sz="4" w:space="0" w:color="auto"/>
            </w:tcBorders>
            <w:tcPrChange w:id="578" w:author="Author">
              <w:tcPr>
                <w:tcW w:w="2482" w:type="dxa"/>
                <w:gridSpan w:val="2"/>
                <w:vMerge/>
              </w:tcPr>
            </w:tcPrChange>
          </w:tcPr>
          <w:p w14:paraId="52E143E6" w14:textId="77777777" w:rsidR="009A4A6D" w:rsidRPr="005B3720" w:rsidRDefault="009A4A6D" w:rsidP="00057AB0">
            <w:pPr>
              <w:spacing w:after="0" w:line="259" w:lineRule="auto"/>
              <w:ind w:left="0" w:right="95" w:firstLine="0"/>
              <w:jc w:val="center"/>
              <w:rPr>
                <w:ins w:id="579"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580" w:author="Author">
              <w:tcPr>
                <w:tcW w:w="2788" w:type="dxa"/>
                <w:gridSpan w:val="2"/>
              </w:tcPr>
            </w:tcPrChange>
          </w:tcPr>
          <w:p w14:paraId="26F6B702" w14:textId="77777777" w:rsidR="009A4A6D" w:rsidRPr="005B3720" w:rsidRDefault="009A4A6D" w:rsidP="00057AB0">
            <w:pPr>
              <w:spacing w:after="0" w:line="259" w:lineRule="auto"/>
              <w:ind w:left="0" w:right="95" w:firstLine="0"/>
              <w:jc w:val="center"/>
              <w:rPr>
                <w:ins w:id="581" w:author="Author"/>
                <w:rFonts w:ascii="inherit" w:hAnsi="inherit"/>
                <w:sz w:val="24"/>
                <w:szCs w:val="24"/>
              </w:rPr>
            </w:pPr>
            <w:ins w:id="582" w:author="Author">
              <w:r w:rsidRPr="005B3720">
                <w:rPr>
                  <w:rFonts w:ascii="inherit" w:hAnsi="inherit"/>
                  <w:sz w:val="24"/>
                  <w:szCs w:val="24"/>
                </w:rPr>
                <w:t xml:space="preserve">1,05 pu-1,15 pu </w:t>
              </w:r>
            </w:ins>
          </w:p>
        </w:tc>
        <w:tc>
          <w:tcPr>
            <w:tcW w:w="3944" w:type="dxa"/>
            <w:tcBorders>
              <w:top w:val="single" w:sz="4" w:space="0" w:color="auto"/>
              <w:left w:val="single" w:sz="4" w:space="0" w:color="auto"/>
              <w:bottom w:val="single" w:sz="4" w:space="0" w:color="auto"/>
              <w:right w:val="single" w:sz="4" w:space="0" w:color="auto"/>
            </w:tcBorders>
            <w:tcPrChange w:id="583" w:author="Author">
              <w:tcPr>
                <w:tcW w:w="3944" w:type="dxa"/>
                <w:gridSpan w:val="2"/>
              </w:tcPr>
            </w:tcPrChange>
          </w:tcPr>
          <w:p w14:paraId="61D78325" w14:textId="3263A1DA" w:rsidR="009A4A6D" w:rsidRPr="005B3720" w:rsidRDefault="009A4A6D" w:rsidP="00057AB0">
            <w:pPr>
              <w:spacing w:after="0" w:line="259" w:lineRule="auto"/>
              <w:ind w:left="0" w:firstLine="0"/>
              <w:rPr>
                <w:ins w:id="584" w:author="Author"/>
                <w:rFonts w:ascii="inherit" w:hAnsi="inherit"/>
                <w:sz w:val="24"/>
                <w:szCs w:val="24"/>
              </w:rPr>
            </w:pPr>
            <w:ins w:id="585"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w:t>
              </w:r>
              <w:r w:rsidRPr="005B3720">
                <w:rPr>
                  <w:rFonts w:ascii="inherit" w:hAnsi="inherit"/>
                  <w:sz w:val="24"/>
                  <w:szCs w:val="24"/>
                </w:rPr>
                <w:t xml:space="preserve"> the relevant TSO. Various sub-ranges of voltage withstand capability may be specified.  </w:t>
              </w:r>
            </w:ins>
          </w:p>
        </w:tc>
      </w:tr>
      <w:tr w:rsidR="009A4A6D" w:rsidRPr="005B3720" w14:paraId="1C02E84E" w14:textId="77777777" w:rsidTr="00820452">
        <w:tblPrEx>
          <w:tblCellMar>
            <w:top w:w="0" w:type="dxa"/>
            <w:left w:w="0" w:type="dxa"/>
          </w:tblCellMar>
          <w:tblPrExChange w:id="586" w:author="Author">
            <w:tblPrEx>
              <w:tblW w:w="9214" w:type="dxa"/>
              <w:tblInd w:w="0" w:type="dxa"/>
              <w:tblCellMar>
                <w:top w:w="0" w:type="dxa"/>
                <w:left w:w="0" w:type="dxa"/>
              </w:tblCellMar>
            </w:tblPrEx>
          </w:tblPrExChange>
        </w:tblPrEx>
        <w:trPr>
          <w:trHeight w:val="815"/>
          <w:ins w:id="587" w:author="Author"/>
          <w:trPrChange w:id="588" w:author="Author">
            <w:trPr>
              <w:gridBefore w:val="2"/>
              <w:trHeight w:val="815"/>
            </w:trPr>
          </w:trPrChange>
        </w:trPr>
        <w:tc>
          <w:tcPr>
            <w:tcW w:w="2483" w:type="dxa"/>
            <w:vMerge w:val="restart"/>
            <w:tcBorders>
              <w:top w:val="single" w:sz="4" w:space="0" w:color="auto"/>
              <w:left w:val="single" w:sz="4" w:space="0" w:color="auto"/>
              <w:bottom w:val="single" w:sz="4" w:space="0" w:color="auto"/>
              <w:right w:val="single" w:sz="4" w:space="0" w:color="auto"/>
            </w:tcBorders>
            <w:tcPrChange w:id="589" w:author="Author">
              <w:tcPr>
                <w:tcW w:w="2482" w:type="dxa"/>
                <w:gridSpan w:val="2"/>
                <w:vMerge w:val="restart"/>
              </w:tcPr>
            </w:tcPrChange>
          </w:tcPr>
          <w:p w14:paraId="56ED851C" w14:textId="77777777" w:rsidR="009A4A6D" w:rsidRPr="005B3720" w:rsidRDefault="009A4A6D" w:rsidP="00057AB0">
            <w:pPr>
              <w:spacing w:after="0" w:line="259" w:lineRule="auto"/>
              <w:ind w:left="0" w:right="95" w:firstLine="0"/>
              <w:jc w:val="center"/>
              <w:rPr>
                <w:ins w:id="590" w:author="Author"/>
                <w:rFonts w:ascii="inherit" w:hAnsi="inherit"/>
                <w:sz w:val="24"/>
                <w:szCs w:val="24"/>
              </w:rPr>
            </w:pPr>
            <w:ins w:id="591" w:author="Author">
              <w:r>
                <w:rPr>
                  <w:rFonts w:ascii="inherit" w:hAnsi="inherit"/>
                  <w:sz w:val="24"/>
                  <w:szCs w:val="24"/>
                </w:rPr>
                <w:lastRenderedPageBreak/>
                <w:t>400 kV</w:t>
              </w:r>
            </w:ins>
          </w:p>
        </w:tc>
        <w:tc>
          <w:tcPr>
            <w:tcW w:w="2788" w:type="dxa"/>
            <w:tcBorders>
              <w:top w:val="single" w:sz="4" w:space="0" w:color="auto"/>
              <w:left w:val="single" w:sz="4" w:space="0" w:color="auto"/>
              <w:bottom w:val="single" w:sz="4" w:space="0" w:color="auto"/>
              <w:right w:val="single" w:sz="4" w:space="0" w:color="auto"/>
            </w:tcBorders>
            <w:tcPrChange w:id="592" w:author="Author">
              <w:tcPr>
                <w:tcW w:w="2788" w:type="dxa"/>
                <w:gridSpan w:val="2"/>
              </w:tcPr>
            </w:tcPrChange>
          </w:tcPr>
          <w:p w14:paraId="7118791B" w14:textId="77777777" w:rsidR="009A4A6D" w:rsidRPr="005B3720" w:rsidRDefault="009A4A6D" w:rsidP="00057AB0">
            <w:pPr>
              <w:spacing w:after="0" w:line="259" w:lineRule="auto"/>
              <w:ind w:left="0" w:right="95" w:firstLine="0"/>
              <w:jc w:val="center"/>
              <w:rPr>
                <w:ins w:id="593" w:author="Author"/>
                <w:rFonts w:ascii="inherit" w:hAnsi="inherit"/>
                <w:sz w:val="24"/>
                <w:szCs w:val="24"/>
              </w:rPr>
            </w:pPr>
            <w:ins w:id="594" w:author="Author">
              <w:r w:rsidRPr="005B3720">
                <w:rPr>
                  <w:rFonts w:ascii="inherit" w:hAnsi="inherit"/>
                  <w:sz w:val="24"/>
                  <w:szCs w:val="24"/>
                </w:rPr>
                <w:t xml:space="preserve">0,85 pu-0,90 pu </w:t>
              </w:r>
            </w:ins>
          </w:p>
        </w:tc>
        <w:tc>
          <w:tcPr>
            <w:tcW w:w="3944" w:type="dxa"/>
            <w:tcBorders>
              <w:top w:val="single" w:sz="4" w:space="0" w:color="auto"/>
              <w:left w:val="single" w:sz="4" w:space="0" w:color="auto"/>
              <w:bottom w:val="single" w:sz="4" w:space="0" w:color="auto"/>
              <w:right w:val="single" w:sz="4" w:space="0" w:color="auto"/>
            </w:tcBorders>
            <w:tcPrChange w:id="595" w:author="Author">
              <w:tcPr>
                <w:tcW w:w="3944" w:type="dxa"/>
                <w:gridSpan w:val="2"/>
              </w:tcPr>
            </w:tcPrChange>
          </w:tcPr>
          <w:p w14:paraId="52EAFD43" w14:textId="17C438C6" w:rsidR="009A4A6D" w:rsidRPr="005B3720" w:rsidRDefault="009A4A6D" w:rsidP="00057AB0">
            <w:pPr>
              <w:spacing w:after="0" w:line="259" w:lineRule="auto"/>
              <w:ind w:left="0" w:firstLine="0"/>
              <w:rPr>
                <w:ins w:id="596" w:author="Author"/>
                <w:rFonts w:ascii="inherit" w:hAnsi="inherit"/>
                <w:sz w:val="24"/>
                <w:szCs w:val="24"/>
              </w:rPr>
            </w:pPr>
            <w:ins w:id="597" w:author="Author">
              <w:r>
                <w:rPr>
                  <w:rFonts w:ascii="inherit" w:hAnsi="inherit"/>
                  <w:sz w:val="24"/>
                  <w:szCs w:val="24"/>
                </w:rPr>
                <w:t xml:space="preserve">To be specified by each relevant isolated AC network operator and the relevant TSO, but not more than </w:t>
              </w:r>
              <w:r w:rsidRPr="005B3720">
                <w:rPr>
                  <w:rFonts w:ascii="inherit" w:hAnsi="inherit"/>
                  <w:sz w:val="24"/>
                  <w:szCs w:val="24"/>
                </w:rPr>
                <w:t xml:space="preserve">60 minutes </w:t>
              </w:r>
            </w:ins>
          </w:p>
        </w:tc>
      </w:tr>
      <w:tr w:rsidR="009A4A6D" w:rsidRPr="005B3720" w14:paraId="0B5BDED5" w14:textId="77777777" w:rsidTr="00820452">
        <w:tblPrEx>
          <w:tblCellMar>
            <w:top w:w="0" w:type="dxa"/>
            <w:left w:w="0" w:type="dxa"/>
          </w:tblCellMar>
          <w:tblPrExChange w:id="598" w:author="Author">
            <w:tblPrEx>
              <w:tblW w:w="9214" w:type="dxa"/>
              <w:tblInd w:w="0" w:type="dxa"/>
              <w:tblCellMar>
                <w:top w:w="0" w:type="dxa"/>
                <w:left w:w="0" w:type="dxa"/>
              </w:tblCellMar>
            </w:tblPrEx>
          </w:tblPrExChange>
        </w:tblPrEx>
        <w:trPr>
          <w:trHeight w:val="815"/>
          <w:ins w:id="599" w:author="Author"/>
          <w:trPrChange w:id="600" w:author="Author">
            <w:trPr>
              <w:gridBefore w:val="2"/>
              <w:trHeight w:val="815"/>
            </w:trPr>
          </w:trPrChange>
        </w:trPr>
        <w:tc>
          <w:tcPr>
            <w:tcW w:w="2483" w:type="dxa"/>
            <w:vMerge/>
            <w:tcBorders>
              <w:top w:val="single" w:sz="4" w:space="0" w:color="auto"/>
              <w:left w:val="single" w:sz="4" w:space="0" w:color="auto"/>
              <w:bottom w:val="single" w:sz="4" w:space="0" w:color="auto"/>
              <w:right w:val="single" w:sz="4" w:space="0" w:color="auto"/>
            </w:tcBorders>
            <w:tcPrChange w:id="601" w:author="Author">
              <w:tcPr>
                <w:tcW w:w="2482" w:type="dxa"/>
                <w:gridSpan w:val="2"/>
                <w:vMerge/>
              </w:tcPr>
            </w:tcPrChange>
          </w:tcPr>
          <w:p w14:paraId="3696C091" w14:textId="77777777" w:rsidR="009A4A6D" w:rsidRPr="005B3720" w:rsidRDefault="009A4A6D" w:rsidP="00057AB0">
            <w:pPr>
              <w:spacing w:after="0" w:line="259" w:lineRule="auto"/>
              <w:ind w:left="0" w:right="95" w:firstLine="0"/>
              <w:jc w:val="center"/>
              <w:rPr>
                <w:ins w:id="602"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603" w:author="Author">
              <w:tcPr>
                <w:tcW w:w="2788" w:type="dxa"/>
                <w:gridSpan w:val="2"/>
              </w:tcPr>
            </w:tcPrChange>
          </w:tcPr>
          <w:p w14:paraId="50665869" w14:textId="77777777" w:rsidR="009A4A6D" w:rsidRPr="005B3720" w:rsidRDefault="009A4A6D" w:rsidP="00057AB0">
            <w:pPr>
              <w:spacing w:after="0" w:line="259" w:lineRule="auto"/>
              <w:ind w:left="0" w:right="95" w:firstLine="0"/>
              <w:jc w:val="center"/>
              <w:rPr>
                <w:ins w:id="604" w:author="Author"/>
                <w:rFonts w:ascii="inherit" w:hAnsi="inherit"/>
                <w:sz w:val="24"/>
                <w:szCs w:val="24"/>
              </w:rPr>
            </w:pPr>
            <w:ins w:id="605" w:author="Author">
              <w:r w:rsidRPr="005B3720">
                <w:rPr>
                  <w:rFonts w:ascii="inherit" w:hAnsi="inherit"/>
                  <w:sz w:val="24"/>
                  <w:szCs w:val="24"/>
                </w:rPr>
                <w:t xml:space="preserve">0,90 pu-1,05 pu </w:t>
              </w:r>
            </w:ins>
          </w:p>
        </w:tc>
        <w:tc>
          <w:tcPr>
            <w:tcW w:w="3944" w:type="dxa"/>
            <w:tcBorders>
              <w:top w:val="single" w:sz="4" w:space="0" w:color="auto"/>
              <w:left w:val="single" w:sz="4" w:space="0" w:color="auto"/>
              <w:bottom w:val="single" w:sz="4" w:space="0" w:color="auto"/>
              <w:right w:val="single" w:sz="4" w:space="0" w:color="auto"/>
            </w:tcBorders>
            <w:tcPrChange w:id="606" w:author="Author">
              <w:tcPr>
                <w:tcW w:w="3944" w:type="dxa"/>
                <w:gridSpan w:val="2"/>
              </w:tcPr>
            </w:tcPrChange>
          </w:tcPr>
          <w:p w14:paraId="015A96E7" w14:textId="77777777" w:rsidR="009A4A6D" w:rsidRPr="005B3720" w:rsidRDefault="009A4A6D" w:rsidP="00057AB0">
            <w:pPr>
              <w:spacing w:after="0" w:line="259" w:lineRule="auto"/>
              <w:ind w:left="0" w:firstLine="0"/>
              <w:rPr>
                <w:ins w:id="607" w:author="Author"/>
                <w:rFonts w:ascii="inherit" w:hAnsi="inherit"/>
                <w:sz w:val="24"/>
                <w:szCs w:val="24"/>
              </w:rPr>
            </w:pPr>
            <w:ins w:id="608" w:author="Author">
              <w:r w:rsidRPr="005B3720">
                <w:rPr>
                  <w:rFonts w:ascii="inherit" w:hAnsi="inherit"/>
                  <w:sz w:val="24"/>
                  <w:szCs w:val="24"/>
                </w:rPr>
                <w:t xml:space="preserve">Unlimited </w:t>
              </w:r>
            </w:ins>
          </w:p>
        </w:tc>
      </w:tr>
      <w:tr w:rsidR="009A4A6D" w:rsidRPr="005B3720" w14:paraId="62817F78" w14:textId="77777777" w:rsidTr="00820452">
        <w:tblPrEx>
          <w:tblCellMar>
            <w:top w:w="0" w:type="dxa"/>
            <w:left w:w="0" w:type="dxa"/>
          </w:tblCellMar>
          <w:tblPrExChange w:id="609" w:author="Author">
            <w:tblPrEx>
              <w:tblW w:w="9214" w:type="dxa"/>
              <w:tblInd w:w="0" w:type="dxa"/>
              <w:tblCellMar>
                <w:top w:w="0" w:type="dxa"/>
                <w:left w:w="0" w:type="dxa"/>
              </w:tblCellMar>
            </w:tblPrEx>
          </w:tblPrExChange>
        </w:tblPrEx>
        <w:trPr>
          <w:trHeight w:val="815"/>
          <w:ins w:id="610" w:author="Author"/>
          <w:trPrChange w:id="611" w:author="Author">
            <w:trPr>
              <w:gridBefore w:val="2"/>
              <w:trHeight w:val="815"/>
            </w:trPr>
          </w:trPrChange>
        </w:trPr>
        <w:tc>
          <w:tcPr>
            <w:tcW w:w="2483" w:type="dxa"/>
            <w:vMerge/>
            <w:tcBorders>
              <w:top w:val="single" w:sz="4" w:space="0" w:color="auto"/>
              <w:left w:val="single" w:sz="4" w:space="0" w:color="auto"/>
              <w:bottom w:val="single" w:sz="4" w:space="0" w:color="auto"/>
              <w:right w:val="single" w:sz="4" w:space="0" w:color="auto"/>
            </w:tcBorders>
            <w:tcPrChange w:id="612" w:author="Author">
              <w:tcPr>
                <w:tcW w:w="2482" w:type="dxa"/>
                <w:gridSpan w:val="2"/>
                <w:vMerge/>
              </w:tcPr>
            </w:tcPrChange>
          </w:tcPr>
          <w:p w14:paraId="5E804CB9" w14:textId="77777777" w:rsidR="009A4A6D" w:rsidRPr="005B3720" w:rsidRDefault="009A4A6D" w:rsidP="00057AB0">
            <w:pPr>
              <w:spacing w:after="0" w:line="259" w:lineRule="auto"/>
              <w:ind w:left="0" w:right="95" w:firstLine="0"/>
              <w:jc w:val="center"/>
              <w:rPr>
                <w:ins w:id="613" w:author="Author"/>
                <w:rFonts w:ascii="inherit" w:hAnsi="inherit"/>
                <w:sz w:val="24"/>
                <w:szCs w:val="24"/>
              </w:rPr>
            </w:pPr>
          </w:p>
        </w:tc>
        <w:tc>
          <w:tcPr>
            <w:tcW w:w="2788" w:type="dxa"/>
            <w:tcBorders>
              <w:top w:val="single" w:sz="4" w:space="0" w:color="auto"/>
              <w:left w:val="single" w:sz="4" w:space="0" w:color="auto"/>
              <w:bottom w:val="single" w:sz="4" w:space="0" w:color="auto"/>
              <w:right w:val="single" w:sz="4" w:space="0" w:color="auto"/>
            </w:tcBorders>
            <w:tcPrChange w:id="614" w:author="Author">
              <w:tcPr>
                <w:tcW w:w="2788" w:type="dxa"/>
                <w:gridSpan w:val="2"/>
              </w:tcPr>
            </w:tcPrChange>
          </w:tcPr>
          <w:p w14:paraId="7B0C3526" w14:textId="77777777" w:rsidR="009A4A6D" w:rsidRPr="005B3720" w:rsidRDefault="009A4A6D" w:rsidP="00057AB0">
            <w:pPr>
              <w:spacing w:after="0" w:line="259" w:lineRule="auto"/>
              <w:ind w:left="0" w:right="95" w:firstLine="0"/>
              <w:jc w:val="center"/>
              <w:rPr>
                <w:ins w:id="615" w:author="Author"/>
                <w:rFonts w:ascii="inherit" w:hAnsi="inherit"/>
                <w:sz w:val="24"/>
                <w:szCs w:val="24"/>
              </w:rPr>
            </w:pPr>
            <w:ins w:id="616" w:author="Author">
              <w:r w:rsidRPr="005B3720">
                <w:rPr>
                  <w:rFonts w:ascii="inherit" w:hAnsi="inherit"/>
                  <w:sz w:val="24"/>
                  <w:szCs w:val="24"/>
                </w:rPr>
                <w:t xml:space="preserve">1,05 pu-1,15 pu </w:t>
              </w:r>
            </w:ins>
          </w:p>
        </w:tc>
        <w:tc>
          <w:tcPr>
            <w:tcW w:w="3944" w:type="dxa"/>
            <w:tcBorders>
              <w:top w:val="single" w:sz="4" w:space="0" w:color="auto"/>
              <w:left w:val="single" w:sz="4" w:space="0" w:color="auto"/>
              <w:bottom w:val="single" w:sz="4" w:space="0" w:color="auto"/>
              <w:right w:val="single" w:sz="4" w:space="0" w:color="auto"/>
            </w:tcBorders>
            <w:tcPrChange w:id="617" w:author="Author">
              <w:tcPr>
                <w:tcW w:w="3944" w:type="dxa"/>
                <w:gridSpan w:val="2"/>
              </w:tcPr>
            </w:tcPrChange>
          </w:tcPr>
          <w:p w14:paraId="1E5FF688" w14:textId="4C5CC433" w:rsidR="009A4A6D" w:rsidRPr="005B3720" w:rsidRDefault="009A4A6D" w:rsidP="00057AB0">
            <w:pPr>
              <w:spacing w:after="0" w:line="259" w:lineRule="auto"/>
              <w:ind w:left="0" w:firstLine="0"/>
              <w:rPr>
                <w:ins w:id="618" w:author="Author"/>
                <w:rFonts w:ascii="inherit" w:hAnsi="inherit"/>
                <w:sz w:val="24"/>
                <w:szCs w:val="24"/>
              </w:rPr>
            </w:pPr>
            <w:ins w:id="619"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 and</w:t>
              </w:r>
              <w:r w:rsidRPr="005B3720">
                <w:rPr>
                  <w:rFonts w:ascii="inherit" w:hAnsi="inherit"/>
                  <w:sz w:val="24"/>
                  <w:szCs w:val="24"/>
                </w:rPr>
                <w:t xml:space="preserve"> the relevant TSO. Various sub-ranges of voltage withstand capability may be specified.  </w:t>
              </w:r>
            </w:ins>
          </w:p>
        </w:tc>
      </w:tr>
    </w:tbl>
    <w:p w14:paraId="7C9124C7" w14:textId="26CD1627"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xml:space="preserve">: </w:t>
      </w:r>
      <w:del w:id="620" w:author="Author">
        <w:r w:rsidRPr="005B3720" w:rsidDel="00255A33">
          <w:rPr>
            <w:rFonts w:ascii="inherit" w:hAnsi="inherit"/>
            <w:sz w:val="24"/>
            <w:szCs w:val="24"/>
          </w:rPr>
          <w:delText>Minimum time periods for which a remote-end HVDC converter station shall be capable of operating for different voltages</w:delText>
        </w:r>
      </w:del>
      <w:ins w:id="621" w:author="Author">
        <w:r w:rsidR="00255A33">
          <w:rPr>
            <w:rFonts w:ascii="inherit" w:hAnsi="inherit"/>
            <w:sz w:val="24"/>
            <w:szCs w:val="24"/>
          </w:rPr>
          <w:t>Voltage ranges</w:t>
        </w:r>
      </w:ins>
      <w:r w:rsidRPr="005B3720">
        <w:rPr>
          <w:rFonts w:ascii="inherit" w:hAnsi="inherit"/>
          <w:sz w:val="24"/>
          <w:szCs w:val="24"/>
        </w:rPr>
        <w:t xml:space="preserve"> deviating from a reference 1 pu value </w:t>
      </w:r>
      <w:ins w:id="622" w:author="Author">
        <w:r w:rsidR="00255A33">
          <w:rPr>
            <w:rFonts w:ascii="inherit" w:hAnsi="inherit"/>
            <w:sz w:val="24"/>
            <w:szCs w:val="24"/>
          </w:rPr>
          <w:t xml:space="preserve">and time periods a remote-end HVDC converter station shall be capable of operating </w:t>
        </w:r>
      </w:ins>
      <w:r w:rsidRPr="005B3720">
        <w:rPr>
          <w:rFonts w:ascii="inherit" w:hAnsi="inherit"/>
          <w:sz w:val="24"/>
          <w:szCs w:val="24"/>
        </w:rPr>
        <w:t>without disconnecting from the network</w:t>
      </w:r>
      <w:ins w:id="623" w:author="Author">
        <w:r w:rsidR="00255A33">
          <w:rPr>
            <w:rFonts w:ascii="inherit" w:hAnsi="inherit"/>
            <w:sz w:val="24"/>
            <w:szCs w:val="24"/>
          </w:rPr>
          <w:t xml:space="preserve"> </w:t>
        </w:r>
        <w:r w:rsidR="00255A33" w:rsidRPr="00255A33">
          <w:rPr>
            <w:rFonts w:ascii="inherit" w:hAnsi="inherit"/>
            <w:sz w:val="24"/>
            <w:szCs w:val="24"/>
          </w:rPr>
          <w:t>in case deviation from the corresponding insulation levels as defined in established technical standards is justified</w:t>
        </w:r>
      </w:ins>
      <w:r w:rsidRPr="005B3720">
        <w:rPr>
          <w:rFonts w:ascii="inherit" w:hAnsi="inherit"/>
          <w:sz w:val="24"/>
          <w:szCs w:val="24"/>
        </w:rPr>
        <w:t xml:space="preserve">.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rsidDel="009A4A6D" w14:paraId="0B5A9C2D" w14:textId="5AFB2249" w:rsidTr="00FE5502">
        <w:trPr>
          <w:trHeight w:val="369"/>
          <w:del w:id="624" w:author="Author"/>
        </w:trPr>
        <w:tc>
          <w:tcPr>
            <w:tcW w:w="2482" w:type="dxa"/>
            <w:tcBorders>
              <w:top w:val="single" w:sz="4" w:space="0" w:color="050004"/>
              <w:left w:val="nil"/>
              <w:bottom w:val="single" w:sz="4" w:space="0" w:color="050004"/>
              <w:right w:val="single" w:sz="4" w:space="0" w:color="050004"/>
            </w:tcBorders>
          </w:tcPr>
          <w:p w14:paraId="793A7687" w14:textId="793AF02F" w:rsidR="00FE5502" w:rsidRPr="005B3720" w:rsidDel="009A4A6D" w:rsidRDefault="00FE5502">
            <w:pPr>
              <w:spacing w:after="0" w:line="259" w:lineRule="auto"/>
              <w:ind w:left="0" w:right="95" w:firstLine="0"/>
              <w:jc w:val="center"/>
              <w:rPr>
                <w:del w:id="625" w:author="Author"/>
                <w:rFonts w:ascii="inherit" w:hAnsi="inherit"/>
                <w:sz w:val="24"/>
                <w:szCs w:val="24"/>
              </w:rPr>
            </w:pPr>
            <w:del w:id="626" w:author="Author">
              <w:r w:rsidDel="009A4A6D">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673CF10F" w14:textId="2AF40183" w:rsidR="00FE5502" w:rsidRPr="005B3720" w:rsidDel="009A4A6D" w:rsidRDefault="00FE5502">
            <w:pPr>
              <w:spacing w:after="0" w:line="259" w:lineRule="auto"/>
              <w:ind w:left="0" w:right="95" w:firstLine="0"/>
              <w:jc w:val="center"/>
              <w:rPr>
                <w:del w:id="627" w:author="Author"/>
                <w:rFonts w:ascii="inherit" w:hAnsi="inherit"/>
                <w:sz w:val="24"/>
                <w:szCs w:val="24"/>
              </w:rPr>
            </w:pPr>
            <w:del w:id="628" w:author="Author">
              <w:r w:rsidRPr="005B3720" w:rsidDel="009A4A6D">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27F8B593" w14:textId="61141875" w:rsidR="00FE5502" w:rsidRPr="005B3720" w:rsidDel="009A4A6D" w:rsidRDefault="00FE5502">
            <w:pPr>
              <w:spacing w:after="0" w:line="259" w:lineRule="auto"/>
              <w:ind w:left="0" w:right="85" w:firstLine="0"/>
              <w:jc w:val="center"/>
              <w:rPr>
                <w:del w:id="629" w:author="Author"/>
                <w:rFonts w:ascii="inherit" w:hAnsi="inherit"/>
                <w:sz w:val="24"/>
                <w:szCs w:val="24"/>
              </w:rPr>
            </w:pPr>
            <w:del w:id="630" w:author="Author">
              <w:r w:rsidRPr="005B3720" w:rsidDel="009A4A6D">
                <w:rPr>
                  <w:rFonts w:ascii="inherit" w:hAnsi="inherit"/>
                  <w:sz w:val="24"/>
                  <w:szCs w:val="24"/>
                </w:rPr>
                <w:delText xml:space="preserve">Time period for operation </w:delText>
              </w:r>
            </w:del>
          </w:p>
        </w:tc>
      </w:tr>
    </w:tbl>
    <w:p w14:paraId="09E3773E" w14:textId="77777777" w:rsidR="00255A33" w:rsidRDefault="00255A33" w:rsidP="00411EF0">
      <w:pPr>
        <w:spacing w:before="240" w:after="240"/>
        <w:ind w:left="0" w:hanging="11"/>
        <w:rPr>
          <w:ins w:id="631" w:author="Author"/>
          <w:rFonts w:ascii="inherit" w:hAnsi="inherit"/>
          <w:sz w:val="24"/>
          <w:szCs w:val="24"/>
        </w:rPr>
      </w:pPr>
      <w:ins w:id="632" w:author="Author">
        <w:r>
          <w:rPr>
            <w:rFonts w:ascii="inherit" w:hAnsi="inherit"/>
            <w:sz w:val="24"/>
            <w:szCs w:val="24"/>
          </w:rPr>
          <w:t>Voltage ranges</w:t>
        </w:r>
        <w:r w:rsidRPr="005B3720">
          <w:rPr>
            <w:rFonts w:ascii="inherit" w:hAnsi="inherit"/>
            <w:sz w:val="24"/>
            <w:szCs w:val="24"/>
          </w:rPr>
          <w:t xml:space="preserve"> deviating from a reference 1 pu value </w:t>
        </w:r>
        <w:r w:rsidRPr="009A4A6D">
          <w:rPr>
            <w:rFonts w:ascii="inherit" w:hAnsi="inherit"/>
            <w:sz w:val="24"/>
            <w:szCs w:val="24"/>
          </w:rPr>
          <w:t>and time periods an DC-asynchronously connected power park module, an asynchronously connected electricity storage module, an asynchronously connected power-to-gas demand unit and an asynchronously connected demand facility shall be capable of operating</w:t>
        </w:r>
        <w:r>
          <w:rPr>
            <w:rFonts w:ascii="inherit" w:hAnsi="inherit"/>
            <w:sz w:val="24"/>
            <w:szCs w:val="24"/>
          </w:rPr>
          <w:t xml:space="preserve"> </w:t>
        </w:r>
        <w:r w:rsidRPr="005B3720">
          <w:rPr>
            <w:rFonts w:ascii="inherit" w:hAnsi="inherit"/>
            <w:sz w:val="24"/>
            <w:szCs w:val="24"/>
          </w:rPr>
          <w:t>without disconnecting from the network</w:t>
        </w:r>
        <w:r w:rsidRPr="009A4A6D">
          <w:rPr>
            <w:rFonts w:ascii="inherit" w:hAnsi="inherit"/>
            <w:sz w:val="24"/>
            <w:szCs w:val="24"/>
          </w:rPr>
          <w:t xml:space="preserve"> in case deviation from the corresponding insulation levels as defined in established technical standards </w:t>
        </w:r>
        <w:r>
          <w:rPr>
            <w:rFonts w:ascii="inherit" w:hAnsi="inherit"/>
            <w:sz w:val="24"/>
            <w:szCs w:val="24"/>
          </w:rPr>
          <w:t>is</w:t>
        </w:r>
        <w:r w:rsidRPr="009A4A6D">
          <w:rPr>
            <w:rFonts w:ascii="inherit" w:hAnsi="inherit"/>
            <w:sz w:val="24"/>
            <w:szCs w:val="24"/>
          </w:rPr>
          <w:t xml:space="preserve"> justified</w:t>
        </w:r>
        <w:r w:rsidRPr="005B3720">
          <w:rPr>
            <w:rFonts w:ascii="inherit" w:hAnsi="inherit"/>
            <w:sz w:val="24"/>
            <w:szCs w:val="24"/>
          </w:rPr>
          <w:t>.</w:t>
        </w:r>
      </w:ins>
    </w:p>
    <w:p w14:paraId="63CEE3F3" w14:textId="2884CE1A" w:rsidR="00AE476A" w:rsidRPr="005B3720" w:rsidRDefault="00BF5202" w:rsidP="00411EF0">
      <w:pPr>
        <w:spacing w:before="240" w:after="240"/>
        <w:ind w:left="0" w:hanging="11"/>
        <w:rPr>
          <w:rFonts w:ascii="inherit" w:hAnsi="inherit"/>
          <w:sz w:val="24"/>
          <w:szCs w:val="24"/>
        </w:rPr>
      </w:pPr>
      <w:del w:id="633" w:author="Author">
        <w:r w:rsidRPr="005B3720" w:rsidDel="009A4A6D">
          <w:rPr>
            <w:rFonts w:ascii="inherit" w:hAnsi="inherit"/>
            <w:b/>
            <w:sz w:val="24"/>
            <w:szCs w:val="24"/>
          </w:rPr>
          <w:delText>Table 13</w:delText>
        </w:r>
        <w:r w:rsidRPr="005B3720" w:rsidDel="009A4A6D">
          <w:rPr>
            <w:rFonts w:ascii="inherit" w:hAnsi="inherit"/>
            <w:sz w:val="24"/>
            <w:szCs w:val="24"/>
          </w:rPr>
          <w:delText>: Minimum time periods for which a remote-end HVDC converter station shall be capable of operating for different voltages deviating from a reference 1 pu value without disconnecting from the network where the voltage base for pu values is from 300 kV to 400 kV (included).</w:delText>
        </w:r>
      </w:del>
      <w:r w:rsidRPr="005B3720">
        <w:rPr>
          <w:rFonts w:ascii="inherit" w:hAnsi="inherit"/>
          <w:sz w:val="24"/>
          <w:szCs w:val="24"/>
        </w:rPr>
        <w:t xml:space="preserve"> </w:t>
      </w:r>
    </w:p>
    <w:tbl>
      <w:tblPr>
        <w:tblStyle w:val="TableGrid"/>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6" w:author="Author" w:initials="A">
    <w:p w14:paraId="3925C5AC" w14:textId="77777777" w:rsidR="00040F43" w:rsidRDefault="00040F43" w:rsidP="00040F43">
      <w:pPr>
        <w:pStyle w:val="CommentText"/>
        <w:ind w:left="0" w:firstLine="0"/>
        <w:jc w:val="left"/>
      </w:pPr>
      <w:r>
        <w:rPr>
          <w:rStyle w:val="CommentReference"/>
        </w:rPr>
        <w:annotationRef/>
      </w:r>
      <w:r>
        <w:rPr>
          <w:lang w:val="de-DE"/>
        </w:rPr>
        <w:t>General comment (Other new provisions): It is important that all relevant systems/system owners are mentioned where necessary, for example as proposed for Article 29, 5. "...the relevant TSOs with the HVDC system owner, the owners of the A-PPM, A-PtG-DU. A-ESM and/or A-DF, and the isolated-AC-network operators". It seems that the use of abbreviations is reserved for figures, tables and titles. Still, the use of abbreviations or full descriptions of the roles / systems should be consistent throughout the entire document.</w:t>
      </w:r>
    </w:p>
  </w:comment>
  <w:comment w:id="123" w:author="Author" w:initials="A">
    <w:p w14:paraId="76EECDC2" w14:textId="199F14B7" w:rsidR="00B93BD5" w:rsidRDefault="00770E72" w:rsidP="00B93BD5">
      <w:pPr>
        <w:pStyle w:val="CommentText"/>
        <w:ind w:left="0" w:firstLine="0"/>
        <w:jc w:val="left"/>
      </w:pPr>
      <w:r>
        <w:rPr>
          <w:rStyle w:val="CommentReference"/>
        </w:rPr>
        <w:annotationRef/>
      </w:r>
      <w:r w:rsidR="00B93BD5">
        <w:rPr>
          <w:lang w:val="de-DE"/>
        </w:rPr>
        <w:t>Please check numbering</w:t>
      </w:r>
    </w:p>
  </w:comment>
  <w:comment w:id="125" w:author="Author" w:initials="A">
    <w:p w14:paraId="0DFE6261" w14:textId="77777777" w:rsidR="00B93BD5" w:rsidRDefault="00770E72" w:rsidP="00B93BD5">
      <w:pPr>
        <w:pStyle w:val="CommentText"/>
        <w:ind w:left="0" w:firstLine="0"/>
        <w:jc w:val="left"/>
      </w:pPr>
      <w:r>
        <w:rPr>
          <w:rStyle w:val="CommentReference"/>
        </w:rPr>
        <w:annotationRef/>
      </w:r>
      <w:r w:rsidR="00B93BD5">
        <w:rPr>
          <w:lang w:val="de-DE"/>
        </w:rPr>
        <w:t>Please check numbering</w:t>
      </w:r>
    </w:p>
  </w:comment>
  <w:comment w:id="194" w:author="Author" w:initials="A">
    <w:p w14:paraId="4202C6B6" w14:textId="77777777" w:rsidR="00252961" w:rsidRDefault="00252961" w:rsidP="00252961">
      <w:pPr>
        <w:pStyle w:val="CommentText"/>
        <w:ind w:left="0" w:firstLine="0"/>
        <w:jc w:val="left"/>
      </w:pPr>
      <w:r>
        <w:rPr>
          <w:rStyle w:val="CommentReference"/>
        </w:rPr>
        <w:annotationRef/>
      </w:r>
      <w:r>
        <w:rPr>
          <w:lang w:val="de-DE"/>
        </w:rPr>
        <w:t>Other provisions</w:t>
      </w:r>
    </w:p>
    <w:p w14:paraId="29A1C745" w14:textId="77777777" w:rsidR="00252961" w:rsidRDefault="00252961" w:rsidP="00252961">
      <w:pPr>
        <w:pStyle w:val="CommentText"/>
        <w:ind w:left="0" w:firstLine="0"/>
        <w:jc w:val="left"/>
      </w:pPr>
      <w:r>
        <w:rPr>
          <w:lang w:val="de-DE"/>
        </w:rPr>
        <w:t>Every number except for 1 is pluralised - correct to seconds</w:t>
      </w:r>
    </w:p>
  </w:comment>
  <w:comment w:id="327" w:author="Author" w:initials="A">
    <w:p w14:paraId="51B22266" w14:textId="77777777" w:rsidR="00252961" w:rsidRDefault="00252961" w:rsidP="00252961">
      <w:pPr>
        <w:pStyle w:val="CommentText"/>
        <w:ind w:left="0" w:firstLine="0"/>
        <w:jc w:val="left"/>
      </w:pPr>
      <w:r>
        <w:rPr>
          <w:rStyle w:val="CommentReference"/>
        </w:rPr>
        <w:annotationRef/>
      </w:r>
      <w:r>
        <w:rPr>
          <w:lang w:val="de-DE"/>
        </w:rPr>
        <w:t>Other provisions</w:t>
      </w:r>
    </w:p>
    <w:p w14:paraId="7180FF02" w14:textId="77777777" w:rsidR="00252961" w:rsidRDefault="00252961" w:rsidP="00252961">
      <w:pPr>
        <w:pStyle w:val="CommentText"/>
        <w:ind w:left="0" w:firstLine="0"/>
        <w:jc w:val="left"/>
      </w:pPr>
      <w:r>
        <w:rPr>
          <w:lang w:val="de-DE"/>
        </w:rPr>
        <w:t>Every number except for 1 is pluralised - correct to seconds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925C5AC" w15:done="0"/>
  <w15:commentEx w15:paraId="76EECDC2" w15:done="0"/>
  <w15:commentEx w15:paraId="0DFE6261" w15:done="0"/>
  <w15:commentEx w15:paraId="29A1C745" w15:done="0"/>
  <w15:commentEx w15:paraId="7180FF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25C5AC" w16cid:durableId="001638CB"/>
  <w16cid:commentId w16cid:paraId="76EECDC2" w16cid:durableId="025D09FD"/>
  <w16cid:commentId w16cid:paraId="0DFE6261" w16cid:durableId="4043A923"/>
  <w16cid:commentId w16cid:paraId="29A1C745" w16cid:durableId="3F112DDA"/>
  <w16cid:commentId w16cid:paraId="7180FF02" w16cid:durableId="04C79C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9B336" w14:textId="77777777" w:rsidR="005A0E1D" w:rsidRDefault="005A0E1D">
      <w:pPr>
        <w:spacing w:after="0" w:line="240" w:lineRule="auto"/>
      </w:pPr>
      <w:r>
        <w:separator/>
      </w:r>
    </w:p>
    <w:p w14:paraId="527D1F31" w14:textId="77777777" w:rsidR="005A0E1D" w:rsidRDefault="005A0E1D"/>
  </w:endnote>
  <w:endnote w:type="continuationSeparator" w:id="0">
    <w:p w14:paraId="39E0DB36" w14:textId="77777777" w:rsidR="005A0E1D" w:rsidRDefault="005A0E1D">
      <w:pPr>
        <w:spacing w:after="0" w:line="240" w:lineRule="auto"/>
      </w:pPr>
      <w:r>
        <w:continuationSeparator/>
      </w:r>
    </w:p>
    <w:p w14:paraId="024676B8" w14:textId="77777777" w:rsidR="005A0E1D" w:rsidRDefault="005A0E1D"/>
  </w:endnote>
  <w:endnote w:type="continuationNotice" w:id="1">
    <w:p w14:paraId="4C8F03F4" w14:textId="77777777" w:rsidR="005A0E1D" w:rsidRDefault="005A0E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BEB08" w14:textId="77777777" w:rsidR="005A0E1D" w:rsidRDefault="005A0E1D">
      <w:pPr>
        <w:spacing w:after="0" w:line="240" w:lineRule="auto"/>
      </w:pPr>
      <w:r>
        <w:separator/>
      </w:r>
    </w:p>
    <w:p w14:paraId="43A4478E" w14:textId="77777777" w:rsidR="005A0E1D" w:rsidRDefault="005A0E1D"/>
  </w:footnote>
  <w:footnote w:type="continuationSeparator" w:id="0">
    <w:p w14:paraId="65205FA5" w14:textId="77777777" w:rsidR="005A0E1D" w:rsidRDefault="005A0E1D">
      <w:pPr>
        <w:spacing w:after="0" w:line="240" w:lineRule="auto"/>
      </w:pPr>
      <w:r>
        <w:continuationSeparator/>
      </w:r>
    </w:p>
    <w:p w14:paraId="26023C65" w14:textId="77777777" w:rsidR="005A0E1D" w:rsidRDefault="005A0E1D"/>
  </w:footnote>
  <w:footnote w:type="continuationNotice" w:id="1">
    <w:p w14:paraId="5D95BD04" w14:textId="77777777" w:rsidR="005A0E1D" w:rsidRDefault="005A0E1D">
      <w:pPr>
        <w:spacing w:after="0" w:line="240" w:lineRule="auto"/>
      </w:pPr>
    </w:p>
  </w:footnote>
  <w:footnote w:id="2">
    <w:p w14:paraId="0A2C3361" w14:textId="413D3F4A"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7048362A"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7722E97E"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t xml:space="preserve">8.9.2016 </w:t>
    </w:r>
    <w:r>
      <w:rPr>
        <w:sz w:val="17"/>
      </w:rPr>
      <w:t xml:space="preserve"> </w:t>
    </w:r>
    <w:r>
      <w:rPr>
        <w:sz w:val="17"/>
      </w:rPr>
      <w:tab/>
    </w:r>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69"/>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5"/>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3"/>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2"/>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8"/>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1"/>
  </w:num>
  <w:num w:numId="108" w16cid:durableId="1483038110">
    <w:abstractNumId w:val="170"/>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79"/>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6"/>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1"/>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7"/>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4"/>
  </w:num>
  <w:num w:numId="159" w16cid:durableId="708531312">
    <w:abstractNumId w:val="58"/>
  </w:num>
  <w:num w:numId="160" w16cid:durableId="894313354">
    <w:abstractNumId w:val="64"/>
  </w:num>
  <w:num w:numId="161" w16cid:durableId="1973748443">
    <w:abstractNumId w:val="180"/>
  </w:num>
  <w:num w:numId="162" w16cid:durableId="37173306">
    <w:abstractNumId w:val="85"/>
  </w:num>
  <w:num w:numId="163" w16cid:durableId="239802377">
    <w:abstractNumId w:val="93"/>
  </w:num>
  <w:num w:numId="164" w16cid:durableId="1981382576">
    <w:abstractNumId w:val="24"/>
  </w:num>
  <w:num w:numId="165" w16cid:durableId="178205795">
    <w:abstractNumId w:val="168"/>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2"/>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4E38"/>
    <w:rsid w:val="000162CB"/>
    <w:rsid w:val="00017373"/>
    <w:rsid w:val="00017834"/>
    <w:rsid w:val="00020815"/>
    <w:rsid w:val="00022413"/>
    <w:rsid w:val="00024EDE"/>
    <w:rsid w:val="000250AC"/>
    <w:rsid w:val="00036D1D"/>
    <w:rsid w:val="00040F43"/>
    <w:rsid w:val="0005090D"/>
    <w:rsid w:val="00051B3F"/>
    <w:rsid w:val="00052BE1"/>
    <w:rsid w:val="00055ED6"/>
    <w:rsid w:val="0005735D"/>
    <w:rsid w:val="00057B92"/>
    <w:rsid w:val="00057DFC"/>
    <w:rsid w:val="0006574C"/>
    <w:rsid w:val="00065D7E"/>
    <w:rsid w:val="00067315"/>
    <w:rsid w:val="00072390"/>
    <w:rsid w:val="00075B57"/>
    <w:rsid w:val="00076242"/>
    <w:rsid w:val="00082F31"/>
    <w:rsid w:val="000830C9"/>
    <w:rsid w:val="00084869"/>
    <w:rsid w:val="00084E2B"/>
    <w:rsid w:val="0009139E"/>
    <w:rsid w:val="00093FB6"/>
    <w:rsid w:val="00095A35"/>
    <w:rsid w:val="000A2111"/>
    <w:rsid w:val="000B27FF"/>
    <w:rsid w:val="000C3891"/>
    <w:rsid w:val="000C529A"/>
    <w:rsid w:val="000D0BF6"/>
    <w:rsid w:val="000D63CA"/>
    <w:rsid w:val="000E14F3"/>
    <w:rsid w:val="000F4858"/>
    <w:rsid w:val="0010158D"/>
    <w:rsid w:val="0010370A"/>
    <w:rsid w:val="00104C15"/>
    <w:rsid w:val="00106DA6"/>
    <w:rsid w:val="00114018"/>
    <w:rsid w:val="00115EAD"/>
    <w:rsid w:val="001161AC"/>
    <w:rsid w:val="00120BAF"/>
    <w:rsid w:val="001217F6"/>
    <w:rsid w:val="00122D9B"/>
    <w:rsid w:val="001324B7"/>
    <w:rsid w:val="001324DD"/>
    <w:rsid w:val="00132B5A"/>
    <w:rsid w:val="001376BC"/>
    <w:rsid w:val="0014070E"/>
    <w:rsid w:val="00142894"/>
    <w:rsid w:val="00151AC3"/>
    <w:rsid w:val="00156939"/>
    <w:rsid w:val="001604CA"/>
    <w:rsid w:val="00164104"/>
    <w:rsid w:val="00166DDF"/>
    <w:rsid w:val="00173349"/>
    <w:rsid w:val="00177340"/>
    <w:rsid w:val="00191C1F"/>
    <w:rsid w:val="001924EC"/>
    <w:rsid w:val="00194497"/>
    <w:rsid w:val="001969F6"/>
    <w:rsid w:val="00197362"/>
    <w:rsid w:val="001B5604"/>
    <w:rsid w:val="001C0E6C"/>
    <w:rsid w:val="001C1AEB"/>
    <w:rsid w:val="001C1BD2"/>
    <w:rsid w:val="001C5CC7"/>
    <w:rsid w:val="001C76D2"/>
    <w:rsid w:val="001D0226"/>
    <w:rsid w:val="001D056D"/>
    <w:rsid w:val="001D18A3"/>
    <w:rsid w:val="001D2D8C"/>
    <w:rsid w:val="001D6AD9"/>
    <w:rsid w:val="001F2C65"/>
    <w:rsid w:val="001F5AEF"/>
    <w:rsid w:val="001F77EE"/>
    <w:rsid w:val="002022EE"/>
    <w:rsid w:val="00214FE6"/>
    <w:rsid w:val="002221F9"/>
    <w:rsid w:val="002248F7"/>
    <w:rsid w:val="00225DC2"/>
    <w:rsid w:val="00230727"/>
    <w:rsid w:val="002343B6"/>
    <w:rsid w:val="0023519A"/>
    <w:rsid w:val="00237B05"/>
    <w:rsid w:val="002415CF"/>
    <w:rsid w:val="0024274D"/>
    <w:rsid w:val="0025202F"/>
    <w:rsid w:val="00252961"/>
    <w:rsid w:val="00253000"/>
    <w:rsid w:val="00255A33"/>
    <w:rsid w:val="00260D74"/>
    <w:rsid w:val="00281158"/>
    <w:rsid w:val="002856F2"/>
    <w:rsid w:val="00287DBB"/>
    <w:rsid w:val="002904DE"/>
    <w:rsid w:val="00291D59"/>
    <w:rsid w:val="00293DC7"/>
    <w:rsid w:val="002A01F4"/>
    <w:rsid w:val="002A4E30"/>
    <w:rsid w:val="002A7248"/>
    <w:rsid w:val="002B27D7"/>
    <w:rsid w:val="002B2A52"/>
    <w:rsid w:val="002B7840"/>
    <w:rsid w:val="002C1327"/>
    <w:rsid w:val="002E0041"/>
    <w:rsid w:val="002E18CB"/>
    <w:rsid w:val="002F1398"/>
    <w:rsid w:val="002F1D76"/>
    <w:rsid w:val="002F4D63"/>
    <w:rsid w:val="003059BB"/>
    <w:rsid w:val="003066CE"/>
    <w:rsid w:val="00310864"/>
    <w:rsid w:val="00310DC5"/>
    <w:rsid w:val="003202CB"/>
    <w:rsid w:val="0032149C"/>
    <w:rsid w:val="0032344B"/>
    <w:rsid w:val="00323766"/>
    <w:rsid w:val="00330716"/>
    <w:rsid w:val="00331BB5"/>
    <w:rsid w:val="00332630"/>
    <w:rsid w:val="00333E44"/>
    <w:rsid w:val="00334DA1"/>
    <w:rsid w:val="00340CB8"/>
    <w:rsid w:val="003413F6"/>
    <w:rsid w:val="003437EA"/>
    <w:rsid w:val="00346F8F"/>
    <w:rsid w:val="00347FFD"/>
    <w:rsid w:val="00350474"/>
    <w:rsid w:val="00351CB7"/>
    <w:rsid w:val="00356A72"/>
    <w:rsid w:val="00361220"/>
    <w:rsid w:val="003720C0"/>
    <w:rsid w:val="00376BAC"/>
    <w:rsid w:val="003773BB"/>
    <w:rsid w:val="00377754"/>
    <w:rsid w:val="00382884"/>
    <w:rsid w:val="00383512"/>
    <w:rsid w:val="003853FF"/>
    <w:rsid w:val="00386161"/>
    <w:rsid w:val="00392A0B"/>
    <w:rsid w:val="0039570D"/>
    <w:rsid w:val="00396010"/>
    <w:rsid w:val="003A3953"/>
    <w:rsid w:val="003A5963"/>
    <w:rsid w:val="003A77EF"/>
    <w:rsid w:val="003B125E"/>
    <w:rsid w:val="003B2E8B"/>
    <w:rsid w:val="003B7DE4"/>
    <w:rsid w:val="003C480A"/>
    <w:rsid w:val="003C5BC6"/>
    <w:rsid w:val="003D055F"/>
    <w:rsid w:val="003D4B01"/>
    <w:rsid w:val="003E284D"/>
    <w:rsid w:val="003E623C"/>
    <w:rsid w:val="003E63DD"/>
    <w:rsid w:val="003E6D8B"/>
    <w:rsid w:val="003F2D35"/>
    <w:rsid w:val="003F3CD9"/>
    <w:rsid w:val="003F4B5B"/>
    <w:rsid w:val="00403FBD"/>
    <w:rsid w:val="00404DDC"/>
    <w:rsid w:val="00411EF0"/>
    <w:rsid w:val="00414621"/>
    <w:rsid w:val="00416049"/>
    <w:rsid w:val="0041676F"/>
    <w:rsid w:val="00416E87"/>
    <w:rsid w:val="00417C9C"/>
    <w:rsid w:val="00422B8B"/>
    <w:rsid w:val="00424BE8"/>
    <w:rsid w:val="00427137"/>
    <w:rsid w:val="004346F2"/>
    <w:rsid w:val="00436191"/>
    <w:rsid w:val="0043635D"/>
    <w:rsid w:val="00446834"/>
    <w:rsid w:val="004566BD"/>
    <w:rsid w:val="00457442"/>
    <w:rsid w:val="00461CA1"/>
    <w:rsid w:val="00464335"/>
    <w:rsid w:val="00464EA6"/>
    <w:rsid w:val="00465C96"/>
    <w:rsid w:val="004678D1"/>
    <w:rsid w:val="00470244"/>
    <w:rsid w:val="0047496D"/>
    <w:rsid w:val="00477C04"/>
    <w:rsid w:val="004922CE"/>
    <w:rsid w:val="0049478F"/>
    <w:rsid w:val="004A0B67"/>
    <w:rsid w:val="004A4548"/>
    <w:rsid w:val="004A5914"/>
    <w:rsid w:val="004A7D5C"/>
    <w:rsid w:val="004B2701"/>
    <w:rsid w:val="004C337C"/>
    <w:rsid w:val="004C598F"/>
    <w:rsid w:val="004C5F18"/>
    <w:rsid w:val="004C718F"/>
    <w:rsid w:val="004D0961"/>
    <w:rsid w:val="004D68B9"/>
    <w:rsid w:val="004E145A"/>
    <w:rsid w:val="004E428B"/>
    <w:rsid w:val="004F1B93"/>
    <w:rsid w:val="004F4040"/>
    <w:rsid w:val="00500001"/>
    <w:rsid w:val="00507095"/>
    <w:rsid w:val="00515B73"/>
    <w:rsid w:val="00524925"/>
    <w:rsid w:val="005324B2"/>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67A1"/>
    <w:rsid w:val="005A0E1D"/>
    <w:rsid w:val="005A416F"/>
    <w:rsid w:val="005A548D"/>
    <w:rsid w:val="005A7D1F"/>
    <w:rsid w:val="005B143A"/>
    <w:rsid w:val="005B3674"/>
    <w:rsid w:val="005B3720"/>
    <w:rsid w:val="005B3DF2"/>
    <w:rsid w:val="005C1BDE"/>
    <w:rsid w:val="005C6234"/>
    <w:rsid w:val="005D093A"/>
    <w:rsid w:val="005D462B"/>
    <w:rsid w:val="005D6848"/>
    <w:rsid w:val="005D7BFA"/>
    <w:rsid w:val="005E04C4"/>
    <w:rsid w:val="005E77D2"/>
    <w:rsid w:val="005F0F14"/>
    <w:rsid w:val="005F158C"/>
    <w:rsid w:val="005F53D4"/>
    <w:rsid w:val="00601D97"/>
    <w:rsid w:val="0061514B"/>
    <w:rsid w:val="00616125"/>
    <w:rsid w:val="00617AC9"/>
    <w:rsid w:val="006206D2"/>
    <w:rsid w:val="0062119D"/>
    <w:rsid w:val="0062756D"/>
    <w:rsid w:val="0063377C"/>
    <w:rsid w:val="00633BB0"/>
    <w:rsid w:val="00634F49"/>
    <w:rsid w:val="00635634"/>
    <w:rsid w:val="006374E6"/>
    <w:rsid w:val="00646562"/>
    <w:rsid w:val="00652228"/>
    <w:rsid w:val="00652C3A"/>
    <w:rsid w:val="0065705A"/>
    <w:rsid w:val="006736EA"/>
    <w:rsid w:val="00674CCE"/>
    <w:rsid w:val="00675355"/>
    <w:rsid w:val="006826A0"/>
    <w:rsid w:val="006846E9"/>
    <w:rsid w:val="006905CD"/>
    <w:rsid w:val="006916F3"/>
    <w:rsid w:val="00694CAF"/>
    <w:rsid w:val="00696599"/>
    <w:rsid w:val="006A1957"/>
    <w:rsid w:val="006A20C6"/>
    <w:rsid w:val="006A3011"/>
    <w:rsid w:val="006B2FE3"/>
    <w:rsid w:val="006B7210"/>
    <w:rsid w:val="006C1B7E"/>
    <w:rsid w:val="006D1EBD"/>
    <w:rsid w:val="006D5EB7"/>
    <w:rsid w:val="006D7D2D"/>
    <w:rsid w:val="006E1BA2"/>
    <w:rsid w:val="006E2207"/>
    <w:rsid w:val="006E3902"/>
    <w:rsid w:val="006E5E77"/>
    <w:rsid w:val="006F089D"/>
    <w:rsid w:val="00706774"/>
    <w:rsid w:val="00711266"/>
    <w:rsid w:val="00721F9C"/>
    <w:rsid w:val="00733AD2"/>
    <w:rsid w:val="00734341"/>
    <w:rsid w:val="00734FFE"/>
    <w:rsid w:val="00737743"/>
    <w:rsid w:val="00744E2C"/>
    <w:rsid w:val="00754D6A"/>
    <w:rsid w:val="007639B8"/>
    <w:rsid w:val="00770E72"/>
    <w:rsid w:val="0077260E"/>
    <w:rsid w:val="00775231"/>
    <w:rsid w:val="00777C2B"/>
    <w:rsid w:val="007835BA"/>
    <w:rsid w:val="00783FC4"/>
    <w:rsid w:val="0078769B"/>
    <w:rsid w:val="007929CB"/>
    <w:rsid w:val="00793CE4"/>
    <w:rsid w:val="00796A8B"/>
    <w:rsid w:val="007A0404"/>
    <w:rsid w:val="007A2750"/>
    <w:rsid w:val="007A3E25"/>
    <w:rsid w:val="007B3FDD"/>
    <w:rsid w:val="007B6043"/>
    <w:rsid w:val="007C3FB7"/>
    <w:rsid w:val="007C6601"/>
    <w:rsid w:val="007D17C9"/>
    <w:rsid w:val="007D620C"/>
    <w:rsid w:val="007E39B8"/>
    <w:rsid w:val="007F4F74"/>
    <w:rsid w:val="0080299F"/>
    <w:rsid w:val="00802F77"/>
    <w:rsid w:val="00805CC9"/>
    <w:rsid w:val="00810B82"/>
    <w:rsid w:val="0081284E"/>
    <w:rsid w:val="00814196"/>
    <w:rsid w:val="00820452"/>
    <w:rsid w:val="00820522"/>
    <w:rsid w:val="008211B1"/>
    <w:rsid w:val="00826E4E"/>
    <w:rsid w:val="008378BF"/>
    <w:rsid w:val="00841DC3"/>
    <w:rsid w:val="00843F62"/>
    <w:rsid w:val="00844901"/>
    <w:rsid w:val="008505B0"/>
    <w:rsid w:val="0085354B"/>
    <w:rsid w:val="00860633"/>
    <w:rsid w:val="00862590"/>
    <w:rsid w:val="00863604"/>
    <w:rsid w:val="00864DF6"/>
    <w:rsid w:val="008655EC"/>
    <w:rsid w:val="008766E2"/>
    <w:rsid w:val="00877878"/>
    <w:rsid w:val="00882917"/>
    <w:rsid w:val="008902AB"/>
    <w:rsid w:val="008903AD"/>
    <w:rsid w:val="00891736"/>
    <w:rsid w:val="00891E5A"/>
    <w:rsid w:val="008920D0"/>
    <w:rsid w:val="0089225B"/>
    <w:rsid w:val="0089735D"/>
    <w:rsid w:val="008A4020"/>
    <w:rsid w:val="008A4F49"/>
    <w:rsid w:val="008B0795"/>
    <w:rsid w:val="008B4554"/>
    <w:rsid w:val="008B5DEB"/>
    <w:rsid w:val="008B6B48"/>
    <w:rsid w:val="008B7A91"/>
    <w:rsid w:val="008C1416"/>
    <w:rsid w:val="008C3C23"/>
    <w:rsid w:val="008C62C2"/>
    <w:rsid w:val="008C7BC0"/>
    <w:rsid w:val="00906A46"/>
    <w:rsid w:val="00913EDA"/>
    <w:rsid w:val="00915025"/>
    <w:rsid w:val="00922831"/>
    <w:rsid w:val="00927BE1"/>
    <w:rsid w:val="009324BF"/>
    <w:rsid w:val="00935D7D"/>
    <w:rsid w:val="00947DBD"/>
    <w:rsid w:val="0095476E"/>
    <w:rsid w:val="00957E4E"/>
    <w:rsid w:val="00961475"/>
    <w:rsid w:val="00964BBD"/>
    <w:rsid w:val="00966A42"/>
    <w:rsid w:val="0098143A"/>
    <w:rsid w:val="00985101"/>
    <w:rsid w:val="009853D9"/>
    <w:rsid w:val="009870B4"/>
    <w:rsid w:val="00990208"/>
    <w:rsid w:val="009906A5"/>
    <w:rsid w:val="00991FC9"/>
    <w:rsid w:val="0099381E"/>
    <w:rsid w:val="00993D27"/>
    <w:rsid w:val="009A300B"/>
    <w:rsid w:val="009A4A6D"/>
    <w:rsid w:val="009A4DF8"/>
    <w:rsid w:val="009A5267"/>
    <w:rsid w:val="009B43C5"/>
    <w:rsid w:val="009C3958"/>
    <w:rsid w:val="009C594A"/>
    <w:rsid w:val="009D5145"/>
    <w:rsid w:val="009E3A10"/>
    <w:rsid w:val="009E6558"/>
    <w:rsid w:val="009E743C"/>
    <w:rsid w:val="009F6483"/>
    <w:rsid w:val="00A000A5"/>
    <w:rsid w:val="00A00674"/>
    <w:rsid w:val="00A012C9"/>
    <w:rsid w:val="00A02E0B"/>
    <w:rsid w:val="00A04023"/>
    <w:rsid w:val="00A10A8A"/>
    <w:rsid w:val="00A12299"/>
    <w:rsid w:val="00A22298"/>
    <w:rsid w:val="00A25BD2"/>
    <w:rsid w:val="00A3090F"/>
    <w:rsid w:val="00A32F69"/>
    <w:rsid w:val="00A467DA"/>
    <w:rsid w:val="00A6652B"/>
    <w:rsid w:val="00A74940"/>
    <w:rsid w:val="00A813F6"/>
    <w:rsid w:val="00A9230D"/>
    <w:rsid w:val="00A93EC4"/>
    <w:rsid w:val="00AA3459"/>
    <w:rsid w:val="00AA4AA4"/>
    <w:rsid w:val="00AA6C9F"/>
    <w:rsid w:val="00AA7906"/>
    <w:rsid w:val="00AB1408"/>
    <w:rsid w:val="00AB5D5E"/>
    <w:rsid w:val="00AB5F0F"/>
    <w:rsid w:val="00AC030D"/>
    <w:rsid w:val="00AC32A8"/>
    <w:rsid w:val="00AC5477"/>
    <w:rsid w:val="00AC7067"/>
    <w:rsid w:val="00AC70A3"/>
    <w:rsid w:val="00AD0F18"/>
    <w:rsid w:val="00AD432F"/>
    <w:rsid w:val="00AD6571"/>
    <w:rsid w:val="00AE2AC7"/>
    <w:rsid w:val="00AE476A"/>
    <w:rsid w:val="00AF59D7"/>
    <w:rsid w:val="00B01B30"/>
    <w:rsid w:val="00B061D9"/>
    <w:rsid w:val="00B06DB9"/>
    <w:rsid w:val="00B07D69"/>
    <w:rsid w:val="00B100C2"/>
    <w:rsid w:val="00B13FCD"/>
    <w:rsid w:val="00B14A8A"/>
    <w:rsid w:val="00B1553A"/>
    <w:rsid w:val="00B15AFC"/>
    <w:rsid w:val="00B17BAD"/>
    <w:rsid w:val="00B24CDC"/>
    <w:rsid w:val="00B25851"/>
    <w:rsid w:val="00B259CD"/>
    <w:rsid w:val="00B30A7F"/>
    <w:rsid w:val="00B31BEB"/>
    <w:rsid w:val="00B52E68"/>
    <w:rsid w:val="00B54B50"/>
    <w:rsid w:val="00B56077"/>
    <w:rsid w:val="00B614F3"/>
    <w:rsid w:val="00B621F8"/>
    <w:rsid w:val="00B7152B"/>
    <w:rsid w:val="00B7152D"/>
    <w:rsid w:val="00B76D8D"/>
    <w:rsid w:val="00B7701B"/>
    <w:rsid w:val="00B8058C"/>
    <w:rsid w:val="00B870EF"/>
    <w:rsid w:val="00B8716A"/>
    <w:rsid w:val="00B8720F"/>
    <w:rsid w:val="00B87D67"/>
    <w:rsid w:val="00B92EEC"/>
    <w:rsid w:val="00B9345A"/>
    <w:rsid w:val="00B93BD5"/>
    <w:rsid w:val="00B9777F"/>
    <w:rsid w:val="00BA0A8B"/>
    <w:rsid w:val="00BA296F"/>
    <w:rsid w:val="00BA369F"/>
    <w:rsid w:val="00BB192D"/>
    <w:rsid w:val="00BB390D"/>
    <w:rsid w:val="00BB6882"/>
    <w:rsid w:val="00BC394C"/>
    <w:rsid w:val="00BC41A2"/>
    <w:rsid w:val="00BC4739"/>
    <w:rsid w:val="00BC555C"/>
    <w:rsid w:val="00BD14AF"/>
    <w:rsid w:val="00BD40CD"/>
    <w:rsid w:val="00BD62C2"/>
    <w:rsid w:val="00BE06EF"/>
    <w:rsid w:val="00BE2748"/>
    <w:rsid w:val="00BE3F43"/>
    <w:rsid w:val="00BE777B"/>
    <w:rsid w:val="00BF27E0"/>
    <w:rsid w:val="00BF4F00"/>
    <w:rsid w:val="00BF5202"/>
    <w:rsid w:val="00BF5862"/>
    <w:rsid w:val="00C03973"/>
    <w:rsid w:val="00C1652E"/>
    <w:rsid w:val="00C22220"/>
    <w:rsid w:val="00C2478D"/>
    <w:rsid w:val="00C247F2"/>
    <w:rsid w:val="00C31862"/>
    <w:rsid w:val="00C354C4"/>
    <w:rsid w:val="00C35E6F"/>
    <w:rsid w:val="00C55672"/>
    <w:rsid w:val="00C66726"/>
    <w:rsid w:val="00C677C0"/>
    <w:rsid w:val="00C7116C"/>
    <w:rsid w:val="00C711F1"/>
    <w:rsid w:val="00C728E6"/>
    <w:rsid w:val="00C762E9"/>
    <w:rsid w:val="00C8074A"/>
    <w:rsid w:val="00C80CDE"/>
    <w:rsid w:val="00C85AE2"/>
    <w:rsid w:val="00C91712"/>
    <w:rsid w:val="00C92BC5"/>
    <w:rsid w:val="00C974BE"/>
    <w:rsid w:val="00C977CC"/>
    <w:rsid w:val="00CB794F"/>
    <w:rsid w:val="00CC09AA"/>
    <w:rsid w:val="00CC09DD"/>
    <w:rsid w:val="00CC447A"/>
    <w:rsid w:val="00CC6CF3"/>
    <w:rsid w:val="00CD766A"/>
    <w:rsid w:val="00CE22BC"/>
    <w:rsid w:val="00CE2535"/>
    <w:rsid w:val="00CE3AC1"/>
    <w:rsid w:val="00CE5BB6"/>
    <w:rsid w:val="00CF615D"/>
    <w:rsid w:val="00CF6478"/>
    <w:rsid w:val="00D015EC"/>
    <w:rsid w:val="00D0288B"/>
    <w:rsid w:val="00D02D58"/>
    <w:rsid w:val="00D06329"/>
    <w:rsid w:val="00D06C3F"/>
    <w:rsid w:val="00D07BF6"/>
    <w:rsid w:val="00D14E0F"/>
    <w:rsid w:val="00D1753A"/>
    <w:rsid w:val="00D17557"/>
    <w:rsid w:val="00D20791"/>
    <w:rsid w:val="00D30729"/>
    <w:rsid w:val="00D3522E"/>
    <w:rsid w:val="00D3740C"/>
    <w:rsid w:val="00D43E12"/>
    <w:rsid w:val="00D61DED"/>
    <w:rsid w:val="00D626D7"/>
    <w:rsid w:val="00D70247"/>
    <w:rsid w:val="00D74DDC"/>
    <w:rsid w:val="00D8067A"/>
    <w:rsid w:val="00D850BB"/>
    <w:rsid w:val="00D86254"/>
    <w:rsid w:val="00D87686"/>
    <w:rsid w:val="00D91B42"/>
    <w:rsid w:val="00D93E51"/>
    <w:rsid w:val="00DA09E1"/>
    <w:rsid w:val="00DA61AF"/>
    <w:rsid w:val="00DA6BC0"/>
    <w:rsid w:val="00DB5359"/>
    <w:rsid w:val="00DB6B18"/>
    <w:rsid w:val="00DC23FF"/>
    <w:rsid w:val="00DC4EBD"/>
    <w:rsid w:val="00DC517E"/>
    <w:rsid w:val="00DC6993"/>
    <w:rsid w:val="00DD0E76"/>
    <w:rsid w:val="00DD3588"/>
    <w:rsid w:val="00DD362F"/>
    <w:rsid w:val="00DE1470"/>
    <w:rsid w:val="00DE47AC"/>
    <w:rsid w:val="00DE64D4"/>
    <w:rsid w:val="00DE672A"/>
    <w:rsid w:val="00DF2AB1"/>
    <w:rsid w:val="00DF5C27"/>
    <w:rsid w:val="00DF673A"/>
    <w:rsid w:val="00E06E10"/>
    <w:rsid w:val="00E1052D"/>
    <w:rsid w:val="00E16008"/>
    <w:rsid w:val="00E17744"/>
    <w:rsid w:val="00E24AB8"/>
    <w:rsid w:val="00E277F3"/>
    <w:rsid w:val="00E27849"/>
    <w:rsid w:val="00E309CC"/>
    <w:rsid w:val="00E34CEA"/>
    <w:rsid w:val="00E37844"/>
    <w:rsid w:val="00E42C30"/>
    <w:rsid w:val="00E43D40"/>
    <w:rsid w:val="00E44221"/>
    <w:rsid w:val="00E4466C"/>
    <w:rsid w:val="00E451E2"/>
    <w:rsid w:val="00E4538E"/>
    <w:rsid w:val="00E474D8"/>
    <w:rsid w:val="00E51146"/>
    <w:rsid w:val="00E52462"/>
    <w:rsid w:val="00E60374"/>
    <w:rsid w:val="00E615BE"/>
    <w:rsid w:val="00E7023A"/>
    <w:rsid w:val="00E725A1"/>
    <w:rsid w:val="00E75B8E"/>
    <w:rsid w:val="00E776B7"/>
    <w:rsid w:val="00E822F1"/>
    <w:rsid w:val="00E86A6E"/>
    <w:rsid w:val="00E86E12"/>
    <w:rsid w:val="00E916A5"/>
    <w:rsid w:val="00E95C38"/>
    <w:rsid w:val="00E95C3A"/>
    <w:rsid w:val="00E963F1"/>
    <w:rsid w:val="00EA0EB7"/>
    <w:rsid w:val="00EA3FBA"/>
    <w:rsid w:val="00EB01B7"/>
    <w:rsid w:val="00EB29EB"/>
    <w:rsid w:val="00EB2CD4"/>
    <w:rsid w:val="00EB5404"/>
    <w:rsid w:val="00EB6AB6"/>
    <w:rsid w:val="00EB7B20"/>
    <w:rsid w:val="00EC3D83"/>
    <w:rsid w:val="00EC7025"/>
    <w:rsid w:val="00ED13C6"/>
    <w:rsid w:val="00ED432C"/>
    <w:rsid w:val="00EE3F48"/>
    <w:rsid w:val="00EE4138"/>
    <w:rsid w:val="00EE7BEE"/>
    <w:rsid w:val="00EF11EC"/>
    <w:rsid w:val="00EF3BD8"/>
    <w:rsid w:val="00EF3FEF"/>
    <w:rsid w:val="00F00777"/>
    <w:rsid w:val="00F05CB1"/>
    <w:rsid w:val="00F2261E"/>
    <w:rsid w:val="00F257E8"/>
    <w:rsid w:val="00F25E37"/>
    <w:rsid w:val="00F3061D"/>
    <w:rsid w:val="00F35D16"/>
    <w:rsid w:val="00F3623C"/>
    <w:rsid w:val="00F37172"/>
    <w:rsid w:val="00F41D71"/>
    <w:rsid w:val="00F5546F"/>
    <w:rsid w:val="00F62A08"/>
    <w:rsid w:val="00F64008"/>
    <w:rsid w:val="00F71B18"/>
    <w:rsid w:val="00F73FC0"/>
    <w:rsid w:val="00F74905"/>
    <w:rsid w:val="00F82683"/>
    <w:rsid w:val="00F855BB"/>
    <w:rsid w:val="00F97429"/>
    <w:rsid w:val="00FA41C4"/>
    <w:rsid w:val="00FA6C7B"/>
    <w:rsid w:val="00FB2566"/>
    <w:rsid w:val="00FB7A1D"/>
    <w:rsid w:val="00FC52B2"/>
    <w:rsid w:val="00FD1C5E"/>
    <w:rsid w:val="00FD3750"/>
    <w:rsid w:val="00FD45B4"/>
    <w:rsid w:val="00FE0707"/>
    <w:rsid w:val="00FE5502"/>
    <w:rsid w:val="00FF2055"/>
    <w:rsid w:val="00FF2E24"/>
    <w:rsid w:val="00FF32FB"/>
    <w:rsid w:val="00FF65B9"/>
    <w:rsid w:val="00FF6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styleId="TableGrid0">
    <w:name w:val="Table Grid"/>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10.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C81B48A5-8C9B-4F27-8834-A0FD22ADF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B766C-0A86-4B4A-BD3C-0010208C5165}">
  <ds:schemaRefs>
    <ds:schemaRef ds:uri="http://schemas.microsoft.com/sharepoint/v3/contenttype/forms"/>
  </ds:schemaRefs>
</ds:datastoreItem>
</file>

<file path=customXml/itemProps4.xml><?xml version="1.0" encoding="utf-8"?>
<ds:datastoreItem xmlns:ds="http://schemas.openxmlformats.org/officeDocument/2006/customXml" ds:itemID="{6277A3BC-70EB-4C8A-8A7E-ACC9023BA9AE}">
  <ds:schemaRefs>
    <ds:schemaRef ds:uri="http://purl.org/dc/dcmitype/"/>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a5ff7179-4526-4e31-84f3-1e5086ece00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111</Pages>
  <Words>40197</Words>
  <Characters>229126</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2024-09-10T12:22:00Z</dcterms:created>
  <dcterms:modified xsi:type="dcterms:W3CDTF">2024-09-10T12:22:00Z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