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292D7CB3"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5115A948"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05D45C08"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r w:rsidR="00C85AE2">
        <w:rPr>
          <w:rFonts w:ascii="inherit" w:hAnsi="inherit"/>
          <w:sz w:val="24"/>
          <w:szCs w:val="24"/>
        </w:rPr>
        <w:t>s</w:t>
      </w:r>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2B72005E"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methodologies used to calculate or establish them. In order to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0"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0"/>
      <w:r w:rsidRPr="005B3720">
        <w:rPr>
          <w:rFonts w:ascii="inherit" w:hAnsi="inherit"/>
          <w:sz w:val="24"/>
          <w:szCs w:val="24"/>
        </w:rPr>
        <w:t xml:space="preserve">. Those requirements that contribute to maintaining, preserving and restoring system security in order to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4F84F190"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3A33F9B1"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6C4D5A9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(pu)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0F6B9AE1"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7E323EAB"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Different synchronous electricity systems in the Union have different characteristics which need to be taken into account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2BF21D10"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0251B20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182718A2"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 </w:t>
      </w:r>
    </w:p>
    <w:p w14:paraId="4C7D7A22" w14:textId="2EE8B6E6"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6DA3D02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off-shore grid connecting to more than one synchronous area. In this case, certain technical requirements should be set in order to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4075739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74E102DB"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374BFA5A"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This Regulation has been adopted on the basis of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35E8D6AF"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4080BB16"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07B2F7B0"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3181AAEF"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r w:rsidRPr="00711266">
        <w:rPr>
          <w:rFonts w:ascii="inherit" w:hAnsi="inherit"/>
          <w:sz w:val="24"/>
          <w:szCs w:val="24"/>
        </w:rPr>
        <w:t>,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43F5488A" w14:textId="14CAC8B8"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‘embedded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35E07BBC"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7C44638C"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r w:rsidR="00C31862">
        <w:rPr>
          <w:rFonts w:ascii="inherit" w:hAnsi="inherit"/>
          <w:sz w:val="24"/>
          <w:szCs w:val="24"/>
        </w:rPr>
        <w:t>;</w:t>
      </w:r>
    </w:p>
    <w:p w14:paraId="279B3EE4" w14:textId="6EB790B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r w:rsidR="00922831">
        <w:rPr>
          <w:rFonts w:ascii="inherit" w:hAnsi="inherit"/>
          <w:sz w:val="24"/>
          <w:szCs w:val="24"/>
        </w:rPr>
        <w:t>i</w:t>
      </w:r>
      <w:r>
        <w:rPr>
          <w:rFonts w:ascii="inherit" w:hAnsi="inherit"/>
          <w:sz w:val="24"/>
          <w:szCs w:val="24"/>
        </w:rPr>
        <w:t xml:space="preserve">solated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area</w:t>
      </w:r>
      <w:r w:rsidR="00B76D8D">
        <w:rPr>
          <w:rFonts w:ascii="inherit" w:hAnsi="inherit"/>
          <w:sz w:val="24"/>
          <w:szCs w:val="24"/>
        </w:rPr>
        <w:t>;</w:t>
      </w:r>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 xml:space="preserve">‘interface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A-PtG-DU’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8"/>
        </w:numPr>
        <w:spacing w:after="318"/>
        <w:ind w:hanging="506"/>
        <w:rPr>
          <w:rFonts w:ascii="inherit" w:hAnsi="inherit"/>
          <w:sz w:val="24"/>
          <w:szCs w:val="24"/>
        </w:rPr>
      </w:pPr>
      <w:bookmarkStart w:id="1"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side of HVDC systems</w:t>
      </w:r>
      <w:r w:rsidRPr="005B3720">
        <w:rPr>
          <w:rFonts w:ascii="inherit" w:hAnsi="inherit"/>
          <w:sz w:val="24"/>
          <w:szCs w:val="24"/>
        </w:rPr>
        <w:t>:</w:t>
      </w:r>
      <w:bookmarkEnd w:id="1"/>
      <w:r w:rsidRPr="005B3720">
        <w:rPr>
          <w:rFonts w:ascii="inherit" w:hAnsi="inherit"/>
          <w:sz w:val="24"/>
          <w:szCs w:val="24"/>
        </w:rPr>
        <w:t xml:space="preserve"> </w:t>
      </w:r>
    </w:p>
    <w:p w14:paraId="04B7D987" w14:textId="04AEEB39"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synchronous areas or control areas, including back-to-back schemes;</w:t>
      </w:r>
    </w:p>
    <w:p w14:paraId="5229F41F" w14:textId="458293D1"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5E9A2357" w:rsidR="00AE476A" w:rsidRPr="005B3720" w:rsidRDefault="00BF5202" w:rsidP="00B13FCD">
      <w:pPr>
        <w:numPr>
          <w:ilvl w:val="0"/>
          <w:numId w:val="157"/>
        </w:numPr>
        <w:spacing w:after="194"/>
        <w:ind w:hanging="506"/>
        <w:rPr>
          <w:rFonts w:ascii="inherit" w:hAnsi="inherit"/>
          <w:sz w:val="24"/>
          <w:szCs w:val="24"/>
        </w:rPr>
      </w:pPr>
      <w:bookmarkStart w:id="2" w:name="_Ref153262942"/>
      <w:r w:rsidRPr="005B3720">
        <w:rPr>
          <w:rFonts w:ascii="inherit" w:hAnsi="inherit"/>
          <w:sz w:val="24"/>
          <w:szCs w:val="24"/>
        </w:rPr>
        <w:t>embedded within one control area and connected to the transmission network;</w:t>
      </w:r>
      <w:bookmarkEnd w:id="2"/>
    </w:p>
    <w:p w14:paraId="133A7886" w14:textId="5A9463C1" w:rsidR="00AE476A" w:rsidRDefault="00BF5202" w:rsidP="00B13FCD">
      <w:pPr>
        <w:numPr>
          <w:ilvl w:val="0"/>
          <w:numId w:val="157"/>
        </w:numPr>
        <w:ind w:hanging="506"/>
        <w:rPr>
          <w:rFonts w:ascii="inherit" w:hAnsi="inherit"/>
          <w:sz w:val="24"/>
          <w:szCs w:val="24"/>
        </w:rPr>
      </w:pPr>
      <w:bookmarkStart w:id="3" w:name="_Ref153262965"/>
      <w:r w:rsidRPr="005B3720">
        <w:rPr>
          <w:rFonts w:ascii="inherit" w:hAnsi="inherit"/>
          <w:sz w:val="24"/>
          <w:szCs w:val="24"/>
        </w:rPr>
        <w:t>embedded within one control area and connected to the distribution network when a cross-border impact is demonstrated by the relevant transmission system operator (TSO).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and</w:t>
      </w:r>
      <w:r w:rsidR="00C977CC">
        <w:rPr>
          <w:rFonts w:ascii="inherit" w:hAnsi="inherit"/>
          <w:sz w:val="24"/>
          <w:szCs w:val="24"/>
        </w:rPr>
        <w:t>;</w:t>
      </w:r>
      <w:bookmarkEnd w:id="3"/>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lastRenderedPageBreak/>
        <w:t>connecting isolated AC networks.</w:t>
      </w:r>
    </w:p>
    <w:p w14:paraId="452E6207" w14:textId="6200C312" w:rsidR="00AE476A" w:rsidRPr="005B3720" w:rsidRDefault="00BF5202" w:rsidP="00B13FCD">
      <w:pPr>
        <w:numPr>
          <w:ilvl w:val="0"/>
          <w:numId w:val="158"/>
        </w:numPr>
        <w:spacing w:after="318"/>
        <w:ind w:left="0"/>
        <w:rPr>
          <w:rFonts w:ascii="inherit" w:hAnsi="inherit"/>
          <w:sz w:val="24"/>
          <w:szCs w:val="24"/>
        </w:rPr>
      </w:pPr>
      <w:bookmarkStart w:id="4"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4"/>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30C7565C"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06B1F324"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lastRenderedPageBreak/>
        <w:t xml:space="preserve">HVDC systems whose connection point is below 110 kV unless a cross-border impact is demonstrated by the relevant TSO. The relevant TSO shall consider the long-term development of the network in this assessment; </w:t>
      </w:r>
    </w:p>
    <w:p w14:paraId="33F8CE4A" w14:textId="0D97B0F4"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B0EB244" w14:textId="6977F135" w:rsidR="00AE476A" w:rsidRPr="005B3720" w:rsidRDefault="00BF5202" w:rsidP="003B7DE4">
      <w:pPr>
        <w:pStyle w:val="Heading2"/>
      </w:pPr>
      <w:bookmarkStart w:id="5" w:name="_Ref153265737"/>
      <w:r w:rsidRPr="005B3720">
        <w:t>Article 4</w:t>
      </w:r>
      <w:bookmarkEnd w:id="5"/>
    </w:p>
    <w:p w14:paraId="2DD9BC30" w14:textId="4620A8AC"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6DF3AC5E" w:rsidR="00AE476A" w:rsidRPr="005B3720" w:rsidRDefault="00BF5202" w:rsidP="00B13FCD">
      <w:pPr>
        <w:numPr>
          <w:ilvl w:val="0"/>
          <w:numId w:val="159"/>
        </w:numPr>
        <w:ind w:left="0"/>
        <w:rPr>
          <w:rFonts w:ascii="inherit" w:hAnsi="inherit"/>
          <w:sz w:val="24"/>
          <w:szCs w:val="24"/>
        </w:rPr>
      </w:pPr>
      <w:bookmarkStart w:id="6"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6"/>
      <w:r w:rsidRPr="005B3720">
        <w:rPr>
          <w:rFonts w:ascii="inherit" w:hAnsi="inherit"/>
          <w:sz w:val="24"/>
          <w:szCs w:val="24"/>
        </w:rPr>
        <w:t xml:space="preserve"> </w:t>
      </w:r>
    </w:p>
    <w:p w14:paraId="6AD3FDBA" w14:textId="36FD1341"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6CBFA9A0"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0FDB5E6E"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the relevant regulatory authority or, where applicable, the Member State shall decide if the existing connection agreement needs to be revised or a new connection agreement is required and which requirements of this Regulation shall apply; or </w:t>
      </w:r>
    </w:p>
    <w:p w14:paraId="59EED65F" w14:textId="6DC26CD0"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w:t>
      </w:r>
      <w:r w:rsidR="00D87686">
        <w:rPr>
          <w:rFonts w:ascii="inherit" w:hAnsi="inherit"/>
          <w:sz w:val="24"/>
          <w:szCs w:val="24"/>
        </w:rPr>
        <w:lastRenderedPageBreak/>
        <w:t xml:space="preserve">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7"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7"/>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w:t>
      </w:r>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173D2D91" w:rsidR="00AE476A" w:rsidRPr="005B3720" w:rsidRDefault="00BF5202" w:rsidP="00B13FCD">
      <w:pPr>
        <w:numPr>
          <w:ilvl w:val="0"/>
          <w:numId w:val="159"/>
        </w:numPr>
        <w:ind w:left="0"/>
        <w:rPr>
          <w:rFonts w:ascii="inherit" w:hAnsi="inherit"/>
          <w:sz w:val="24"/>
          <w:szCs w:val="24"/>
        </w:rPr>
      </w:pPr>
      <w:bookmarkStart w:id="8"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8"/>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7187D267" w:rsidR="00AE476A" w:rsidRPr="005B3720" w:rsidRDefault="00BF5202" w:rsidP="00D70247">
      <w:pPr>
        <w:numPr>
          <w:ilvl w:val="0"/>
          <w:numId w:val="7"/>
        </w:numPr>
        <w:spacing w:after="329"/>
        <w:ind w:hanging="295"/>
        <w:rPr>
          <w:rFonts w:ascii="inherit" w:hAnsi="inherit"/>
          <w:sz w:val="24"/>
          <w:szCs w:val="24"/>
        </w:rPr>
      </w:pPr>
      <w:bookmarkStart w:id="9"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9"/>
      <w:r w:rsidRPr="005B3720">
        <w:rPr>
          <w:rFonts w:ascii="inherit" w:hAnsi="inherit"/>
          <w:sz w:val="24"/>
          <w:szCs w:val="24"/>
        </w:rPr>
        <w:t xml:space="preserve"> </w:t>
      </w:r>
    </w:p>
    <w:p w14:paraId="1E3C4C1B" w14:textId="6BAC31AF" w:rsidR="00AE476A" w:rsidRPr="005B3720" w:rsidRDefault="00BF5202">
      <w:pPr>
        <w:spacing w:after="328"/>
        <w:ind w:left="305"/>
        <w:rPr>
          <w:rFonts w:ascii="inherit" w:hAnsi="inherit"/>
          <w:sz w:val="24"/>
          <w:szCs w:val="24"/>
        </w:rPr>
      </w:pPr>
      <w:r w:rsidRPr="005B3720">
        <w:rPr>
          <w:rFonts w:ascii="inherit" w:hAnsi="inherit"/>
          <w:sz w:val="24"/>
          <w:szCs w:val="24"/>
        </w:rPr>
        <w:lastRenderedPageBreak/>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012675BD"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3B7F802B" w:rsidR="00AE476A" w:rsidRPr="00C66726" w:rsidRDefault="00BF5202" w:rsidP="00B13FCD">
      <w:pPr>
        <w:numPr>
          <w:ilvl w:val="0"/>
          <w:numId w:val="159"/>
        </w:numPr>
        <w:ind w:left="0"/>
        <w:rPr>
          <w:rFonts w:ascii="inherit" w:hAnsi="inherit"/>
          <w:sz w:val="24"/>
          <w:szCs w:val="24"/>
        </w:rPr>
      </w:pPr>
      <w:bookmarkStart w:id="10"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1"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1"/>
      <w:r w:rsidRPr="00C66726">
        <w:rPr>
          <w:rFonts w:ascii="inherit" w:hAnsi="inherit"/>
          <w:sz w:val="24"/>
          <w:szCs w:val="24"/>
        </w:rPr>
        <w:t>.</w:t>
      </w:r>
      <w:bookmarkEnd w:id="10"/>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69CC64AF"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2"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2"/>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t xml:space="preserve">obtain approval from the relevant regulatory authority or, where applicable, the Member State. </w:t>
      </w:r>
    </w:p>
    <w:p w14:paraId="15CDF5C7" w14:textId="613F8E4D" w:rsidR="00AE476A" w:rsidRPr="005B3720" w:rsidRDefault="00BF5202" w:rsidP="00B13FCD">
      <w:pPr>
        <w:numPr>
          <w:ilvl w:val="0"/>
          <w:numId w:val="159"/>
        </w:numPr>
        <w:ind w:left="0"/>
        <w:rPr>
          <w:rFonts w:ascii="inherit" w:hAnsi="inherit"/>
          <w:sz w:val="24"/>
          <w:szCs w:val="24"/>
        </w:rPr>
      </w:pPr>
      <w:bookmarkStart w:id="13"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4"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4"/>
      <w:r w:rsidRPr="005B3720">
        <w:rPr>
          <w:rFonts w:ascii="inherit" w:hAnsi="inherit"/>
          <w:sz w:val="24"/>
          <w:szCs w:val="24"/>
        </w:rPr>
        <w:t xml:space="preserve">within six months of receipt of the report and the </w:t>
      </w:r>
      <w:r w:rsidRPr="005B3720">
        <w:rPr>
          <w:rFonts w:ascii="inherit" w:hAnsi="inherit"/>
          <w:sz w:val="24"/>
          <w:szCs w:val="24"/>
        </w:rPr>
        <w:lastRenderedPageBreak/>
        <w:t xml:space="preserve">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3"/>
      <w:r w:rsidRPr="005B3720">
        <w:rPr>
          <w:rFonts w:ascii="inherit" w:hAnsi="inherit"/>
          <w:sz w:val="24"/>
          <w:szCs w:val="24"/>
        </w:rPr>
        <w:t xml:space="preserve"> </w:t>
      </w:r>
    </w:p>
    <w:p w14:paraId="195A8D5D" w14:textId="376715EB"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08C09B49"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5" w:name="_Ref153261952"/>
      <w:r w:rsidRPr="005B3720">
        <w:t>Article 5</w:t>
      </w:r>
      <w:bookmarkEnd w:id="15"/>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16"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16"/>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17"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17"/>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18" w:name="_Ref153281416"/>
      <w:r w:rsidRPr="005B3720">
        <w:rPr>
          <w:rFonts w:ascii="inherit" w:hAnsi="inherit"/>
          <w:sz w:val="24"/>
          <w:szCs w:val="24"/>
        </w:rPr>
        <w:t>When applying this Regulation, Member States, competent entities and system operators shall:</w:t>
      </w:r>
      <w:bookmarkEnd w:id="18"/>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6011FADC"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lastRenderedPageBreak/>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r w:rsidRPr="005B3720">
        <w:rPr>
          <w:rFonts w:ascii="inherit" w:hAnsi="inherit"/>
          <w:sz w:val="24"/>
          <w:szCs w:val="24"/>
        </w:rPr>
        <w:t xml:space="preserve">. </w:t>
      </w:r>
    </w:p>
    <w:p w14:paraId="76D0B03C" w14:textId="2CD1C4BB"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p>
    <w:p w14:paraId="3F05DC8B" w14:textId="0675089D"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16B0A042"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19"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19"/>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lastRenderedPageBreak/>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0"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0"/>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1" w:name="_Ref153265631"/>
      <w:r w:rsidRPr="005B3720">
        <w:t>Article 8</w:t>
      </w:r>
      <w:bookmarkEnd w:id="21"/>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1100C35E"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lastRenderedPageBreak/>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721F8412"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2" w:name="_Ref153268164"/>
      <w:r w:rsidRPr="005B3720">
        <w:t>Article 10</w:t>
      </w:r>
      <w:bookmarkEnd w:id="22"/>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3"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3"/>
    </w:p>
    <w:p w14:paraId="3D1DB032" w14:textId="5E0D5B11" w:rsidR="00AE476A" w:rsidRPr="005B3720" w:rsidRDefault="00BF5202" w:rsidP="00D70247">
      <w:pPr>
        <w:numPr>
          <w:ilvl w:val="0"/>
          <w:numId w:val="16"/>
        </w:numPr>
        <w:spacing w:after="402"/>
        <w:rPr>
          <w:rFonts w:ascii="inherit" w:hAnsi="inherit"/>
          <w:sz w:val="24"/>
          <w:szCs w:val="24"/>
        </w:rPr>
      </w:pPr>
      <w:bookmarkStart w:id="24"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4"/>
    </w:p>
    <w:p w14:paraId="36FD42D5" w14:textId="7E75F487" w:rsidR="00AE476A" w:rsidRPr="005B3720" w:rsidRDefault="00BF5202" w:rsidP="00D70247">
      <w:pPr>
        <w:numPr>
          <w:ilvl w:val="0"/>
          <w:numId w:val="16"/>
        </w:numPr>
        <w:spacing w:after="638"/>
        <w:rPr>
          <w:rFonts w:ascii="inherit" w:hAnsi="inherit"/>
          <w:sz w:val="24"/>
          <w:szCs w:val="24"/>
        </w:rPr>
      </w:pPr>
      <w:bookmarkStart w:id="25"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5"/>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26" w:name="_Ref153268403"/>
      <w:r w:rsidRPr="005B3720">
        <w:lastRenderedPageBreak/>
        <w:t>Article 11</w:t>
      </w:r>
      <w:bookmarkEnd w:id="26"/>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27"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27"/>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1B204AF4" w:rsidR="00AE476A" w:rsidRDefault="005522ED" w:rsidP="00AA3459">
      <w:pPr>
        <w:spacing w:after="240"/>
        <w:ind w:left="0" w:hanging="11"/>
        <w:rPr>
          <w:rFonts w:ascii="inherit" w:hAnsi="inherit"/>
          <w:sz w:val="24"/>
          <w:szCs w:val="24"/>
        </w:rPr>
      </w:pP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28"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28"/>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1"/>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2"/>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29" w:name="_Ref153268239"/>
      <w:r w:rsidRPr="005B3720">
        <w:lastRenderedPageBreak/>
        <w:t>Article 13</w:t>
      </w:r>
      <w:bookmarkEnd w:id="29"/>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30" w:name="_Ref153270914"/>
      <w:r w:rsidRPr="005B3720">
        <w:rPr>
          <w:rFonts w:ascii="inherit" w:hAnsi="inherit"/>
          <w:sz w:val="24"/>
          <w:szCs w:val="24"/>
        </w:rPr>
        <w:t>With regard to the capability of controlling the transmitted active power:</w:t>
      </w:r>
      <w:bookmarkEnd w:id="30"/>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31"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31"/>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32"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32"/>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33"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33"/>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34"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34"/>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35"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35"/>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36"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36"/>
      <w:r w:rsidRPr="005B3720">
        <w:rPr>
          <w:rFonts w:ascii="inherit" w:hAnsi="inherit"/>
          <w:sz w:val="24"/>
          <w:szCs w:val="24"/>
        </w:rPr>
        <w:t xml:space="preserve"> </w:t>
      </w:r>
    </w:p>
    <w:p w14:paraId="653EE74F" w14:textId="60BB3443" w:rsidR="00AE476A" w:rsidRPr="005B3720" w:rsidRDefault="00BF5202" w:rsidP="009853D9">
      <w:pPr>
        <w:pStyle w:val="Heading2"/>
      </w:pPr>
      <w:bookmarkStart w:id="37" w:name="_Ref153269218"/>
      <w:r w:rsidRPr="005B3720">
        <w:lastRenderedPageBreak/>
        <w:t>Article 14</w:t>
      </w:r>
      <w:bookmarkEnd w:id="37"/>
    </w:p>
    <w:p w14:paraId="393CA7D4" w14:textId="2876131D"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785D075B" w:rsidR="00AE476A" w:rsidRDefault="00BF5202" w:rsidP="00D70247">
      <w:pPr>
        <w:numPr>
          <w:ilvl w:val="0"/>
          <w:numId w:val="19"/>
        </w:numPr>
        <w:spacing w:after="397"/>
        <w:rPr>
          <w:rFonts w:ascii="inherit" w:hAnsi="inherit"/>
          <w:sz w:val="24"/>
          <w:szCs w:val="24"/>
        </w:rPr>
      </w:pPr>
      <w:bookmarkStart w:id="38" w:name="_Ref155965874"/>
      <w:bookmarkStart w:id="39"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38"/>
      <w:bookmarkEnd w:id="39"/>
    </w:p>
    <w:p w14:paraId="264306D5" w14:textId="7FF7C0FF"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 all of which shall be adjustable in such a way as to ensure stability in the connected electrical power networks;</w:t>
      </w:r>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0" w:name="_Ref155961172"/>
      <w:r w:rsidRPr="00347FFD">
        <w:rPr>
          <w:rFonts w:ascii="inherit" w:hAnsi="inherit"/>
          <w:sz w:val="24"/>
          <w:szCs w:val="24"/>
        </w:rPr>
        <w:t>During the first instance following a grid disturbance:</w:t>
      </w:r>
      <w:bookmarkEnd w:id="40"/>
    </w:p>
    <w:p w14:paraId="643E0213" w14:textId="707C5BC3"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naturally according to grid and converter impedances;</w:t>
      </w:r>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B325956"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41"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bookmarkEnd w:id="41"/>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2"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42"/>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lastRenderedPageBreak/>
        <w:t xml:space="preserve">The HVDC system shall be capable of stable and bumpless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43" w:name="_Ref164424045"/>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r>
        <w:rPr>
          <w:rFonts w:ascii="inherit" w:hAnsi="inherit"/>
          <w:sz w:val="24"/>
          <w:szCs w:val="24"/>
        </w:rPr>
        <w:t>;</w:t>
      </w:r>
      <w:bookmarkEnd w:id="43"/>
    </w:p>
    <w:p w14:paraId="6851644B" w14:textId="2F31D53D"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bumpless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energy needed for this function shall be agreed between the HVDC system owner and the relevant TSO, in coordination with adjacent TSOs;</w:t>
      </w:r>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44"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limits;</w:t>
      </w:r>
      <w:bookmarkEnd w:id="44"/>
    </w:p>
    <w:p w14:paraId="3426C789" w14:textId="576521F1" w:rsidR="00652C3A" w:rsidRDefault="00652C3A" w:rsidP="00652C3A">
      <w:pPr>
        <w:numPr>
          <w:ilvl w:val="0"/>
          <w:numId w:val="19"/>
        </w:numPr>
        <w:spacing w:after="480"/>
        <w:ind w:left="11" w:hanging="11"/>
        <w:rPr>
          <w:rFonts w:ascii="inherit" w:hAnsi="inherit"/>
          <w:sz w:val="24"/>
          <w:szCs w:val="24"/>
        </w:rPr>
      </w:pPr>
      <w:bookmarkStart w:id="45" w:name="_Ref155965717"/>
      <w:r w:rsidRPr="00652C3A">
        <w:rPr>
          <w:rFonts w:ascii="inherit" w:hAnsi="inherit"/>
          <w:sz w:val="24"/>
          <w:szCs w:val="24"/>
        </w:rPr>
        <w:t xml:space="preserve">If grid forming capability as prescribed </w:t>
      </w:r>
      <w:r w:rsidRPr="00287DBB">
        <w:rPr>
          <w:rFonts w:ascii="inherit" w:hAnsi="inherit"/>
          <w:sz w:val="24"/>
          <w:szCs w:val="24"/>
        </w:rPr>
        <w:t>in</w:t>
      </w:r>
      <w:r w:rsidR="007929CB">
        <w:rPr>
          <w:rFonts w:ascii="inherit" w:hAnsi="inherit"/>
          <w:sz w:val="24"/>
          <w:szCs w:val="24"/>
        </w:rPr>
        <w:t xml:space="preserve"> </w:t>
      </w:r>
      <w:r w:rsidR="00B9777F">
        <w:rPr>
          <w:rFonts w:ascii="inherit" w:hAnsi="inherit"/>
          <w:sz w:val="24"/>
          <w:szCs w:val="24"/>
        </w:rPr>
        <w:t xml:space="preserve">paragraphs </w:t>
      </w:r>
      <w:r w:rsidR="00957E4E">
        <w:rPr>
          <w:rFonts w:ascii="inherit" w:hAnsi="inherit"/>
          <w:sz w:val="24"/>
          <w:szCs w:val="24"/>
        </w:rPr>
        <w:fldChar w:fldCharType="begin"/>
      </w:r>
      <w:r w:rsidR="00957E4E">
        <w:rPr>
          <w:rFonts w:ascii="inherit" w:hAnsi="inherit"/>
          <w:sz w:val="24"/>
          <w:szCs w:val="24"/>
        </w:rPr>
        <w:instrText xml:space="preserve"> REF _Ref155961144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1</w:t>
      </w:r>
      <w:r w:rsidR="00957E4E">
        <w:rPr>
          <w:rFonts w:ascii="inherit" w:hAnsi="inherit"/>
          <w:sz w:val="24"/>
          <w:szCs w:val="24"/>
        </w:rPr>
        <w:fldChar w:fldCharType="end"/>
      </w:r>
      <w:r w:rsidR="00957E4E">
        <w:rPr>
          <w:rFonts w:ascii="inherit" w:hAnsi="inherit"/>
          <w:sz w:val="24"/>
          <w:szCs w:val="24"/>
        </w:rPr>
        <w:t>-</w:t>
      </w:r>
      <w:r w:rsidR="00957E4E">
        <w:rPr>
          <w:rFonts w:ascii="inherit" w:hAnsi="inherit"/>
          <w:sz w:val="24"/>
          <w:szCs w:val="24"/>
        </w:rPr>
        <w:fldChar w:fldCharType="begin"/>
      </w:r>
      <w:r w:rsidR="00957E4E">
        <w:rPr>
          <w:rFonts w:ascii="inherit" w:hAnsi="inherit"/>
          <w:sz w:val="24"/>
          <w:szCs w:val="24"/>
        </w:rPr>
        <w:instrText xml:space="preserve"> REF _Ref155965919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5</w:t>
      </w:r>
      <w:r w:rsidR="00957E4E">
        <w:rPr>
          <w:rFonts w:ascii="inherit" w:hAnsi="inherit"/>
          <w:sz w:val="24"/>
          <w:szCs w:val="24"/>
        </w:rPr>
        <w:fldChar w:fldCharType="end"/>
      </w:r>
      <w:r w:rsidR="00B9777F">
        <w:rPr>
          <w:rFonts w:ascii="inherit" w:hAnsi="inherit"/>
          <w:sz w:val="24"/>
          <w:szCs w:val="24"/>
        </w:rPr>
        <w:t xml:space="preserve"> of this Article</w:t>
      </w:r>
      <w:r w:rsidRPr="00287DBB">
        <w:rPr>
          <w:rFonts w:ascii="inherit" w:hAnsi="inherit"/>
          <w:sz w:val="24"/>
          <w:szCs w:val="24"/>
        </w:rPr>
        <w:t xml:space="preserve"> is not</w:t>
      </w:r>
      <w:r w:rsidRPr="00652C3A">
        <w:rPr>
          <w:rFonts w:ascii="inherit" w:hAnsi="inherit"/>
          <w:sz w:val="24"/>
          <w:szCs w:val="24"/>
        </w:rPr>
        <w:t xml:space="preserve"> requested, an HVDC system shall be capable of contributing to limiting the transient frequency deviation </w:t>
      </w:r>
      <w:r w:rsidR="00913EDA">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sidR="002856F2">
        <w:rPr>
          <w:rFonts w:ascii="inherit" w:hAnsi="inherit"/>
          <w:sz w:val="24"/>
          <w:szCs w:val="24"/>
        </w:rPr>
        <w:t xml:space="preserve">, </w:t>
      </w:r>
      <w:r w:rsidR="00E51146">
        <w:rPr>
          <w:rFonts w:ascii="inherit" w:hAnsi="inherit"/>
          <w:sz w:val="24"/>
          <w:szCs w:val="24"/>
        </w:rPr>
        <w:t>if</w:t>
      </w:r>
      <w:r w:rsidR="002856F2">
        <w:rPr>
          <w:rFonts w:ascii="inherit" w:hAnsi="inherit"/>
          <w:sz w:val="24"/>
          <w:szCs w:val="24"/>
        </w:rPr>
        <w:t xml:space="preserve"> </w:t>
      </w:r>
      <w:r w:rsidR="002856F2" w:rsidRPr="00652C3A">
        <w:rPr>
          <w:rFonts w:ascii="inherit" w:hAnsi="inherit"/>
          <w:sz w:val="24"/>
          <w:szCs w:val="24"/>
        </w:rPr>
        <w:t>specified by the</w:t>
      </w:r>
      <w:r w:rsidR="002856F2">
        <w:rPr>
          <w:rFonts w:ascii="inherit" w:hAnsi="inherit"/>
          <w:sz w:val="24"/>
          <w:szCs w:val="24"/>
        </w:rPr>
        <w:t xml:space="preserve"> r</w:t>
      </w:r>
      <w:r w:rsidR="002856F2" w:rsidRPr="00652C3A">
        <w:rPr>
          <w:rFonts w:ascii="inherit" w:hAnsi="inherit"/>
          <w:sz w:val="24"/>
          <w:szCs w:val="24"/>
        </w:rPr>
        <w:t xml:space="preserve">elevant </w:t>
      </w:r>
      <w:r w:rsidR="002856F2">
        <w:rPr>
          <w:rFonts w:ascii="inherit" w:hAnsi="inherit"/>
          <w:sz w:val="24"/>
          <w:szCs w:val="24"/>
        </w:rPr>
        <w:t>s</w:t>
      </w:r>
      <w:r w:rsidR="002856F2" w:rsidRPr="00652C3A">
        <w:rPr>
          <w:rFonts w:ascii="inherit" w:hAnsi="inherit"/>
          <w:sz w:val="24"/>
          <w:szCs w:val="24"/>
        </w:rPr>
        <w:t xml:space="preserve">ystem </w:t>
      </w:r>
      <w:r w:rsidR="002856F2">
        <w:rPr>
          <w:rFonts w:ascii="inherit" w:hAnsi="inherit"/>
          <w:sz w:val="24"/>
          <w:szCs w:val="24"/>
        </w:rPr>
        <w:t>o</w:t>
      </w:r>
      <w:r w:rsidR="002856F2" w:rsidRPr="00652C3A">
        <w:rPr>
          <w:rFonts w:ascii="inherit" w:hAnsi="inherit"/>
          <w:sz w:val="24"/>
          <w:szCs w:val="24"/>
        </w:rPr>
        <w:t>perator, in coordination with the relevant TSOs</w:t>
      </w:r>
      <w:r w:rsidRPr="00652C3A">
        <w:rPr>
          <w:rFonts w:ascii="inherit" w:hAnsi="inherit"/>
          <w:sz w:val="24"/>
          <w:szCs w:val="24"/>
        </w:rPr>
        <w:t>. The following shall apply:</w:t>
      </w:r>
      <w:bookmarkEnd w:id="45"/>
    </w:p>
    <w:p w14:paraId="5F47FE8F" w14:textId="645A0B5F" w:rsidR="00652C3A" w:rsidRDefault="003B2E8B"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he HVDC system shall be capable without intentional delay of adjusting the active power injected to or withdrawn from AC grid within its rated power;</w:t>
      </w:r>
    </w:p>
    <w:p w14:paraId="42C3F740" w14:textId="0F85781A"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his active power adjustment shall be performed based on the measured rate of change of frequency. The measurement method shall be agreed between the relevant TSOs and the HVDC system owner;</w:t>
      </w:r>
    </w:p>
    <w:p w14:paraId="61AF8234" w14:textId="0E5D3352"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the operating point of the HVDC system shall return to its pre-disturbance active power value or an operating point according to the power available for transmission through the HVDC system;</w:t>
      </w:r>
    </w:p>
    <w:p w14:paraId="0E177489" w14:textId="28869B45"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requirements regarding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 xml:space="preserve">requency measurement as well as the dynamic performance parameters of rapidly adjusted active power injected to or </w:t>
      </w:r>
      <w:r w:rsidR="00652C3A" w:rsidRPr="00652C3A">
        <w:rPr>
          <w:rFonts w:ascii="inherit" w:hAnsi="inherit"/>
          <w:sz w:val="24"/>
          <w:szCs w:val="24"/>
        </w:rPr>
        <w:lastRenderedPageBreak/>
        <w:t>withdrawn from AC grid shall be agreed between the relevant TSOs and the HVDC system owner.</w:t>
      </w:r>
    </w:p>
    <w:p w14:paraId="1581768D" w14:textId="08D0E87A" w:rsidR="00AE476A" w:rsidRPr="005B3720" w:rsidRDefault="00BF5202" w:rsidP="009853D9">
      <w:pPr>
        <w:pStyle w:val="Heading2"/>
      </w:pPr>
      <w:bookmarkStart w:id="46" w:name="_Ref153269250"/>
      <w:r w:rsidRPr="005B3720">
        <w:t>Article 15</w:t>
      </w:r>
      <w:bookmarkEnd w:id="46"/>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Requirements relating to frequency sensitive mode, limited frequency sensitive mode overfrequency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Requirements applying to frequency sensitive mode, limited frequency sensitive mode overfrequency and limited frequency sensitive mode underfrequency shall be as set out in Annex II.</w:t>
      </w:r>
    </w:p>
    <w:p w14:paraId="211B720E" w14:textId="19B543AB" w:rsidR="00AE476A" w:rsidRPr="005B3720" w:rsidRDefault="00BF5202" w:rsidP="003720C0">
      <w:pPr>
        <w:pStyle w:val="Heading2"/>
      </w:pPr>
      <w:bookmarkStart w:id="47" w:name="_Ref153269258"/>
      <w:r w:rsidRPr="005B3720">
        <w:t>Article 16</w:t>
      </w:r>
      <w:bookmarkEnd w:id="47"/>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2DE87D39" w:rsidR="00AE476A" w:rsidRPr="005B3720" w:rsidRDefault="00BF5202" w:rsidP="00D70247">
      <w:pPr>
        <w:numPr>
          <w:ilvl w:val="0"/>
          <w:numId w:val="20"/>
        </w:numPr>
        <w:spacing w:after="397"/>
        <w:rPr>
          <w:rFonts w:ascii="inherit" w:hAnsi="inherit"/>
          <w:sz w:val="24"/>
          <w:szCs w:val="24"/>
        </w:rPr>
      </w:pPr>
      <w:bookmarkStart w:id="48"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in order to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48"/>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49" w:name="_Ref153269267"/>
      <w:r w:rsidRPr="005B3720">
        <w:t>Article 17</w:t>
      </w:r>
      <w:bookmarkEnd w:id="49"/>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50"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50"/>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51" w:name="_Ref153267326"/>
      <w:r w:rsidRPr="005B3720">
        <w:t>Article 18</w:t>
      </w:r>
      <w:bookmarkEnd w:id="51"/>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2"/>
        </w:numPr>
        <w:spacing w:after="477"/>
        <w:rPr>
          <w:rFonts w:ascii="inherit" w:hAnsi="inherit"/>
          <w:sz w:val="24"/>
          <w:szCs w:val="24"/>
        </w:rPr>
      </w:pPr>
      <w:bookmarkStart w:id="52" w:name="_Ref153281884"/>
      <w:r w:rsidRPr="005B3720">
        <w:rPr>
          <w:rFonts w:ascii="inherit" w:hAnsi="inherit"/>
          <w:sz w:val="24"/>
          <w:szCs w:val="24"/>
        </w:rPr>
        <w:lastRenderedPageBreak/>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pu voltage, and the time periods specified in Tables 4 and 5, Annex III. The establishment of the reference 1 pu voltage shall be subject to coordination between the adjacent relevant system operators.</w:t>
      </w:r>
      <w:bookmarkEnd w:id="52"/>
      <w:r w:rsidRPr="005B3720">
        <w:rPr>
          <w:rFonts w:ascii="inherit" w:hAnsi="inherit"/>
          <w:sz w:val="24"/>
          <w:szCs w:val="24"/>
        </w:rPr>
        <w:t xml:space="preserve"> </w:t>
      </w:r>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53" w:name="_Ref153263668"/>
      <w:r w:rsidRPr="005B3720">
        <w:t>Article 19</w:t>
      </w:r>
      <w:bookmarkEnd w:id="53"/>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42021F63" w:rsidR="00AE476A" w:rsidRPr="005B3720" w:rsidRDefault="00BA0A8B" w:rsidP="00D70247">
      <w:pPr>
        <w:numPr>
          <w:ilvl w:val="0"/>
          <w:numId w:val="23"/>
        </w:numPr>
        <w:spacing w:after="479"/>
        <w:rPr>
          <w:rFonts w:ascii="inherit" w:hAnsi="inherit"/>
          <w:sz w:val="24"/>
          <w:szCs w:val="24"/>
        </w:rPr>
      </w:pPr>
      <w:bookmarkStart w:id="54"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54"/>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51590B58"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lastRenderedPageBreak/>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55" w:name="_Ref153267207"/>
      <w:r w:rsidRPr="005B3720">
        <w:t>Article 20</w:t>
      </w:r>
      <w:bookmarkEnd w:id="55"/>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56"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56"/>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57"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57"/>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58"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58"/>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59"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59"/>
      <w:r w:rsidRPr="005B3720">
        <w:rPr>
          <w:rFonts w:ascii="inherit" w:hAnsi="inherit"/>
          <w:sz w:val="24"/>
          <w:szCs w:val="24"/>
        </w:rPr>
        <w:t xml:space="preserve"> </w:t>
      </w:r>
    </w:p>
    <w:p w14:paraId="7D0298BC" w14:textId="151D799E" w:rsidR="00AE476A" w:rsidRPr="005B3720" w:rsidRDefault="00BF5202" w:rsidP="003720C0">
      <w:pPr>
        <w:pStyle w:val="Heading2"/>
      </w:pPr>
      <w:bookmarkStart w:id="60" w:name="_Ref153267218"/>
      <w:r w:rsidRPr="005B3720">
        <w:t>Article 21</w:t>
      </w:r>
      <w:bookmarkEnd w:id="60"/>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lastRenderedPageBreak/>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61" w:name="_Ref153267072"/>
      <w:r w:rsidRPr="005B3720">
        <w:t>Article 22</w:t>
      </w:r>
      <w:bookmarkEnd w:id="61"/>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62"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62"/>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reactive power control mode;</w:t>
      </w:r>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77777777"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2"/>
        </w:numPr>
        <w:spacing w:after="246"/>
        <w:rPr>
          <w:rFonts w:ascii="inherit" w:hAnsi="inherit"/>
          <w:sz w:val="24"/>
          <w:szCs w:val="24"/>
        </w:rPr>
      </w:pPr>
      <w:bookmarkStart w:id="63"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63"/>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64" w:name="_Ref153270628"/>
      <w:r w:rsidRPr="005B3720">
        <w:rPr>
          <w:rFonts w:ascii="inherit" w:hAnsi="inherit"/>
          <w:sz w:val="24"/>
          <w:szCs w:val="24"/>
        </w:rPr>
        <w:lastRenderedPageBreak/>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64"/>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65"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65"/>
      <w:r w:rsidRPr="005B3720">
        <w:rPr>
          <w:rFonts w:ascii="inherit" w:hAnsi="inherit"/>
          <w:sz w:val="24"/>
          <w:szCs w:val="24"/>
        </w:rPr>
        <w:t xml:space="preserve"> </w:t>
      </w:r>
    </w:p>
    <w:p w14:paraId="7EB1E044" w14:textId="77777777" w:rsidR="00AE476A" w:rsidRPr="005B3720" w:rsidRDefault="00BF5202" w:rsidP="00D70247">
      <w:pPr>
        <w:numPr>
          <w:ilvl w:val="0"/>
          <w:numId w:val="30"/>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r w:rsidRPr="005B3720">
        <w:rPr>
          <w:rFonts w:ascii="inherit" w:hAnsi="inherit"/>
          <w:sz w:val="24"/>
          <w:szCs w:val="24"/>
        </w:rPr>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66" w:name="_Ref153267034"/>
      <w:r w:rsidRPr="005B3720">
        <w:t>Article 25</w:t>
      </w:r>
      <w:bookmarkEnd w:id="66"/>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xml:space="preserve">, a voltage-against time profile as set out in Annex V and having regard to the voltage-against-time-profile specified </w:t>
      </w:r>
      <w:r w:rsidRPr="00B92EEC">
        <w:rPr>
          <w:rFonts w:ascii="inherit" w:hAnsi="inherit"/>
          <w:sz w:val="24"/>
          <w:szCs w:val="24"/>
        </w:rPr>
        <w:lastRenderedPageBreak/>
        <w:t>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 Blocking means remaining connected to the network with no active and reactive power contribution for a time frame that shall be as short as technically feasible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A0C422C"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p>
    <w:p w14:paraId="5D529A01" w14:textId="34BA4D23" w:rsidR="00AE476A" w:rsidRPr="005B3720" w:rsidRDefault="00BF5202" w:rsidP="00754D6A">
      <w:pPr>
        <w:pStyle w:val="Heading2"/>
      </w:pPr>
      <w:bookmarkStart w:id="67" w:name="_Ref153265469"/>
      <w:r w:rsidRPr="005B3720">
        <w:lastRenderedPageBreak/>
        <w:t>Article 26</w:t>
      </w:r>
      <w:bookmarkEnd w:id="67"/>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68" w:name="_Ref153263121"/>
      <w:r w:rsidRPr="005B3720">
        <w:t>Article 29</w:t>
      </w:r>
      <w:bookmarkEnd w:id="68"/>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 xml:space="preserve">Interaction between HVDC systems or other plants and </w:t>
      </w:r>
      <w:commentRangeStart w:id="69"/>
      <w:r w:rsidRPr="00465C96">
        <w:rPr>
          <w:rFonts w:ascii="inherit" w:hAnsi="inherit"/>
          <w:b/>
          <w:bCs/>
          <w:sz w:val="24"/>
          <w:szCs w:val="24"/>
        </w:rPr>
        <w:t>equipment</w:t>
      </w:r>
      <w:commentRangeEnd w:id="69"/>
      <w:r w:rsidR="00C438FC">
        <w:rPr>
          <w:rStyle w:val="CommentReference"/>
        </w:rPr>
        <w:commentReference w:id="69"/>
      </w:r>
    </w:p>
    <w:p w14:paraId="2EF37399" w14:textId="1C57529D" w:rsidR="00AE476A" w:rsidRPr="005B3720" w:rsidRDefault="00BF5202" w:rsidP="00D70247">
      <w:pPr>
        <w:numPr>
          <w:ilvl w:val="0"/>
          <w:numId w:val="34"/>
        </w:numPr>
        <w:spacing w:after="479"/>
        <w:rPr>
          <w:rFonts w:ascii="inherit" w:hAnsi="inherit"/>
          <w:sz w:val="24"/>
          <w:szCs w:val="24"/>
        </w:rPr>
      </w:pPr>
      <w:bookmarkStart w:id="70" w:name="_Ref153282086"/>
      <w:r w:rsidRPr="005B3720">
        <w:rPr>
          <w:rFonts w:ascii="inherit" w:hAnsi="inherit"/>
          <w:sz w:val="24"/>
          <w:szCs w:val="24"/>
        </w:rPr>
        <w:t xml:space="preserve">When several HVDC converter stations or other plants and equipment are within close electrical proximity, the relevant TSO </w:t>
      </w:r>
      <w:del w:id="71" w:author="Author">
        <w:r w:rsidRPr="005B3720" w:rsidDel="00C438FC">
          <w:rPr>
            <w:rFonts w:ascii="inherit" w:hAnsi="inherit"/>
            <w:sz w:val="24"/>
            <w:szCs w:val="24"/>
          </w:rPr>
          <w:delText xml:space="preserve">may </w:delText>
        </w:r>
      </w:del>
      <w:ins w:id="72" w:author="Author">
        <w:r w:rsidR="00C438FC">
          <w:rPr>
            <w:rFonts w:ascii="inherit" w:hAnsi="inherit"/>
            <w:sz w:val="24"/>
            <w:szCs w:val="24"/>
          </w:rPr>
          <w:t>shall</w:t>
        </w:r>
        <w:r w:rsidR="00C438FC" w:rsidRPr="005B3720">
          <w:rPr>
            <w:rFonts w:ascii="inherit" w:hAnsi="inherit"/>
            <w:sz w:val="24"/>
            <w:szCs w:val="24"/>
          </w:rPr>
          <w:t xml:space="preserve"> </w:t>
        </w:r>
      </w:ins>
      <w:r w:rsidRPr="005B3720">
        <w:rPr>
          <w:rFonts w:ascii="inherit" w:hAnsi="inherit"/>
          <w:sz w:val="24"/>
          <w:szCs w:val="24"/>
        </w:rPr>
        <w:t>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70"/>
    </w:p>
    <w:p w14:paraId="4CA66F1A" w14:textId="7AE70851" w:rsidR="00AE476A" w:rsidRPr="005B3720" w:rsidRDefault="00BF5202" w:rsidP="00D70247">
      <w:pPr>
        <w:numPr>
          <w:ilvl w:val="0"/>
          <w:numId w:val="34"/>
        </w:numPr>
        <w:spacing w:after="479"/>
        <w:rPr>
          <w:rFonts w:ascii="inherit" w:hAnsi="inherit"/>
          <w:sz w:val="24"/>
          <w:szCs w:val="24"/>
        </w:rPr>
      </w:pPr>
      <w:bookmarkStart w:id="73" w:name="_Ref153282113"/>
      <w:r w:rsidRPr="005B3720">
        <w:rPr>
          <w:rFonts w:ascii="inherit" w:hAnsi="inherit"/>
          <w:sz w:val="24"/>
          <w:szCs w:val="24"/>
        </w:rPr>
        <w:t xml:space="preserve">The studies shall be carried out by the </w:t>
      </w:r>
      <w:ins w:id="74" w:author="Author">
        <w:r w:rsidR="00C438FC">
          <w:rPr>
            <w:rFonts w:ascii="inherit" w:hAnsi="inherit"/>
            <w:sz w:val="24"/>
            <w:szCs w:val="24"/>
          </w:rPr>
          <w:t xml:space="preserve">TSO with the participation of the </w:t>
        </w:r>
      </w:ins>
      <w:r w:rsidRPr="005B3720">
        <w:rPr>
          <w:rFonts w:ascii="inherit" w:hAnsi="inherit"/>
          <w:sz w:val="24"/>
          <w:szCs w:val="24"/>
        </w:rPr>
        <w:t xml:space="preserve">connecting HVDC system owner with the participation of all other parties identified by the TSOs as relevant to each connection point. </w:t>
      </w:r>
      <w:ins w:id="75" w:author="Author">
        <w:r w:rsidR="00C438FC">
          <w:rPr>
            <w:rFonts w:ascii="inherit" w:hAnsi="inherit"/>
            <w:sz w:val="24"/>
            <w:szCs w:val="24"/>
          </w:rPr>
          <w:t xml:space="preserve">The HVDC system owner shall provide the relevant TSO </w:t>
        </w:r>
        <w:r w:rsidR="00C438FC">
          <w:rPr>
            <w:rFonts w:ascii="inherit" w:hAnsi="inherit"/>
            <w:sz w:val="24"/>
            <w:szCs w:val="24"/>
          </w:rPr>
          <w:lastRenderedPageBreak/>
          <w:t xml:space="preserve">all relevant data and models that allow such study to be performed. </w:t>
        </w:r>
      </w:ins>
      <w:r w:rsidRPr="005B3720">
        <w:rPr>
          <w:rFonts w:ascii="inherit" w:hAnsi="inherit"/>
          <w:sz w:val="24"/>
          <w:szCs w:val="24"/>
        </w:rPr>
        <w:t>Member States may provide that the responsibility for undertaking the studies in accordance with this Article lies with the TSO. All parties shall be informed of the results of the studies.</w:t>
      </w:r>
      <w:bookmarkEnd w:id="73"/>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76"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76"/>
    </w:p>
    <w:p w14:paraId="051B6EF5" w14:textId="1BAA0D2B" w:rsidR="00AE476A" w:rsidRPr="005B3720" w:rsidRDefault="00BF5202" w:rsidP="00D70247">
      <w:pPr>
        <w:numPr>
          <w:ilvl w:val="0"/>
          <w:numId w:val="34"/>
        </w:numPr>
        <w:rPr>
          <w:rFonts w:ascii="inherit" w:hAnsi="inherit"/>
          <w:sz w:val="24"/>
          <w:szCs w:val="24"/>
        </w:rPr>
      </w:pPr>
      <w:bookmarkStart w:id="77" w:name="_Ref153263492"/>
      <w:r w:rsidRPr="005B3720">
        <w:rPr>
          <w:rFonts w:ascii="inherit" w:hAnsi="inherit"/>
          <w:sz w:val="24"/>
          <w:szCs w:val="24"/>
        </w:rPr>
        <w:t>The relevant TSO may review or replicate some or all of the studies. The HVDC system owner shall provide the relevant TSO all relevant data and models that allow such study to be performed.</w:t>
      </w:r>
      <w:bookmarkEnd w:id="77"/>
    </w:p>
    <w:p w14:paraId="087C60A2" w14:textId="09F54320"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p>
    <w:p w14:paraId="2693E019" w14:textId="42F0309A" w:rsidR="00AE476A" w:rsidRDefault="00BF5202" w:rsidP="00D70247">
      <w:pPr>
        <w:numPr>
          <w:ilvl w:val="0"/>
          <w:numId w:val="34"/>
        </w:numPr>
        <w:spacing w:after="1025"/>
        <w:rPr>
          <w:ins w:id="78" w:author="Autho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3F0D092C" w14:textId="4297088B" w:rsidR="00C438FC" w:rsidRPr="005B3720" w:rsidRDefault="00C438FC" w:rsidP="00D70247">
      <w:pPr>
        <w:numPr>
          <w:ilvl w:val="0"/>
          <w:numId w:val="34"/>
        </w:numPr>
        <w:spacing w:after="1025"/>
        <w:rPr>
          <w:rFonts w:ascii="inherit" w:hAnsi="inherit"/>
          <w:sz w:val="24"/>
          <w:szCs w:val="24"/>
        </w:rPr>
      </w:pPr>
      <w:ins w:id="79" w:author="Author">
        <w:r>
          <w:rPr>
            <w:rFonts w:ascii="inherit" w:hAnsi="inherit"/>
            <w:sz w:val="24"/>
            <w:szCs w:val="24"/>
          </w:rPr>
          <w:t>The cost associated with the studies carried out by the TSO shall be borne by the HVDC owner.</w:t>
        </w:r>
      </w:ins>
    </w:p>
    <w:p w14:paraId="1208F03C" w14:textId="332D6D57" w:rsidR="00AE476A" w:rsidRPr="005B3720" w:rsidRDefault="00BF5202" w:rsidP="005324B2">
      <w:pPr>
        <w:pStyle w:val="Heading2"/>
      </w:pPr>
      <w:bookmarkStart w:id="80" w:name="_Ref153269313"/>
      <w:r w:rsidRPr="005B3720">
        <w:t>Article 30</w:t>
      </w:r>
      <w:bookmarkEnd w:id="80"/>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81" w:name="_Ref153263541"/>
      <w:r w:rsidRPr="005B3720">
        <w:lastRenderedPageBreak/>
        <w:t>Article 31</w:t>
      </w:r>
      <w:bookmarkEnd w:id="81"/>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 xml:space="preserve">Subsynchronous torsional interaction damping </w:t>
      </w:r>
      <w:commentRangeStart w:id="82"/>
      <w:r w:rsidRPr="005324B2">
        <w:rPr>
          <w:rFonts w:ascii="inherit" w:hAnsi="inherit"/>
          <w:b/>
          <w:bCs/>
          <w:sz w:val="24"/>
          <w:szCs w:val="24"/>
        </w:rPr>
        <w:t>capability</w:t>
      </w:r>
      <w:commentRangeEnd w:id="82"/>
      <w:r w:rsidR="00D323C7">
        <w:rPr>
          <w:rStyle w:val="CommentReference"/>
        </w:rPr>
        <w:commentReference w:id="82"/>
      </w:r>
    </w:p>
    <w:p w14:paraId="62D2B02D" w14:textId="77777777" w:rsidR="00AE476A" w:rsidRPr="005B3720" w:rsidRDefault="00BF5202" w:rsidP="00D70247">
      <w:pPr>
        <w:numPr>
          <w:ilvl w:val="0"/>
          <w:numId w:val="35"/>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05D35752" w:rsidR="00AE476A" w:rsidRPr="005B3720" w:rsidRDefault="00BF5202" w:rsidP="00D70247">
      <w:pPr>
        <w:numPr>
          <w:ilvl w:val="0"/>
          <w:numId w:val="35"/>
        </w:numPr>
        <w:spacing w:after="522"/>
        <w:rPr>
          <w:rFonts w:ascii="inherit" w:hAnsi="inherit"/>
          <w:sz w:val="24"/>
          <w:szCs w:val="24"/>
        </w:rPr>
      </w:pPr>
      <w:bookmarkStart w:id="83" w:name="_Ref153282192"/>
      <w:r w:rsidRPr="005B3720">
        <w:rPr>
          <w:rFonts w:ascii="inherit" w:hAnsi="inherit"/>
          <w:sz w:val="24"/>
          <w:szCs w:val="24"/>
        </w:rPr>
        <w:t xml:space="preserve">The relevant TSO shall specify the necessary extent of SSTI studies and provide input parameters, to the extent available, related to the equipment and relevant system conditions in its network. The SSTI studies shall be </w:t>
      </w:r>
      <w:del w:id="84" w:author="Author">
        <w:r w:rsidRPr="005B3720" w:rsidDel="00C438FC">
          <w:rPr>
            <w:rFonts w:ascii="inherit" w:hAnsi="inherit"/>
            <w:sz w:val="24"/>
            <w:szCs w:val="24"/>
          </w:rPr>
          <w:delText xml:space="preserve">provided by </w:delText>
        </w:r>
      </w:del>
      <w:ins w:id="85" w:author="Author">
        <w:r w:rsidR="00C438FC">
          <w:rPr>
            <w:rFonts w:ascii="inherit" w:hAnsi="inherit"/>
            <w:sz w:val="24"/>
            <w:szCs w:val="24"/>
          </w:rPr>
          <w:t xml:space="preserve">carried out by the TSO with the support of </w:t>
        </w:r>
      </w:ins>
      <w:r w:rsidRPr="005B3720">
        <w:rPr>
          <w:rFonts w:ascii="inherit" w:hAnsi="inherit"/>
          <w:sz w:val="24"/>
          <w:szCs w:val="24"/>
        </w:rPr>
        <w:t xml:space="preserve">the HVDC system owner. </w:t>
      </w:r>
      <w:ins w:id="86" w:author="Author">
        <w:r w:rsidR="00C438FC">
          <w:rPr>
            <w:rFonts w:ascii="inherit" w:hAnsi="inherit"/>
            <w:sz w:val="24"/>
            <w:szCs w:val="24"/>
          </w:rPr>
          <w:t>The HVDC system owner shall provide th</w:t>
        </w:r>
        <w:r w:rsidR="00A4338E">
          <w:rPr>
            <w:rFonts w:ascii="inherit" w:hAnsi="inherit"/>
            <w:sz w:val="24"/>
            <w:szCs w:val="24"/>
          </w:rPr>
          <w:t>e</w:t>
        </w:r>
        <w:r w:rsidR="00C438FC">
          <w:rPr>
            <w:rFonts w:ascii="inherit" w:hAnsi="inherit"/>
            <w:sz w:val="24"/>
            <w:szCs w:val="24"/>
          </w:rPr>
          <w:t xml:space="preserve"> TSO all relevant data and models that allow such study to be performed. </w:t>
        </w:r>
      </w:ins>
      <w:r w:rsidRPr="005B3720">
        <w:rPr>
          <w:rFonts w:ascii="inherit" w:hAnsi="inherit"/>
          <w:sz w:val="24"/>
          <w:szCs w:val="24"/>
        </w:rPr>
        <w:t>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83"/>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87"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87"/>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88"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88"/>
      <w:r w:rsidRPr="005B3720">
        <w:rPr>
          <w:rFonts w:ascii="inherit" w:hAnsi="inherit"/>
          <w:sz w:val="24"/>
          <w:szCs w:val="24"/>
        </w:rPr>
        <w:t xml:space="preserve"> </w:t>
      </w:r>
    </w:p>
    <w:p w14:paraId="11FFC2E8" w14:textId="26AC51DE" w:rsidR="00AE476A" w:rsidRDefault="00BF5202" w:rsidP="00D70247">
      <w:pPr>
        <w:numPr>
          <w:ilvl w:val="0"/>
          <w:numId w:val="35"/>
        </w:numPr>
        <w:spacing w:after="360"/>
        <w:ind w:left="11"/>
        <w:rPr>
          <w:ins w:id="89" w:author="Autho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54373C1" w14:textId="1585291B" w:rsidR="00D323C7" w:rsidRPr="005B3720" w:rsidRDefault="00D323C7" w:rsidP="00D70247">
      <w:pPr>
        <w:numPr>
          <w:ilvl w:val="0"/>
          <w:numId w:val="35"/>
        </w:numPr>
        <w:spacing w:after="360"/>
        <w:ind w:left="11"/>
        <w:rPr>
          <w:rFonts w:ascii="inherit" w:hAnsi="inherit"/>
          <w:sz w:val="24"/>
          <w:szCs w:val="24"/>
        </w:rPr>
      </w:pPr>
      <w:ins w:id="90" w:author="Author">
        <w:r>
          <w:rPr>
            <w:rFonts w:ascii="inherit" w:hAnsi="inherit"/>
            <w:sz w:val="24"/>
            <w:szCs w:val="24"/>
          </w:rPr>
          <w:t>The cost associated with the studies carried out by the TSO shall be borne by the HVDC owner.</w:t>
        </w:r>
      </w:ins>
    </w:p>
    <w:p w14:paraId="1BE50B89" w14:textId="3EADBFA1" w:rsidR="00AE476A" w:rsidRPr="005B3720" w:rsidRDefault="00BF5202" w:rsidP="003F2D35">
      <w:pPr>
        <w:pStyle w:val="Heading2"/>
      </w:pPr>
      <w:bookmarkStart w:id="91" w:name="_Ref153266804"/>
      <w:r w:rsidRPr="005B3720">
        <w:t>Article 32</w:t>
      </w:r>
      <w:bookmarkEnd w:id="91"/>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92" w:name="_Ref153266902"/>
      <w:r w:rsidRPr="005B3720">
        <w:rPr>
          <w:rFonts w:ascii="inherit" w:hAnsi="inherit"/>
          <w:sz w:val="24"/>
          <w:szCs w:val="24"/>
        </w:rPr>
        <w:lastRenderedPageBreak/>
        <w:t>The HVDC system shall be capable of operating within the range of short circuit power and network characteristics specified by the relevant system operator.</w:t>
      </w:r>
      <w:bookmarkEnd w:id="92"/>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93" w:name="_Ref153265478"/>
      <w:r w:rsidRPr="005B3720">
        <w:t>Article 33</w:t>
      </w:r>
      <w:bookmarkEnd w:id="93"/>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94" w:name="_Ref153267473"/>
      <w:r w:rsidRPr="005B3720">
        <w:t>Article 34</w:t>
      </w:r>
      <w:bookmarkEnd w:id="94"/>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95" w:name="_Ref153276174"/>
      <w:r w:rsidRPr="005B3720">
        <w:t>Article 35</w:t>
      </w:r>
      <w:bookmarkEnd w:id="95"/>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network system and HVDC system protection;</w:t>
      </w:r>
    </w:p>
    <w:p w14:paraId="1BDA839D" w14:textId="25301A25"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4167C35A"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if applicable;</w:t>
      </w:r>
    </w:p>
    <w:p w14:paraId="4AA84CA9" w14:textId="42B9E531"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active power control for emergency assistance</w:t>
      </w:r>
      <w:r w:rsidR="00BF5202" w:rsidRPr="00B92EEC">
        <w:rPr>
          <w:rFonts w:ascii="inherit" w:hAnsi="inherit"/>
          <w:sz w:val="24"/>
          <w:szCs w:val="24"/>
        </w:rPr>
        <w:t>;</w:t>
      </w:r>
    </w:p>
    <w:p w14:paraId="3591CE1B" w14:textId="709A60C4"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r w:rsidRPr="00B92EEC">
        <w:rPr>
          <w:rFonts w:ascii="inherit" w:hAnsi="inherit"/>
          <w:sz w:val="24"/>
          <w:szCs w:val="24"/>
        </w:rPr>
        <w:t>)</w:t>
      </w:r>
      <w:r w:rsidR="00BF5202" w:rsidRPr="005B3720">
        <w:rPr>
          <w:rFonts w:ascii="inherit" w:hAnsi="inherit"/>
          <w:sz w:val="24"/>
          <w:szCs w:val="24"/>
        </w:rPr>
        <w:t>;</w:t>
      </w:r>
    </w:p>
    <w:p w14:paraId="48692318" w14:textId="6D7F227B"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415ABC73"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96"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96"/>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97" w:name="_Ref153271107"/>
      <w:r w:rsidRPr="005B3720">
        <w:t>Article 37</w:t>
      </w:r>
      <w:bookmarkEnd w:id="97"/>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98"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98"/>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99"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99"/>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50FC53AE"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7B23141F"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00"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00"/>
    </w:p>
    <w:p w14:paraId="1D753049" w14:textId="22D5FD4B" w:rsidR="00AE476A" w:rsidRPr="005B3720" w:rsidRDefault="00BF5202" w:rsidP="00AE2AC7">
      <w:pPr>
        <w:pStyle w:val="Heading2"/>
      </w:pPr>
      <w:bookmarkStart w:id="101" w:name="_Ref153270212"/>
      <w:r w:rsidRPr="005B3720">
        <w:t>Article 38</w:t>
      </w:r>
      <w:bookmarkEnd w:id="101"/>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21F1680D"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r w:rsidR="00332630">
        <w:rPr>
          <w:rFonts w:ascii="inherit" w:hAnsi="inherit"/>
          <w:sz w:val="24"/>
          <w:szCs w:val="24"/>
        </w:rPr>
        <w:t>RfG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R</w:t>
      </w:r>
      <w:r w:rsidR="00332630">
        <w:rPr>
          <w:rFonts w:ascii="inherit" w:hAnsi="inherit"/>
          <w:sz w:val="24"/>
          <w:szCs w:val="24"/>
        </w:rPr>
        <w:t>fG</w:t>
      </w:r>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R</w:t>
      </w:r>
      <w:r w:rsidR="00332630">
        <w:rPr>
          <w:rFonts w:ascii="inherit" w:hAnsi="inherit"/>
          <w:sz w:val="24"/>
          <w:szCs w:val="24"/>
        </w:rPr>
        <w:t>fG 2.0</w:t>
      </w:r>
      <w:r w:rsidR="008C1416" w:rsidRPr="005B3720">
        <w:rPr>
          <w:rFonts w:ascii="inherit" w:hAnsi="inherit"/>
          <w:sz w:val="24"/>
          <w:szCs w:val="24"/>
        </w:rPr>
        <w:t xml:space="preserve"> 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02" w:name="_Ref153263925"/>
      <w:r w:rsidRPr="005B3720">
        <w:t>Article 39</w:t>
      </w:r>
      <w:bookmarkEnd w:id="102"/>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03" w:name="_Ref153264010"/>
      <w:r w:rsidRPr="005B3720">
        <w:rPr>
          <w:rFonts w:ascii="inherit" w:hAnsi="inherit"/>
          <w:sz w:val="24"/>
          <w:szCs w:val="24"/>
        </w:rPr>
        <w:t>With regards to frequency response:</w:t>
      </w:r>
      <w:bookmarkEnd w:id="103"/>
    </w:p>
    <w:p w14:paraId="66A359EF" w14:textId="1565B1AC" w:rsidR="00AE476A" w:rsidRPr="005B3720" w:rsidRDefault="00BF5202" w:rsidP="00D70247">
      <w:pPr>
        <w:numPr>
          <w:ilvl w:val="0"/>
          <w:numId w:val="43"/>
        </w:numPr>
        <w:spacing w:after="308"/>
        <w:ind w:hanging="295"/>
        <w:rPr>
          <w:rFonts w:ascii="inherit" w:hAnsi="inherit"/>
          <w:sz w:val="24"/>
          <w:szCs w:val="24"/>
        </w:rPr>
      </w:pPr>
      <w:bookmarkStart w:id="104"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a fast signal from a connection point in the synchronous area to which frequency response is being provided, and be able to process this signal </w:t>
      </w:r>
      <w:r w:rsidR="00A000A5">
        <w:rPr>
          <w:rFonts w:ascii="inherit" w:hAnsi="inherit"/>
          <w:sz w:val="24"/>
          <w:szCs w:val="24"/>
        </w:rPr>
        <w:t>no later than</w:t>
      </w:r>
      <w:r w:rsidR="00A000A5" w:rsidRPr="005B3720">
        <w:rPr>
          <w:rFonts w:ascii="inherit" w:hAnsi="inherit"/>
          <w:sz w:val="24"/>
          <w:szCs w:val="24"/>
        </w:rPr>
        <w:t xml:space="preserve"> </w:t>
      </w:r>
      <w:r w:rsidRPr="005B3720">
        <w:rPr>
          <w:rFonts w:ascii="inherit" w:hAnsi="inherit"/>
          <w:sz w:val="24"/>
          <w:szCs w:val="24"/>
        </w:rPr>
        <w:t xml:space="preserve">0,1 second from sending 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synchronous area to which frequency response is being provided;</w:t>
      </w:r>
      <w:bookmarkEnd w:id="104"/>
      <w:r w:rsidRPr="005B3720">
        <w:rPr>
          <w:rFonts w:ascii="inherit" w:hAnsi="inherit"/>
          <w:sz w:val="24"/>
          <w:szCs w:val="24"/>
        </w:rPr>
        <w:t xml:space="preserve"> </w:t>
      </w:r>
    </w:p>
    <w:p w14:paraId="23BE1399" w14:textId="4879DB11"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05" w:name="_Ref153276480"/>
      <w:r w:rsidRPr="005B3720">
        <w:rPr>
          <w:rFonts w:ascii="inherit" w:hAnsi="inherit"/>
          <w:sz w:val="24"/>
          <w:szCs w:val="24"/>
        </w:rPr>
        <w:t>With regard to frequency ranges and response:</w:t>
      </w:r>
      <w:bookmarkEnd w:id="105"/>
      <w:r w:rsidRPr="005B3720">
        <w:rPr>
          <w:rFonts w:ascii="inherit" w:hAnsi="inherit"/>
          <w:sz w:val="24"/>
          <w:szCs w:val="24"/>
        </w:rPr>
        <w:t xml:space="preserve"> </w:t>
      </w:r>
    </w:p>
    <w:p w14:paraId="17095FDC" w14:textId="05D5F2EC" w:rsidR="00AE476A" w:rsidRPr="00AA7906" w:rsidRDefault="00BF5202" w:rsidP="00AA7906">
      <w:pPr>
        <w:numPr>
          <w:ilvl w:val="0"/>
          <w:numId w:val="44"/>
        </w:numPr>
        <w:spacing w:after="120"/>
        <w:ind w:left="306" w:hanging="295"/>
        <w:rPr>
          <w:rFonts w:ascii="inherit" w:hAnsi="inherit"/>
          <w:sz w:val="24"/>
          <w:szCs w:val="24"/>
        </w:rPr>
      </w:pPr>
      <w:bookmarkStart w:id="106"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connected  demand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106"/>
      <w:r w:rsidRPr="00AA7906">
        <w:rPr>
          <w:rFonts w:ascii="inherit" w:hAnsi="inherit"/>
          <w:sz w:val="24"/>
          <w:szCs w:val="24"/>
        </w:rPr>
        <w:t xml:space="preserve"> TSO taking into account specificities of the system and the requirements set out in Annex VI;</w:t>
      </w:r>
    </w:p>
    <w:p w14:paraId="5DAF36A3" w14:textId="6A9047B1"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asynchronously connected  demand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consent; </w:t>
      </w:r>
    </w:p>
    <w:p w14:paraId="25D00281" w14:textId="7F1E1304"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505B1EAA" w:rsidR="00AE476A" w:rsidRPr="005B3720" w:rsidRDefault="00BF5202" w:rsidP="00B13FCD">
      <w:pPr>
        <w:numPr>
          <w:ilvl w:val="0"/>
          <w:numId w:val="163"/>
        </w:numPr>
        <w:spacing w:after="396"/>
        <w:ind w:left="0"/>
        <w:rPr>
          <w:rFonts w:ascii="inherit" w:hAnsi="inherit"/>
          <w:sz w:val="24"/>
          <w:szCs w:val="24"/>
        </w:rPr>
      </w:pPr>
      <w:bookmarkStart w:id="107"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107"/>
      <w:r w:rsidRPr="005B3720">
        <w:rPr>
          <w:rFonts w:ascii="inherit" w:hAnsi="inherit"/>
          <w:sz w:val="24"/>
          <w:szCs w:val="24"/>
        </w:rPr>
        <w:t xml:space="preserve"> </w:t>
      </w:r>
    </w:p>
    <w:p w14:paraId="77B549E5" w14:textId="61C8FCD7"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shall have limited frequency sensitive mode — overfrequency (LFSM-O) capability in accordance with Article 13(</w:t>
      </w:r>
      <w:r w:rsidR="00C91712">
        <w:rPr>
          <w:rFonts w:ascii="inherit" w:hAnsi="inherit"/>
          <w:sz w:val="24"/>
          <w:szCs w:val="24"/>
        </w:rPr>
        <w:t>3</w:t>
      </w:r>
      <w:r w:rsidR="00BF5202" w:rsidRPr="005B3720">
        <w:rPr>
          <w:rFonts w:ascii="inherit" w:hAnsi="inherit"/>
          <w:sz w:val="24"/>
          <w:szCs w:val="24"/>
        </w:rPr>
        <w:t>) of R</w:t>
      </w: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6974776A"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43E0B440"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shall be determined in accordance with Article 15(2)(a)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19CD4F10"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RfG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745EDA86"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6"/>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Figure X-c:</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default setting of the droop slope (%) shall be specified by the relevant TSO;</w:t>
      </w:r>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input;</w:t>
      </w:r>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108"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level;</w:t>
      </w:r>
      <w:bookmarkEnd w:id="108"/>
    </w:p>
    <w:p w14:paraId="03216653" w14:textId="32CC11A0"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on return of frequency above the frequency threshold, a random time delay of up to 5 minutes shall be initiated before normal operation resumes;</w:t>
      </w:r>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aximum measuring time window: 100 ms</w:t>
      </w:r>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ccuracy: ± 30 mHz</w:t>
      </w:r>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s</w:t>
      </w:r>
      <w:r w:rsidR="00877878" w:rsidRPr="00877878">
        <w:rPr>
          <w:rFonts w:ascii="inherit" w:hAnsi="inherit"/>
          <w:sz w:val="24"/>
          <w:szCs w:val="24"/>
        </w:rPr>
        <w:t>table operation of the power-to-gas demand unit during LFSM-UC operation shall be ensured;</w:t>
      </w:r>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271587A4"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r w:rsidR="00D86254" w:rsidRPr="006E3902">
        <w:rPr>
          <w:rFonts w:ascii="inherit" w:hAnsi="inherit"/>
          <w:sz w:val="24"/>
          <w:szCs w:val="24"/>
        </w:rPr>
        <w:t>RfG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4E7C0BD5" w:rsidR="00A02E0B" w:rsidRPr="005B3720" w:rsidRDefault="00BF5202" w:rsidP="00B13FCD">
      <w:pPr>
        <w:numPr>
          <w:ilvl w:val="0"/>
          <w:numId w:val="163"/>
        </w:numPr>
        <w:spacing w:after="396"/>
        <w:ind w:left="0"/>
        <w:rPr>
          <w:rFonts w:ascii="inherit" w:hAnsi="inherit"/>
          <w:sz w:val="24"/>
          <w:szCs w:val="24"/>
        </w:rPr>
      </w:pPr>
      <w:bookmarkStart w:id="109"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r w:rsidR="00D86254" w:rsidRPr="006E3902">
        <w:rPr>
          <w:rFonts w:ascii="inherit" w:hAnsi="inherit"/>
          <w:sz w:val="24"/>
          <w:szCs w:val="24"/>
        </w:rPr>
        <w:t>RfG 2.0.</w:t>
      </w:r>
      <w:r w:rsidRPr="005B3720">
        <w:rPr>
          <w:rFonts w:ascii="inherit" w:hAnsi="inherit"/>
          <w:sz w:val="24"/>
          <w:szCs w:val="24"/>
        </w:rPr>
        <w:t xml:space="preserve"> for the 50 Hz nominal system.</w:t>
      </w:r>
      <w:bookmarkEnd w:id="109"/>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10" w:name="_Ref153269113"/>
      <w:r w:rsidRPr="005B3720">
        <w:t>Article 40</w:t>
      </w:r>
      <w:bookmarkEnd w:id="110"/>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111" w:name="_Ref153275384"/>
      <w:r w:rsidRPr="005B3720">
        <w:rPr>
          <w:rFonts w:ascii="inherit" w:hAnsi="inherit"/>
          <w:sz w:val="24"/>
          <w:szCs w:val="24"/>
        </w:rPr>
        <w:t>With respect to voltage ranges:</w:t>
      </w:r>
      <w:bookmarkEnd w:id="111"/>
    </w:p>
    <w:p w14:paraId="6BB5A046" w14:textId="58B55DA0"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p>
    <w:p w14:paraId="31D27F83" w14:textId="1C092C68" w:rsidR="00AE476A" w:rsidRPr="005B3720" w:rsidRDefault="00BF5202" w:rsidP="00D70247">
      <w:pPr>
        <w:numPr>
          <w:ilvl w:val="0"/>
          <w:numId w:val="45"/>
        </w:numPr>
        <w:ind w:hanging="295"/>
        <w:rPr>
          <w:rFonts w:ascii="inherit" w:hAnsi="inherit"/>
          <w:sz w:val="24"/>
          <w:szCs w:val="24"/>
        </w:rPr>
      </w:pPr>
      <w:bookmarkStart w:id="112"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shall not unreasonably withhold consent;</w:t>
      </w:r>
      <w:bookmarkEnd w:id="112"/>
    </w:p>
    <w:p w14:paraId="73729596" w14:textId="4F7C7A83" w:rsidR="00AE476A" w:rsidRPr="005B3720" w:rsidRDefault="00BF5202" w:rsidP="00D70247">
      <w:pPr>
        <w:numPr>
          <w:ilvl w:val="0"/>
          <w:numId w:val="45"/>
        </w:numPr>
        <w:spacing w:after="462"/>
        <w:ind w:hanging="295"/>
        <w:rPr>
          <w:rFonts w:ascii="inherit" w:hAnsi="inherit"/>
          <w:sz w:val="24"/>
          <w:szCs w:val="24"/>
        </w:rPr>
      </w:pPr>
      <w:bookmarkStart w:id="113"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owner;</w:t>
      </w:r>
      <w:bookmarkEnd w:id="113"/>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for HVDC 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4558784C" w:rsidR="00AE476A" w:rsidRPr="005B3720" w:rsidRDefault="00BF5202" w:rsidP="00D70247">
      <w:pPr>
        <w:numPr>
          <w:ilvl w:val="0"/>
          <w:numId w:val="47"/>
        </w:numPr>
        <w:spacing w:after="395"/>
        <w:ind w:firstLine="0"/>
        <w:rPr>
          <w:rFonts w:ascii="inherit" w:hAnsi="inherit"/>
          <w:sz w:val="24"/>
          <w:szCs w:val="24"/>
        </w:rPr>
      </w:pPr>
      <w:bookmarkStart w:id="114"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114"/>
    </w:p>
    <w:p w14:paraId="4542A2F6" w14:textId="57FF96CC" w:rsidR="00AE476A" w:rsidRPr="005B3720" w:rsidRDefault="00BF5202" w:rsidP="00D70247">
      <w:pPr>
        <w:numPr>
          <w:ilvl w:val="0"/>
          <w:numId w:val="46"/>
        </w:numPr>
        <w:spacing w:after="462"/>
        <w:ind w:hanging="295"/>
        <w:rPr>
          <w:rFonts w:ascii="inherit" w:hAnsi="inherit"/>
          <w:sz w:val="24"/>
          <w:szCs w:val="24"/>
        </w:rPr>
      </w:pPr>
      <w:bookmarkStart w:id="115"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all of the following requirements:</w:t>
      </w:r>
      <w:bookmarkEnd w:id="115"/>
      <w:r w:rsidRPr="005B3720">
        <w:rPr>
          <w:rFonts w:ascii="inherit" w:hAnsi="inherit"/>
          <w:sz w:val="24"/>
          <w:szCs w:val="24"/>
        </w:rPr>
        <w:t xml:space="preserve"> </w:t>
      </w:r>
    </w:p>
    <w:p w14:paraId="287291E2" w14:textId="5A050C1A"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0EAE2F5E"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11E87D7B"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0B8F1214"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0AB5401E" w:rsidR="00AE476A" w:rsidRPr="005B3720" w:rsidRDefault="008A4F49" w:rsidP="00D70247">
      <w:pPr>
        <w:numPr>
          <w:ilvl w:val="0"/>
          <w:numId w:val="46"/>
        </w:numPr>
        <w:spacing w:after="462"/>
        <w:ind w:hanging="295"/>
        <w:rPr>
          <w:rFonts w:ascii="inherit" w:hAnsi="inherit"/>
          <w:sz w:val="24"/>
          <w:szCs w:val="24"/>
        </w:rPr>
      </w:pPr>
      <w:bookmarkStart w:id="116"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16"/>
      <w:r w:rsidR="00BF5202" w:rsidRPr="005B3720">
        <w:rPr>
          <w:rFonts w:ascii="inherit" w:hAnsi="inherit"/>
          <w:sz w:val="24"/>
          <w:szCs w:val="24"/>
        </w:rPr>
        <w:t xml:space="preserve"> </w:t>
      </w:r>
    </w:p>
    <w:p w14:paraId="24B0891A" w14:textId="503E61E6" w:rsidR="00AE476A" w:rsidRPr="005B3720" w:rsidRDefault="00BF5202" w:rsidP="00D70247">
      <w:pPr>
        <w:numPr>
          <w:ilvl w:val="1"/>
          <w:numId w:val="46"/>
        </w:numPr>
        <w:ind w:left="588" w:hanging="293"/>
        <w:rPr>
          <w:rFonts w:ascii="inherit" w:hAnsi="inherit"/>
          <w:sz w:val="24"/>
          <w:szCs w:val="24"/>
        </w:rPr>
      </w:pPr>
      <w:r w:rsidRPr="005B3720">
        <w:rPr>
          <w:rFonts w:ascii="inherit" w:hAnsi="inherit"/>
          <w:sz w:val="24"/>
          <w:szCs w:val="24"/>
        </w:rPr>
        <w:t xml:space="preserve">with regard to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30D6D779"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the relevant TSO may specify that either: </w:t>
      </w:r>
    </w:p>
    <w:p w14:paraId="447ED644" w14:textId="6D82FC79"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3145EFF7"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r w:rsidR="00C762E9">
        <w:rPr>
          <w:rFonts w:ascii="inherit" w:hAnsi="inherit"/>
          <w:sz w:val="24"/>
          <w:szCs w:val="24"/>
        </w:rPr>
        <w:t>RfG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55EA0C2B" w:rsidR="00AE476A" w:rsidRPr="005B3720" w:rsidRDefault="00BF5202" w:rsidP="00D70247">
      <w:pPr>
        <w:numPr>
          <w:ilvl w:val="1"/>
          <w:numId w:val="46"/>
        </w:numPr>
        <w:spacing w:after="264"/>
        <w:ind w:left="588" w:hanging="293"/>
        <w:rPr>
          <w:rFonts w:ascii="inherit" w:hAnsi="inherit"/>
          <w:sz w:val="24"/>
          <w:szCs w:val="24"/>
        </w:rPr>
      </w:pPr>
      <w:r w:rsidRPr="005B3720">
        <w:rPr>
          <w:rFonts w:ascii="inherit" w:hAnsi="inherit"/>
          <w:sz w:val="24"/>
          <w:szCs w:val="24"/>
        </w:rPr>
        <w:t>With regard to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0EE1A777" w:rsidR="00AE476A" w:rsidRDefault="00BF5202" w:rsidP="00D70247">
      <w:pPr>
        <w:numPr>
          <w:ilvl w:val="0"/>
          <w:numId w:val="47"/>
        </w:numPr>
        <w:spacing w:after="395"/>
        <w:rPr>
          <w:rFonts w:ascii="inherit" w:hAnsi="inherit"/>
          <w:sz w:val="24"/>
          <w:szCs w:val="24"/>
        </w:rPr>
      </w:pPr>
      <w:r w:rsidRPr="005B3720">
        <w:rPr>
          <w:rFonts w:ascii="inherit" w:hAnsi="inherit"/>
          <w:sz w:val="24"/>
          <w:szCs w:val="24"/>
        </w:rPr>
        <w:t xml:space="preserve">With regard to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01E22B8B"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117" w:name="_Ref164174762"/>
      <w:bookmarkStart w:id="118" w:name="_Ref153268490"/>
      <w:r>
        <w:t>Article 40a</w:t>
      </w:r>
      <w:bookmarkEnd w:id="117"/>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r w:rsidRPr="00017834">
        <w:rPr>
          <w:rFonts w:ascii="inherit" w:hAnsi="inherit"/>
          <w:sz w:val="24"/>
          <w:szCs w:val="24"/>
        </w:rPr>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7"/>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(pu)</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ret</w:t>
            </w:r>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clear</w:t>
            </w:r>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clear</w:t>
            </w:r>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119" w:name="_Ref164174769"/>
      <w:r>
        <w:t>Article 40b</w:t>
      </w:r>
      <w:bookmarkEnd w:id="119"/>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120" w:name="_Ref164410966"/>
      <w:r w:rsidRPr="005B3720">
        <w:t>Article 41</w:t>
      </w:r>
      <w:bookmarkEnd w:id="118"/>
      <w:bookmarkEnd w:id="120"/>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2E8B7F99"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38AAD524"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21" w:name="_Ref153268494"/>
      <w:r w:rsidRPr="005B3720">
        <w:t>Article 42</w:t>
      </w:r>
      <w:bookmarkEnd w:id="121"/>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0CBFA7A3" w:rsidR="00AE476A" w:rsidRPr="005B3720" w:rsidRDefault="00BF5202">
      <w:pPr>
        <w:ind w:left="-3"/>
        <w:rPr>
          <w:rFonts w:ascii="inherit" w:hAnsi="inherit"/>
          <w:sz w:val="24"/>
          <w:szCs w:val="24"/>
        </w:rPr>
      </w:pPr>
      <w:r w:rsidRPr="005B3720">
        <w:rPr>
          <w:rFonts w:ascii="inherit" w:hAnsi="inherit"/>
          <w:sz w:val="24"/>
          <w:szCs w:val="24"/>
        </w:rPr>
        <w:t xml:space="preserve">With regard to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each relevant system operator shall specify and make publicly available the method and the pre-fault and post-fault conditions for the calculation of minimum and maximum short circuit power at the HVDC interface point;</w:t>
      </w:r>
    </w:p>
    <w:p w14:paraId="7CE87BF4" w14:textId="17033620"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network characteristics of the interface point specified by the relevant system operator, in coordination with the relevant TSO;</w:t>
      </w:r>
    </w:p>
    <w:p w14:paraId="7DE84310" w14:textId="62128113"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122" w:name="_Ref153268498"/>
      <w:r w:rsidRPr="005B3720">
        <w:t>Article 43</w:t>
      </w:r>
      <w:bookmarkEnd w:id="122"/>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4BAFC5FF"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r w:rsidR="00404DDC">
        <w:rPr>
          <w:rFonts w:ascii="inherit" w:hAnsi="inherit"/>
          <w:sz w:val="24"/>
          <w:szCs w:val="24"/>
        </w:rPr>
        <w:t>RfG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656E22D1"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123" w:name="_Ref153268500"/>
      <w:r w:rsidRPr="005B3720">
        <w:t>Article 44</w:t>
      </w:r>
      <w:bookmarkEnd w:id="123"/>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5C4C15A0"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124" w:name="_Ref153268502"/>
      <w:r w:rsidRPr="005B3720">
        <w:t>Article 45</w:t>
      </w:r>
      <w:bookmarkEnd w:id="124"/>
    </w:p>
    <w:p w14:paraId="36B0FBFF" w14:textId="6DE684D9"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501D3321"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of </w:t>
      </w:r>
      <w:r w:rsidR="0024274D">
        <w:rPr>
          <w:rFonts w:ascii="inherit" w:hAnsi="inherit"/>
          <w:sz w:val="24"/>
          <w:szCs w:val="24"/>
        </w:rPr>
        <w:t xml:space="preserve"> RfG</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r w:rsidR="00B259CD">
        <w:rPr>
          <w:rFonts w:ascii="inherit" w:hAnsi="inherit"/>
          <w:sz w:val="24"/>
          <w:szCs w:val="24"/>
        </w:rPr>
        <w:t>XX</w:t>
      </w:r>
      <w:r w:rsidR="00A04023" w:rsidRPr="00A04023">
        <w:rPr>
          <w:rFonts w:ascii="inherit" w:hAnsi="inherit"/>
          <w:sz w:val="24"/>
          <w:szCs w:val="24"/>
        </w:rPr>
        <w:t>(</w:t>
      </w:r>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125" w:name="_Ref153268846"/>
      <w:r w:rsidRPr="005B3720">
        <w:t>Article 47</w:t>
      </w:r>
      <w:bookmarkEnd w:id="125"/>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0B3F5C33"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168F9F86" w:rsidR="00AE476A" w:rsidRDefault="00BF5202" w:rsidP="00C55672">
      <w:pPr>
        <w:numPr>
          <w:ilvl w:val="0"/>
          <w:numId w:val="50"/>
        </w:numPr>
        <w:spacing w:after="240"/>
        <w:ind w:left="11" w:hanging="11"/>
        <w:rPr>
          <w:rFonts w:ascii="inherit" w:hAnsi="inherit"/>
          <w:sz w:val="24"/>
          <w:szCs w:val="24"/>
        </w:rPr>
      </w:pPr>
      <w:bookmarkStart w:id="126" w:name="_Ref153264253"/>
      <w:r w:rsidRPr="00422B8B">
        <w:rPr>
          <w:rFonts w:ascii="inherit" w:hAnsi="inherit"/>
          <w:sz w:val="24"/>
          <w:szCs w:val="24"/>
        </w:rPr>
        <w:t>With regard to frequency response,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Where the relevant TSO requires, the HVDC system shall be capable of providing the network frequency at the connection point as a signal</w:t>
      </w:r>
      <w:r w:rsidR="000F4858" w:rsidRPr="00422B8B">
        <w:rPr>
          <w:rFonts w:ascii="inherit" w:hAnsi="inherit"/>
          <w:sz w:val="24"/>
          <w:szCs w:val="24"/>
        </w:rPr>
        <w:t xml:space="preserve"> to the remote-end HVDC converter station</w:t>
      </w:r>
      <w:r w:rsidRPr="00422B8B">
        <w:rPr>
          <w:rFonts w:ascii="inherit" w:hAnsi="inherit"/>
          <w:sz w:val="24"/>
          <w:szCs w:val="24"/>
        </w:rPr>
        <w:t>. For an HVDC system connecting a</w:t>
      </w:r>
      <w:r w:rsidR="000F4858" w:rsidRPr="00422B8B">
        <w:rPr>
          <w:rFonts w:ascii="inherit" w:hAnsi="inherit"/>
          <w:sz w:val="24"/>
          <w:szCs w:val="24"/>
        </w:rPr>
        <w:t>n asynchronously connected</w:t>
      </w:r>
      <w:r w:rsidRPr="00422B8B">
        <w:rPr>
          <w:rFonts w:ascii="inherit" w:hAnsi="inherit"/>
          <w:sz w:val="24"/>
          <w:szCs w:val="24"/>
        </w:rPr>
        <w:t xml:space="preserve"> power park module</w:t>
      </w:r>
      <w:r w:rsidR="000F4858" w:rsidRPr="00422B8B">
        <w:rPr>
          <w:rFonts w:ascii="inherit" w:hAnsi="inherit"/>
          <w:sz w:val="24"/>
          <w:szCs w:val="24"/>
        </w:rPr>
        <w:t xml:space="preserve">, an asynchronously connected </w:t>
      </w:r>
      <w:r w:rsidR="00422B8B" w:rsidRPr="00422B8B">
        <w:rPr>
          <w:rFonts w:ascii="inherit" w:hAnsi="inherit"/>
          <w:sz w:val="24"/>
          <w:szCs w:val="24"/>
        </w:rPr>
        <w:t>d</w:t>
      </w:r>
      <w:r w:rsidR="000F4858" w:rsidRPr="00422B8B">
        <w:rPr>
          <w:rFonts w:ascii="inherit" w:hAnsi="inherit"/>
          <w:sz w:val="24"/>
          <w:szCs w:val="24"/>
        </w:rPr>
        <w:t xml:space="preserve">emand </w:t>
      </w:r>
      <w:r w:rsidR="00422B8B" w:rsidRPr="00422B8B">
        <w:rPr>
          <w:rFonts w:ascii="inherit" w:hAnsi="inherit"/>
          <w:sz w:val="24"/>
          <w:szCs w:val="24"/>
        </w:rPr>
        <w:t>f</w:t>
      </w:r>
      <w:r w:rsidR="000F4858" w:rsidRPr="00422B8B">
        <w:rPr>
          <w:rFonts w:ascii="inherit" w:hAnsi="inherit"/>
          <w:sz w:val="24"/>
          <w:szCs w:val="24"/>
        </w:rPr>
        <w:t>acilit</w:t>
      </w:r>
      <w:r w:rsidR="00422B8B" w:rsidRPr="00422B8B">
        <w:rPr>
          <w:rFonts w:ascii="inherit" w:hAnsi="inherit"/>
          <w:sz w:val="24"/>
          <w:szCs w:val="24"/>
        </w:rPr>
        <w:t>y</w:t>
      </w:r>
      <w:r w:rsidR="000F4858" w:rsidRPr="00422B8B">
        <w:rPr>
          <w:rFonts w:ascii="inherit" w:hAnsi="inherit"/>
          <w:sz w:val="24"/>
          <w:szCs w:val="24"/>
        </w:rPr>
        <w:t xml:space="preserve">,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power-to-gas demand unit and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w:t>
      </w:r>
      <w:r w:rsidR="00422B8B" w:rsidRPr="00422B8B">
        <w:rPr>
          <w:rFonts w:ascii="inherit" w:hAnsi="inherit"/>
          <w:sz w:val="24"/>
          <w:szCs w:val="24"/>
        </w:rPr>
        <w:t>e</w:t>
      </w:r>
      <w:r w:rsidR="000F4858" w:rsidRPr="00422B8B">
        <w:rPr>
          <w:rFonts w:ascii="inherit" w:hAnsi="inherit"/>
          <w:sz w:val="24"/>
          <w:szCs w:val="24"/>
        </w:rPr>
        <w:t xml:space="preserve">lectricity </w:t>
      </w:r>
      <w:r w:rsidR="00422B8B" w:rsidRPr="00422B8B">
        <w:rPr>
          <w:rFonts w:ascii="inherit" w:hAnsi="inherit"/>
          <w:sz w:val="24"/>
          <w:szCs w:val="24"/>
        </w:rPr>
        <w:t>s</w:t>
      </w:r>
      <w:r w:rsidR="000F4858" w:rsidRPr="00422B8B">
        <w:rPr>
          <w:rFonts w:ascii="inherit" w:hAnsi="inherit"/>
          <w:sz w:val="24"/>
          <w:szCs w:val="24"/>
        </w:rPr>
        <w:t xml:space="preserve">torage </w:t>
      </w:r>
      <w:r w:rsidR="00422B8B" w:rsidRPr="00422B8B">
        <w:rPr>
          <w:rFonts w:ascii="inherit" w:hAnsi="inherit"/>
          <w:sz w:val="24"/>
          <w:szCs w:val="24"/>
        </w:rPr>
        <w:t>m</w:t>
      </w:r>
      <w:r w:rsidR="000F4858" w:rsidRPr="00422B8B">
        <w:rPr>
          <w:rFonts w:ascii="inherit" w:hAnsi="inherit"/>
          <w:sz w:val="24"/>
          <w:szCs w:val="24"/>
        </w:rPr>
        <w:t>odule</w:t>
      </w:r>
      <w:r w:rsidRPr="00422B8B">
        <w:rPr>
          <w:rFonts w:ascii="inherit" w:hAnsi="inherit"/>
          <w:sz w:val="24"/>
          <w:szCs w:val="24"/>
        </w:rPr>
        <w:t xml:space="preserve"> the adjustment of active power frequency response shall be limited by the capability of the </w:t>
      </w:r>
      <w:r w:rsidR="00422B8B">
        <w:rPr>
          <w:rFonts w:ascii="inherit" w:hAnsi="inherit"/>
          <w:sz w:val="24"/>
          <w:szCs w:val="24"/>
        </w:rPr>
        <w:t xml:space="preserve">asynchronously </w:t>
      </w:r>
      <w:r w:rsidRPr="00422B8B">
        <w:rPr>
          <w:rFonts w:ascii="inherit" w:hAnsi="inherit"/>
          <w:sz w:val="24"/>
          <w:szCs w:val="24"/>
        </w:rPr>
        <w:t>connected power park modules.</w:t>
      </w:r>
      <w:bookmarkEnd w:id="126"/>
    </w:p>
    <w:p w14:paraId="19576255" w14:textId="2AC21256" w:rsidR="00C55672" w:rsidRDefault="005816BE" w:rsidP="00BB390D">
      <w:pPr>
        <w:numPr>
          <w:ilvl w:val="0"/>
          <w:numId w:val="50"/>
        </w:numPr>
        <w:spacing w:after="240"/>
        <w:ind w:left="11" w:hanging="11"/>
        <w:rPr>
          <w:rFonts w:ascii="inherit" w:hAnsi="inherit"/>
          <w:sz w:val="24"/>
          <w:szCs w:val="24"/>
        </w:rPr>
      </w:pPr>
      <w:bookmarkStart w:id="127"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127"/>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49B52AA"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r w:rsidRPr="00F855BB">
        <w:rPr>
          <w:rFonts w:ascii="inherit" w:hAnsi="inherit"/>
          <w:sz w:val="24"/>
          <w:szCs w:val="24"/>
        </w:rPr>
        <w:t>.</w:t>
      </w:r>
    </w:p>
    <w:p w14:paraId="4398E33C" w14:textId="46F55A2E" w:rsidR="00AE476A" w:rsidRPr="005B3720" w:rsidRDefault="00BF5202" w:rsidP="00D02D58">
      <w:pPr>
        <w:pStyle w:val="Heading2"/>
      </w:pPr>
      <w:bookmarkStart w:id="128" w:name="_Ref153268850"/>
      <w:r w:rsidRPr="005B3720">
        <w:t>Article 48</w:t>
      </w:r>
      <w:bookmarkEnd w:id="128"/>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1 pu voltage; </w:t>
      </w:r>
    </w:p>
    <w:p w14:paraId="7C9F56D7" w14:textId="06398C80"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129"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129"/>
      <w:r w:rsidRPr="00B92EEC">
        <w:rPr>
          <w:rFonts w:ascii="inherit" w:hAnsi="inherit"/>
          <w:sz w:val="24"/>
          <w:szCs w:val="24"/>
        </w:rPr>
        <w:t xml:space="preserve"> owner </w:t>
      </w: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r w:rsidRPr="00B92EEC">
        <w:rPr>
          <w:rFonts w:ascii="inherit" w:hAnsi="inherit"/>
          <w:sz w:val="24"/>
          <w:szCs w:val="24"/>
        </w:rPr>
        <w:t xml:space="preserve">; </w:t>
      </w:r>
    </w:p>
    <w:p w14:paraId="07D37975" w14:textId="68CFBECC"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130"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130"/>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capacity; </w:t>
      </w:r>
    </w:p>
    <w:p w14:paraId="0BA153E6" w14:textId="04D79013"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r w:rsidR="00601D97">
        <w:rPr>
          <w:rFonts w:ascii="inherit" w:hAnsi="inherit"/>
          <w:sz w:val="24"/>
          <w:szCs w:val="24"/>
        </w:rPr>
        <w:t>;</w:t>
      </w:r>
    </w:p>
    <w:p w14:paraId="1C2DC8FA" w14:textId="703A1199" w:rsidR="00601D97" w:rsidRDefault="005816BE" w:rsidP="00601D97">
      <w:pPr>
        <w:numPr>
          <w:ilvl w:val="0"/>
          <w:numId w:val="52"/>
        </w:numPr>
        <w:spacing w:after="240"/>
        <w:ind w:hanging="295"/>
        <w:rPr>
          <w:rFonts w:ascii="inherit" w:hAnsi="inherit"/>
          <w:sz w:val="24"/>
          <w:szCs w:val="24"/>
        </w:rPr>
      </w:pPr>
      <w:bookmarkStart w:id="131"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131"/>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132" w:name="_Ref153268853"/>
      <w:r w:rsidRPr="005B3720">
        <w:t>Article 49</w:t>
      </w:r>
      <w:bookmarkEnd w:id="132"/>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7EC20B92"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133" w:name="_Ref153265485"/>
      <w:r w:rsidRPr="005B3720">
        <w:t>Article 50</w:t>
      </w:r>
      <w:bookmarkEnd w:id="133"/>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7542DCF1"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134" w:name="_Ref153282846"/>
      <w:r w:rsidRPr="005B3720">
        <w:rPr>
          <w:rFonts w:ascii="inherit" w:hAnsi="inherit"/>
          <w:sz w:val="24"/>
          <w:szCs w:val="24"/>
        </w:rPr>
        <w:t>With regard to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134"/>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measurements;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side;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reactive power control modes;</w:t>
      </w:r>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77777777" w:rsidR="00AE476A" w:rsidRPr="005B3720" w:rsidRDefault="00BF5202">
      <w:pPr>
        <w:ind w:left="-3"/>
        <w:rPr>
          <w:rFonts w:ascii="inherit" w:hAnsi="inherit"/>
          <w:sz w:val="24"/>
          <w:szCs w:val="24"/>
        </w:rPr>
      </w:pPr>
      <w:r w:rsidRPr="005B3720">
        <w:rPr>
          <w:rFonts w:ascii="inherit" w:hAnsi="inherit"/>
          <w:sz w:val="24"/>
          <w:szCs w:val="24"/>
        </w:rPr>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Those main control functions are at least: </w:t>
      </w:r>
    </w:p>
    <w:p w14:paraId="5743063F" w14:textId="570F104F"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135"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135"/>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136" w:name="_Ref153269456"/>
      <w:r w:rsidRPr="005B3720">
        <w:t>Article 54</w:t>
      </w:r>
      <w:bookmarkEnd w:id="136"/>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08D4092D"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355C6E0D" w:rsidR="00AE476A" w:rsidRPr="005B3720" w:rsidRDefault="00BF5202" w:rsidP="00D70247">
      <w:pPr>
        <w:numPr>
          <w:ilvl w:val="0"/>
          <w:numId w:val="58"/>
        </w:numPr>
        <w:rPr>
          <w:rFonts w:ascii="inherit" w:hAnsi="inherit"/>
          <w:sz w:val="24"/>
          <w:szCs w:val="24"/>
        </w:rPr>
      </w:pPr>
      <w:r w:rsidRPr="005B3720">
        <w:rPr>
          <w:rFonts w:ascii="inherit" w:hAnsi="inherit"/>
          <w:sz w:val="24"/>
          <w:szCs w:val="24"/>
        </w:rPr>
        <w:t xml:space="preserve">For the purpose of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least</w:t>
      </w:r>
      <w:r w:rsidRPr="005F0F14">
        <w:rPr>
          <w:rFonts w:ascii="inherit" w:hAnsi="inherit"/>
          <w:sz w:val="24"/>
          <w:szCs w:val="24"/>
        </w:rPr>
        <w:t xml:space="preserve"> </w:t>
      </w:r>
      <w:r w:rsidRPr="005B3720">
        <w:rPr>
          <w:rFonts w:ascii="inherit" w:hAnsi="inherit"/>
          <w:sz w:val="24"/>
          <w:szCs w:val="24"/>
        </w:rPr>
        <w:t xml:space="preserve">: </w:t>
      </w:r>
    </w:p>
    <w:p w14:paraId="1944A185" w14:textId="35F6AE1B"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valid for the specified operating range and all control modes of the HVDC system</w:t>
      </w:r>
      <w:r w:rsidR="00BF5202" w:rsidRPr="005B3720">
        <w:rPr>
          <w:rFonts w:ascii="inherit" w:hAnsi="inherit"/>
          <w:sz w:val="24"/>
          <w:szCs w:val="24"/>
        </w:rPr>
        <w:t xml:space="preserve">; </w:t>
      </w:r>
    </w:p>
    <w:p w14:paraId="78F52455" w14:textId="5382234A"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r w:rsidR="00BF5202" w:rsidRPr="005B3720">
        <w:rPr>
          <w:rFonts w:ascii="inherit" w:hAnsi="inherit"/>
          <w:sz w:val="24"/>
          <w:szCs w:val="24"/>
        </w:rPr>
        <w:t xml:space="preserve">; </w:t>
      </w:r>
    </w:p>
    <w:p w14:paraId="6F7FD9D8" w14:textId="4290B3C9"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the relevant protection function models as agreed between the relevant TSO and the HVDC system owner</w:t>
      </w:r>
      <w:r w:rsidR="00BF5202" w:rsidRPr="005B3720">
        <w:rPr>
          <w:rFonts w:ascii="inherit" w:hAnsi="inherit"/>
          <w:sz w:val="24"/>
          <w:szCs w:val="24"/>
        </w:rPr>
        <w:t xml:space="preserve">; </w:t>
      </w:r>
    </w:p>
    <w:p w14:paraId="16D5352C" w14:textId="444E010F"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open source generic model for RMS simulations delivered for cross-border network stability studies</w:t>
      </w:r>
      <w:r w:rsidR="00BF5202" w:rsidRPr="005B3720">
        <w:rPr>
          <w:rFonts w:ascii="inherit" w:hAnsi="inherit"/>
          <w:sz w:val="24"/>
          <w:szCs w:val="24"/>
        </w:rPr>
        <w:t xml:space="preserve">; </w:t>
      </w:r>
    </w:p>
    <w:p w14:paraId="0C659CA6" w14:textId="22827ADC"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51CBFA78" w:rsidR="0032149C" w:rsidRDefault="0032149C" w:rsidP="00D70247">
      <w:pPr>
        <w:numPr>
          <w:ilvl w:val="0"/>
          <w:numId w:val="60"/>
        </w:numPr>
        <w:spacing w:after="374"/>
        <w:rPr>
          <w:rFonts w:ascii="inherit" w:hAnsi="inherit"/>
          <w:sz w:val="24"/>
          <w:szCs w:val="24"/>
        </w:rPr>
      </w:pPr>
      <w:r w:rsidRPr="0032149C">
        <w:rPr>
          <w:rFonts w:ascii="inherit" w:hAnsi="inherit"/>
          <w:sz w:val="24"/>
          <w:szCs w:val="24"/>
        </w:rPr>
        <w:t>For the purpose of electromagnetic transient</w:t>
      </w:r>
      <w:r>
        <w:rPr>
          <w:rFonts w:ascii="inherit" w:hAnsi="inherit"/>
          <w:sz w:val="24"/>
          <w:szCs w:val="24"/>
        </w:rPr>
        <w:t xml:space="preserve"> </w:t>
      </w:r>
      <w:r w:rsidRPr="0032149C">
        <w:rPr>
          <w:rFonts w:ascii="inherit" w:hAnsi="inherit"/>
          <w:sz w:val="24"/>
          <w:szCs w:val="24"/>
        </w:rPr>
        <w:t>(EMT) simulations, the relevant TSO shall have the right to specify the model requirements. Without prejudice to the Member State's rights to introduce additional requirements, the 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2Hz to 2500 Hz for relevant studies;</w:t>
      </w:r>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for the specified operating range and all operation modes of the HVDC system in both the positive and in the negative phase sequence;</w:t>
      </w:r>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able to reproduce the detailed transient response of the HVDC system and its control blocks (including synchronisation) during balanced and unbalanced AC network faults in the valid frequency range;</w:t>
      </w:r>
    </w:p>
    <w:p w14:paraId="71DB2161" w14:textId="5722585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an accurate representation of the semiconductor valves, the frequency dependency of the HVDC system lines and sufficient representation of communication systems instruments where deemed necessary for the respective HVDC system model and study purpose;</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represent transformers models (including saturation), resistors, filter, breaker, AC and DC arrester in the valid frequency range;</w:t>
      </w:r>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phase angle) in the frequency range that the model is valid;</w:t>
      </w:r>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r w:rsidRPr="00550673">
        <w:rPr>
          <w:rFonts w:ascii="inherit" w:hAnsi="inherit"/>
          <w:sz w:val="24"/>
          <w:szCs w:val="24"/>
        </w:rPr>
        <w:t>For the purpose of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C628DF1"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he TSO has the right to extend the required applicability of the model up to 9000 Hz</w:t>
      </w:r>
      <w:r>
        <w:rPr>
          <w:rFonts w:ascii="inherit" w:hAnsi="inherit"/>
          <w:sz w:val="24"/>
          <w:szCs w:val="24"/>
        </w:rPr>
        <w:t>;</w:t>
      </w:r>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amount</w:t>
      </w:r>
      <w:r>
        <w:rPr>
          <w:rFonts w:ascii="inherit" w:hAnsi="inherit"/>
          <w:sz w:val="24"/>
          <w:szCs w:val="24"/>
        </w:rPr>
        <w:t>;</w:t>
      </w:r>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shall have the right to request the impedance model of the HVDC station through the specified operating range and all control modes of operation;</w:t>
      </w:r>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f coupling between different frequencies exists in a given frequency range, this should be sufficiently represented</w:t>
      </w:r>
      <w:r>
        <w:rPr>
          <w:rFonts w:ascii="inherit" w:hAnsi="inherit"/>
          <w:sz w:val="24"/>
          <w:szCs w:val="24"/>
        </w:rPr>
        <w:t>;</w:t>
      </w:r>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77777777" w:rsidR="00AE476A" w:rsidRPr="005B3720" w:rsidRDefault="00BF5202" w:rsidP="00D70247">
      <w:pPr>
        <w:numPr>
          <w:ilvl w:val="0"/>
          <w:numId w:val="60"/>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137" w:name="_Ref153262684"/>
      <w:r w:rsidRPr="005B3720">
        <w:t>Article 55</w:t>
      </w:r>
      <w:bookmarkEnd w:id="137"/>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 xml:space="preserve">energisation operational notification (EON);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138" w:name="_Ref153262704"/>
      <w:r w:rsidRPr="005B3720">
        <w:t>Article 56</w:t>
      </w:r>
      <w:bookmarkEnd w:id="138"/>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139" w:name="_Ref153262708"/>
      <w:r w:rsidRPr="005B3720">
        <w:t>Article 57</w:t>
      </w:r>
      <w:bookmarkEnd w:id="139"/>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IV;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140"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140"/>
      <w:r w:rsidRPr="005B3720">
        <w:rPr>
          <w:rFonts w:ascii="inherit" w:hAnsi="inherit"/>
          <w:sz w:val="24"/>
          <w:szCs w:val="24"/>
        </w:rPr>
        <w:t xml:space="preserve"> </w:t>
      </w:r>
    </w:p>
    <w:p w14:paraId="3E44F384" w14:textId="78B46C5B" w:rsidR="00AE476A" w:rsidRPr="005B3720" w:rsidRDefault="00BF5202" w:rsidP="00D70247">
      <w:pPr>
        <w:pStyle w:val="Heading2"/>
      </w:pPr>
      <w:bookmarkStart w:id="141" w:name="_Ref153262712"/>
      <w:r w:rsidRPr="005B3720">
        <w:t>Article 58</w:t>
      </w:r>
      <w:bookmarkEnd w:id="141"/>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142" w:name="_Ref153262715"/>
      <w:r w:rsidRPr="005B3720">
        <w:t>Article 59</w:t>
      </w:r>
      <w:bookmarkEnd w:id="142"/>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143" w:name="_Ref153283078"/>
      <w:r w:rsidRPr="005B3720">
        <w:rPr>
          <w:rFonts w:ascii="inherit" w:hAnsi="inherit"/>
          <w:sz w:val="24"/>
          <w:szCs w:val="24"/>
        </w:rPr>
        <w:t>HVDC system owners to whom a FON has been granted shall inform the relevant system operator immediately in the following circumstances:</w:t>
      </w:r>
      <w:bookmarkEnd w:id="143"/>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144"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144"/>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145"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145"/>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64E8992E"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4A49733F"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19A23756"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7F318B1F"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2AB31CE6"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146" w:name="_Ref153269620"/>
      <w:r w:rsidRPr="005B3720">
        <w:t>Article 61</w:t>
      </w:r>
      <w:bookmarkEnd w:id="146"/>
    </w:p>
    <w:p w14:paraId="0ACEB4CB" w14:textId="3468681D"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246F0218"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51B0193A"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147" w:name="_Ref153269626"/>
      <w:r w:rsidRPr="005B3720">
        <w:t>Article 62</w:t>
      </w:r>
      <w:bookmarkEnd w:id="147"/>
    </w:p>
    <w:p w14:paraId="67004ACF" w14:textId="6BC49CFC"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46600B30"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6D9A154A" w:rsidR="00AE476A" w:rsidRPr="005B3720" w:rsidRDefault="00BF5202" w:rsidP="00D70247">
      <w:pPr>
        <w:numPr>
          <w:ilvl w:val="0"/>
          <w:numId w:val="75"/>
        </w:numPr>
        <w:spacing w:after="321"/>
        <w:rPr>
          <w:rFonts w:ascii="inherit" w:hAnsi="inherit"/>
          <w:sz w:val="24"/>
          <w:szCs w:val="24"/>
        </w:rPr>
      </w:pPr>
      <w:bookmarkStart w:id="148"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148"/>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76CF556D"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TSO; </w:t>
      </w:r>
    </w:p>
    <w:p w14:paraId="6A9A3FA5" w14:textId="0B0D32C2"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compliance;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65C5769B"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6363F48B" w:rsidR="00AE476A" w:rsidRPr="005B3720" w:rsidRDefault="00BF5202" w:rsidP="00D70247">
      <w:pPr>
        <w:numPr>
          <w:ilvl w:val="0"/>
          <w:numId w:val="77"/>
        </w:numPr>
        <w:rPr>
          <w:rFonts w:ascii="inherit" w:hAnsi="inherit"/>
          <w:sz w:val="24"/>
          <w:szCs w:val="24"/>
        </w:rPr>
      </w:pPr>
      <w:bookmarkStart w:id="149"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149"/>
      <w:r w:rsidRPr="005B3720">
        <w:rPr>
          <w:rFonts w:ascii="inherit" w:hAnsi="inherit"/>
          <w:sz w:val="24"/>
          <w:szCs w:val="24"/>
        </w:rPr>
        <w:t xml:space="preserve"> </w:t>
      </w:r>
    </w:p>
    <w:p w14:paraId="6AF24014" w14:textId="655CF2A9" w:rsidR="00AE476A" w:rsidRPr="005B3720" w:rsidRDefault="00BF5202" w:rsidP="00361220">
      <w:pPr>
        <w:pStyle w:val="Heading2"/>
      </w:pPr>
      <w:bookmarkStart w:id="150" w:name="_Ref153269630"/>
      <w:r w:rsidRPr="005B3720">
        <w:t>Article 63</w:t>
      </w:r>
      <w:bookmarkEnd w:id="150"/>
    </w:p>
    <w:p w14:paraId="6A913C2B" w14:textId="3AD4F3C3"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6D0301E6"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276CC746" w:rsidR="00AE476A" w:rsidRPr="005B3720" w:rsidRDefault="00BF5202" w:rsidP="00D70247">
      <w:pPr>
        <w:numPr>
          <w:ilvl w:val="0"/>
          <w:numId w:val="78"/>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45F130D1"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151" w:name="_Ref153269632"/>
      <w:r w:rsidRPr="005B3720">
        <w:t>Article 64</w:t>
      </w:r>
      <w:bookmarkEnd w:id="151"/>
    </w:p>
    <w:p w14:paraId="3B61F415" w14:textId="50EA964B"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5294A951" w:rsidR="00AE476A" w:rsidRPr="005B3720" w:rsidRDefault="006B7210" w:rsidP="00B13FCD">
      <w:pPr>
        <w:numPr>
          <w:ilvl w:val="0"/>
          <w:numId w:val="168"/>
        </w:numPr>
        <w:spacing w:after="474"/>
        <w:rPr>
          <w:rFonts w:ascii="inherit" w:hAnsi="inherit"/>
          <w:sz w:val="24"/>
          <w:szCs w:val="24"/>
        </w:rPr>
      </w:pPr>
      <w:bookmarkStart w:id="152"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152"/>
      <w:r w:rsidR="00BF5202" w:rsidRPr="005B3720">
        <w:rPr>
          <w:rFonts w:ascii="inherit" w:hAnsi="inherit"/>
          <w:sz w:val="24"/>
          <w:szCs w:val="24"/>
        </w:rPr>
        <w:t xml:space="preserve"> </w:t>
      </w:r>
    </w:p>
    <w:p w14:paraId="4AD55B49" w14:textId="67255EEB"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5565E66A"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1B41DE7F"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153" w:name="_Ref153265651"/>
      <w:r w:rsidRPr="005B3720">
        <w:t>Article 65</w:t>
      </w:r>
      <w:bookmarkEnd w:id="153"/>
    </w:p>
    <w:p w14:paraId="4BF84274" w14:textId="49017206"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685AB032" w:rsidR="00AE476A" w:rsidRPr="005B3720" w:rsidRDefault="00BF5202" w:rsidP="00B13FCD">
      <w:pPr>
        <w:numPr>
          <w:ilvl w:val="0"/>
          <w:numId w:val="83"/>
        </w:numPr>
        <w:spacing w:after="443"/>
        <w:rPr>
          <w:rFonts w:ascii="inherit" w:hAnsi="inherit"/>
          <w:sz w:val="24"/>
          <w:szCs w:val="24"/>
        </w:rPr>
      </w:pPr>
      <w:bookmarkStart w:id="154"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154"/>
      <w:r w:rsidRPr="005B3720">
        <w:rPr>
          <w:rFonts w:ascii="inherit" w:hAnsi="inherit"/>
          <w:sz w:val="24"/>
          <w:szCs w:val="24"/>
        </w:rPr>
        <w:t xml:space="preserve"> </w:t>
      </w:r>
    </w:p>
    <w:p w14:paraId="20367D1B" w14:textId="42015F16" w:rsidR="00AE476A" w:rsidRPr="005B3720" w:rsidRDefault="00BF5202" w:rsidP="00B13FCD">
      <w:pPr>
        <w:numPr>
          <w:ilvl w:val="0"/>
          <w:numId w:val="83"/>
        </w:numPr>
        <w:spacing w:after="443"/>
        <w:rPr>
          <w:rFonts w:ascii="inherit" w:hAnsi="inherit"/>
          <w:sz w:val="24"/>
          <w:szCs w:val="24"/>
        </w:rPr>
      </w:pPr>
      <w:bookmarkStart w:id="155"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155"/>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156" w:name="_Ref153266172"/>
      <w:r w:rsidRPr="005B3720">
        <w:rPr>
          <w:rFonts w:ascii="inherit" w:hAnsi="inherit"/>
          <w:sz w:val="24"/>
          <w:szCs w:val="24"/>
        </w:rPr>
        <w:t>Within three months of concluding the cost-benefit analysis, the relevant TSO shall summarise the findings in a report which shall:</w:t>
      </w:r>
      <w:bookmarkEnd w:id="156"/>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2F4EA896"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4364E3BC" w:rsidR="00AE476A" w:rsidRPr="005B3720" w:rsidRDefault="00BF5202" w:rsidP="00B13FCD">
      <w:pPr>
        <w:numPr>
          <w:ilvl w:val="0"/>
          <w:numId w:val="85"/>
        </w:numPr>
        <w:spacing w:after="443"/>
        <w:rPr>
          <w:rFonts w:ascii="inherit" w:hAnsi="inherit"/>
          <w:sz w:val="24"/>
          <w:szCs w:val="24"/>
        </w:rPr>
      </w:pPr>
      <w:bookmarkStart w:id="157"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157"/>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158"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158"/>
      <w:r w:rsidRPr="005B3720">
        <w:rPr>
          <w:rFonts w:ascii="inherit" w:hAnsi="inherit"/>
          <w:sz w:val="24"/>
          <w:szCs w:val="24"/>
        </w:rPr>
        <w:t xml:space="preserve"> </w:t>
      </w:r>
    </w:p>
    <w:p w14:paraId="5FF3A7F7" w14:textId="4545D592"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217F892C" w14:textId="7E32193D"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159" w:name="_Ref153265654"/>
      <w:r w:rsidRPr="005B3720">
        <w:t>Article 66</w:t>
      </w:r>
      <w:bookmarkEnd w:id="159"/>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5261D0B0"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0D8FD698"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return;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622832D9"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supply;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3B33A06D"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3EB6F743"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0C38973D"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3BF8A595"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4CF51214"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70C37802"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464AB3A5"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3ADA8B92"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1AB2E87F"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5C8E1BD0"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1776272A"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2AC92910"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02390423"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160"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160"/>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161" w:name="_Ref153262732"/>
      <w:r w:rsidRPr="005B3720">
        <w:t>Article 69</w:t>
      </w:r>
      <w:bookmarkEnd w:id="161"/>
    </w:p>
    <w:p w14:paraId="1F0AA668" w14:textId="008907EC"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367C40DA"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56138FD8"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5827474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0A8510FD"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2DE9606D"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162" w:name="_Ref153262736"/>
      <w:r w:rsidRPr="005B3720">
        <w:t>Article 70</w:t>
      </w:r>
      <w:bookmarkEnd w:id="162"/>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2B388375"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79BFD7D4"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4FC7CCA9"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3F0357EB"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493DAA8E" w14:textId="7A276B8D"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studies; </w:t>
      </w:r>
    </w:p>
    <w:p w14:paraId="013E6C95" w14:textId="5555F197"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5D2200F3"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7C8B54F9"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0847C77A"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163" w:name="_Ref153262738"/>
      <w:r w:rsidRPr="005B3720">
        <w:t>Article 71</w:t>
      </w:r>
      <w:bookmarkEnd w:id="163"/>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164"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164"/>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FSM response test: </w:t>
      </w:r>
    </w:p>
    <w:p w14:paraId="292A1ABB"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operation;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165" w:name="_Ref153262741"/>
      <w:r w:rsidRPr="005B3720">
        <w:t>Article 72</w:t>
      </w:r>
      <w:bookmarkEnd w:id="165"/>
    </w:p>
    <w:p w14:paraId="039CD55F" w14:textId="44BC3FE7"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04EC5DAF" w:rsidR="00AE476A" w:rsidRPr="005B3720" w:rsidRDefault="00BF5202" w:rsidP="00B13FCD">
      <w:pPr>
        <w:numPr>
          <w:ilvl w:val="0"/>
          <w:numId w:val="110"/>
        </w:numPr>
        <w:ind w:left="0" w:firstLine="0"/>
        <w:rPr>
          <w:rFonts w:ascii="inherit" w:hAnsi="inherit"/>
          <w:sz w:val="24"/>
          <w:szCs w:val="24"/>
        </w:rPr>
      </w:pPr>
      <w:bookmarkStart w:id="166" w:name="_Ref153273809"/>
      <w:r w:rsidRPr="005B3720">
        <w:rPr>
          <w:rFonts w:ascii="inherit" w:hAnsi="inherit"/>
          <w:sz w:val="24"/>
          <w:szCs w:val="24"/>
        </w:rPr>
        <w:t xml:space="preserve">With regard to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166"/>
      <w:r w:rsidRPr="005B3720">
        <w:rPr>
          <w:rFonts w:ascii="inherit" w:hAnsi="inherit"/>
          <w:sz w:val="24"/>
          <w:szCs w:val="24"/>
        </w:rPr>
        <w:t xml:space="preserve"> </w:t>
      </w:r>
    </w:p>
    <w:p w14:paraId="2B6FEEDD" w14:textId="61035244"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167"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167"/>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2AD12DCA"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35D67813"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168" w:name="_Ref153274337"/>
      <w:r w:rsidRPr="005518C7">
        <w:rPr>
          <w:rFonts w:ascii="inherit" w:hAnsi="inherit"/>
          <w:sz w:val="24"/>
          <w:szCs w:val="24"/>
        </w:rPr>
        <w:t>With regard to the reactive power capability test of remote-end HVDC converter units:</w:t>
      </w:r>
      <w:bookmarkEnd w:id="168"/>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169" w:name="_Ref153283721"/>
      <w:r w:rsidRPr="005B3720">
        <w:rPr>
          <w:rFonts w:ascii="inherit" w:hAnsi="inherit"/>
          <w:sz w:val="24"/>
          <w:szCs w:val="24"/>
        </w:rPr>
        <w:t>With regard to the voltage control mode test:</w:t>
      </w:r>
      <w:bookmarkEnd w:id="169"/>
      <w:r w:rsidRPr="005B3720">
        <w:rPr>
          <w:rFonts w:ascii="inherit" w:hAnsi="inherit"/>
          <w:sz w:val="24"/>
          <w:szCs w:val="24"/>
        </w:rPr>
        <w:t xml:space="preserve"> </w:t>
      </w:r>
    </w:p>
    <w:p w14:paraId="1FC070D4" w14:textId="7F44424B"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170" w:name="_Hlk164421828"/>
      <w:r w:rsidR="00617AC9">
        <w:rPr>
          <w:rFonts w:ascii="inherit" w:hAnsi="inherit"/>
          <w:sz w:val="24"/>
          <w:szCs w:val="24"/>
        </w:rPr>
        <w:t>RfG 2.0</w:t>
      </w:r>
      <w:bookmarkEnd w:id="170"/>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1D1B3BB9"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r w:rsidRPr="005B3720">
        <w:rPr>
          <w:rFonts w:ascii="inherit" w:hAnsi="inherit"/>
          <w:sz w:val="24"/>
          <w:szCs w:val="24"/>
        </w:rPr>
        <w:t xml:space="preserve">; </w:t>
      </w:r>
    </w:p>
    <w:p w14:paraId="66050305" w14:textId="78CEB020"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r w:rsidR="00CC447A">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6951BBF8" w14:textId="5603B621"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171" w:name="_Ref153283733"/>
      <w:r w:rsidRPr="005B3720">
        <w:rPr>
          <w:rFonts w:ascii="inherit" w:hAnsi="inherit"/>
          <w:sz w:val="24"/>
          <w:szCs w:val="24"/>
        </w:rPr>
        <w:t>With regard to the reactive power control mode test:</w:t>
      </w:r>
      <w:bookmarkEnd w:id="171"/>
      <w:r w:rsidRPr="005B3720">
        <w:rPr>
          <w:rFonts w:ascii="inherit" w:hAnsi="inherit"/>
          <w:sz w:val="24"/>
          <w:szCs w:val="24"/>
        </w:rPr>
        <w:t xml:space="preserve"> </w:t>
      </w:r>
    </w:p>
    <w:p w14:paraId="7744BE44" w14:textId="048DE304"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1806B91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364F01F" w14:textId="508C2DD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172" w:name="_Ref153283747"/>
      <w:r w:rsidRPr="005B3720">
        <w:rPr>
          <w:rFonts w:ascii="inherit" w:hAnsi="inherit"/>
          <w:sz w:val="24"/>
          <w:szCs w:val="24"/>
        </w:rPr>
        <w:t>With regard to the power factor control mode test:</w:t>
      </w:r>
      <w:bookmarkEnd w:id="172"/>
      <w:r w:rsidRPr="005B3720">
        <w:rPr>
          <w:rFonts w:ascii="inherit" w:hAnsi="inherit"/>
          <w:sz w:val="24"/>
          <w:szCs w:val="24"/>
        </w:rPr>
        <w:t xml:space="preserve"> </w:t>
      </w:r>
    </w:p>
    <w:p w14:paraId="796E41D6" w14:textId="61F70D2E"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57D5716F"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r w:rsidR="00617AC9">
        <w:rPr>
          <w:rFonts w:ascii="inherit" w:hAnsi="inherit"/>
          <w:sz w:val="24"/>
          <w:szCs w:val="24"/>
        </w:rPr>
        <w:t>RfG 2.0</w:t>
      </w:r>
      <w:r w:rsidRPr="005B3720">
        <w:rPr>
          <w:rFonts w:ascii="inherit" w:hAnsi="inherit"/>
          <w:sz w:val="24"/>
          <w:szCs w:val="24"/>
        </w:rPr>
        <w:t xml:space="preserve">; </w:t>
      </w:r>
    </w:p>
    <w:p w14:paraId="43BCA0BF" w14:textId="48F5ED87"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66F9B40" w14:textId="1295F168"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r w:rsidR="002F1398">
        <w:rPr>
          <w:rFonts w:ascii="inherit" w:hAnsi="inherit"/>
          <w:sz w:val="24"/>
          <w:szCs w:val="24"/>
        </w:rPr>
        <w:t>RfG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0872F010"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r w:rsidR="002F1398">
        <w:rPr>
          <w:rFonts w:ascii="inherit" w:hAnsi="inherit"/>
          <w:sz w:val="24"/>
          <w:szCs w:val="24"/>
        </w:rPr>
        <w:t>RfG 2.0</w:t>
      </w:r>
      <w:r w:rsidRPr="005B3720">
        <w:rPr>
          <w:rFonts w:ascii="inherit" w:hAnsi="inherit"/>
          <w:sz w:val="24"/>
          <w:szCs w:val="24"/>
        </w:rPr>
        <w:t xml:space="preserve">. </w:t>
      </w:r>
    </w:p>
    <w:p w14:paraId="71EAFF34" w14:textId="6B05BE2C"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r w:rsidR="002F1398">
        <w:rPr>
          <w:rFonts w:ascii="inherit" w:hAnsi="inherit"/>
          <w:sz w:val="24"/>
          <w:szCs w:val="24"/>
        </w:rPr>
        <w:t>RfG 2.0</w:t>
      </w:r>
      <w:r w:rsidR="001924EC">
        <w:rPr>
          <w:rFonts w:ascii="inherit" w:hAnsi="inherit"/>
          <w:sz w:val="24"/>
          <w:szCs w:val="24"/>
        </w:rPr>
        <w:t xml:space="preserve">. </w:t>
      </w:r>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r w:rsidR="002F1398">
        <w:rPr>
          <w:rFonts w:ascii="inherit" w:hAnsi="inherit"/>
          <w:sz w:val="24"/>
          <w:szCs w:val="24"/>
        </w:rPr>
        <w:t>RfG 2.0</w:t>
      </w:r>
      <w:r w:rsidRPr="005B3720">
        <w:rPr>
          <w:rFonts w:ascii="inherit" w:hAnsi="inherit"/>
          <w:sz w:val="24"/>
          <w:szCs w:val="24"/>
        </w:rPr>
        <w:t xml:space="preserve">. </w:t>
      </w:r>
    </w:p>
    <w:p w14:paraId="5F4D7403" w14:textId="266B5062"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r w:rsidR="002F1398">
        <w:rPr>
          <w:rFonts w:ascii="inherit" w:hAnsi="inherit"/>
          <w:sz w:val="24"/>
          <w:szCs w:val="24"/>
        </w:rPr>
        <w:t>RfG 2.0</w:t>
      </w:r>
      <w:r w:rsidRPr="005B3720">
        <w:rPr>
          <w:rFonts w:ascii="inherit" w:hAnsi="inherit"/>
          <w:sz w:val="24"/>
          <w:szCs w:val="24"/>
        </w:rPr>
        <w:t xml:space="preserve">. </w:t>
      </w:r>
    </w:p>
    <w:p w14:paraId="39687653" w14:textId="546EF9DB"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the tests shall be carried out in accordance with Article 48(4) of</w:t>
      </w:r>
      <w:r w:rsidR="002F1398">
        <w:rPr>
          <w:rFonts w:ascii="inherit" w:hAnsi="inherit"/>
          <w:sz w:val="24"/>
          <w:szCs w:val="24"/>
        </w:rPr>
        <w:t>RfG 2.0</w:t>
      </w:r>
      <w:r w:rsidRPr="005B3720">
        <w:rPr>
          <w:rFonts w:ascii="inherit" w:hAnsi="inherit"/>
          <w:sz w:val="24"/>
          <w:szCs w:val="24"/>
        </w:rPr>
        <w:t xml:space="preserve">. </w:t>
      </w:r>
    </w:p>
    <w:p w14:paraId="779022D1" w14:textId="7355AA13"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r w:rsidR="002F1398">
        <w:rPr>
          <w:rFonts w:ascii="inherit" w:hAnsi="inherit"/>
          <w:sz w:val="24"/>
          <w:szCs w:val="24"/>
        </w:rPr>
        <w:t>RfG 2.0</w:t>
      </w:r>
      <w:r w:rsidRPr="005B3720">
        <w:rPr>
          <w:rFonts w:ascii="inherit" w:hAnsi="inherit"/>
          <w:sz w:val="24"/>
          <w:szCs w:val="24"/>
        </w:rPr>
        <w:t xml:space="preserve">. </w:t>
      </w:r>
    </w:p>
    <w:p w14:paraId="6F94B5DE" w14:textId="6929D674"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16614353"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173" w:name="_Ref153262745"/>
      <w:r w:rsidRPr="005B3720">
        <w:t>Article 73</w:t>
      </w:r>
      <w:bookmarkEnd w:id="173"/>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174" w:name="_Ref153262747"/>
      <w:r w:rsidRPr="005B3720">
        <w:t>Article 74</w:t>
      </w:r>
      <w:bookmarkEnd w:id="174"/>
    </w:p>
    <w:p w14:paraId="4E84B1DF" w14:textId="2C608964"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0E838AB0"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0F4A2362"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r w:rsidR="002F1398">
        <w:rPr>
          <w:rFonts w:ascii="inherit" w:hAnsi="inherit"/>
          <w:sz w:val="24"/>
          <w:szCs w:val="24"/>
        </w:rPr>
        <w:t>RfG 2.0</w:t>
      </w:r>
      <w:r w:rsidRPr="005B3720">
        <w:rPr>
          <w:rFonts w:ascii="inherit" w:hAnsi="inherit"/>
          <w:sz w:val="24"/>
          <w:szCs w:val="24"/>
        </w:rPr>
        <w:t xml:space="preserve">; and </w:t>
      </w:r>
    </w:p>
    <w:p w14:paraId="4ABC5091" w14:textId="71DAB6E3"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20(2)(b) of </w:t>
      </w:r>
      <w:r w:rsidR="002F1398">
        <w:rPr>
          <w:rFonts w:ascii="inherit" w:hAnsi="inherit"/>
          <w:sz w:val="24"/>
          <w:szCs w:val="24"/>
        </w:rPr>
        <w:t>RfG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post fault active power recovery simulation: </w:t>
      </w:r>
    </w:p>
    <w:p w14:paraId="7BA4C3DE" w14:textId="35270281"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r w:rsidR="00A9230D">
        <w:rPr>
          <w:rFonts w:ascii="inherit" w:hAnsi="inherit"/>
          <w:sz w:val="24"/>
          <w:szCs w:val="24"/>
        </w:rPr>
        <w:t>RfG 2.0</w:t>
      </w:r>
      <w:r w:rsidRPr="005B3720">
        <w:rPr>
          <w:rFonts w:ascii="inherit" w:hAnsi="inherit"/>
          <w:sz w:val="24"/>
          <w:szCs w:val="24"/>
        </w:rPr>
        <w:t xml:space="preserve">; and </w:t>
      </w:r>
    </w:p>
    <w:p w14:paraId="7AFB0751" w14:textId="7A6323D5"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20(3)(a) of </w:t>
      </w:r>
      <w:r w:rsidR="00A9230D">
        <w:rPr>
          <w:rFonts w:ascii="inherit" w:hAnsi="inherit"/>
          <w:sz w:val="24"/>
          <w:szCs w:val="24"/>
        </w:rPr>
        <w:t>RfG 2.0</w:t>
      </w:r>
      <w:r w:rsidRPr="005B3720">
        <w:rPr>
          <w:rFonts w:ascii="inherit" w:hAnsi="inherit"/>
          <w:sz w:val="24"/>
          <w:szCs w:val="24"/>
        </w:rPr>
        <w:t xml:space="preserve"> is demonstrated. </w:t>
      </w:r>
    </w:p>
    <w:p w14:paraId="0B54AF62" w14:textId="4862AD4C"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0C9F0D76"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4CD41AF8"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021B1E4F"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r w:rsidR="00A9230D">
        <w:rPr>
          <w:rFonts w:ascii="inherit" w:hAnsi="inherit"/>
          <w:sz w:val="24"/>
          <w:szCs w:val="24"/>
        </w:rPr>
        <w:t>RfG 2.0</w:t>
      </w:r>
      <w:r w:rsidRPr="005518C7">
        <w:rPr>
          <w:rFonts w:ascii="inherit" w:hAnsi="inherit"/>
          <w:sz w:val="24"/>
          <w:szCs w:val="24"/>
        </w:rPr>
        <w:t xml:space="preserve">; and </w:t>
      </w:r>
    </w:p>
    <w:p w14:paraId="04513F93" w14:textId="56C64108"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RfG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fault-ride-through capability simulation: </w:t>
      </w:r>
    </w:p>
    <w:p w14:paraId="00E8F911" w14:textId="1D724703"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r w:rsidR="00A9230D">
        <w:rPr>
          <w:rFonts w:ascii="inherit" w:hAnsi="inherit"/>
          <w:sz w:val="24"/>
          <w:szCs w:val="24"/>
        </w:rPr>
        <w:t>RfG 2.0</w:t>
      </w:r>
      <w:r w:rsidRPr="005518C7">
        <w:rPr>
          <w:rFonts w:ascii="inherit" w:hAnsi="inherit"/>
          <w:sz w:val="24"/>
          <w:szCs w:val="24"/>
        </w:rPr>
        <w:t xml:space="preserve">; </w:t>
      </w:r>
    </w:p>
    <w:p w14:paraId="04A7B21C" w14:textId="75DCC12D"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RfG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175" w:name="_Ref153275933"/>
      <w:r w:rsidRPr="005B3720">
        <w:rPr>
          <w:lang w:val="fr-FR"/>
        </w:rPr>
        <w:t>Article 75</w:t>
      </w:r>
      <w:bookmarkEnd w:id="175"/>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176" w:name="_Ref153275935"/>
      <w:r w:rsidRPr="005B3720">
        <w:t>Article 76</w:t>
      </w:r>
      <w:bookmarkEnd w:id="176"/>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58F2A421" w:rsidR="00AE476A" w:rsidRPr="005B3720" w:rsidRDefault="00E17744" w:rsidP="00B13FCD">
      <w:pPr>
        <w:numPr>
          <w:ilvl w:val="0"/>
          <w:numId w:val="170"/>
        </w:numPr>
        <w:spacing w:after="455"/>
        <w:ind w:left="0"/>
        <w:rPr>
          <w:rFonts w:ascii="inherit" w:hAnsi="inherit"/>
          <w:sz w:val="24"/>
          <w:szCs w:val="24"/>
        </w:rPr>
      </w:pPr>
      <w:bookmarkStart w:id="177"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Monitoring shall cover in particular the following matters:</w:t>
      </w:r>
      <w:bookmarkEnd w:id="177"/>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5595D6B6"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420F35AA" w:rsidR="00AE476A" w:rsidRPr="005B3720" w:rsidRDefault="002F1D76" w:rsidP="00B13FCD">
      <w:pPr>
        <w:numPr>
          <w:ilvl w:val="0"/>
          <w:numId w:val="170"/>
        </w:numPr>
        <w:spacing w:after="455"/>
        <w:ind w:left="0"/>
        <w:rPr>
          <w:rFonts w:ascii="inherit" w:hAnsi="inherit"/>
          <w:sz w:val="24"/>
          <w:szCs w:val="24"/>
        </w:rPr>
      </w:pPr>
      <w:bookmarkStart w:id="178"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178"/>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179"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179"/>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0537F921"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1CB11718"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31A002E4"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180" w:name="_Ref153274600"/>
      <w:r w:rsidRPr="005B3720">
        <w:t>Article 78</w:t>
      </w:r>
      <w:bookmarkEnd w:id="180"/>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629BC03D" w:rsidR="00AE476A" w:rsidRPr="005518C7" w:rsidRDefault="00BF5202" w:rsidP="00B13FCD">
      <w:pPr>
        <w:numPr>
          <w:ilvl w:val="0"/>
          <w:numId w:val="135"/>
        </w:numPr>
        <w:spacing w:after="454"/>
        <w:rPr>
          <w:rFonts w:ascii="inherit" w:hAnsi="inherit"/>
          <w:sz w:val="24"/>
          <w:szCs w:val="24"/>
        </w:rPr>
      </w:pPr>
      <w:bookmarkStart w:id="181"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181"/>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5AEF9312"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182" w:name="_Ref153269530"/>
      <w:r w:rsidRPr="005B3720">
        <w:t>Article 79</w:t>
      </w:r>
      <w:bookmarkEnd w:id="182"/>
    </w:p>
    <w:p w14:paraId="047477AF" w14:textId="33EA10C0"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35916F37"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183" w:name="_Ref153275651"/>
      <w:r w:rsidRPr="005B3720">
        <w:rPr>
          <w:rFonts w:ascii="inherit" w:hAnsi="inherit"/>
          <w:sz w:val="24"/>
          <w:szCs w:val="24"/>
        </w:rPr>
        <w:t>A request for a derogation shall be filed with the relevant system operator and include:</w:t>
      </w:r>
      <w:bookmarkEnd w:id="183"/>
      <w:r w:rsidRPr="005B3720">
        <w:rPr>
          <w:rFonts w:ascii="inherit" w:hAnsi="inherit"/>
          <w:sz w:val="24"/>
          <w:szCs w:val="24"/>
        </w:rPr>
        <w:t xml:space="preserve"> </w:t>
      </w:r>
    </w:p>
    <w:p w14:paraId="5FA47784" w14:textId="2764662D"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communications; </w:t>
      </w:r>
    </w:p>
    <w:p w14:paraId="4389F510" w14:textId="51B093FA"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184"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184"/>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185" w:name="_Ref153275682"/>
      <w:r w:rsidRPr="005B3720">
        <w:rPr>
          <w:rFonts w:ascii="inherit" w:hAnsi="inherit"/>
          <w:sz w:val="24"/>
          <w:szCs w:val="24"/>
        </w:rPr>
        <w:t>demonstration that the requested derogation would have no adverse effect on cross-border trade;</w:t>
      </w:r>
      <w:bookmarkEnd w:id="185"/>
      <w:r w:rsidRPr="005B3720">
        <w:rPr>
          <w:rFonts w:ascii="inherit" w:hAnsi="inherit"/>
          <w:sz w:val="24"/>
          <w:szCs w:val="24"/>
        </w:rPr>
        <w:t xml:space="preserve"> </w:t>
      </w:r>
    </w:p>
    <w:p w14:paraId="3D1F747C" w14:textId="7E29D088"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3605BA37"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186"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186"/>
      <w:r w:rsidRPr="00D93E51">
        <w:rPr>
          <w:rFonts w:ascii="inherit" w:hAnsi="inherit"/>
          <w:sz w:val="24"/>
          <w:szCs w:val="24"/>
        </w:rPr>
        <w:t xml:space="preserve"> </w:t>
      </w:r>
    </w:p>
    <w:p w14:paraId="23F3EB62" w14:textId="066EFD0B" w:rsidR="00AE476A" w:rsidRPr="005B3720" w:rsidRDefault="00BF5202" w:rsidP="00B13FCD">
      <w:pPr>
        <w:numPr>
          <w:ilvl w:val="0"/>
          <w:numId w:val="138"/>
        </w:numPr>
        <w:spacing w:after="492"/>
        <w:rPr>
          <w:rFonts w:ascii="inherit" w:hAnsi="inherit"/>
          <w:sz w:val="24"/>
          <w:szCs w:val="24"/>
        </w:rPr>
      </w:pPr>
      <w:bookmarkStart w:id="187"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187"/>
      <w:r w:rsidRPr="005B3720">
        <w:rPr>
          <w:rFonts w:ascii="inherit" w:hAnsi="inherit"/>
          <w:sz w:val="24"/>
          <w:szCs w:val="24"/>
        </w:rPr>
        <w:t xml:space="preserve"> </w:t>
      </w:r>
    </w:p>
    <w:p w14:paraId="5F99DFAC" w14:textId="3055F8EF"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6D3BACB5"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10B6B477"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4C35ED61"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4BE08C43"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0071C102"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188" w:name="_Ref153266308"/>
      <w:r w:rsidRPr="005B3720">
        <w:t>Article 80</w:t>
      </w:r>
      <w:bookmarkEnd w:id="188"/>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270614F6"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189"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189"/>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communications; </w:t>
      </w:r>
    </w:p>
    <w:p w14:paraId="70942426" w14:textId="68BB6A3A"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190"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190"/>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191"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191"/>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78E73375"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58AE05BD"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271F15C7"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192" w:name="_Ref153274610"/>
      <w:r w:rsidRPr="005B3720">
        <w:t>Article 81</w:t>
      </w:r>
      <w:bookmarkEnd w:id="192"/>
    </w:p>
    <w:p w14:paraId="565B11C5" w14:textId="6E933F45"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21EF1AF3" w:rsidR="00AE476A" w:rsidRPr="005B3720" w:rsidRDefault="00BF5202" w:rsidP="00B13FCD">
      <w:pPr>
        <w:numPr>
          <w:ilvl w:val="0"/>
          <w:numId w:val="146"/>
        </w:numPr>
        <w:rPr>
          <w:rFonts w:ascii="inherit" w:hAnsi="inherit"/>
          <w:sz w:val="24"/>
          <w:szCs w:val="24"/>
        </w:rPr>
      </w:pPr>
      <w:bookmarkStart w:id="193"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193"/>
      <w:r w:rsidRPr="005B3720">
        <w:rPr>
          <w:rFonts w:ascii="inherit" w:hAnsi="inherit"/>
          <w:sz w:val="24"/>
          <w:szCs w:val="24"/>
        </w:rPr>
        <w:t xml:space="preserve"> </w:t>
      </w:r>
    </w:p>
    <w:p w14:paraId="7E79C2FD" w14:textId="41D40F77"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194" w:name="_Ref153274613"/>
      <w:r w:rsidRPr="005B3720">
        <w:t>Article 82</w:t>
      </w:r>
      <w:bookmarkEnd w:id="194"/>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6F9742AE"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195" w:name="_Ref153274856"/>
      <w:r w:rsidRPr="005B3720">
        <w:t>Article 83</w:t>
      </w:r>
      <w:bookmarkEnd w:id="195"/>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487B9CD9" w:rsidR="00AE476A" w:rsidRPr="005B3720" w:rsidRDefault="002F1D76" w:rsidP="00B13FCD">
      <w:pPr>
        <w:numPr>
          <w:ilvl w:val="0"/>
          <w:numId w:val="149"/>
        </w:numPr>
        <w:spacing w:after="396"/>
        <w:rPr>
          <w:rFonts w:ascii="inherit" w:hAnsi="inherit"/>
          <w:sz w:val="24"/>
          <w:szCs w:val="24"/>
        </w:rPr>
      </w:pPr>
      <w:bookmarkStart w:id="196"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196"/>
      <w:r w:rsidR="00BF5202" w:rsidRPr="005B3720">
        <w:rPr>
          <w:rFonts w:ascii="inherit" w:hAnsi="inherit"/>
          <w:sz w:val="24"/>
          <w:szCs w:val="24"/>
        </w:rPr>
        <w:t xml:space="preserve"> </w:t>
      </w:r>
    </w:p>
    <w:p w14:paraId="3C92EDFE" w14:textId="4885B58C" w:rsidR="00AE476A" w:rsidRPr="005B3720" w:rsidRDefault="002F1D76" w:rsidP="00B13FCD">
      <w:pPr>
        <w:numPr>
          <w:ilvl w:val="0"/>
          <w:numId w:val="149"/>
        </w:numPr>
        <w:spacing w:after="395"/>
        <w:rPr>
          <w:rFonts w:ascii="inherit" w:hAnsi="inherit"/>
          <w:sz w:val="24"/>
          <w:szCs w:val="24"/>
        </w:rPr>
      </w:pPr>
      <w:bookmarkStart w:id="197"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197"/>
      <w:r w:rsidR="00BF5202" w:rsidRPr="005B3720">
        <w:rPr>
          <w:rFonts w:ascii="inherit" w:hAnsi="inherit"/>
          <w:sz w:val="24"/>
          <w:szCs w:val="24"/>
        </w:rPr>
        <w:t xml:space="preserve"> </w:t>
      </w:r>
    </w:p>
    <w:p w14:paraId="6BC0ED88" w14:textId="4C67D2A8"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198" w:name="_Ref153262760"/>
      <w:r w:rsidRPr="005B3720">
        <w:t>Article 84</w:t>
      </w:r>
      <w:bookmarkEnd w:id="198"/>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7030B882"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19D7E7AA"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503D8652"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6356D812"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199"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199"/>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058993E3"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09FB0D30"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7F3593DF"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4576BD02"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773DDE40"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2D8291C0" w14:textId="7173EAD5"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Δf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/f</w:t>
            </w:r>
            <w:r w:rsidRPr="00142894">
              <w:rPr>
                <w:rFonts w:ascii="inherit" w:hAnsi="inherit"/>
                <w:sz w:val="24"/>
                <w:szCs w:val="24"/>
                <w:vertAlign w:val="subscript"/>
              </w:rPr>
              <w:t>n</w:t>
            </w:r>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/f</w:t>
            </w:r>
            <w:r w:rsidRPr="00142894">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E44221">
              <w:rPr>
                <w:rFonts w:ascii="inherit" w:hAnsi="inherit"/>
                <w:sz w:val="24"/>
                <w:szCs w:val="24"/>
                <w:vertAlign w:val="subscript"/>
              </w:rPr>
              <w:t>db</w:t>
            </w:r>
            <w:r>
              <w:rPr>
                <w:rFonts w:ascii="inherit" w:hAnsi="inherit"/>
                <w:sz w:val="24"/>
                <w:szCs w:val="24"/>
              </w:rPr>
              <w:t>/f</w:t>
            </w:r>
            <w:r w:rsidRPr="00E44221">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0704D3CF"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r w:rsidRPr="00142894">
              <w:rPr>
                <w:rFonts w:ascii="inherit" w:hAnsi="inherit"/>
                <w:sz w:val="24"/>
                <w:szCs w:val="24"/>
              </w:rPr>
              <w:t>f</w:t>
            </w:r>
            <w:r w:rsidRPr="00142894">
              <w:rPr>
                <w:rFonts w:ascii="inherit" w:hAnsi="inherit"/>
                <w:sz w:val="24"/>
                <w:szCs w:val="24"/>
                <w:vertAlign w:val="subscript"/>
              </w:rPr>
              <w:t>db</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206BEBA7"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673C21AF"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3B795870"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3942A0F9"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p>
        </w:tc>
        <w:tc>
          <w:tcPr>
            <w:tcW w:w="3562" w:type="dxa"/>
            <w:tcBorders>
              <w:top w:val="single" w:sz="4" w:space="0" w:color="050004"/>
              <w:left w:val="single" w:sz="4" w:space="0" w:color="050004"/>
              <w:bottom w:val="single" w:sz="4" w:space="0" w:color="050004"/>
              <w:right w:val="nil"/>
            </w:tcBorders>
            <w:vAlign w:val="center"/>
          </w:tcPr>
          <w:p w14:paraId="7543596C" w14:textId="4C263398"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728A307E"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TSO;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9"/>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200"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200"/>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0,2 Hz (for LFSM-O and FSM), 0,5 Hz ( LFSM-U)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20"/>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201"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201"/>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1"/>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88438A">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88438A">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pu-1,118 pu</w:t>
            </w:r>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88438A">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0,85 pu-1,113 pu</w:t>
            </w:r>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1,113 pu-1.15 pu</w:t>
            </w:r>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pu value at the connection points without disconnecting from the network. This table applies in case of pu voltage base values at or above 110 kV and up to (not including) 300 kV. </w:t>
      </w:r>
    </w:p>
    <w:tbl>
      <w:tblPr>
        <w:tblStyle w:val="TableGrid"/>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1,0875 pu-1,10 pu</w:t>
            </w:r>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07871DC5"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658DC1AA"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1,05 pu-1,0875 pu</w:t>
            </w:r>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0A4B9251"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1038F50F"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741E0CCC"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3FDDF1D5"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40935ECE"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0,88 pu-1,05 pu</w:t>
            </w:r>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1,05 pu-1,15 pu</w:t>
            </w:r>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Minimum time periods an HVDC system shall be capable of operating for voltages deviating from the reference 1 pu value at the connection points without disconnecting from the network. 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2"/>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70A8EA49"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1B30F07A"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3F8638D5"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58DE8D8A"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3"/>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21A5F9BB"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leGrid"/>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776A36F3"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40CAF513"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4528A9DA"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4408E2C4"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23F0597D"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56A5D38B"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51D9E169"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0A93910A" w:rsidR="003202CB" w:rsidRPr="005B3720" w:rsidRDefault="003202CB">
            <w:pPr>
              <w:spacing w:after="0" w:line="259" w:lineRule="auto"/>
              <w:ind w:left="38" w:firstLine="0"/>
              <w:jc w:val="center"/>
              <w:rPr>
                <w:rFonts w:ascii="inherit" w:hAnsi="inherit"/>
                <w:sz w:val="24"/>
                <w:szCs w:val="24"/>
              </w:rPr>
            </w:pPr>
            <w:r>
              <w:rPr>
                <w:rFonts w:ascii="inherit" w:hAnsi="inherit"/>
                <w:sz w:val="24"/>
                <w:szCs w:val="24"/>
              </w:rPr>
              <w:t xml:space="preserve">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r w:rsidRPr="003202CB">
              <w:rPr>
                <w:rFonts w:ascii="inherit" w:hAnsi="inherit"/>
                <w:sz w:val="24"/>
                <w:szCs w:val="24"/>
              </w:rPr>
            </w:r>
            <w:r w:rsidRPr="003202CB">
              <w:rPr>
                <w:rFonts w:ascii="inherit" w:hAnsi="inherit"/>
                <w:sz w:val="24"/>
                <w:szCs w:val="24"/>
              </w:rPr>
              <w:fldChar w:fldCharType="separate"/>
            </w:r>
            <w:r w:rsidR="000830C9" w:rsidRPr="000830C9">
              <w:rPr>
                <w:rFonts w:ascii="inherit" w:hAnsi="inherit"/>
                <w:sz w:val="24"/>
                <w:szCs w:val="24"/>
              </w:rPr>
              <w:t>Article 40</w:t>
            </w:r>
            <w:r w:rsidRPr="003202CB">
              <w:rPr>
                <w:rFonts w:ascii="inherit" w:hAnsi="inherit"/>
                <w:sz w:val="24"/>
                <w:szCs w:val="24"/>
              </w:rPr>
              <w:fldChar w:fldCharType="end"/>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2EA96425"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clear</w:t>
            </w:r>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EB87435"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004D0A86"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53B6E59C" w14:textId="77777777"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39DA2905"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1F1FFD89" w14:textId="77777777" w:rsidTr="002F3397">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23A8D5D4" w14:textId="5417B2D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20C1352" w14:textId="77777777" w:rsidTr="002F3397">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2F3397">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167DAD5B" w14:textId="2A58626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2434E612" w14:textId="77777777" w:rsidTr="002F3397">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2CFA950D" w14:textId="1AF9501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4A266C3F" w14:textId="77777777" w:rsidTr="0030516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75C2B854" w14:textId="707DC07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B169762" w14:textId="77777777" w:rsidTr="0030516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30516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06B293A9" w14:textId="1A19AA7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76467ED6" w14:textId="77777777" w:rsidTr="0030516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71D0E74E" w14:textId="46201C05"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7DC15AAB" w14:textId="77777777" w:rsidTr="00A94859">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5D4D68FB" w14:textId="103DEDF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6807798" w14:textId="77777777" w:rsidTr="00A94859">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A94859">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336D9C30" w14:textId="0250E82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18F5BA28" w14:textId="77777777" w:rsidTr="00A94859">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68DD9DA5" w14:textId="393EB181"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06D1CAEA" w14:textId="760B79B1"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 be capable of operating for different voltages deviating from a reference 1 pu value without disconnecting from the network.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624B618E"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D839B9">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120EC16C"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498FD511" w14:textId="77777777" w:rsidTr="00D839B9">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D839B9">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17012A3B"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r w:rsidR="006E1BA2" w:rsidRPr="005B3720" w14:paraId="5E7DB6A8" w14:textId="77777777" w:rsidTr="00EF3F9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4E84FA28" w14:textId="3E6A4E77"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E1BA2" w:rsidRPr="005B3720" w14:paraId="0A072C42" w14:textId="77777777" w:rsidTr="00EF3F9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EF3F9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4CE04637" w14:textId="22E60075"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bl>
    <w:p w14:paraId="67061155" w14:textId="44551A02"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different voltages deviating from a reference 1 pu value without disconnecting from the network. </w:t>
      </w: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2"/>
                    <a:stretch>
                      <a:fillRect/>
                    </a:stretch>
                  </pic:blipFill>
                  <pic:spPr>
                    <a:xfrm>
                      <a:off x="0" y="0"/>
                      <a:ext cx="5373360" cy="3144241"/>
                    </a:xfrm>
                    <a:prstGeom prst="rect">
                      <a:avLst/>
                    </a:prstGeom>
                  </pic:spPr>
                </pic:pic>
              </a:graphicData>
            </a:graphic>
          </wp:inline>
        </w:drawing>
      </w:r>
    </w:p>
    <w:p w14:paraId="4E1C2F1A" w14:textId="0FD391C0"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70C1BFAB"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20EB4B5A"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94CAF" w:rsidRPr="005B3720" w14:paraId="7626FECD" w14:textId="77777777" w:rsidTr="002F5092">
        <w:trPr>
          <w:trHeight w:val="435"/>
        </w:trPr>
        <w:tc>
          <w:tcPr>
            <w:tcW w:w="2482" w:type="dxa"/>
            <w:vMerge w:val="restart"/>
            <w:tcBorders>
              <w:top w:val="single" w:sz="4" w:space="0" w:color="050004"/>
              <w:left w:val="nil"/>
              <w:right w:val="single" w:sz="4" w:space="0" w:color="050004"/>
            </w:tcBorders>
          </w:tcPr>
          <w:p w14:paraId="00067914" w14:textId="5C597473"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214F3167"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94CAF" w:rsidRPr="005B3720" w14:paraId="166F0B4C" w14:textId="77777777" w:rsidTr="002F5092">
        <w:trPr>
          <w:trHeight w:val="392"/>
        </w:trPr>
        <w:tc>
          <w:tcPr>
            <w:tcW w:w="2482" w:type="dxa"/>
            <w:vMerge/>
            <w:tcBorders>
              <w:left w:val="nil"/>
              <w:right w:val="single" w:sz="4" w:space="0" w:color="050004"/>
            </w:tcBorders>
          </w:tcPr>
          <w:p w14:paraId="5DA836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071A48FF"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94CAF" w:rsidRPr="005B3720" w14:paraId="2A45BBB7" w14:textId="77777777" w:rsidTr="002F5092">
        <w:trPr>
          <w:trHeight w:val="603"/>
        </w:trPr>
        <w:tc>
          <w:tcPr>
            <w:tcW w:w="2482" w:type="dxa"/>
            <w:vMerge/>
            <w:tcBorders>
              <w:left w:val="nil"/>
              <w:right w:val="single" w:sz="4" w:space="0" w:color="050004"/>
            </w:tcBorders>
          </w:tcPr>
          <w:p w14:paraId="3CA203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55048A98" w14:textId="77777777" w:rsidR="00694CAF" w:rsidRPr="005B3720" w:rsidRDefault="00694CAF">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0140F05" w14:textId="77777777" w:rsidTr="002F5092">
        <w:trPr>
          <w:trHeight w:val="603"/>
        </w:trPr>
        <w:tc>
          <w:tcPr>
            <w:tcW w:w="2482" w:type="dxa"/>
            <w:vMerge/>
            <w:tcBorders>
              <w:left w:val="nil"/>
              <w:bottom w:val="single" w:sz="4" w:space="0" w:color="050004"/>
              <w:right w:val="single" w:sz="4" w:space="0" w:color="050004"/>
            </w:tcBorders>
          </w:tcPr>
          <w:p w14:paraId="127873C9"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23D93D5E" w14:textId="77777777" w:rsidR="00694CAF" w:rsidRPr="005B3720" w:rsidRDefault="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501D1C10" w14:textId="77777777" w:rsidTr="00384C8E">
        <w:trPr>
          <w:trHeight w:val="603"/>
        </w:trPr>
        <w:tc>
          <w:tcPr>
            <w:tcW w:w="2482" w:type="dxa"/>
            <w:vMerge w:val="restart"/>
            <w:tcBorders>
              <w:top w:val="single" w:sz="4" w:space="0" w:color="050004"/>
              <w:left w:val="nil"/>
              <w:right w:val="single" w:sz="4" w:space="0" w:color="050004"/>
            </w:tcBorders>
          </w:tcPr>
          <w:p w14:paraId="44C63417" w14:textId="0855AC1A"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7CF14CD2" w14:textId="1B0BF98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95794C5" w14:textId="77777777" w:rsidTr="00384C8E">
        <w:trPr>
          <w:trHeight w:val="603"/>
        </w:trPr>
        <w:tc>
          <w:tcPr>
            <w:tcW w:w="2482" w:type="dxa"/>
            <w:vMerge/>
            <w:tcBorders>
              <w:left w:val="nil"/>
              <w:right w:val="single" w:sz="4" w:space="0" w:color="050004"/>
            </w:tcBorders>
          </w:tcPr>
          <w:p w14:paraId="1951CC9D"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525E5E61" w14:textId="4444F796"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2E030EAC" w14:textId="77777777" w:rsidTr="00384C8E">
        <w:trPr>
          <w:trHeight w:val="603"/>
        </w:trPr>
        <w:tc>
          <w:tcPr>
            <w:tcW w:w="2482" w:type="dxa"/>
            <w:vMerge/>
            <w:tcBorders>
              <w:left w:val="nil"/>
              <w:right w:val="single" w:sz="4" w:space="0" w:color="050004"/>
            </w:tcBorders>
          </w:tcPr>
          <w:p w14:paraId="7FBBBE7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3129DCA9" w14:textId="02EDC14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397286FF" w14:textId="77777777" w:rsidTr="00384C8E">
        <w:trPr>
          <w:trHeight w:val="603"/>
        </w:trPr>
        <w:tc>
          <w:tcPr>
            <w:tcW w:w="2482" w:type="dxa"/>
            <w:vMerge/>
            <w:tcBorders>
              <w:left w:val="nil"/>
              <w:bottom w:val="single" w:sz="4" w:space="0" w:color="050004"/>
              <w:right w:val="single" w:sz="4" w:space="0" w:color="050004"/>
            </w:tcBorders>
          </w:tcPr>
          <w:p w14:paraId="3B9BEBAF"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04C5F5C7" w14:textId="581690A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36C6B542" w14:textId="77777777" w:rsidTr="00EC056E">
        <w:trPr>
          <w:trHeight w:val="603"/>
        </w:trPr>
        <w:tc>
          <w:tcPr>
            <w:tcW w:w="2482" w:type="dxa"/>
            <w:vMerge w:val="restart"/>
            <w:tcBorders>
              <w:top w:val="single" w:sz="4" w:space="0" w:color="050004"/>
              <w:left w:val="nil"/>
              <w:right w:val="single" w:sz="4" w:space="0" w:color="050004"/>
            </w:tcBorders>
          </w:tcPr>
          <w:p w14:paraId="3F2CCF8A" w14:textId="635F3B40"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D8EB51C" w14:textId="47882CA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655C8B00" w14:textId="77777777" w:rsidTr="00EC056E">
        <w:trPr>
          <w:trHeight w:val="603"/>
        </w:trPr>
        <w:tc>
          <w:tcPr>
            <w:tcW w:w="2482" w:type="dxa"/>
            <w:vMerge/>
            <w:tcBorders>
              <w:left w:val="nil"/>
              <w:right w:val="single" w:sz="4" w:space="0" w:color="050004"/>
            </w:tcBorders>
          </w:tcPr>
          <w:p w14:paraId="2EF647D3"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3E087425" w14:textId="3A19EFE5"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5AB46452" w14:textId="77777777" w:rsidTr="00EC056E">
        <w:trPr>
          <w:trHeight w:val="603"/>
        </w:trPr>
        <w:tc>
          <w:tcPr>
            <w:tcW w:w="2482" w:type="dxa"/>
            <w:vMerge/>
            <w:tcBorders>
              <w:left w:val="nil"/>
              <w:right w:val="single" w:sz="4" w:space="0" w:color="050004"/>
            </w:tcBorders>
          </w:tcPr>
          <w:p w14:paraId="7E54E6C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625E6778" w14:textId="0EB31DF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CC452DD" w14:textId="77777777" w:rsidTr="00EC056E">
        <w:trPr>
          <w:trHeight w:val="603"/>
        </w:trPr>
        <w:tc>
          <w:tcPr>
            <w:tcW w:w="2482" w:type="dxa"/>
            <w:vMerge/>
            <w:tcBorders>
              <w:left w:val="nil"/>
              <w:bottom w:val="single" w:sz="4" w:space="0" w:color="050004"/>
              <w:right w:val="single" w:sz="4" w:space="0" w:color="050004"/>
            </w:tcBorders>
          </w:tcPr>
          <w:p w14:paraId="15DFF89A"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583E6562" w14:textId="5EED7357"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407B63D1" w14:textId="77777777" w:rsidTr="00615AD3">
        <w:trPr>
          <w:trHeight w:val="603"/>
        </w:trPr>
        <w:tc>
          <w:tcPr>
            <w:tcW w:w="2482" w:type="dxa"/>
            <w:vMerge w:val="restart"/>
            <w:tcBorders>
              <w:top w:val="single" w:sz="4" w:space="0" w:color="050004"/>
              <w:left w:val="nil"/>
              <w:right w:val="single" w:sz="4" w:space="0" w:color="050004"/>
            </w:tcBorders>
          </w:tcPr>
          <w:p w14:paraId="443BD4C5" w14:textId="53C80AC6"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tcPr>
          <w:p w14:paraId="465E6F8B" w14:textId="6369A076"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2FEA0981" w14:textId="663DAF39"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D4634FF" w14:textId="77777777" w:rsidTr="00615AD3">
        <w:trPr>
          <w:trHeight w:val="603"/>
        </w:trPr>
        <w:tc>
          <w:tcPr>
            <w:tcW w:w="2482" w:type="dxa"/>
            <w:vMerge/>
            <w:tcBorders>
              <w:left w:val="nil"/>
              <w:right w:val="single" w:sz="4" w:space="0" w:color="050004"/>
            </w:tcBorders>
          </w:tcPr>
          <w:p w14:paraId="095D7BFC"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67780E2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1DBA406C" w14:textId="03C4A07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4EFA86A3" w14:textId="77777777" w:rsidTr="00615AD3">
        <w:trPr>
          <w:trHeight w:val="603"/>
        </w:trPr>
        <w:tc>
          <w:tcPr>
            <w:tcW w:w="2482" w:type="dxa"/>
            <w:vMerge/>
            <w:tcBorders>
              <w:left w:val="nil"/>
              <w:right w:val="single" w:sz="4" w:space="0" w:color="050004"/>
            </w:tcBorders>
          </w:tcPr>
          <w:p w14:paraId="7BB7E36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294D30C7"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05775B69" w14:textId="11550E93"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5836B8A9" w14:textId="77777777" w:rsidTr="00615AD3">
        <w:trPr>
          <w:trHeight w:val="603"/>
        </w:trPr>
        <w:tc>
          <w:tcPr>
            <w:tcW w:w="2482" w:type="dxa"/>
            <w:vMerge/>
            <w:tcBorders>
              <w:left w:val="nil"/>
              <w:bottom w:val="single" w:sz="4" w:space="0" w:color="050004"/>
              <w:right w:val="single" w:sz="4" w:space="0" w:color="050004"/>
            </w:tcBorders>
          </w:tcPr>
          <w:p w14:paraId="6BDD48B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71CCD6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3DFAC3CF" w14:textId="7701DF5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7C9124C7" w14:textId="53E2FBFB"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xml:space="preserve">: Minimum time periods for which a remote-end HVDC converter station shall be capable of operating for different voltages deviating from a reference 1 pu value without disconnecting from the network. </w:t>
      </w:r>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74049340"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251852">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251852">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251852">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33F77217" w14:textId="77777777"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r w:rsidR="00FE5502" w:rsidRPr="005B3720" w14:paraId="2B73D1BA" w14:textId="77777777" w:rsidTr="00594F19">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1F0C06F6" w14:textId="7AB27156"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FE5502" w:rsidRPr="005B3720" w14:paraId="62DE0CDF" w14:textId="77777777" w:rsidTr="00594F19">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594F19">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59A117A1" w14:textId="3F2BE605"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bl>
    <w:p w14:paraId="63CEE3F3" w14:textId="45E9A593"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pu value without disconnecting from the network. </w:t>
      </w:r>
    </w:p>
    <w:tbl>
      <w:tblPr>
        <w:tblStyle w:val="TableGrid"/>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9" w:author="Author" w:initials="A">
    <w:p w14:paraId="5D090256" w14:textId="77777777" w:rsidR="00D323C7" w:rsidRDefault="00C438FC" w:rsidP="0013154B">
      <w:pPr>
        <w:pStyle w:val="CommentText"/>
        <w:ind w:left="0" w:firstLine="0"/>
        <w:jc w:val="left"/>
      </w:pPr>
      <w:r>
        <w:rPr>
          <w:rStyle w:val="CommentReference"/>
        </w:rPr>
        <w:annotationRef/>
      </w:r>
      <w:r w:rsidR="00D323C7">
        <w:t>We insist in the TSO's responsibility to perform studies regarding likely nefarious interaction between HVDC lines and generators and that the costs are to be borne be the HVDC developer. These two provisions apply even if the HVDC developer is a TSO.</w:t>
      </w:r>
    </w:p>
  </w:comment>
  <w:comment w:id="82" w:author="Author" w:initials="A">
    <w:p w14:paraId="0C96CA09" w14:textId="77777777" w:rsidR="00D323C7" w:rsidRDefault="00D323C7" w:rsidP="00237662">
      <w:pPr>
        <w:pStyle w:val="CommentText"/>
        <w:ind w:left="0" w:firstLine="0"/>
        <w:jc w:val="left"/>
      </w:pPr>
      <w:r>
        <w:rPr>
          <w:rStyle w:val="CommentReference"/>
        </w:rPr>
        <w:annotationRef/>
      </w:r>
      <w:r>
        <w:t>We insist in the TSO's responsibility to perform studies regarding likely nefarious interaction between HVDC lines and generators and that the costs are to be borne be the HVDC developer. These two provisions apply even if the HVDC developer is a TSO.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D090256" w15:done="0"/>
  <w15:commentEx w15:paraId="0C96CA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D090256" w16cid:durableId="2A85D30D"/>
  <w16cid:commentId w16cid:paraId="0C96CA09" w16cid:durableId="2A85D6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8EE29" w14:textId="77777777" w:rsidR="00262D6F" w:rsidRDefault="00262D6F">
      <w:pPr>
        <w:spacing w:after="0" w:line="240" w:lineRule="auto"/>
      </w:pPr>
      <w:r>
        <w:separator/>
      </w:r>
    </w:p>
    <w:p w14:paraId="33E5703D" w14:textId="77777777" w:rsidR="00262D6F" w:rsidRDefault="00262D6F"/>
  </w:endnote>
  <w:endnote w:type="continuationSeparator" w:id="0">
    <w:p w14:paraId="67EF2F0B" w14:textId="77777777" w:rsidR="00262D6F" w:rsidRDefault="00262D6F">
      <w:pPr>
        <w:spacing w:after="0" w:line="240" w:lineRule="auto"/>
      </w:pPr>
      <w:r>
        <w:continuationSeparator/>
      </w:r>
    </w:p>
    <w:p w14:paraId="5DEC971B" w14:textId="77777777" w:rsidR="00262D6F" w:rsidRDefault="00262D6F"/>
  </w:endnote>
  <w:endnote w:type="continuationNotice" w:id="1">
    <w:p w14:paraId="065368AB" w14:textId="77777777" w:rsidR="00262D6F" w:rsidRDefault="00262D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F93C5" w14:textId="77777777" w:rsidR="00262D6F" w:rsidRDefault="00262D6F">
      <w:pPr>
        <w:spacing w:after="0" w:line="240" w:lineRule="auto"/>
      </w:pPr>
      <w:r>
        <w:separator/>
      </w:r>
    </w:p>
    <w:p w14:paraId="7A14AE63" w14:textId="77777777" w:rsidR="00262D6F" w:rsidRDefault="00262D6F"/>
  </w:footnote>
  <w:footnote w:type="continuationSeparator" w:id="0">
    <w:p w14:paraId="0710FA83" w14:textId="77777777" w:rsidR="00262D6F" w:rsidRDefault="00262D6F">
      <w:pPr>
        <w:spacing w:after="0" w:line="240" w:lineRule="auto"/>
      </w:pPr>
      <w:r>
        <w:continuationSeparator/>
      </w:r>
    </w:p>
    <w:p w14:paraId="31672797" w14:textId="77777777" w:rsidR="00262D6F" w:rsidRDefault="00262D6F"/>
  </w:footnote>
  <w:footnote w:type="continuationNotice" w:id="1">
    <w:p w14:paraId="4645AB75" w14:textId="77777777" w:rsidR="00262D6F" w:rsidRDefault="00262D6F">
      <w:pPr>
        <w:spacing w:after="0" w:line="240" w:lineRule="auto"/>
      </w:pPr>
    </w:p>
  </w:footnote>
  <w:footnote w:id="2">
    <w:p w14:paraId="0A2C3361" w14:textId="58457F1F"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1A3A86FD"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5B93AE9D"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t xml:space="preserve">8.9.2016 </w:t>
    </w:r>
    <w:r>
      <w:rPr>
        <w:sz w:val="17"/>
      </w:rPr>
      <w:t xml:space="preserve"> </w:t>
    </w:r>
    <w:r>
      <w:rPr>
        <w:sz w:val="17"/>
      </w:rPr>
      <w:tab/>
    </w:r>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69"/>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5"/>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3"/>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2"/>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8"/>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1"/>
  </w:num>
  <w:num w:numId="108" w16cid:durableId="1483038110">
    <w:abstractNumId w:val="170"/>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79"/>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6"/>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1"/>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7"/>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4"/>
  </w:num>
  <w:num w:numId="159" w16cid:durableId="708531312">
    <w:abstractNumId w:val="58"/>
  </w:num>
  <w:num w:numId="160" w16cid:durableId="894313354">
    <w:abstractNumId w:val="64"/>
  </w:num>
  <w:num w:numId="161" w16cid:durableId="1973748443">
    <w:abstractNumId w:val="180"/>
  </w:num>
  <w:num w:numId="162" w16cid:durableId="37173306">
    <w:abstractNumId w:val="85"/>
  </w:num>
  <w:num w:numId="163" w16cid:durableId="239802377">
    <w:abstractNumId w:val="93"/>
  </w:num>
  <w:num w:numId="164" w16cid:durableId="1981382576">
    <w:abstractNumId w:val="24"/>
  </w:num>
  <w:num w:numId="165" w16cid:durableId="178205795">
    <w:abstractNumId w:val="168"/>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2"/>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4E38"/>
    <w:rsid w:val="000162CB"/>
    <w:rsid w:val="00017373"/>
    <w:rsid w:val="00017834"/>
    <w:rsid w:val="00020815"/>
    <w:rsid w:val="00022413"/>
    <w:rsid w:val="00024EDE"/>
    <w:rsid w:val="000250AC"/>
    <w:rsid w:val="00036D1D"/>
    <w:rsid w:val="00051B3F"/>
    <w:rsid w:val="00052BE1"/>
    <w:rsid w:val="00055ED6"/>
    <w:rsid w:val="0005735D"/>
    <w:rsid w:val="00057B92"/>
    <w:rsid w:val="00057DFC"/>
    <w:rsid w:val="0006574C"/>
    <w:rsid w:val="00065D7E"/>
    <w:rsid w:val="00067315"/>
    <w:rsid w:val="00072390"/>
    <w:rsid w:val="00075B57"/>
    <w:rsid w:val="00076242"/>
    <w:rsid w:val="000830C9"/>
    <w:rsid w:val="00084869"/>
    <w:rsid w:val="00084E2B"/>
    <w:rsid w:val="0009139E"/>
    <w:rsid w:val="00093FB6"/>
    <w:rsid w:val="00095A35"/>
    <w:rsid w:val="000A2111"/>
    <w:rsid w:val="000B27FF"/>
    <w:rsid w:val="000C3891"/>
    <w:rsid w:val="000C529A"/>
    <w:rsid w:val="000D0BF6"/>
    <w:rsid w:val="000D63CA"/>
    <w:rsid w:val="000E14F3"/>
    <w:rsid w:val="000F4858"/>
    <w:rsid w:val="0010370A"/>
    <w:rsid w:val="00104C15"/>
    <w:rsid w:val="00114018"/>
    <w:rsid w:val="00115EAD"/>
    <w:rsid w:val="001161AC"/>
    <w:rsid w:val="00120BAF"/>
    <w:rsid w:val="001217F6"/>
    <w:rsid w:val="00122D9B"/>
    <w:rsid w:val="001324B7"/>
    <w:rsid w:val="001324DD"/>
    <w:rsid w:val="00132B5A"/>
    <w:rsid w:val="001376BC"/>
    <w:rsid w:val="0014070E"/>
    <w:rsid w:val="00142894"/>
    <w:rsid w:val="00151AC3"/>
    <w:rsid w:val="00156939"/>
    <w:rsid w:val="001604CA"/>
    <w:rsid w:val="00164104"/>
    <w:rsid w:val="00166DDF"/>
    <w:rsid w:val="00173349"/>
    <w:rsid w:val="00177340"/>
    <w:rsid w:val="00191C1F"/>
    <w:rsid w:val="001924EC"/>
    <w:rsid w:val="00194497"/>
    <w:rsid w:val="001969F6"/>
    <w:rsid w:val="00197362"/>
    <w:rsid w:val="001B5604"/>
    <w:rsid w:val="001C0E6C"/>
    <w:rsid w:val="001C1AEB"/>
    <w:rsid w:val="001C1BD2"/>
    <w:rsid w:val="001C5CC7"/>
    <w:rsid w:val="001C76D2"/>
    <w:rsid w:val="001D0226"/>
    <w:rsid w:val="001D056D"/>
    <w:rsid w:val="001D18A3"/>
    <w:rsid w:val="001D6AD9"/>
    <w:rsid w:val="001F2C65"/>
    <w:rsid w:val="001F5AEF"/>
    <w:rsid w:val="001F77EE"/>
    <w:rsid w:val="002022EE"/>
    <w:rsid w:val="00214FE6"/>
    <w:rsid w:val="002221F9"/>
    <w:rsid w:val="002248F7"/>
    <w:rsid w:val="00225DC2"/>
    <w:rsid w:val="002343B6"/>
    <w:rsid w:val="0023519A"/>
    <w:rsid w:val="00237B05"/>
    <w:rsid w:val="002415CF"/>
    <w:rsid w:val="0024274D"/>
    <w:rsid w:val="0025202F"/>
    <w:rsid w:val="00260D74"/>
    <w:rsid w:val="00262D6F"/>
    <w:rsid w:val="00281158"/>
    <w:rsid w:val="002856F2"/>
    <w:rsid w:val="00287DBB"/>
    <w:rsid w:val="002904DE"/>
    <w:rsid w:val="00291D59"/>
    <w:rsid w:val="00293DC7"/>
    <w:rsid w:val="002A01F4"/>
    <w:rsid w:val="002A4E30"/>
    <w:rsid w:val="002A7248"/>
    <w:rsid w:val="002B2A52"/>
    <w:rsid w:val="002B7840"/>
    <w:rsid w:val="002E0041"/>
    <w:rsid w:val="002E18CB"/>
    <w:rsid w:val="002F1398"/>
    <w:rsid w:val="002F1D76"/>
    <w:rsid w:val="002F4D63"/>
    <w:rsid w:val="003059BB"/>
    <w:rsid w:val="003066CE"/>
    <w:rsid w:val="00310864"/>
    <w:rsid w:val="00310DC5"/>
    <w:rsid w:val="003202CB"/>
    <w:rsid w:val="0032149C"/>
    <w:rsid w:val="0032344B"/>
    <w:rsid w:val="00323766"/>
    <w:rsid w:val="00330716"/>
    <w:rsid w:val="00331BB5"/>
    <w:rsid w:val="00332630"/>
    <w:rsid w:val="00333E44"/>
    <w:rsid w:val="00334DA1"/>
    <w:rsid w:val="00340CB8"/>
    <w:rsid w:val="003413F6"/>
    <w:rsid w:val="003437EA"/>
    <w:rsid w:val="00346F8F"/>
    <w:rsid w:val="00347FFD"/>
    <w:rsid w:val="00350474"/>
    <w:rsid w:val="00351CB7"/>
    <w:rsid w:val="00356A72"/>
    <w:rsid w:val="00361220"/>
    <w:rsid w:val="003720C0"/>
    <w:rsid w:val="00376BAC"/>
    <w:rsid w:val="003773BB"/>
    <w:rsid w:val="00377754"/>
    <w:rsid w:val="00382884"/>
    <w:rsid w:val="00383512"/>
    <w:rsid w:val="003853FF"/>
    <w:rsid w:val="00386161"/>
    <w:rsid w:val="00392A0B"/>
    <w:rsid w:val="0039570D"/>
    <w:rsid w:val="00396010"/>
    <w:rsid w:val="003A3953"/>
    <w:rsid w:val="003A77EF"/>
    <w:rsid w:val="003B125E"/>
    <w:rsid w:val="003B2E8B"/>
    <w:rsid w:val="003B7DE4"/>
    <w:rsid w:val="003C480A"/>
    <w:rsid w:val="003C5BC6"/>
    <w:rsid w:val="003D055F"/>
    <w:rsid w:val="003D4B01"/>
    <w:rsid w:val="003E284D"/>
    <w:rsid w:val="003E63DD"/>
    <w:rsid w:val="003E6D8B"/>
    <w:rsid w:val="003F2D35"/>
    <w:rsid w:val="003F4B5B"/>
    <w:rsid w:val="00403FBD"/>
    <w:rsid w:val="00404DDC"/>
    <w:rsid w:val="00411EF0"/>
    <w:rsid w:val="00414621"/>
    <w:rsid w:val="00416049"/>
    <w:rsid w:val="0041676F"/>
    <w:rsid w:val="00416E87"/>
    <w:rsid w:val="00417C9C"/>
    <w:rsid w:val="00422B8B"/>
    <w:rsid w:val="00424BE8"/>
    <w:rsid w:val="00427137"/>
    <w:rsid w:val="00436191"/>
    <w:rsid w:val="0043635D"/>
    <w:rsid w:val="00446834"/>
    <w:rsid w:val="004566BD"/>
    <w:rsid w:val="00461CA1"/>
    <w:rsid w:val="00464335"/>
    <w:rsid w:val="00464EA6"/>
    <w:rsid w:val="00465C96"/>
    <w:rsid w:val="004678D1"/>
    <w:rsid w:val="0047496D"/>
    <w:rsid w:val="00477C04"/>
    <w:rsid w:val="004922CE"/>
    <w:rsid w:val="0049478F"/>
    <w:rsid w:val="004A0B67"/>
    <w:rsid w:val="004A4548"/>
    <w:rsid w:val="004A5914"/>
    <w:rsid w:val="004A7D5C"/>
    <w:rsid w:val="004B2701"/>
    <w:rsid w:val="004C337C"/>
    <w:rsid w:val="004C598F"/>
    <w:rsid w:val="004C718F"/>
    <w:rsid w:val="004D0961"/>
    <w:rsid w:val="004D68B9"/>
    <w:rsid w:val="004E428B"/>
    <w:rsid w:val="004F1B93"/>
    <w:rsid w:val="004F4040"/>
    <w:rsid w:val="00500001"/>
    <w:rsid w:val="00507095"/>
    <w:rsid w:val="00515B73"/>
    <w:rsid w:val="005324B2"/>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4422"/>
    <w:rsid w:val="005967A1"/>
    <w:rsid w:val="005A416F"/>
    <w:rsid w:val="005A548D"/>
    <w:rsid w:val="005A7D1F"/>
    <w:rsid w:val="005B3674"/>
    <w:rsid w:val="005B3720"/>
    <w:rsid w:val="005B3DF2"/>
    <w:rsid w:val="005C1BDE"/>
    <w:rsid w:val="005C6234"/>
    <w:rsid w:val="005D093A"/>
    <w:rsid w:val="005D462B"/>
    <w:rsid w:val="005D6848"/>
    <w:rsid w:val="005D7BFA"/>
    <w:rsid w:val="005E04C4"/>
    <w:rsid w:val="005E77D2"/>
    <w:rsid w:val="005F0F14"/>
    <w:rsid w:val="005F158C"/>
    <w:rsid w:val="005F53D4"/>
    <w:rsid w:val="00601D97"/>
    <w:rsid w:val="0061514B"/>
    <w:rsid w:val="00616125"/>
    <w:rsid w:val="00617AC9"/>
    <w:rsid w:val="0062119D"/>
    <w:rsid w:val="0063377C"/>
    <w:rsid w:val="00633BB0"/>
    <w:rsid w:val="00634F49"/>
    <w:rsid w:val="00635634"/>
    <w:rsid w:val="006374E6"/>
    <w:rsid w:val="00646562"/>
    <w:rsid w:val="00652228"/>
    <w:rsid w:val="00652C3A"/>
    <w:rsid w:val="0065705A"/>
    <w:rsid w:val="006736EA"/>
    <w:rsid w:val="00674CCE"/>
    <w:rsid w:val="00675355"/>
    <w:rsid w:val="006826A0"/>
    <w:rsid w:val="006846E9"/>
    <w:rsid w:val="006905CD"/>
    <w:rsid w:val="006916F3"/>
    <w:rsid w:val="00694CAF"/>
    <w:rsid w:val="00696599"/>
    <w:rsid w:val="006A1957"/>
    <w:rsid w:val="006A20C6"/>
    <w:rsid w:val="006A3011"/>
    <w:rsid w:val="006B2FE3"/>
    <w:rsid w:val="006B7210"/>
    <w:rsid w:val="006C1B7E"/>
    <w:rsid w:val="006D5EB7"/>
    <w:rsid w:val="006D7D2D"/>
    <w:rsid w:val="006E1BA2"/>
    <w:rsid w:val="006E2207"/>
    <w:rsid w:val="006E3902"/>
    <w:rsid w:val="006E5E77"/>
    <w:rsid w:val="006F089D"/>
    <w:rsid w:val="00706774"/>
    <w:rsid w:val="00711266"/>
    <w:rsid w:val="00721F9C"/>
    <w:rsid w:val="00733AD2"/>
    <w:rsid w:val="00734341"/>
    <w:rsid w:val="00734FFE"/>
    <w:rsid w:val="00737743"/>
    <w:rsid w:val="00754D6A"/>
    <w:rsid w:val="007639B8"/>
    <w:rsid w:val="0077260E"/>
    <w:rsid w:val="00775231"/>
    <w:rsid w:val="00777C2B"/>
    <w:rsid w:val="007835BA"/>
    <w:rsid w:val="0078769B"/>
    <w:rsid w:val="007929CB"/>
    <w:rsid w:val="00793CE4"/>
    <w:rsid w:val="00796A8B"/>
    <w:rsid w:val="007A0404"/>
    <w:rsid w:val="007A2750"/>
    <w:rsid w:val="007A3E25"/>
    <w:rsid w:val="007B3FDD"/>
    <w:rsid w:val="007B6043"/>
    <w:rsid w:val="007C3FB7"/>
    <w:rsid w:val="007D17C9"/>
    <w:rsid w:val="007D620C"/>
    <w:rsid w:val="007E39B8"/>
    <w:rsid w:val="007F4F74"/>
    <w:rsid w:val="0080299F"/>
    <w:rsid w:val="00802F77"/>
    <w:rsid w:val="00805CC9"/>
    <w:rsid w:val="00810B82"/>
    <w:rsid w:val="00820522"/>
    <w:rsid w:val="008211B1"/>
    <w:rsid w:val="00826E4E"/>
    <w:rsid w:val="008378BF"/>
    <w:rsid w:val="00841DC3"/>
    <w:rsid w:val="00843F62"/>
    <w:rsid w:val="00844901"/>
    <w:rsid w:val="008505B0"/>
    <w:rsid w:val="0085354B"/>
    <w:rsid w:val="00860633"/>
    <w:rsid w:val="00862590"/>
    <w:rsid w:val="00863604"/>
    <w:rsid w:val="00864DF6"/>
    <w:rsid w:val="008766E2"/>
    <w:rsid w:val="00877878"/>
    <w:rsid w:val="00882917"/>
    <w:rsid w:val="0088438A"/>
    <w:rsid w:val="008902AB"/>
    <w:rsid w:val="008903AD"/>
    <w:rsid w:val="00891736"/>
    <w:rsid w:val="00891E5A"/>
    <w:rsid w:val="008920D0"/>
    <w:rsid w:val="0089225B"/>
    <w:rsid w:val="008A4F49"/>
    <w:rsid w:val="008B4554"/>
    <w:rsid w:val="008B5DEB"/>
    <w:rsid w:val="008B6B48"/>
    <w:rsid w:val="008B7A91"/>
    <w:rsid w:val="008C1416"/>
    <w:rsid w:val="008C1618"/>
    <w:rsid w:val="00913EDA"/>
    <w:rsid w:val="00915025"/>
    <w:rsid w:val="00922831"/>
    <w:rsid w:val="00927BE1"/>
    <w:rsid w:val="009324BF"/>
    <w:rsid w:val="00947DBD"/>
    <w:rsid w:val="0095476E"/>
    <w:rsid w:val="00957E4E"/>
    <w:rsid w:val="00964BBD"/>
    <w:rsid w:val="00966A42"/>
    <w:rsid w:val="0098143A"/>
    <w:rsid w:val="009853D9"/>
    <w:rsid w:val="00990208"/>
    <w:rsid w:val="009906A5"/>
    <w:rsid w:val="00991FC9"/>
    <w:rsid w:val="0099381E"/>
    <w:rsid w:val="00993D27"/>
    <w:rsid w:val="009A300B"/>
    <w:rsid w:val="009A4DF8"/>
    <w:rsid w:val="009A5267"/>
    <w:rsid w:val="009B43C5"/>
    <w:rsid w:val="009C594A"/>
    <w:rsid w:val="009D5145"/>
    <w:rsid w:val="009E3A10"/>
    <w:rsid w:val="009E6558"/>
    <w:rsid w:val="009E743C"/>
    <w:rsid w:val="009F6483"/>
    <w:rsid w:val="00A000A5"/>
    <w:rsid w:val="00A00674"/>
    <w:rsid w:val="00A012C9"/>
    <w:rsid w:val="00A02E0B"/>
    <w:rsid w:val="00A04023"/>
    <w:rsid w:val="00A10A8A"/>
    <w:rsid w:val="00A12299"/>
    <w:rsid w:val="00A22298"/>
    <w:rsid w:val="00A25BD2"/>
    <w:rsid w:val="00A3090F"/>
    <w:rsid w:val="00A32F69"/>
    <w:rsid w:val="00A4338E"/>
    <w:rsid w:val="00A467DA"/>
    <w:rsid w:val="00A6652B"/>
    <w:rsid w:val="00A74940"/>
    <w:rsid w:val="00A813F6"/>
    <w:rsid w:val="00A9230D"/>
    <w:rsid w:val="00AA3459"/>
    <w:rsid w:val="00AA4AA4"/>
    <w:rsid w:val="00AA6C9F"/>
    <w:rsid w:val="00AA7906"/>
    <w:rsid w:val="00AB1408"/>
    <w:rsid w:val="00AB5D5E"/>
    <w:rsid w:val="00AB5F0F"/>
    <w:rsid w:val="00AC030D"/>
    <w:rsid w:val="00AC32A8"/>
    <w:rsid w:val="00AC5477"/>
    <w:rsid w:val="00AC7067"/>
    <w:rsid w:val="00AC70A3"/>
    <w:rsid w:val="00AD0F18"/>
    <w:rsid w:val="00AD432F"/>
    <w:rsid w:val="00AD6571"/>
    <w:rsid w:val="00AE2AC7"/>
    <w:rsid w:val="00AE476A"/>
    <w:rsid w:val="00AF59D7"/>
    <w:rsid w:val="00B01B30"/>
    <w:rsid w:val="00B061D9"/>
    <w:rsid w:val="00B06DB9"/>
    <w:rsid w:val="00B07D69"/>
    <w:rsid w:val="00B100C2"/>
    <w:rsid w:val="00B13FCD"/>
    <w:rsid w:val="00B14A8A"/>
    <w:rsid w:val="00B1553A"/>
    <w:rsid w:val="00B15AFC"/>
    <w:rsid w:val="00B17BAD"/>
    <w:rsid w:val="00B24CDC"/>
    <w:rsid w:val="00B25851"/>
    <w:rsid w:val="00B259CD"/>
    <w:rsid w:val="00B31BEB"/>
    <w:rsid w:val="00B54B50"/>
    <w:rsid w:val="00B56077"/>
    <w:rsid w:val="00B614F3"/>
    <w:rsid w:val="00B621F8"/>
    <w:rsid w:val="00B7152B"/>
    <w:rsid w:val="00B7152D"/>
    <w:rsid w:val="00B76D8D"/>
    <w:rsid w:val="00B7701B"/>
    <w:rsid w:val="00B8058C"/>
    <w:rsid w:val="00B870EF"/>
    <w:rsid w:val="00B8716A"/>
    <w:rsid w:val="00B8720F"/>
    <w:rsid w:val="00B87D67"/>
    <w:rsid w:val="00B92EEC"/>
    <w:rsid w:val="00B9345A"/>
    <w:rsid w:val="00B9777F"/>
    <w:rsid w:val="00BA0A8B"/>
    <w:rsid w:val="00BA296F"/>
    <w:rsid w:val="00BB192D"/>
    <w:rsid w:val="00BB390D"/>
    <w:rsid w:val="00BB6882"/>
    <w:rsid w:val="00BC394C"/>
    <w:rsid w:val="00BC41A2"/>
    <w:rsid w:val="00BC4739"/>
    <w:rsid w:val="00BC555C"/>
    <w:rsid w:val="00BD14AF"/>
    <w:rsid w:val="00BD40CD"/>
    <w:rsid w:val="00BD62C2"/>
    <w:rsid w:val="00BE06EF"/>
    <w:rsid w:val="00BE2748"/>
    <w:rsid w:val="00BE3F43"/>
    <w:rsid w:val="00BE777B"/>
    <w:rsid w:val="00BF27E0"/>
    <w:rsid w:val="00BF4F00"/>
    <w:rsid w:val="00BF5202"/>
    <w:rsid w:val="00BF5862"/>
    <w:rsid w:val="00C03973"/>
    <w:rsid w:val="00C1652E"/>
    <w:rsid w:val="00C22220"/>
    <w:rsid w:val="00C2478D"/>
    <w:rsid w:val="00C247F2"/>
    <w:rsid w:val="00C31862"/>
    <w:rsid w:val="00C354C4"/>
    <w:rsid w:val="00C35E6F"/>
    <w:rsid w:val="00C438FC"/>
    <w:rsid w:val="00C55672"/>
    <w:rsid w:val="00C66726"/>
    <w:rsid w:val="00C677C0"/>
    <w:rsid w:val="00C7116C"/>
    <w:rsid w:val="00C711F1"/>
    <w:rsid w:val="00C728E6"/>
    <w:rsid w:val="00C762E9"/>
    <w:rsid w:val="00C8074A"/>
    <w:rsid w:val="00C80CDE"/>
    <w:rsid w:val="00C85AE2"/>
    <w:rsid w:val="00C91712"/>
    <w:rsid w:val="00C92BC5"/>
    <w:rsid w:val="00C974BE"/>
    <w:rsid w:val="00C977CC"/>
    <w:rsid w:val="00CB794F"/>
    <w:rsid w:val="00CC09AA"/>
    <w:rsid w:val="00CC09DD"/>
    <w:rsid w:val="00CC447A"/>
    <w:rsid w:val="00CC6CF3"/>
    <w:rsid w:val="00CD766A"/>
    <w:rsid w:val="00CE22BC"/>
    <w:rsid w:val="00CE2535"/>
    <w:rsid w:val="00CE3AC1"/>
    <w:rsid w:val="00CE5BB6"/>
    <w:rsid w:val="00CF615D"/>
    <w:rsid w:val="00CF6478"/>
    <w:rsid w:val="00D0288B"/>
    <w:rsid w:val="00D02D58"/>
    <w:rsid w:val="00D06329"/>
    <w:rsid w:val="00D06C3F"/>
    <w:rsid w:val="00D07BF6"/>
    <w:rsid w:val="00D14E0F"/>
    <w:rsid w:val="00D17557"/>
    <w:rsid w:val="00D30729"/>
    <w:rsid w:val="00D323C7"/>
    <w:rsid w:val="00D3522E"/>
    <w:rsid w:val="00D3740C"/>
    <w:rsid w:val="00D43E12"/>
    <w:rsid w:val="00D61DED"/>
    <w:rsid w:val="00D626D7"/>
    <w:rsid w:val="00D70247"/>
    <w:rsid w:val="00D8067A"/>
    <w:rsid w:val="00D850BB"/>
    <w:rsid w:val="00D86254"/>
    <w:rsid w:val="00D87686"/>
    <w:rsid w:val="00D91B42"/>
    <w:rsid w:val="00D93E51"/>
    <w:rsid w:val="00DA61AF"/>
    <w:rsid w:val="00DA6BC0"/>
    <w:rsid w:val="00DB5359"/>
    <w:rsid w:val="00DB6B18"/>
    <w:rsid w:val="00DC4EBD"/>
    <w:rsid w:val="00DC517E"/>
    <w:rsid w:val="00DC6993"/>
    <w:rsid w:val="00DD0E76"/>
    <w:rsid w:val="00DD3588"/>
    <w:rsid w:val="00DD362F"/>
    <w:rsid w:val="00DE1470"/>
    <w:rsid w:val="00DE47AC"/>
    <w:rsid w:val="00DE64D4"/>
    <w:rsid w:val="00DE672A"/>
    <w:rsid w:val="00DF2AB1"/>
    <w:rsid w:val="00DF5C27"/>
    <w:rsid w:val="00DF673A"/>
    <w:rsid w:val="00E06E10"/>
    <w:rsid w:val="00E1052D"/>
    <w:rsid w:val="00E16008"/>
    <w:rsid w:val="00E17744"/>
    <w:rsid w:val="00E24AB8"/>
    <w:rsid w:val="00E277F3"/>
    <w:rsid w:val="00E27849"/>
    <w:rsid w:val="00E309CC"/>
    <w:rsid w:val="00E34CEA"/>
    <w:rsid w:val="00E37844"/>
    <w:rsid w:val="00E42C30"/>
    <w:rsid w:val="00E43D40"/>
    <w:rsid w:val="00E44221"/>
    <w:rsid w:val="00E4466C"/>
    <w:rsid w:val="00E451E2"/>
    <w:rsid w:val="00E4538E"/>
    <w:rsid w:val="00E51146"/>
    <w:rsid w:val="00E52462"/>
    <w:rsid w:val="00E60374"/>
    <w:rsid w:val="00E615BE"/>
    <w:rsid w:val="00E7023A"/>
    <w:rsid w:val="00E725A1"/>
    <w:rsid w:val="00E75B8E"/>
    <w:rsid w:val="00E776B7"/>
    <w:rsid w:val="00E822F1"/>
    <w:rsid w:val="00E86A6E"/>
    <w:rsid w:val="00E86E12"/>
    <w:rsid w:val="00E916A5"/>
    <w:rsid w:val="00E95C38"/>
    <w:rsid w:val="00E95C3A"/>
    <w:rsid w:val="00E963F1"/>
    <w:rsid w:val="00EA0EB7"/>
    <w:rsid w:val="00EA3FBA"/>
    <w:rsid w:val="00EB01B7"/>
    <w:rsid w:val="00EB29EB"/>
    <w:rsid w:val="00EB2CD4"/>
    <w:rsid w:val="00EB5404"/>
    <w:rsid w:val="00EC3D83"/>
    <w:rsid w:val="00EC7025"/>
    <w:rsid w:val="00ED13C6"/>
    <w:rsid w:val="00ED432C"/>
    <w:rsid w:val="00EE3F48"/>
    <w:rsid w:val="00EE4138"/>
    <w:rsid w:val="00EE7BEE"/>
    <w:rsid w:val="00EF11EC"/>
    <w:rsid w:val="00EF3FEF"/>
    <w:rsid w:val="00F05CB1"/>
    <w:rsid w:val="00F2261E"/>
    <w:rsid w:val="00F257E8"/>
    <w:rsid w:val="00F25E37"/>
    <w:rsid w:val="00F3061D"/>
    <w:rsid w:val="00F35D16"/>
    <w:rsid w:val="00F3623C"/>
    <w:rsid w:val="00F37172"/>
    <w:rsid w:val="00F41D71"/>
    <w:rsid w:val="00F5546F"/>
    <w:rsid w:val="00F62A08"/>
    <w:rsid w:val="00F64008"/>
    <w:rsid w:val="00F71B18"/>
    <w:rsid w:val="00F74905"/>
    <w:rsid w:val="00F82683"/>
    <w:rsid w:val="00F855BB"/>
    <w:rsid w:val="00F97429"/>
    <w:rsid w:val="00FA41C4"/>
    <w:rsid w:val="00FA6C7B"/>
    <w:rsid w:val="00FB2566"/>
    <w:rsid w:val="00FD1C5E"/>
    <w:rsid w:val="00FD3750"/>
    <w:rsid w:val="00FD45B4"/>
    <w:rsid w:val="00FE0707"/>
    <w:rsid w:val="00FE5502"/>
    <w:rsid w:val="00FF2055"/>
    <w:rsid w:val="00FF2E24"/>
    <w:rsid w:val="00FF32FB"/>
    <w:rsid w:val="00FF65B9"/>
    <w:rsid w:val="00FF6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styleId="TableGrid0">
    <w:name w:val="Table Grid"/>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10.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CE55F258-13C4-44C9-B0AD-92AE6C770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2FD95E-8E51-493D-B215-A3774C3092E4}">
  <ds:schemaRefs>
    <ds:schemaRef ds:uri="http://schemas.microsoft.com/sharepoint/v3/contenttype/forms"/>
  </ds:schemaRefs>
</ds:datastoreItem>
</file>

<file path=customXml/itemProps4.xml><?xml version="1.0" encoding="utf-8"?>
<ds:datastoreItem xmlns:ds="http://schemas.openxmlformats.org/officeDocument/2006/customXml" ds:itemID="{4E176B66-36AA-483B-9505-9B0534042432}">
  <ds:schemaRef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 ds:uri="http://purl.org/dc/elements/1.1/"/>
    <ds:schemaRef ds:uri="a5ff7179-4526-4e31-84f3-1e5086ece008"/>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38738</Words>
  <Characters>220813</Characters>
  <Application>Microsoft Office Word</Application>
  <DocSecurity>0</DocSecurity>
  <Lines>1840</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2024-09-10T12:29:00Z</dcterms:created>
  <dcterms:modified xsi:type="dcterms:W3CDTF">2024-09-10T12:29:00Z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